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05EC3" w14:textId="77777777" w:rsidR="0084799C" w:rsidRPr="0084799C" w:rsidRDefault="0084799C" w:rsidP="0084799C">
      <w:pPr>
        <w:suppressAutoHyphens/>
        <w:spacing w:after="0" w:line="240" w:lineRule="auto"/>
        <w:jc w:val="center"/>
        <w:rPr>
          <w:rFonts w:ascii="Times New Roman" w:eastAsia="SimSun" w:hAnsi="Times New Roman" w:cs="Times New Roman"/>
          <w:sz w:val="24"/>
          <w:szCs w:val="24"/>
          <w:lang w:val="sr-Cyrl-RS" w:eastAsia="zh-CN"/>
        </w:rPr>
      </w:pPr>
      <w:r w:rsidRPr="0084799C">
        <w:rPr>
          <w:rFonts w:ascii="Times New Roman" w:eastAsia="SimSun" w:hAnsi="Times New Roman" w:cs="Times New Roman"/>
          <w:b/>
          <w:bCs/>
          <w:sz w:val="24"/>
          <w:szCs w:val="24"/>
          <w:lang w:val="sr-Cyrl-RS" w:eastAsia="zh-CN"/>
        </w:rPr>
        <w:t>О Б Р А З Л ОЖ Е Њ Е</w:t>
      </w:r>
    </w:p>
    <w:p w14:paraId="1B703B9B" w14:textId="77777777" w:rsidR="0084799C" w:rsidRPr="0084799C" w:rsidRDefault="0084799C" w:rsidP="0084799C">
      <w:pPr>
        <w:suppressAutoHyphens/>
        <w:spacing w:after="0" w:line="240" w:lineRule="auto"/>
        <w:jc w:val="center"/>
        <w:rPr>
          <w:rFonts w:ascii="Times New Roman" w:eastAsia="SimSun" w:hAnsi="Times New Roman" w:cs="Times New Roman"/>
          <w:b/>
          <w:bCs/>
          <w:sz w:val="24"/>
          <w:szCs w:val="24"/>
          <w:lang w:val="sr-Cyrl-RS" w:eastAsia="zh-CN"/>
        </w:rPr>
      </w:pPr>
    </w:p>
    <w:p w14:paraId="3BAB57D7" w14:textId="77777777" w:rsidR="0084799C" w:rsidRPr="0084799C" w:rsidRDefault="0084799C" w:rsidP="0084799C">
      <w:pPr>
        <w:suppressAutoHyphens/>
        <w:spacing w:after="0" w:line="240" w:lineRule="auto"/>
        <w:jc w:val="center"/>
        <w:rPr>
          <w:rFonts w:ascii="Times New Roman" w:eastAsia="SimSun" w:hAnsi="Times New Roman" w:cs="Times New Roman"/>
          <w:b/>
          <w:bCs/>
          <w:sz w:val="24"/>
          <w:szCs w:val="24"/>
          <w:lang w:val="sr-Cyrl-RS" w:eastAsia="zh-CN"/>
        </w:rPr>
      </w:pPr>
    </w:p>
    <w:p w14:paraId="3755A53A" w14:textId="77777777" w:rsidR="0084799C" w:rsidRPr="0084799C" w:rsidRDefault="0084799C" w:rsidP="0084799C">
      <w:pPr>
        <w:tabs>
          <w:tab w:val="left" w:pos="1440"/>
        </w:tabs>
        <w:suppressAutoHyphens/>
        <w:spacing w:after="0" w:line="240" w:lineRule="auto"/>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ab/>
        <w:t>I. УСТАВНИ ОСНОВ</w:t>
      </w:r>
    </w:p>
    <w:p w14:paraId="6BB07EE7" w14:textId="77777777" w:rsidR="0084799C" w:rsidRPr="0084799C" w:rsidRDefault="0084799C" w:rsidP="0084799C">
      <w:pPr>
        <w:suppressAutoHyphens/>
        <w:spacing w:after="0" w:line="240" w:lineRule="auto"/>
        <w:jc w:val="both"/>
        <w:rPr>
          <w:rFonts w:ascii="Times New Roman" w:eastAsia="SimSun" w:hAnsi="Times New Roman" w:cs="Times New Roman"/>
          <w:sz w:val="24"/>
          <w:szCs w:val="24"/>
          <w:lang w:val="sr-Cyrl-RS" w:eastAsia="zh-CN"/>
        </w:rPr>
      </w:pPr>
    </w:p>
    <w:p w14:paraId="6D016624" w14:textId="77777777" w:rsidR="0084799C" w:rsidRPr="0084799C" w:rsidRDefault="0084799C" w:rsidP="0084799C">
      <w:pPr>
        <w:suppressAutoHyphens/>
        <w:spacing w:after="0" w:line="240" w:lineRule="auto"/>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ab/>
        <w:t xml:space="preserve">Уставни основ за доношење предложеног закона садржан је у одредби члана 99. став 1. тачка 7. Устава Републике Србије, којом је прописано да Народна скупштина, поред осталог, доноси законе, а у вези са чланом 97. тач. 3. и 8. Устава Републике Србије, којима је прописано да Република Србија уређује и обезбеђује </w:t>
      </w:r>
      <w:r w:rsidRPr="0084799C">
        <w:rPr>
          <w:rFonts w:ascii="Times New Roman" w:eastAsia="SimSun" w:hAnsi="Times New Roman" w:cs="Times New Roman"/>
          <w:sz w:val="24"/>
          <w:szCs w:val="24"/>
          <w:shd w:val="clear" w:color="auto" w:fill="FFFFFF"/>
          <w:lang w:val="sr-Cyrl-RS" w:eastAsia="zh-CN"/>
        </w:rPr>
        <w:t xml:space="preserve">територијалну организацију Републике Србије, систем локалне самоуправе и </w:t>
      </w:r>
      <w:r w:rsidRPr="0084799C">
        <w:rPr>
          <w:rFonts w:ascii="Times New Roman" w:eastAsia="SimSun" w:hAnsi="Times New Roman" w:cs="Times New Roman"/>
          <w:sz w:val="24"/>
          <w:szCs w:val="24"/>
          <w:lang w:val="sr-Cyrl-RS" w:eastAsia="zh-CN"/>
        </w:rPr>
        <w:t>систем у области радних односа.</w:t>
      </w:r>
    </w:p>
    <w:p w14:paraId="69B86797" w14:textId="77777777" w:rsidR="0084799C" w:rsidRPr="0084799C" w:rsidRDefault="0084799C" w:rsidP="0084799C">
      <w:pPr>
        <w:suppressAutoHyphens/>
        <w:spacing w:after="0" w:line="240" w:lineRule="auto"/>
        <w:jc w:val="both"/>
        <w:rPr>
          <w:rFonts w:ascii="Times New Roman" w:eastAsia="SimSun" w:hAnsi="Times New Roman" w:cs="Times New Roman"/>
          <w:sz w:val="24"/>
          <w:szCs w:val="24"/>
          <w:lang w:val="sr-Cyrl-RS" w:eastAsia="zh-CN"/>
        </w:rPr>
      </w:pPr>
    </w:p>
    <w:p w14:paraId="626AF713" w14:textId="776D154E" w:rsidR="0084799C" w:rsidRPr="0084799C" w:rsidRDefault="0084799C" w:rsidP="0084799C">
      <w:pPr>
        <w:suppressAutoHyphens/>
        <w:spacing w:after="0" w:line="240" w:lineRule="auto"/>
        <w:ind w:left="720"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II.  РАЗЛОЗИ ЗА ДОНОШЕЊЕ</w:t>
      </w:r>
      <w:r w:rsidR="003E6D79">
        <w:rPr>
          <w:rFonts w:ascii="Times New Roman" w:eastAsia="SimSun" w:hAnsi="Times New Roman" w:cs="Times New Roman"/>
          <w:sz w:val="24"/>
          <w:szCs w:val="24"/>
          <w:lang w:val="sr-Cyrl-RS" w:eastAsia="zh-CN"/>
        </w:rPr>
        <w:t xml:space="preserve"> ЗАКОНА</w:t>
      </w:r>
    </w:p>
    <w:p w14:paraId="3C959155" w14:textId="77777777" w:rsidR="0084799C" w:rsidRPr="0084799C" w:rsidRDefault="0084799C" w:rsidP="0084799C">
      <w:pPr>
        <w:suppressAutoHyphens/>
        <w:spacing w:after="0" w:line="240" w:lineRule="auto"/>
        <w:ind w:left="720" w:firstLine="720"/>
        <w:jc w:val="both"/>
        <w:rPr>
          <w:rFonts w:ascii="Times New Roman" w:eastAsia="SimSun" w:hAnsi="Times New Roman" w:cs="Times New Roman"/>
          <w:sz w:val="24"/>
          <w:szCs w:val="24"/>
          <w:lang w:val="sr-Cyrl-RS" w:eastAsia="zh-CN"/>
        </w:rPr>
      </w:pPr>
    </w:p>
    <w:p w14:paraId="50F54644" w14:textId="77777777" w:rsidR="0084799C" w:rsidRPr="0084799C" w:rsidRDefault="0084799C" w:rsidP="0084799C">
      <w:pPr>
        <w:suppressAutoHyphens/>
        <w:spacing w:after="0" w:line="240" w:lineRule="auto"/>
        <w:ind w:firstLine="709"/>
        <w:jc w:val="both"/>
        <w:rPr>
          <w:rFonts w:ascii="Times New Roman" w:eastAsia="SimSun" w:hAnsi="Times New Roman" w:cs="Times New Roman"/>
          <w:sz w:val="24"/>
          <w:szCs w:val="24"/>
          <w:u w:val="single"/>
          <w:lang w:val="sr-Cyrl-RS" w:eastAsia="zh-CN"/>
        </w:rPr>
      </w:pPr>
      <w:r w:rsidRPr="0084799C">
        <w:rPr>
          <w:rFonts w:ascii="Times New Roman" w:eastAsia="SimSun" w:hAnsi="Times New Roman" w:cs="Times New Roman"/>
          <w:sz w:val="24"/>
          <w:szCs w:val="24"/>
          <w:u w:val="single"/>
          <w:lang w:val="sr-Cyrl-RS" w:eastAsia="zh-CN"/>
        </w:rPr>
        <w:t>Проблеми које акт треба да реши и циљеви који се актом постижу.</w:t>
      </w:r>
    </w:p>
    <w:p w14:paraId="6C95771E" w14:textId="6AB30A08"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Разлози за доношење наведеног закона непосредно су повезани са остваривањем циљева из </w:t>
      </w:r>
      <w:r w:rsidRPr="0084799C">
        <w:rPr>
          <w:rFonts w:ascii="Times New Roman" w:eastAsia="SimSun" w:hAnsi="Times New Roman" w:cs="Times New Roman"/>
          <w:spacing w:val="-4"/>
          <w:sz w:val="24"/>
          <w:szCs w:val="24"/>
          <w:lang w:val="sr-Cyrl-RS" w:eastAsia="zh-CN"/>
        </w:rPr>
        <w:t xml:space="preserve">Стратегије реформе јавне управе у Републици Србији </w:t>
      </w:r>
      <w:r w:rsidRPr="0084799C">
        <w:rPr>
          <w:rFonts w:ascii="Times New Roman" w:eastAsia="SimSun" w:hAnsi="Times New Roman" w:cs="Times New Roman"/>
          <w:sz w:val="24"/>
          <w:szCs w:val="24"/>
          <w:lang w:val="sr-Cyrl-RS" w:eastAsia="zh-CN"/>
        </w:rPr>
        <w:t xml:space="preserve">(„Службени гласник РС”, бр. 42/21 и 9/22), </w:t>
      </w:r>
      <w:r w:rsidRPr="0084799C">
        <w:rPr>
          <w:rFonts w:ascii="Times New Roman" w:eastAsia="SimSun" w:hAnsi="Times New Roman" w:cs="Times New Roman"/>
          <w:sz w:val="24"/>
          <w:szCs w:val="24"/>
          <w:lang w:val="sr-Cyrl-RS" w:eastAsia="en-GB"/>
        </w:rPr>
        <w:t xml:space="preserve">који </w:t>
      </w:r>
      <w:r w:rsidRPr="0084799C">
        <w:rPr>
          <w:rFonts w:ascii="Times New Roman" w:eastAsia="SimSun" w:hAnsi="Times New Roman" w:cs="Times New Roman"/>
          <w:sz w:val="24"/>
          <w:szCs w:val="24"/>
          <w:lang w:val="sr-Cyrl-RS" w:eastAsia="zh-CN"/>
        </w:rPr>
        <w:t>треба да допринесу побољшању правног и организационог оквира, капацитета институција и службеника. С тим у вези, у</w:t>
      </w:r>
      <w:r w:rsidRPr="0084799C">
        <w:rPr>
          <w:rFonts w:ascii="Times New Roman" w:eastAsia="SimSun" w:hAnsi="Times New Roman" w:cs="Times New Roman"/>
          <w:sz w:val="24"/>
          <w:szCs w:val="24"/>
          <w:lang w:val="sr-Cyrl-RS" w:eastAsia="hr-HR"/>
        </w:rPr>
        <w:t xml:space="preserve"> Акционом плану за спровођење Стратегије реформе јавне управе у Републици Србији за период 2021-2025 („Службени гласник РС</w:t>
      </w:r>
      <w:r w:rsidR="003E6D79" w:rsidRPr="0084799C">
        <w:rPr>
          <w:rFonts w:ascii="Times New Roman" w:eastAsia="SimSun" w:hAnsi="Times New Roman" w:cs="Times New Roman"/>
          <w:sz w:val="24"/>
          <w:szCs w:val="24"/>
          <w:lang w:val="sr-Cyrl-RS" w:eastAsia="zh-CN"/>
        </w:rPr>
        <w:t>”</w:t>
      </w:r>
      <w:r w:rsidRPr="0084799C">
        <w:rPr>
          <w:rFonts w:ascii="Times New Roman" w:eastAsia="SimSun" w:hAnsi="Times New Roman" w:cs="Times New Roman"/>
          <w:sz w:val="24"/>
          <w:szCs w:val="24"/>
          <w:lang w:val="sr-Cyrl-RS" w:eastAsia="hr-HR"/>
        </w:rPr>
        <w:t xml:space="preserve">, бр. 42/21 и 9/22), у Посебном циљу 2. Унапређен процес регрутације у јавној управи, Мера 2.2. Унапређење процеса селекције и увођење новозапослених у посао, предвиђене су активности </w:t>
      </w:r>
      <w:r w:rsidRPr="0084799C">
        <w:rPr>
          <w:rFonts w:ascii="Times New Roman" w:eastAsia="SimSun" w:hAnsi="Times New Roman" w:cs="Times New Roman"/>
          <w:sz w:val="24"/>
          <w:szCs w:val="24"/>
          <w:lang w:val="sr-Cyrl-RS" w:eastAsia="zh-CN"/>
        </w:rPr>
        <w:t xml:space="preserve">које се односе на </w:t>
      </w:r>
      <w:r w:rsidRPr="0084799C">
        <w:rPr>
          <w:rFonts w:ascii="Times New Roman" w:eastAsia="SimSun" w:hAnsi="Times New Roman" w:cs="Times New Roman"/>
          <w:sz w:val="24"/>
          <w:szCs w:val="24"/>
          <w:lang w:val="sr-Cyrl-RS" w:eastAsia="hr-HR"/>
        </w:rPr>
        <w:t xml:space="preserve">развијање </w:t>
      </w:r>
      <w:r w:rsidRPr="0084799C">
        <w:rPr>
          <w:rFonts w:ascii="Times New Roman" w:eastAsia="SimSun" w:hAnsi="Times New Roman" w:cs="Times New Roman"/>
          <w:sz w:val="24"/>
          <w:szCs w:val="24"/>
          <w:lang w:val="sr-Cyrl-RS" w:eastAsia="zh-CN"/>
        </w:rPr>
        <w:t>оквира компетенција за запослене у органима аутономних покрајина и јединицама локалне самоуправе (у даљем тексту: АП и ЈЛС), измену нормативног оквира у циљу интегрисања оквира компетенција и јачање капацитета путем развоја и спровођења обука запослених у кадровским јединицама и руководиоца у органима АП и ЈЛС за примену Оквира компетенција.</w:t>
      </w:r>
    </w:p>
    <w:p w14:paraId="3D07A0A0" w14:textId="368876B9"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Ове активности представљају наставак рада на </w:t>
      </w:r>
      <w:r w:rsidRPr="0084799C">
        <w:rPr>
          <w:rFonts w:ascii="Times New Roman" w:eastAsia="SimSun" w:hAnsi="Times New Roman" w:cs="Times New Roman"/>
          <w:sz w:val="24"/>
          <w:szCs w:val="24"/>
          <w:lang w:val="sr-Cyrl-RS" w:eastAsia="hr-HR"/>
        </w:rPr>
        <w:t xml:space="preserve">успостављању усклађеног јавно службеничког система заснованог на заслугама и унапређења управљања људским ресурсима који је започет спровођењем </w:t>
      </w:r>
      <w:r w:rsidRPr="0084799C">
        <w:rPr>
          <w:rFonts w:ascii="Times New Roman" w:eastAsia="SimSun" w:hAnsi="Times New Roman" w:cs="Times New Roman"/>
          <w:spacing w:val="-4"/>
          <w:sz w:val="24"/>
          <w:szCs w:val="24"/>
          <w:lang w:val="sr-Cyrl-RS" w:eastAsia="zh-CN"/>
        </w:rPr>
        <w:t xml:space="preserve">Стратегије реформе јавне управе у Републици Србији </w:t>
      </w:r>
      <w:r w:rsidRPr="0084799C">
        <w:rPr>
          <w:rFonts w:ascii="Times New Roman" w:eastAsia="SimSun" w:hAnsi="Times New Roman" w:cs="Times New Roman"/>
          <w:sz w:val="24"/>
          <w:szCs w:val="24"/>
          <w:lang w:val="sr-Cyrl-RS" w:eastAsia="zh-CN"/>
        </w:rPr>
        <w:t xml:space="preserve">(„Службени гласник РС”, бр. 9/14 и 42/14 – испр.) и </w:t>
      </w:r>
      <w:r w:rsidRPr="0084799C">
        <w:rPr>
          <w:rFonts w:ascii="Times New Roman" w:eastAsia="SimSun" w:hAnsi="Times New Roman" w:cs="Times New Roman"/>
          <w:sz w:val="24"/>
          <w:szCs w:val="24"/>
          <w:lang w:val="sr-Cyrl-RS" w:eastAsia="hr-HR"/>
        </w:rPr>
        <w:t>Акционог плана за спровођење Стратегије реформе јавне управе у Републици Србији за период 2018-2020. године („Службени гласник РС</w:t>
      </w:r>
      <w:r w:rsidR="003E6D79" w:rsidRPr="0084799C">
        <w:rPr>
          <w:rFonts w:ascii="Times New Roman" w:eastAsia="SimSun" w:hAnsi="Times New Roman" w:cs="Times New Roman"/>
          <w:sz w:val="24"/>
          <w:szCs w:val="24"/>
          <w:lang w:val="sr-Cyrl-RS" w:eastAsia="zh-CN"/>
        </w:rPr>
        <w:t>”</w:t>
      </w:r>
      <w:r w:rsidRPr="0084799C">
        <w:rPr>
          <w:rFonts w:ascii="Times New Roman" w:eastAsia="SimSun" w:hAnsi="Times New Roman" w:cs="Times New Roman"/>
          <w:sz w:val="24"/>
          <w:szCs w:val="24"/>
          <w:lang w:val="sr-Cyrl-RS" w:eastAsia="hr-HR"/>
        </w:rPr>
        <w:t>, број 54/18). У складу са овим стратешким документима, н</w:t>
      </w:r>
      <w:r w:rsidRPr="0084799C">
        <w:rPr>
          <w:rFonts w:ascii="Times New Roman" w:eastAsia="SimSun" w:hAnsi="Times New Roman" w:cs="Times New Roman"/>
          <w:sz w:val="24"/>
          <w:szCs w:val="24"/>
          <w:lang w:val="sr-Cyrl-RS" w:eastAsia="zh-CN"/>
        </w:rPr>
        <w:t xml:space="preserve">ормативни оквир за службенички систем, у смислу делокруга, радноправног статуса и принципа управљања људским ресурсима успостављен је усвајањем и ступањем на снагу Закона о запосленима у аутономним покрајинама и јединицама локалне самоуправе из 2016. године, чиме је обезбеђен основ за успостављање савремене функције управљања људским ресурсима на покрајинском и локалном нивоу и покренута је реформа </w:t>
      </w:r>
      <w:r w:rsidR="005B04BC" w:rsidRPr="0084799C">
        <w:rPr>
          <w:rFonts w:ascii="Times New Roman" w:eastAsia="SimSun" w:hAnsi="Times New Roman" w:cs="Times New Roman"/>
          <w:sz w:val="24"/>
          <w:szCs w:val="24"/>
          <w:lang w:val="sr-Cyrl-RS" w:eastAsia="zh-CN"/>
        </w:rPr>
        <w:t>управљања људским ресурсима</w:t>
      </w:r>
      <w:r w:rsidRPr="0084799C">
        <w:rPr>
          <w:rFonts w:ascii="Times New Roman" w:eastAsia="SimSun" w:hAnsi="Times New Roman" w:cs="Times New Roman"/>
          <w:sz w:val="24"/>
          <w:szCs w:val="24"/>
          <w:lang w:val="sr-Cyrl-RS" w:eastAsia="zh-CN"/>
        </w:rPr>
        <w:t xml:space="preserve"> у АП и у градовима и општинама. Успостављена су основна начела каријерног службеничког система за службенике запослене у органима АП и ЈЛС</w:t>
      </w:r>
      <w:r w:rsidR="00287EF6">
        <w:rPr>
          <w:rFonts w:ascii="Times New Roman" w:eastAsia="SimSun" w:hAnsi="Times New Roman" w:cs="Times New Roman"/>
          <w:sz w:val="24"/>
          <w:szCs w:val="24"/>
          <w:lang w:val="sr-Cyrl-RS" w:eastAsia="zh-CN"/>
        </w:rPr>
        <w:t>,</w:t>
      </w:r>
      <w:r w:rsidRPr="0084799C">
        <w:rPr>
          <w:rFonts w:ascii="Times New Roman" w:eastAsia="SimSun" w:hAnsi="Times New Roman" w:cs="Times New Roman"/>
          <w:sz w:val="24"/>
          <w:szCs w:val="24"/>
          <w:lang w:val="sr-Cyrl-RS" w:eastAsia="zh-CN"/>
        </w:rPr>
        <w:t xml:space="preserve"> чиме је локални службенички систем постављен на сличним основама као државни службенички систем. Уведени су принципи</w:t>
      </w:r>
      <w:r w:rsidR="00EB38F3">
        <w:rPr>
          <w:rFonts w:ascii="Times New Roman" w:eastAsia="SimSun" w:hAnsi="Times New Roman" w:cs="Times New Roman"/>
          <w:sz w:val="24"/>
          <w:szCs w:val="24"/>
          <w:lang w:val="sr-Cyrl-RS" w:eastAsia="zh-CN"/>
        </w:rPr>
        <w:t xml:space="preserve"> рада и управљања људским ресурс</w:t>
      </w:r>
      <w:r w:rsidRPr="0084799C">
        <w:rPr>
          <w:rFonts w:ascii="Times New Roman" w:eastAsia="SimSun" w:hAnsi="Times New Roman" w:cs="Times New Roman"/>
          <w:sz w:val="24"/>
          <w:szCs w:val="24"/>
          <w:lang w:val="sr-Cyrl-RS" w:eastAsia="zh-CN"/>
        </w:rPr>
        <w:t xml:space="preserve">има који омогућују да се послови из надлежности аутономне покрајине и јединице локалне самоуправе врше стручно и законито, при чему се уједно стварају објективни услови и претпоставке за каријерни развој запослених, стручно усавршавање и каријерно напредовање у служби.  </w:t>
      </w:r>
    </w:p>
    <w:p w14:paraId="68A9F529" w14:textId="77777777"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У контек</w:t>
      </w:r>
      <w:r w:rsidR="00C25E44">
        <w:rPr>
          <w:rFonts w:ascii="Times New Roman" w:eastAsia="SimSun" w:hAnsi="Times New Roman" w:cs="Times New Roman"/>
          <w:sz w:val="24"/>
          <w:szCs w:val="24"/>
          <w:lang w:val="sr-Cyrl-RS" w:eastAsia="zh-CN"/>
        </w:rPr>
        <w:t>сту даљег развоја области управ</w:t>
      </w:r>
      <w:r w:rsidRPr="0084799C">
        <w:rPr>
          <w:rFonts w:ascii="Times New Roman" w:eastAsia="SimSun" w:hAnsi="Times New Roman" w:cs="Times New Roman"/>
          <w:sz w:val="24"/>
          <w:szCs w:val="24"/>
          <w:lang w:val="sr-Cyrl-RS" w:eastAsia="zh-CN"/>
        </w:rPr>
        <w:t xml:space="preserve">љања људским ресурсима (УЉР), захтев за </w:t>
      </w:r>
      <w:r w:rsidR="00751C29">
        <w:rPr>
          <w:rFonts w:ascii="Times New Roman" w:eastAsia="SimSun" w:hAnsi="Times New Roman" w:cs="Times New Roman"/>
          <w:sz w:val="24"/>
          <w:szCs w:val="24"/>
          <w:lang w:val="sr-Cyrl-RS" w:eastAsia="zh-CN"/>
        </w:rPr>
        <w:t xml:space="preserve">настављањем реформских процеса </w:t>
      </w:r>
      <w:r w:rsidRPr="0084799C">
        <w:rPr>
          <w:rFonts w:ascii="Times New Roman" w:eastAsia="SimSun" w:hAnsi="Times New Roman" w:cs="Times New Roman"/>
          <w:sz w:val="24"/>
          <w:szCs w:val="24"/>
          <w:lang w:val="sr-Cyrl-RS" w:eastAsia="zh-CN"/>
        </w:rPr>
        <w:t xml:space="preserve">препознат је и у новој </w:t>
      </w:r>
      <w:r w:rsidRPr="0084799C">
        <w:rPr>
          <w:rFonts w:ascii="Times New Roman" w:eastAsia="SimSun" w:hAnsi="Times New Roman" w:cs="Times New Roman"/>
          <w:spacing w:val="-4"/>
          <w:sz w:val="24"/>
          <w:szCs w:val="24"/>
          <w:lang w:val="sr-Cyrl-RS" w:eastAsia="zh-CN"/>
        </w:rPr>
        <w:t>Стратегији реформе јавне управе у Републици Србији и</w:t>
      </w:r>
      <w:r w:rsidRPr="0084799C">
        <w:rPr>
          <w:rFonts w:ascii="Times New Roman" w:eastAsia="SimSun" w:hAnsi="Times New Roman" w:cs="Times New Roman"/>
          <w:sz w:val="24"/>
          <w:szCs w:val="24"/>
          <w:lang w:val="sr-Cyrl-RS" w:eastAsia="zh-CN"/>
        </w:rPr>
        <w:t xml:space="preserve"> у</w:t>
      </w:r>
      <w:r w:rsidRPr="0084799C">
        <w:rPr>
          <w:rFonts w:ascii="Times New Roman" w:eastAsia="SimSun" w:hAnsi="Times New Roman" w:cs="Times New Roman"/>
          <w:sz w:val="24"/>
          <w:szCs w:val="24"/>
          <w:lang w:val="sr-Cyrl-RS" w:eastAsia="hr-HR"/>
        </w:rPr>
        <w:t xml:space="preserve"> Акционом плану за спровођење Стратегије реформе јавне </w:t>
      </w:r>
      <w:r w:rsidRPr="0084799C">
        <w:rPr>
          <w:rFonts w:ascii="Times New Roman" w:eastAsia="SimSun" w:hAnsi="Times New Roman" w:cs="Times New Roman"/>
          <w:sz w:val="24"/>
          <w:szCs w:val="24"/>
          <w:lang w:val="sr-Cyrl-RS" w:eastAsia="hr-HR"/>
        </w:rPr>
        <w:lastRenderedPageBreak/>
        <w:t xml:space="preserve">управе у Републици Србији за период 2021-2025, </w:t>
      </w:r>
      <w:r w:rsidRPr="0084799C">
        <w:rPr>
          <w:rFonts w:ascii="Times New Roman" w:eastAsia="SimSun" w:hAnsi="Times New Roman" w:cs="Times New Roman"/>
          <w:sz w:val="24"/>
          <w:szCs w:val="24"/>
          <w:lang w:val="sr-Cyrl-RS" w:eastAsia="en-GB"/>
        </w:rPr>
        <w:t xml:space="preserve">који </w:t>
      </w:r>
      <w:r w:rsidRPr="0084799C">
        <w:rPr>
          <w:rFonts w:ascii="Times New Roman" w:eastAsia="SimSun" w:hAnsi="Times New Roman" w:cs="Times New Roman"/>
          <w:sz w:val="24"/>
          <w:szCs w:val="24"/>
          <w:lang w:val="sr-Cyrl-RS" w:eastAsia="zh-CN"/>
        </w:rPr>
        <w:t>треба да допринесу побољшању правног и организационог оквира, капацитета институција и службеника.</w:t>
      </w:r>
      <w:r w:rsidRPr="0084799C">
        <w:rPr>
          <w:rFonts w:ascii="Times New Roman" w:eastAsia="SimSun" w:hAnsi="Times New Roman" w:cs="Times New Roman"/>
          <w:sz w:val="24"/>
          <w:szCs w:val="24"/>
          <w:lang w:val="sr-Cyrl-RS" w:eastAsia="hr-HR"/>
        </w:rPr>
        <w:t xml:space="preserve"> </w:t>
      </w:r>
    </w:p>
    <w:p w14:paraId="5B2F1A55" w14:textId="77777777"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У складу са наведеном стратегијом, 2019. године започет је рад на увођењу система компетенција у све функције управљања људским ресурсима на покрајинском и локалном нивоу власти.</w:t>
      </w:r>
    </w:p>
    <w:p w14:paraId="3912130F" w14:textId="6DF128DC"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Рад на утврђивању могућности увођења оквира компетенција и изради Оквира компетенција потребних за рад запослених у органима АП и ЈЛС започео у оквиру пројекта </w:t>
      </w:r>
      <w:r w:rsidR="00D211CC">
        <w:rPr>
          <w:rFonts w:ascii="Times New Roman" w:eastAsia="SimSun" w:hAnsi="Times New Roman" w:cs="Times New Roman"/>
          <w:sz w:val="24"/>
          <w:szCs w:val="24"/>
          <w:lang w:val="sr-Cyrl-RS" w:eastAsia="zh-CN"/>
        </w:rPr>
        <w:t>„</w:t>
      </w:r>
      <w:r w:rsidRPr="0084799C">
        <w:rPr>
          <w:rFonts w:ascii="Times New Roman" w:eastAsia="SimSun" w:hAnsi="Times New Roman" w:cs="Times New Roman"/>
          <w:sz w:val="24"/>
          <w:szCs w:val="24"/>
          <w:lang w:val="sr-Cyrl-RS" w:eastAsia="zh-CN"/>
        </w:rPr>
        <w:t>Управљање људским ресурсима у локалној самоуправи – фаза 2</w:t>
      </w:r>
      <w:r w:rsidR="00D211CC" w:rsidRPr="00D211CC">
        <w:rPr>
          <w:rFonts w:ascii="Times New Roman" w:eastAsia="SimSun" w:hAnsi="Times New Roman" w:cs="Times New Roman"/>
          <w:sz w:val="24"/>
          <w:szCs w:val="24"/>
          <w:lang w:val="ru-RU" w:eastAsia="zh-CN"/>
        </w:rPr>
        <w:t>”</w:t>
      </w:r>
      <w:bookmarkStart w:id="0" w:name="_GoBack"/>
      <w:bookmarkEnd w:id="0"/>
      <w:r w:rsidRPr="0084799C">
        <w:rPr>
          <w:rFonts w:ascii="Times New Roman" w:eastAsia="SimSun" w:hAnsi="Times New Roman" w:cs="Times New Roman"/>
          <w:sz w:val="24"/>
          <w:szCs w:val="24"/>
          <w:lang w:val="sr-Cyrl-RS" w:eastAsia="zh-CN"/>
        </w:rPr>
        <w:t>, који спроводе Савет Европе, МДУЛС и СКГО уз финансијску подршку ЕУ, спровођењем анализе применљивости система компетенција на државном нивоу на органе АП и ЈЛС. Анализа је урађена на основу појединачних анализа правилника о организацији и систематизацији радних места и описима радних места у изабраним ЈЛС, релевантних прописа, јединственог пописа послова на локалном нивоу власти, резултата дискусије, односно одржаних фокус група са представницима ЈЛС и досадашњих искустава на увођењу Оквира компетенција за рад државних службеника на републичком нивоу власти. Ова анализа је показала да се оквир компетенција може применити на локалном нивоу власти уз одређена прилагођавања потребама тих органа и њиховим надлежностима. Узимајући у обзир налазе и препоруке из ове анализе у мају 2020. године</w:t>
      </w:r>
      <w:r w:rsidRPr="0084799C">
        <w:rPr>
          <w:rFonts w:ascii="Times New Roman" w:eastAsia="SimSun" w:hAnsi="Times New Roman" w:cs="Times New Roman"/>
          <w:sz w:val="24"/>
          <w:szCs w:val="24"/>
          <w:shd w:val="clear" w:color="auto" w:fill="FFFFFF"/>
          <w:lang w:val="sr-Cyrl-RS" w:eastAsia="zh-CN"/>
        </w:rPr>
        <w:t xml:space="preserve"> усвојен је документ Оквир компетенција за рад запослених у органима АП и ЈЛС</w:t>
      </w:r>
      <w:r w:rsidRPr="0084799C">
        <w:rPr>
          <w:rFonts w:ascii="Times New Roman" w:eastAsia="SimSun" w:hAnsi="Times New Roman" w:cs="Times New Roman"/>
          <w:sz w:val="24"/>
          <w:szCs w:val="24"/>
          <w:lang w:val="sr-Cyrl-RS" w:eastAsia="zh-CN"/>
        </w:rPr>
        <w:t>.</w:t>
      </w:r>
    </w:p>
    <w:p w14:paraId="0571FAAC" w14:textId="77777777"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en-GB"/>
        </w:rPr>
        <w:t>З</w:t>
      </w:r>
      <w:r w:rsidRPr="0084799C">
        <w:rPr>
          <w:rFonts w:ascii="Times New Roman" w:eastAsia="Times New Roman" w:hAnsi="Times New Roman" w:cs="Times New Roman"/>
          <w:sz w:val="24"/>
          <w:szCs w:val="24"/>
          <w:lang w:val="sr-Cyrl-RS" w:eastAsia="ar-SA"/>
        </w:rPr>
        <w:t xml:space="preserve">бог комплексности реформских решења којима ће се систем компетенција у потпуности интегрисати у функције управљања људским ресурсима на локалном нивоу власти, као и чињенице да на локалном нивоу власти не </w:t>
      </w:r>
      <w:r w:rsidRPr="0084799C">
        <w:rPr>
          <w:rFonts w:ascii="Times New Roman" w:eastAsia="SimSun" w:hAnsi="Times New Roman" w:cs="Times New Roman"/>
          <w:sz w:val="24"/>
          <w:szCs w:val="24"/>
          <w:lang w:val="sr-Cyrl-RS" w:eastAsia="zh-CN"/>
        </w:rPr>
        <w:t>постоји централна јединица за људске ресурсе попут Службе Владе за управљање кадровима, у</w:t>
      </w:r>
      <w:r w:rsidRPr="0084799C">
        <w:rPr>
          <w:rFonts w:ascii="Times New Roman" w:eastAsia="SimSun" w:hAnsi="Times New Roman" w:cs="Times New Roman"/>
          <w:sz w:val="24"/>
          <w:szCs w:val="24"/>
          <w:lang w:val="sr-Cyrl-RS" w:eastAsia="en-GB"/>
        </w:rPr>
        <w:t xml:space="preserve">поредо, током рада на </w:t>
      </w:r>
      <w:r w:rsidRPr="0084799C">
        <w:rPr>
          <w:rFonts w:ascii="Times New Roman" w:eastAsia="SimSun" w:hAnsi="Times New Roman" w:cs="Times New Roman"/>
          <w:sz w:val="24"/>
          <w:szCs w:val="24"/>
          <w:lang w:val="sr-Cyrl-RS" w:eastAsia="zh-CN"/>
        </w:rPr>
        <w:t xml:space="preserve">изради Оквира компетенција урађена је Анализа могуће улоге и подршке Службе Владе за управљање кадровима (у даљем тексту: Служба) имплементацији оквира компетенција којом су утврђене претпоставке за укључивање ове службе у пружању шире подршке свеобухватном процесу интегрисања система компетенција. </w:t>
      </w:r>
    </w:p>
    <w:p w14:paraId="00AA5242" w14:textId="6AFDCA3A" w:rsidR="0084799C" w:rsidRPr="0084799C" w:rsidRDefault="0084799C" w:rsidP="0084799C">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Times New Roman" w:hAnsi="Times New Roman" w:cs="Times New Roman"/>
          <w:sz w:val="24"/>
          <w:szCs w:val="24"/>
          <w:lang w:val="sr-Cyrl-RS" w:eastAsia="ar-SA"/>
        </w:rPr>
        <w:t xml:space="preserve">Поред тога, почетком </w:t>
      </w:r>
      <w:r w:rsidR="003E6D79">
        <w:rPr>
          <w:rFonts w:ascii="Times New Roman" w:eastAsia="Times New Roman" w:hAnsi="Times New Roman" w:cs="Times New Roman"/>
          <w:sz w:val="24"/>
          <w:szCs w:val="24"/>
          <w:lang w:val="sr-Cyrl-RS" w:eastAsia="ar-SA"/>
        </w:rPr>
        <w:t>2020. године, у оквиру пројекта ,,</w:t>
      </w:r>
      <w:r w:rsidRPr="0084799C">
        <w:rPr>
          <w:rFonts w:ascii="Times New Roman" w:eastAsia="SimSun" w:hAnsi="Times New Roman" w:cs="Times New Roman"/>
          <w:sz w:val="24"/>
          <w:szCs w:val="24"/>
          <w:lang w:val="sr-Cyrl-RS" w:eastAsia="zh-CN"/>
        </w:rPr>
        <w:t>Управљање људским ресурсима у локалној самоуправи – фаза 2</w:t>
      </w:r>
      <w:r w:rsidR="003E6D79" w:rsidRPr="0084799C">
        <w:rPr>
          <w:rFonts w:ascii="Times New Roman" w:eastAsia="SimSun" w:hAnsi="Times New Roman" w:cs="Times New Roman"/>
          <w:sz w:val="24"/>
          <w:szCs w:val="24"/>
          <w:lang w:val="sr-Cyrl-RS" w:eastAsia="zh-CN"/>
        </w:rPr>
        <w:t>”</w:t>
      </w:r>
      <w:r w:rsidRPr="0084799C">
        <w:rPr>
          <w:rFonts w:ascii="Times New Roman" w:eastAsia="Times New Roman" w:hAnsi="Times New Roman" w:cs="Times New Roman"/>
          <w:sz w:val="24"/>
          <w:szCs w:val="24"/>
          <w:lang w:val="sr-Cyrl-RS" w:eastAsia="ar-SA"/>
        </w:rPr>
        <w:t xml:space="preserve">, спроведена је анализа стања (учинка) у свим кључним областима, коришћењем индекса за УЉР који је развила СКГО на узорку од 70 ЈЛС. </w:t>
      </w:r>
      <w:r w:rsidRPr="0084799C">
        <w:rPr>
          <w:rFonts w:ascii="Times New Roman" w:eastAsia="SimSun" w:hAnsi="Times New Roman" w:cs="Times New Roman"/>
          <w:sz w:val="24"/>
          <w:szCs w:val="24"/>
          <w:lang w:val="sr-Cyrl-RS" w:eastAsia="zh-CN"/>
        </w:rPr>
        <w:t xml:space="preserve">Финални извештај је урађен у периоду јун-јул 2021. године на 50 ЈЛС које су обухваћене пакетима подршке за УЉР у оквиру програма „Управљање људским ресурсима у локалној самоуправи – фаза 2” и 20 ЈЛС које нису биле укључене у пакете подршке за УЉР. Индекс за </w:t>
      </w:r>
      <w:r w:rsidRPr="0084799C">
        <w:rPr>
          <w:rFonts w:ascii="Times New Roman" w:eastAsia="Times New Roman" w:hAnsi="Times New Roman" w:cs="Times New Roman"/>
          <w:bCs/>
          <w:sz w:val="24"/>
          <w:szCs w:val="24"/>
          <w:lang w:val="sr-Cyrl-RS" w:eastAsia="ar-SA"/>
        </w:rPr>
        <w:t xml:space="preserve">УЉР </w:t>
      </w:r>
      <w:r w:rsidRPr="0084799C">
        <w:rPr>
          <w:rFonts w:ascii="Times New Roman" w:eastAsia="SimSun" w:hAnsi="Times New Roman" w:cs="Times New Roman"/>
          <w:sz w:val="24"/>
          <w:szCs w:val="24"/>
          <w:lang w:val="sr-Cyrl-RS" w:eastAsia="zh-CN"/>
        </w:rPr>
        <w:t>је инструмент СКГО за процену капацитета ЈЛС за спровођење послова у области УЉР, који се састоји од пет целина, са низом мерљивих показатеља капацитета за управљање људским ресурсима у одређеним областима, између осталих, и попуњавању радних места. Анализа стања је имала за циљ да изврши процену тренутног стања у 69 ЈЛС у области управљања људским ресурсима, четири године од почетка примене ЗЗАПЈЛС, односно  9 месеци  од  спровођења почетне анализе стања у овој области, која је претходила имплементацији пакета подршк</w:t>
      </w:r>
      <w:r w:rsidR="00E128A3">
        <w:rPr>
          <w:rFonts w:ascii="Times New Roman" w:eastAsia="SimSun" w:hAnsi="Times New Roman" w:cs="Times New Roman"/>
          <w:sz w:val="24"/>
          <w:szCs w:val="24"/>
          <w:lang w:val="sr-Cyrl-RS" w:eastAsia="zh-CN"/>
        </w:rPr>
        <w:t>е коју је Пројекат пружио у 50 локалних самоуправа (ЛС)</w:t>
      </w:r>
      <w:r w:rsidRPr="0084799C">
        <w:rPr>
          <w:rFonts w:ascii="Times New Roman" w:eastAsia="SimSun" w:hAnsi="Times New Roman" w:cs="Times New Roman"/>
          <w:sz w:val="24"/>
          <w:szCs w:val="24"/>
          <w:lang w:val="sr-Cyrl-RS" w:eastAsia="zh-CN"/>
        </w:rPr>
        <w:t>. Такође, сврха анализе је и упоређивање стања и идентификовање разлика у напретку у локалним самоуправама које су биле кориснице пакета подршке са оним локалним самоуправама које ту подршку нису имале.</w:t>
      </w:r>
    </w:p>
    <w:p w14:paraId="2122632E" w14:textId="77777777" w:rsidR="0084799C" w:rsidRPr="0084799C" w:rsidRDefault="0084799C" w:rsidP="0084799C">
      <w:pPr>
        <w:suppressAutoHyphens/>
        <w:spacing w:after="0" w:line="240" w:lineRule="auto"/>
        <w:ind w:firstLine="567"/>
        <w:contextualSpacing/>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Анализа стања је показала да су највидљивији резултати пре примене пакета</w:t>
      </w:r>
      <w:r w:rsidRPr="0084799C">
        <w:rPr>
          <w:rFonts w:ascii="Times New Roman" w:eastAsia="SimSun" w:hAnsi="Times New Roman" w:cs="Times New Roman"/>
          <w:sz w:val="24"/>
          <w:szCs w:val="24"/>
          <w:lang w:val="sr-Latn-RS" w:eastAsia="zh-CN"/>
        </w:rPr>
        <w:t xml:space="preserve"> </w:t>
      </w:r>
      <w:r w:rsidRPr="0084799C">
        <w:rPr>
          <w:rFonts w:ascii="Times New Roman" w:eastAsia="SimSun" w:hAnsi="Times New Roman" w:cs="Times New Roman"/>
          <w:sz w:val="24"/>
          <w:szCs w:val="24"/>
          <w:lang w:val="sr-Cyrl-RS" w:eastAsia="zh-CN"/>
        </w:rPr>
        <w:t>подршке у другој  фази, остварени у области попуњавања радних места. У том смислу, већ у марту 2020. године испуњеност индикатора за област попуњавање радних места износила је 65%, а у марту 2021. 79%. Када је у питању прописана процедура, која је подразумева да се провера квалитета стручности кандидата обавља из више делова, као што су писмена и усмена провера, провера знања и вештина кроз практичне вежбе итд, анализа стања је показала да 8% ЈЛС наведено чини само када је реч о јавном конкурсу. Највећи проценат локалних самоуправа (49%) из прве групе навело је да се процена стручне оспособљености кандидата на обе врсте конкурса обавља само усменим путем, док није било ЈЛС које не спроводе прописану процедуру. Слично првој групи, највећи проценат локалних самоуправа (65%) навело је да се процена стручне оспособљености кандидата на обе врсте конкурса обавља само усменим путем, док није било ЈЛС које не спроводе процедуру.</w:t>
      </w:r>
    </w:p>
    <w:p w14:paraId="3F438DD7" w14:textId="77777777"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en-GB"/>
        </w:rPr>
      </w:pPr>
      <w:r w:rsidRPr="0084799C">
        <w:rPr>
          <w:rFonts w:ascii="Times New Roman" w:eastAsia="SimSun" w:hAnsi="Times New Roman" w:cs="Times New Roman"/>
          <w:sz w:val="24"/>
          <w:szCs w:val="24"/>
          <w:lang w:val="sr-Cyrl-RS" w:eastAsia="zh-CN"/>
        </w:rPr>
        <w:t>Имајући у виду да у</w:t>
      </w:r>
      <w:r w:rsidRPr="0084799C">
        <w:rPr>
          <w:rFonts w:ascii="Times New Roman" w:eastAsia="SimSun" w:hAnsi="Times New Roman" w:cs="Times New Roman"/>
          <w:sz w:val="24"/>
          <w:szCs w:val="24"/>
          <w:lang w:val="sr-Cyrl-RS" w:eastAsia="en-GB"/>
        </w:rPr>
        <w:t>вођење и примена оквира компетенција на локалном нивоу представља комплексан подухват због бројности јединица локалне самоуправе, њихове разуђености, неуједначеног броја и обучености запослених у јединицама за управљање људским ресурсима који су главни носиоци примене овог концепта, донета је одлука да се систем компетенција за запослене у органима АП и ЈЛС фазно интегрише у нормативни оквир.</w:t>
      </w:r>
    </w:p>
    <w:p w14:paraId="1DA543F1" w14:textId="67615544"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en-GB"/>
        </w:rPr>
      </w:pPr>
      <w:r w:rsidRPr="0084799C">
        <w:rPr>
          <w:rFonts w:ascii="Times New Roman" w:eastAsia="SimSun" w:hAnsi="Times New Roman" w:cs="Times New Roman"/>
          <w:sz w:val="24"/>
          <w:szCs w:val="24"/>
          <w:lang w:val="sr-Cyrl-RS" w:eastAsia="zh-CN"/>
        </w:rPr>
        <w:t xml:space="preserve">У првој фази имплементације система компетенција </w:t>
      </w:r>
      <w:r w:rsidRPr="0084799C">
        <w:rPr>
          <w:rFonts w:ascii="Times New Roman" w:eastAsia="SimSun" w:hAnsi="Times New Roman" w:cs="Times New Roman"/>
          <w:sz w:val="24"/>
          <w:szCs w:val="24"/>
          <w:lang w:val="sr-Cyrl-RS" w:eastAsia="en-GB"/>
        </w:rPr>
        <w:t>Законом о изменама и допунама Закона о запосленима у аутономним покрајинама и јединицама локалне самоуправе („Службени гласник РС</w:t>
      </w:r>
      <w:r w:rsidR="003E6D79" w:rsidRPr="0084799C">
        <w:rPr>
          <w:rFonts w:ascii="Times New Roman" w:eastAsia="SimSun" w:hAnsi="Times New Roman" w:cs="Times New Roman"/>
          <w:sz w:val="24"/>
          <w:szCs w:val="24"/>
          <w:lang w:val="sr-Cyrl-RS" w:eastAsia="zh-CN"/>
        </w:rPr>
        <w:t>”</w:t>
      </w:r>
      <w:r w:rsidRPr="0084799C">
        <w:rPr>
          <w:rFonts w:ascii="Times New Roman" w:eastAsia="SimSun" w:hAnsi="Times New Roman" w:cs="Times New Roman"/>
          <w:sz w:val="24"/>
          <w:szCs w:val="24"/>
          <w:lang w:val="sr-Cyrl-RS" w:eastAsia="en-GB"/>
        </w:rPr>
        <w:t>, број 114/21) дефинисане су компетенције, извршена је њихова подела</w:t>
      </w:r>
      <w:r w:rsidR="00E17A94">
        <w:rPr>
          <w:rFonts w:ascii="Times New Roman" w:eastAsia="SimSun" w:hAnsi="Times New Roman" w:cs="Times New Roman"/>
          <w:sz w:val="24"/>
          <w:szCs w:val="24"/>
          <w:lang w:val="sr-Cyrl-RS" w:eastAsia="en-GB"/>
        </w:rPr>
        <w:t>,</w:t>
      </w:r>
      <w:r w:rsidRPr="0084799C">
        <w:rPr>
          <w:rFonts w:ascii="Times New Roman" w:eastAsia="SimSun" w:hAnsi="Times New Roman" w:cs="Times New Roman"/>
          <w:sz w:val="24"/>
          <w:szCs w:val="24"/>
          <w:lang w:val="sr-Cyrl-RS" w:eastAsia="en-GB"/>
        </w:rPr>
        <w:t xml:space="preserve"> а систем компетенција је интегрисан у правилнике о организацији и систематизацији радних места као обавезан елемент садржине правилника. Овим изменама су створени услови да се на локалном нивоу власти обезбеди добра основа за потпуно увођење система компетенција и у остале функције управљања људским ресурсима, тј. у поступак запошљавања и у систем оцењивања, односно вредновања радног учинка. Такође, овим законом </w:t>
      </w:r>
      <w:r w:rsidRPr="0084799C">
        <w:rPr>
          <w:rFonts w:ascii="Times New Roman" w:eastAsia="SimSun" w:hAnsi="Times New Roman" w:cs="Times New Roman"/>
          <w:sz w:val="24"/>
          <w:szCs w:val="24"/>
          <w:lang w:val="sr-Cyrl-RS" w:eastAsia="zh-CN"/>
        </w:rPr>
        <w:t>је посебно назначена сарадња јединица локалне самоуправе са Службом, како у погледу стручне, тако и у погледу саветодавне помоћи у примени овог закона и других прописа, посебно у поступку правилног одређивања компетенција за обављање послова радног места. Поред тога, дат је основ да Служба за управљање кадровима предложи Влади доношење подзаконског акта којим ће се ближе</w:t>
      </w:r>
      <w:r w:rsidRPr="0084799C">
        <w:rPr>
          <w:rFonts w:ascii="Times New Roman" w:eastAsia="Calibri" w:hAnsi="Times New Roman" w:cs="Times New Roman"/>
          <w:sz w:val="24"/>
          <w:szCs w:val="24"/>
          <w:lang w:val="sr-Cyrl-RS" w:eastAsia="zh-CN"/>
        </w:rPr>
        <w:t xml:space="preserve"> одредити понашајне и опште функционалне компетенције и показатељи њиховог испољавања, као и посебне функционалне компетенције у одређеној области рада, начин њиховог одређивања и показатељи њиховог испољавања, а све у циљу јединственог успостављања и праћења компетенција неопходних за рад администрације на свим нивоима власти.</w:t>
      </w:r>
      <w:r w:rsidRPr="0084799C">
        <w:rPr>
          <w:rFonts w:ascii="Times New Roman" w:eastAsia="SimSun" w:hAnsi="Times New Roman" w:cs="Times New Roman"/>
          <w:sz w:val="24"/>
          <w:szCs w:val="24"/>
          <w:lang w:val="sr-Cyrl-RS" w:eastAsia="zh-CN"/>
        </w:rPr>
        <w:t xml:space="preserve"> </w:t>
      </w:r>
    </w:p>
    <w:p w14:paraId="682C33A3" w14:textId="3BD439EF" w:rsidR="0084799C" w:rsidRPr="0084799C" w:rsidRDefault="0084799C" w:rsidP="0084799C">
      <w:pPr>
        <w:suppressAutoHyphens/>
        <w:spacing w:after="0" w:line="240" w:lineRule="auto"/>
        <w:ind w:firstLine="720"/>
        <w:jc w:val="both"/>
        <w:rPr>
          <w:rFonts w:ascii="Times New Roman" w:eastAsia="Times New Roman" w:hAnsi="Times New Roman" w:cs="Times New Roman"/>
          <w:sz w:val="24"/>
          <w:szCs w:val="24"/>
          <w:lang w:val="sr-Cyrl-RS"/>
        </w:rPr>
      </w:pPr>
      <w:r w:rsidRPr="0084799C">
        <w:rPr>
          <w:rFonts w:ascii="Times New Roman" w:eastAsia="SimSun" w:hAnsi="Times New Roman" w:cs="Times New Roman"/>
          <w:bCs/>
          <w:sz w:val="24"/>
          <w:szCs w:val="24"/>
          <w:shd w:val="clear" w:color="auto" w:fill="FFFFFF"/>
          <w:lang w:val="sr-Cyrl-RS" w:eastAsia="zh-CN"/>
        </w:rPr>
        <w:t xml:space="preserve">Наредна фаза увођења система компетенција у функције управљања људским ресурсима представља њихово увођење у поступак попуњавања радних места. </w:t>
      </w:r>
      <w:r w:rsidRPr="0084799C">
        <w:rPr>
          <w:rFonts w:ascii="Times New Roman" w:eastAsia="Times New Roman" w:hAnsi="Times New Roman" w:cs="Times New Roman"/>
          <w:sz w:val="24"/>
          <w:szCs w:val="24"/>
          <w:lang w:val="sr-Cyrl-RS"/>
        </w:rPr>
        <w:t>У том циљу,</w:t>
      </w:r>
      <w:r w:rsidR="004F0592">
        <w:rPr>
          <w:rFonts w:ascii="Times New Roman" w:eastAsia="Times New Roman" w:hAnsi="Times New Roman" w:cs="Times New Roman"/>
          <w:sz w:val="24"/>
          <w:szCs w:val="24"/>
          <w:lang w:val="sr-Cyrl-RS"/>
        </w:rPr>
        <w:t xml:space="preserve"> у септембру 2022. године </w:t>
      </w:r>
      <w:r w:rsidRPr="0084799C">
        <w:rPr>
          <w:rFonts w:ascii="Times New Roman" w:eastAsia="Times New Roman" w:hAnsi="Times New Roman" w:cs="Times New Roman"/>
          <w:sz w:val="24"/>
          <w:szCs w:val="24"/>
          <w:lang w:val="sr-Cyrl-RS"/>
        </w:rPr>
        <w:t>уз подршку пројекта „Управљање људским ресурсима у локалној самоуправи</w:t>
      </w:r>
      <w:r w:rsidR="003E6D79" w:rsidRPr="0084799C">
        <w:rPr>
          <w:rFonts w:ascii="Times New Roman" w:eastAsia="SimSun" w:hAnsi="Times New Roman" w:cs="Times New Roman"/>
          <w:sz w:val="24"/>
          <w:szCs w:val="24"/>
          <w:lang w:val="sr-Cyrl-RS" w:eastAsia="zh-CN"/>
        </w:rPr>
        <w:t>”</w:t>
      </w:r>
      <w:r w:rsidRPr="0084799C">
        <w:rPr>
          <w:rFonts w:ascii="Times New Roman" w:eastAsia="Times New Roman" w:hAnsi="Times New Roman" w:cs="Times New Roman"/>
          <w:sz w:val="24"/>
          <w:szCs w:val="24"/>
          <w:lang w:val="sr-Cyrl-RS"/>
        </w:rPr>
        <w:t xml:space="preserve"> започет је рад на увођењу система компетенција у конкурсни поступак, пре свега припремом подзаконског акта којим ће се уредити спровођење интерног и јавног конкурса, базираног на компетенцијама и модела аката који се доносе у конкурсном поступку, као и инструмената за проверу компетенција. Решењем министра државне управе и локалне самоуправе број 011-00-00053/2022-20 од 31. јануара 2023. године формирана jе Посебна радна група за израду текста </w:t>
      </w:r>
      <w:r w:rsidR="003E6D79">
        <w:rPr>
          <w:rFonts w:ascii="Times New Roman" w:eastAsia="Times New Roman" w:hAnsi="Times New Roman" w:cs="Times New Roman"/>
          <w:sz w:val="24"/>
          <w:szCs w:val="24"/>
          <w:lang w:val="sr-Cyrl-RS"/>
        </w:rPr>
        <w:t>Предлога</w:t>
      </w:r>
      <w:r w:rsidRPr="0084799C">
        <w:rPr>
          <w:rFonts w:ascii="Times New Roman" w:eastAsia="Times New Roman" w:hAnsi="Times New Roman" w:cs="Times New Roman"/>
          <w:sz w:val="24"/>
          <w:szCs w:val="24"/>
          <w:lang w:val="sr-Cyrl-RS"/>
        </w:rPr>
        <w:t xml:space="preserve"> закона о изменама и допунама Закона о запосленима у аутономним покрајинама и јединицама локалне самоуправе и Предлога уредбе о спровођењу интерног и јавног конкурса за попуњавање радних места у аутономним покрајинама и јединицама локалне самоуправе, коју чине представници Министарства државне управе, АП Војводина, јединица локалне самоуправе и Сталне конференције градова и општина.</w:t>
      </w:r>
    </w:p>
    <w:p w14:paraId="02C5F22C" w14:textId="2B2B3F6D"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У предложеним одредбама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 xml:space="preserve">закона, уводи се систем компетенција у поступак запошљавања односно попуњавања радних места службеника на извршилачким радним местима и на положајима, као и унапређење система запошљавања у складу са принципом заслуга, кроз јачање конкурсног поступка у коме </w:t>
      </w:r>
      <w:r w:rsidR="00926CC6">
        <w:rPr>
          <w:rFonts w:ascii="Times New Roman" w:eastAsia="SimSun" w:hAnsi="Times New Roman" w:cs="Times New Roman"/>
          <w:sz w:val="24"/>
          <w:szCs w:val="24"/>
          <w:lang w:val="sr-Cyrl-RS" w:eastAsia="zh-CN"/>
        </w:rPr>
        <w:t xml:space="preserve">се </w:t>
      </w:r>
      <w:r w:rsidRPr="0084799C">
        <w:rPr>
          <w:rFonts w:ascii="Times New Roman" w:eastAsia="SimSun" w:hAnsi="Times New Roman" w:cs="Times New Roman"/>
          <w:sz w:val="24"/>
          <w:szCs w:val="24"/>
          <w:lang w:val="sr-Cyrl-RS" w:eastAsia="zh-CN"/>
        </w:rPr>
        <w:t xml:space="preserve">омогућава објективност и непристраност - спровођење конкурсног поступка под шифром која се додељује приликом предаје пријаве на конкурс ради анонимности пред конкурсном комисијом, увођење обавезних делова изборног поступка, а који треба да омогуће да се у најужем кругу нађу најквалитетнији кандидати, поједностављење одређених формалности које оптерећују конкурсни поступак, увођење јединствене пријаве на конкурс за све органе, службе или организације у АП и ЈЛС, која ће садржати све оно што је битно и релевантно од података које кандидат мора да наведе у пријави, смањење обима потребне конкурсне документације и обавеза да кандидати доставе потребну конкурсну документацију тек кад прођу све фазе конкурсног поступка односно пред усмени разговор. </w:t>
      </w:r>
    </w:p>
    <w:p w14:paraId="7EE8426B" w14:textId="77777777" w:rsidR="0084799C" w:rsidRPr="0084799C" w:rsidRDefault="0084799C" w:rsidP="0084799C">
      <w:pPr>
        <w:suppressAutoHyphens/>
        <w:spacing w:after="0" w:line="240" w:lineRule="auto"/>
        <w:ind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Предложене измене и допуне Закона представљају фазу у већ започетом  процесу реформе јавно службеничког система и у функцији су подршке изградњи модерне, ефикасне и стручне јавне управе, односно подршке великој одговорности службеника у креирању јавних политика реформских процеса и њихове примене у пракси. </w:t>
      </w:r>
    </w:p>
    <w:p w14:paraId="2F490B2B" w14:textId="77777777" w:rsidR="0084799C" w:rsidRPr="0084799C" w:rsidRDefault="0084799C" w:rsidP="0084799C">
      <w:pPr>
        <w:suppressAutoHyphens/>
        <w:spacing w:after="0" w:line="240" w:lineRule="auto"/>
        <w:ind w:left="142" w:firstLine="710"/>
        <w:jc w:val="both"/>
        <w:rPr>
          <w:rFonts w:ascii="Times New Roman" w:eastAsia="SimSun" w:hAnsi="Times New Roman" w:cs="Times New Roman"/>
          <w:sz w:val="24"/>
          <w:szCs w:val="24"/>
          <w:u w:val="single"/>
          <w:lang w:val="sr-Cyrl-RS" w:eastAsia="zh-CN"/>
        </w:rPr>
      </w:pPr>
    </w:p>
    <w:p w14:paraId="203E4A9D" w14:textId="77777777" w:rsidR="0084799C" w:rsidRPr="0084799C" w:rsidRDefault="0084799C" w:rsidP="0084799C">
      <w:pPr>
        <w:suppressAutoHyphens/>
        <w:spacing w:after="0" w:line="240" w:lineRule="auto"/>
        <w:ind w:left="142" w:firstLine="710"/>
        <w:jc w:val="both"/>
        <w:rPr>
          <w:rFonts w:ascii="Times New Roman" w:eastAsia="SimSun" w:hAnsi="Times New Roman" w:cs="Times New Roman"/>
          <w:sz w:val="24"/>
          <w:szCs w:val="24"/>
          <w:u w:val="single"/>
          <w:lang w:val="sr-Cyrl-RS" w:eastAsia="zh-CN"/>
        </w:rPr>
      </w:pPr>
      <w:r w:rsidRPr="0084799C">
        <w:rPr>
          <w:rFonts w:ascii="Times New Roman" w:eastAsia="SimSun" w:hAnsi="Times New Roman" w:cs="Times New Roman"/>
          <w:sz w:val="24"/>
          <w:szCs w:val="24"/>
          <w:u w:val="single"/>
          <w:lang w:val="sr-Cyrl-RS" w:eastAsia="zh-CN"/>
        </w:rPr>
        <w:t>Разматране могућности да се проблем реши и без доношења акта и зашто је доношење акта најбољи начин за решавање проблема.</w:t>
      </w:r>
    </w:p>
    <w:p w14:paraId="10C12249" w14:textId="77777777" w:rsidR="0084799C" w:rsidRPr="0084799C" w:rsidRDefault="0084799C" w:rsidP="0084799C">
      <w:pPr>
        <w:suppressAutoHyphens/>
        <w:spacing w:after="0" w:line="240" w:lineRule="auto"/>
        <w:ind w:firstLine="851"/>
        <w:jc w:val="both"/>
        <w:rPr>
          <w:rFonts w:ascii="Times New Roman" w:eastAsia="SimSun" w:hAnsi="Times New Roman" w:cs="Times New Roman"/>
          <w:sz w:val="24"/>
          <w:szCs w:val="24"/>
          <w:lang w:val="sr-Cyrl-RS" w:eastAsia="zh-CN" w:bidi="hi-IN"/>
        </w:rPr>
      </w:pPr>
    </w:p>
    <w:p w14:paraId="5C4CF54D" w14:textId="77777777" w:rsidR="0084799C" w:rsidRPr="0084799C" w:rsidRDefault="0084799C" w:rsidP="0084799C">
      <w:pPr>
        <w:suppressAutoHyphens/>
        <w:spacing w:after="0" w:line="240" w:lineRule="auto"/>
        <w:ind w:firstLine="851"/>
        <w:jc w:val="both"/>
        <w:rPr>
          <w:rFonts w:ascii="Times New Roman" w:eastAsia="SimSun" w:hAnsi="Times New Roman" w:cs="Times New Roman"/>
          <w:sz w:val="24"/>
          <w:szCs w:val="24"/>
          <w:lang w:val="sr-Cyrl-RS" w:eastAsia="zh-CN" w:bidi="hi-IN"/>
        </w:rPr>
      </w:pPr>
      <w:r w:rsidRPr="0084799C">
        <w:rPr>
          <w:rFonts w:ascii="Times New Roman" w:eastAsia="SimSun" w:hAnsi="Times New Roman" w:cs="Times New Roman"/>
          <w:sz w:val="24"/>
          <w:szCs w:val="24"/>
          <w:lang w:val="sr-Cyrl-RS" w:eastAsia="zh-CN" w:bidi="hi-IN"/>
        </w:rPr>
        <w:t>Предложеним изменама Закона уређују се питања која су предмет пре свега законске регулативе. С тога су предложене измене закона начин да се реше уочени недостаци у службеничком систему на нивоу аутономне покрајине односно локалне самоуправе, тј. да се даље унапреди службенички систем на</w:t>
      </w:r>
      <w:r w:rsidR="00A373F7">
        <w:rPr>
          <w:rFonts w:ascii="Times New Roman" w:eastAsia="SimSun" w:hAnsi="Times New Roman" w:cs="Times New Roman"/>
          <w:sz w:val="24"/>
          <w:szCs w:val="24"/>
          <w:lang w:val="sr-Cyrl-RS" w:eastAsia="zh-CN" w:bidi="hi-IN"/>
        </w:rPr>
        <w:t xml:space="preserve"> овом нивоу власти, с тим да је </w:t>
      </w:r>
      <w:r w:rsidRPr="0084799C">
        <w:rPr>
          <w:rFonts w:ascii="Times New Roman" w:eastAsia="SimSun" w:hAnsi="Times New Roman" w:cs="Times New Roman"/>
          <w:sz w:val="24"/>
          <w:szCs w:val="24"/>
          <w:lang w:val="sr-Cyrl-RS" w:eastAsia="zh-CN" w:bidi="hi-IN"/>
        </w:rPr>
        <w:t>за реализацију неопходно доношење подзаконског акта којима ће се детаљније уредити спровођење предложених законских решења.</w:t>
      </w:r>
    </w:p>
    <w:p w14:paraId="0F6B8050" w14:textId="77777777" w:rsidR="0084799C" w:rsidRPr="0084799C" w:rsidRDefault="0084799C" w:rsidP="0084799C">
      <w:pPr>
        <w:suppressAutoHyphens/>
        <w:spacing w:after="0" w:line="240" w:lineRule="auto"/>
        <w:ind w:firstLine="709"/>
        <w:jc w:val="both"/>
        <w:rPr>
          <w:rFonts w:ascii="Times New Roman" w:eastAsia="SimSun" w:hAnsi="Times New Roman" w:cs="Times New Roman"/>
          <w:sz w:val="24"/>
          <w:szCs w:val="24"/>
          <w:lang w:val="sr-Cyrl-RS" w:eastAsia="zh-CN" w:bidi="hi-IN"/>
        </w:rPr>
      </w:pPr>
      <w:r w:rsidRPr="0084799C">
        <w:rPr>
          <w:rFonts w:ascii="Times New Roman" w:eastAsia="SimSun" w:hAnsi="Times New Roman" w:cs="Times New Roman"/>
          <w:sz w:val="24"/>
          <w:szCs w:val="24"/>
          <w:lang w:val="sr-Cyrl-RS" w:eastAsia="zh-CN" w:bidi="hi-IN"/>
        </w:rPr>
        <w:t xml:space="preserve">Имајући у виду циљеве задате у Стратегији реформе јавне управе и осталим стратешким документима који се односе на успостављање јединственог јавно службеничког система и с тим у вези законску обавезу уређења радно правног статуса и других права службеника, нису постојале друге могућности за уређивање ових области, осим законом.   </w:t>
      </w:r>
    </w:p>
    <w:p w14:paraId="2A2641C6" w14:textId="77777777" w:rsidR="0084799C" w:rsidRPr="0084799C" w:rsidRDefault="0084799C" w:rsidP="0084799C">
      <w:pPr>
        <w:suppressAutoHyphens/>
        <w:spacing w:after="0" w:line="240" w:lineRule="auto"/>
        <w:ind w:firstLine="851"/>
        <w:jc w:val="both"/>
        <w:rPr>
          <w:rFonts w:ascii="Times New Roman" w:eastAsia="SimSun" w:hAnsi="Times New Roman" w:cs="Times New Roman"/>
          <w:sz w:val="24"/>
          <w:szCs w:val="24"/>
          <w:lang w:val="sr-Cyrl-RS" w:eastAsia="zh-CN"/>
        </w:rPr>
      </w:pPr>
      <w:r w:rsidRPr="0084799C">
        <w:rPr>
          <w:rFonts w:ascii="Times New Roman" w:eastAsia="Calibri" w:hAnsi="Times New Roman" w:cs="Times New Roman"/>
          <w:sz w:val="24"/>
          <w:szCs w:val="24"/>
          <w:lang w:val="sr-Cyrl-RS" w:eastAsia="zh-CN"/>
        </w:rPr>
        <w:t>Систем радних односа у органима АП и ЈЛС</w:t>
      </w:r>
      <w:r w:rsidRPr="0084799C">
        <w:rPr>
          <w:rFonts w:ascii="Times New Roman" w:eastAsia="SimSun" w:hAnsi="Times New Roman" w:cs="Times New Roman"/>
          <w:sz w:val="24"/>
          <w:szCs w:val="24"/>
          <w:lang w:val="sr-Cyrl-RS" w:eastAsia="zh-CN"/>
        </w:rPr>
        <w:t>,</w:t>
      </w:r>
      <w:r w:rsidRPr="0084799C">
        <w:rPr>
          <w:rFonts w:ascii="Times New Roman" w:eastAsia="Calibri" w:hAnsi="Times New Roman" w:cs="Times New Roman"/>
          <w:sz w:val="24"/>
          <w:szCs w:val="24"/>
          <w:lang w:val="sr-Cyrl-RS" w:eastAsia="zh-CN"/>
        </w:rPr>
        <w:t xml:space="preserve"> статус и положај службеника и друга права из радног односа службеника могуће је уредити искључиво законом, како би се обезбедио јединствен и усклађен начин уређења свих питања која се односе на радно правни статус службеника.</w:t>
      </w:r>
    </w:p>
    <w:p w14:paraId="18B61210" w14:textId="77777777" w:rsidR="0084799C" w:rsidRPr="0084799C" w:rsidRDefault="0084799C" w:rsidP="0084799C">
      <w:pPr>
        <w:tabs>
          <w:tab w:val="left" w:pos="3540"/>
        </w:tabs>
        <w:suppressAutoHyphens/>
        <w:spacing w:after="0" w:line="240" w:lineRule="auto"/>
        <w:ind w:firstLine="851"/>
        <w:contextualSpacing/>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w:t>
      </w:r>
    </w:p>
    <w:p w14:paraId="1BDFAE15" w14:textId="77777777" w:rsidR="0084799C" w:rsidRPr="0084799C" w:rsidRDefault="0084799C" w:rsidP="0084799C">
      <w:pPr>
        <w:suppressAutoHyphens/>
        <w:spacing w:after="0" w:line="240" w:lineRule="auto"/>
        <w:ind w:left="720" w:firstLine="720"/>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III. ОБЈАШЊЕЊЕ ОСНОВНИХ ПРАВНИХ ИНСТИТУТА</w:t>
      </w:r>
    </w:p>
    <w:p w14:paraId="6F260CEE" w14:textId="77777777" w:rsidR="0084799C" w:rsidRPr="0084799C" w:rsidRDefault="0084799C" w:rsidP="0084799C">
      <w:pPr>
        <w:suppressAutoHyphens/>
        <w:spacing w:after="0" w:line="240" w:lineRule="auto"/>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И ПОЈЕДИНАЧНИХ РЕШЕЊА</w:t>
      </w:r>
    </w:p>
    <w:p w14:paraId="21CAF43C" w14:textId="77777777" w:rsidR="0084799C" w:rsidRPr="0084799C" w:rsidRDefault="0084799C" w:rsidP="0084799C">
      <w:pPr>
        <w:suppressAutoHyphens/>
        <w:spacing w:after="0" w:line="240" w:lineRule="auto"/>
        <w:ind w:firstLine="567"/>
        <w:jc w:val="both"/>
        <w:rPr>
          <w:rFonts w:ascii="Times New Roman" w:eastAsia="SimSun" w:hAnsi="Times New Roman" w:cs="Times New Roman"/>
          <w:sz w:val="24"/>
          <w:szCs w:val="24"/>
          <w:lang w:val="sr-Cyrl-RS" w:eastAsia="zh-CN"/>
        </w:rPr>
      </w:pPr>
    </w:p>
    <w:p w14:paraId="02085953" w14:textId="27719A98"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Чланом 1.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 xml:space="preserve">закона врши се техничка исправка у ставу 2. важећег члана 10. Закона о запосленима у </w:t>
      </w:r>
      <w:r w:rsidR="004A1BE0">
        <w:rPr>
          <w:rFonts w:ascii="Times New Roman" w:eastAsia="SimSun" w:hAnsi="Times New Roman" w:cs="Times New Roman"/>
          <w:sz w:val="24"/>
          <w:szCs w:val="24"/>
          <w:lang w:val="sr-Cyrl-RS" w:eastAsia="zh-CN"/>
        </w:rPr>
        <w:t>аутономним покрајинама и јединицама локалне самоуправе</w:t>
      </w:r>
      <w:r w:rsidRPr="0084799C">
        <w:rPr>
          <w:rFonts w:ascii="Times New Roman" w:eastAsia="SimSun" w:hAnsi="Times New Roman" w:cs="Times New Roman"/>
          <w:sz w:val="24"/>
          <w:szCs w:val="24"/>
          <w:lang w:val="sr-Cyrl-RS" w:eastAsia="zh-CN"/>
        </w:rPr>
        <w:t xml:space="preserve"> </w:t>
      </w:r>
      <w:r w:rsidRPr="0084799C">
        <w:rPr>
          <w:rFonts w:ascii="Times New Roman" w:eastAsia="SimSun" w:hAnsi="Times New Roman" w:cs="Times New Roman"/>
          <w:bCs/>
          <w:sz w:val="24"/>
          <w:szCs w:val="24"/>
          <w:shd w:val="clear" w:color="auto" w:fill="FFFFFF"/>
          <w:lang w:val="sr-Cyrl-RS" w:eastAsia="zh-CN"/>
        </w:rPr>
        <w:t>(</w:t>
      </w:r>
      <w:r w:rsidR="004A1BE0">
        <w:rPr>
          <w:rFonts w:ascii="Times New Roman" w:eastAsia="SimSun" w:hAnsi="Times New Roman" w:cs="Times New Roman"/>
          <w:bCs/>
          <w:sz w:val="24"/>
          <w:szCs w:val="24"/>
          <w:shd w:val="clear" w:color="auto" w:fill="FFFFFF"/>
          <w:lang w:val="sr-Cyrl-RS" w:eastAsia="zh-CN"/>
        </w:rPr>
        <w:t>„</w:t>
      </w:r>
      <w:r w:rsidRPr="0084799C">
        <w:rPr>
          <w:rFonts w:ascii="Times New Roman" w:eastAsia="SimSun" w:hAnsi="Times New Roman" w:cs="Times New Roman"/>
          <w:bCs/>
          <w:sz w:val="24"/>
          <w:szCs w:val="24"/>
          <w:shd w:val="clear" w:color="auto" w:fill="FFFFFF"/>
          <w:lang w:val="sr-Cyrl-RS" w:eastAsia="zh-CN"/>
        </w:rPr>
        <w:t>Сл</w:t>
      </w:r>
      <w:r w:rsidR="004A1BE0">
        <w:rPr>
          <w:rFonts w:ascii="Times New Roman" w:eastAsia="SimSun" w:hAnsi="Times New Roman" w:cs="Times New Roman"/>
          <w:bCs/>
          <w:sz w:val="24"/>
          <w:szCs w:val="24"/>
          <w:shd w:val="clear" w:color="auto" w:fill="FFFFFF"/>
          <w:lang w:val="sr-Cyrl-RS" w:eastAsia="zh-CN"/>
        </w:rPr>
        <w:t>ужбени</w:t>
      </w:r>
      <w:r w:rsidRPr="0084799C">
        <w:rPr>
          <w:rFonts w:ascii="Times New Roman" w:eastAsia="SimSun" w:hAnsi="Times New Roman" w:cs="Times New Roman"/>
          <w:bCs/>
          <w:sz w:val="24"/>
          <w:szCs w:val="24"/>
          <w:shd w:val="clear" w:color="auto" w:fill="FFFFFF"/>
          <w:lang w:val="sr-Cyrl-RS" w:eastAsia="zh-CN"/>
        </w:rPr>
        <w:t xml:space="preserve"> гласник РС</w:t>
      </w:r>
      <w:r w:rsidR="003E6D79" w:rsidRPr="0084799C">
        <w:rPr>
          <w:rFonts w:ascii="Times New Roman" w:eastAsia="SimSun" w:hAnsi="Times New Roman" w:cs="Times New Roman"/>
          <w:sz w:val="24"/>
          <w:szCs w:val="24"/>
          <w:lang w:val="sr-Cyrl-RS" w:eastAsia="zh-CN"/>
        </w:rPr>
        <w:t>”</w:t>
      </w:r>
      <w:r w:rsidR="004A1BE0">
        <w:rPr>
          <w:rFonts w:ascii="Times New Roman" w:eastAsia="SimSun" w:hAnsi="Times New Roman" w:cs="Times New Roman"/>
          <w:bCs/>
          <w:sz w:val="24"/>
          <w:szCs w:val="24"/>
          <w:shd w:val="clear" w:color="auto" w:fill="FFFFFF"/>
          <w:lang w:val="sr-Cyrl-RS" w:eastAsia="zh-CN"/>
        </w:rPr>
        <w:t>,</w:t>
      </w:r>
      <w:r w:rsidRPr="0084799C">
        <w:rPr>
          <w:rFonts w:ascii="Times New Roman" w:eastAsia="SimSun" w:hAnsi="Times New Roman" w:cs="Times New Roman"/>
          <w:bCs/>
          <w:sz w:val="24"/>
          <w:szCs w:val="24"/>
          <w:shd w:val="clear" w:color="auto" w:fill="FFFFFF"/>
          <w:lang w:val="sr-Cyrl-RS" w:eastAsia="zh-CN"/>
        </w:rPr>
        <w:t xml:space="preserve"> бр. </w:t>
      </w:r>
      <w:r w:rsidR="00DF346F">
        <w:fldChar w:fldCharType="begin"/>
      </w:r>
      <w:r w:rsidR="00DF346F">
        <w:instrText xml:space="preserve"> HYPERLINK "http://we2.cekos.com/ce/index.xhtml?&amp;file=f117003&amp;action=propis&amp;path=11700301.html&amp;domain=0&amp;mark=false&amp;queries=zakon+o+zaposlenima+u+autonomnim+pokrajinama&amp;searchType=1&amp;regulationType=1&amp;domain=0&amp;myFavorites=false&amp;dateFrom=&amp;dateTo=&amp;groups=-%40--%40--%40--%40--%40-" \o "Закон о запосленима у аутономним покрајинама и јединицама локалне самоуправе (04/03/2016)" </w:instrText>
      </w:r>
      <w:r w:rsidR="00DF346F">
        <w:fldChar w:fldCharType="separate"/>
      </w:r>
      <w:r w:rsidRPr="0084799C">
        <w:rPr>
          <w:rFonts w:ascii="Times New Roman" w:eastAsia="SimSun" w:hAnsi="Times New Roman" w:cs="Times New Roman"/>
          <w:bCs/>
          <w:sz w:val="24"/>
          <w:szCs w:val="24"/>
          <w:shd w:val="clear" w:color="auto" w:fill="FFFFFF"/>
          <w:lang w:val="sr-Cyrl-RS" w:eastAsia="zh-CN"/>
        </w:rPr>
        <w:t>21/16</w:t>
      </w:r>
      <w:r w:rsidR="00DF346F">
        <w:rPr>
          <w:rFonts w:ascii="Times New Roman" w:eastAsia="SimSun" w:hAnsi="Times New Roman" w:cs="Times New Roman"/>
          <w:bCs/>
          <w:sz w:val="24"/>
          <w:szCs w:val="24"/>
          <w:shd w:val="clear" w:color="auto" w:fill="FFFFFF"/>
          <w:lang w:val="sr-Cyrl-RS" w:eastAsia="zh-CN"/>
        </w:rPr>
        <w:fldChar w:fldCharType="end"/>
      </w:r>
      <w:r w:rsidRPr="0084799C">
        <w:rPr>
          <w:rFonts w:ascii="Times New Roman" w:eastAsia="SimSun" w:hAnsi="Times New Roman" w:cs="Times New Roman"/>
          <w:bCs/>
          <w:sz w:val="24"/>
          <w:szCs w:val="24"/>
          <w:shd w:val="clear" w:color="auto" w:fill="FFFFFF"/>
          <w:lang w:val="sr-Cyrl-RS" w:eastAsia="zh-CN"/>
        </w:rPr>
        <w:t>, </w:t>
      </w:r>
      <w:hyperlink r:id="rId7" w:tooltip="Закон о изменама и допунама Закона о запосленима у аутономним покрајинама и јединицама локалне самоуправе (17/12/2017)" w:history="1">
        <w:r w:rsidRPr="0084799C">
          <w:rPr>
            <w:rFonts w:ascii="Times New Roman" w:eastAsia="SimSun" w:hAnsi="Times New Roman" w:cs="Times New Roman"/>
            <w:bCs/>
            <w:sz w:val="24"/>
            <w:szCs w:val="24"/>
            <w:shd w:val="clear" w:color="auto" w:fill="FFFFFF"/>
            <w:lang w:val="sr-Cyrl-RS" w:eastAsia="zh-CN"/>
          </w:rPr>
          <w:t>113/17</w:t>
        </w:r>
      </w:hyperlink>
      <w:r w:rsidRPr="0084799C">
        <w:rPr>
          <w:rFonts w:ascii="Times New Roman" w:eastAsia="SimSun" w:hAnsi="Times New Roman" w:cs="Times New Roman"/>
          <w:bCs/>
          <w:sz w:val="24"/>
          <w:szCs w:val="24"/>
          <w:shd w:val="clear" w:color="auto" w:fill="FFFFFF"/>
          <w:lang w:val="sr-Cyrl-RS" w:eastAsia="zh-CN"/>
        </w:rPr>
        <w:t>, </w:t>
      </w:r>
      <w:hyperlink r:id="rId8" w:tooltip="Закон о платама службеника и намештеника у органима аутономне покрајине и јединице локалне самоуправе (У ПРИМЕНИ: од 1. јануара 2025. године) (17/12/2017)" w:history="1">
        <w:r w:rsidRPr="0084799C">
          <w:rPr>
            <w:rFonts w:ascii="Times New Roman" w:eastAsia="SimSun" w:hAnsi="Times New Roman" w:cs="Times New Roman"/>
            <w:bCs/>
            <w:sz w:val="24"/>
            <w:szCs w:val="24"/>
            <w:shd w:val="clear" w:color="auto" w:fill="FFFFFF"/>
            <w:lang w:val="sr-Cyrl-RS" w:eastAsia="zh-CN"/>
          </w:rPr>
          <w:t>113/17</w:t>
        </w:r>
      </w:hyperlink>
      <w:r w:rsidRPr="0084799C">
        <w:rPr>
          <w:rFonts w:ascii="Times New Roman" w:eastAsia="SimSun" w:hAnsi="Times New Roman" w:cs="Times New Roman"/>
          <w:bCs/>
          <w:sz w:val="24"/>
          <w:szCs w:val="24"/>
          <w:shd w:val="clear" w:color="auto" w:fill="FFFFFF"/>
          <w:lang w:val="sr-Cyrl-RS" w:eastAsia="zh-CN"/>
        </w:rPr>
        <w:t> </w:t>
      </w:r>
      <w:r w:rsidRPr="0084799C">
        <w:rPr>
          <w:rFonts w:ascii="Times New Roman" w:eastAsia="SimSun" w:hAnsi="Times New Roman" w:cs="Times New Roman"/>
          <w:sz w:val="24"/>
          <w:szCs w:val="24"/>
          <w:shd w:val="clear" w:color="auto" w:fill="FFFFFF"/>
          <w:lang w:val="sr-Cyrl-RS" w:eastAsia="zh-CN"/>
        </w:rPr>
        <w:t>- др. закон</w:t>
      </w:r>
      <w:r w:rsidRPr="0084799C">
        <w:rPr>
          <w:rFonts w:ascii="Times New Roman" w:eastAsia="SimSun" w:hAnsi="Times New Roman" w:cs="Times New Roman"/>
          <w:bCs/>
          <w:sz w:val="24"/>
          <w:szCs w:val="24"/>
          <w:shd w:val="clear" w:color="auto" w:fill="FFFFFF"/>
          <w:lang w:val="sr-Cyrl-RS" w:eastAsia="zh-CN"/>
        </w:rPr>
        <w:t>, </w:t>
      </w:r>
      <w:hyperlink r:id="rId9" w:tooltip="Закон о изменама и допунама Закона о запосленима у аутономним покрајинама и јединицама локалне самоуправе (08/12/2018)" w:history="1">
        <w:r w:rsidRPr="0084799C">
          <w:rPr>
            <w:rFonts w:ascii="Times New Roman" w:eastAsia="SimSun" w:hAnsi="Times New Roman" w:cs="Times New Roman"/>
            <w:bCs/>
            <w:sz w:val="24"/>
            <w:szCs w:val="24"/>
            <w:shd w:val="clear" w:color="auto" w:fill="FFFFFF"/>
            <w:lang w:val="sr-Cyrl-RS" w:eastAsia="zh-CN"/>
          </w:rPr>
          <w:t>95/18</w:t>
        </w:r>
      </w:hyperlink>
      <w:r>
        <w:rPr>
          <w:rFonts w:ascii="Times New Roman" w:eastAsia="SimSun" w:hAnsi="Times New Roman" w:cs="Times New Roman"/>
          <w:bCs/>
          <w:sz w:val="24"/>
          <w:szCs w:val="24"/>
          <w:shd w:val="clear" w:color="auto" w:fill="FFFFFF"/>
          <w:lang w:val="sr-Latn-RS" w:eastAsia="zh-CN"/>
        </w:rPr>
        <w:t xml:space="preserve"> </w:t>
      </w:r>
      <w:r>
        <w:rPr>
          <w:rFonts w:ascii="Times New Roman" w:eastAsia="SimSun" w:hAnsi="Times New Roman" w:cs="Times New Roman"/>
          <w:bCs/>
          <w:sz w:val="24"/>
          <w:szCs w:val="24"/>
          <w:shd w:val="clear" w:color="auto" w:fill="FFFFFF"/>
          <w:lang w:val="sr-Cyrl-RS" w:eastAsia="zh-CN"/>
        </w:rPr>
        <w:t>и</w:t>
      </w:r>
      <w:r w:rsidRPr="0084799C">
        <w:rPr>
          <w:rFonts w:ascii="Times New Roman" w:eastAsia="SimSun" w:hAnsi="Times New Roman" w:cs="Times New Roman"/>
          <w:bCs/>
          <w:sz w:val="24"/>
          <w:szCs w:val="24"/>
          <w:shd w:val="clear" w:color="auto" w:fill="FFFFFF"/>
          <w:lang w:val="sr-Cyrl-RS" w:eastAsia="zh-CN"/>
        </w:rPr>
        <w:t> </w:t>
      </w:r>
      <w:hyperlink r:id="rId10" w:tooltip="Закон о изменама и допунама Закона о запосленима у аутономним покрајинама и јединицама локалне самоуправе (30/11/2021)" w:history="1">
        <w:r w:rsidRPr="0084799C">
          <w:rPr>
            <w:rFonts w:ascii="Times New Roman" w:eastAsia="SimSun" w:hAnsi="Times New Roman" w:cs="Times New Roman"/>
            <w:bCs/>
            <w:sz w:val="24"/>
            <w:szCs w:val="24"/>
            <w:shd w:val="clear" w:color="auto" w:fill="FFFFFF"/>
            <w:lang w:val="sr-Cyrl-RS" w:eastAsia="zh-CN"/>
          </w:rPr>
          <w:t>114/21</w:t>
        </w:r>
      </w:hyperlink>
      <w:r w:rsidRPr="0084799C">
        <w:rPr>
          <w:rFonts w:ascii="Times New Roman" w:eastAsia="SimSun" w:hAnsi="Times New Roman" w:cs="Times New Roman"/>
          <w:bCs/>
          <w:sz w:val="24"/>
          <w:szCs w:val="24"/>
          <w:shd w:val="clear" w:color="auto" w:fill="FFFFFF"/>
          <w:lang w:val="sr-Cyrl-RS" w:eastAsia="zh-CN"/>
        </w:rPr>
        <w:t>).</w:t>
      </w:r>
    </w:p>
    <w:p w14:paraId="1557691F" w14:textId="7475D392" w:rsidR="0084799C" w:rsidRPr="0084799C" w:rsidRDefault="0084799C" w:rsidP="007655E9">
      <w:pPr>
        <w:suppressAutoHyphens/>
        <w:spacing w:after="0" w:line="240" w:lineRule="auto"/>
        <w:ind w:firstLine="567"/>
        <w:jc w:val="both"/>
        <w:rPr>
          <w:rFonts w:ascii="Times New Roman" w:eastAsia="Calibri"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Чланом 2.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 xml:space="preserve">закона </w:t>
      </w:r>
      <w:r w:rsidR="004A1BE0" w:rsidRPr="0084799C">
        <w:rPr>
          <w:rFonts w:ascii="Times New Roman" w:eastAsia="SimSun" w:hAnsi="Times New Roman" w:cs="Times New Roman"/>
          <w:sz w:val="24"/>
          <w:szCs w:val="24"/>
          <w:lang w:val="sr-Cyrl-RS" w:eastAsia="zh-CN"/>
        </w:rPr>
        <w:t xml:space="preserve">врши се терминолошко усклађивање </w:t>
      </w:r>
      <w:r w:rsidR="004A1BE0">
        <w:rPr>
          <w:rFonts w:ascii="Times New Roman" w:eastAsia="SimSun" w:hAnsi="Times New Roman" w:cs="Times New Roman"/>
          <w:sz w:val="24"/>
          <w:szCs w:val="24"/>
          <w:lang w:val="sr-Cyrl-RS" w:eastAsia="zh-CN"/>
        </w:rPr>
        <w:t>у</w:t>
      </w:r>
      <w:r w:rsidR="004A1BE0" w:rsidRPr="0084799C">
        <w:rPr>
          <w:rFonts w:ascii="Times New Roman" w:eastAsia="SimSun" w:hAnsi="Times New Roman" w:cs="Times New Roman"/>
          <w:sz w:val="24"/>
          <w:szCs w:val="24"/>
          <w:lang w:val="sr-Cyrl-RS" w:eastAsia="zh-CN"/>
        </w:rPr>
        <w:t xml:space="preserve"> чл. 15, 42</w:t>
      </w:r>
      <w:r w:rsidR="004A1BE0">
        <w:rPr>
          <w:rFonts w:ascii="Times New Roman" w:eastAsia="SimSun" w:hAnsi="Times New Roman" w:cs="Times New Roman"/>
          <w:sz w:val="24"/>
          <w:szCs w:val="24"/>
          <w:lang w:val="sr-Cyrl-RS" w:eastAsia="zh-CN"/>
        </w:rPr>
        <w:t xml:space="preserve">, 52. и </w:t>
      </w:r>
      <w:r w:rsidR="004A1BE0" w:rsidRPr="0084799C">
        <w:rPr>
          <w:rFonts w:ascii="Times New Roman" w:eastAsia="SimSun" w:hAnsi="Times New Roman" w:cs="Times New Roman"/>
          <w:sz w:val="24"/>
          <w:szCs w:val="24"/>
          <w:lang w:val="sr-Cyrl-RS" w:eastAsia="zh-CN"/>
        </w:rPr>
        <w:t xml:space="preserve">158. Закона о запосленима у </w:t>
      </w:r>
      <w:r w:rsidR="004A1BE0">
        <w:rPr>
          <w:rFonts w:ascii="Times New Roman" w:eastAsia="SimSun" w:hAnsi="Times New Roman" w:cs="Times New Roman"/>
          <w:sz w:val="24"/>
          <w:szCs w:val="24"/>
          <w:lang w:val="sr-Cyrl-RS" w:eastAsia="zh-CN"/>
        </w:rPr>
        <w:t>аутономним покрајинама и јединицама локалне самоуправе</w:t>
      </w:r>
      <w:r w:rsidR="004A1BE0" w:rsidRPr="0084799C">
        <w:rPr>
          <w:rFonts w:ascii="Times New Roman" w:eastAsia="SimSun" w:hAnsi="Times New Roman" w:cs="Times New Roman"/>
          <w:sz w:val="24"/>
          <w:szCs w:val="24"/>
          <w:lang w:val="sr-Cyrl-RS" w:eastAsia="zh-CN"/>
        </w:rPr>
        <w:t xml:space="preserve"> </w:t>
      </w:r>
      <w:r w:rsidR="00D22DF3">
        <w:rPr>
          <w:rFonts w:ascii="Times New Roman" w:eastAsia="SimSun" w:hAnsi="Times New Roman" w:cs="Times New Roman"/>
          <w:sz w:val="24"/>
          <w:szCs w:val="24"/>
          <w:lang w:val="sr-Cyrl-RS" w:eastAsia="zh-CN"/>
        </w:rPr>
        <w:t xml:space="preserve">(у даљем тексту: Закон о запосленима у АП и ЈЛС) </w:t>
      </w:r>
      <w:r w:rsidR="004A1BE0" w:rsidRPr="0084799C">
        <w:rPr>
          <w:rFonts w:ascii="Times New Roman" w:eastAsia="SimSun" w:hAnsi="Times New Roman" w:cs="Times New Roman"/>
          <w:sz w:val="24"/>
          <w:szCs w:val="24"/>
          <w:lang w:val="sr-Cyrl-RS" w:eastAsia="zh-CN"/>
        </w:rPr>
        <w:t>са Законом о спр</w:t>
      </w:r>
      <w:r w:rsidR="004A1BE0">
        <w:rPr>
          <w:rFonts w:ascii="Times New Roman" w:eastAsia="SimSun" w:hAnsi="Times New Roman" w:cs="Times New Roman"/>
          <w:sz w:val="24"/>
          <w:szCs w:val="24"/>
          <w:lang w:val="sr-Latn-RS" w:eastAsia="zh-CN"/>
        </w:rPr>
        <w:t>e</w:t>
      </w:r>
      <w:r w:rsidR="004A1BE0" w:rsidRPr="0084799C">
        <w:rPr>
          <w:rFonts w:ascii="Times New Roman" w:eastAsia="SimSun" w:hAnsi="Times New Roman" w:cs="Times New Roman"/>
          <w:sz w:val="24"/>
          <w:szCs w:val="24"/>
          <w:lang w:val="sr-Cyrl-RS" w:eastAsia="zh-CN"/>
        </w:rPr>
        <w:t xml:space="preserve">чавању корупције </w:t>
      </w:r>
      <w:r w:rsidR="004A1BE0" w:rsidRPr="0084799C">
        <w:rPr>
          <w:rFonts w:ascii="Times New Roman" w:eastAsia="SimSun" w:hAnsi="Times New Roman" w:cs="Times New Roman"/>
          <w:bCs/>
          <w:sz w:val="24"/>
          <w:szCs w:val="24"/>
          <w:shd w:val="clear" w:color="auto" w:fill="FFFFFF"/>
          <w:lang w:val="sr-Cyrl-RS" w:eastAsia="zh-CN"/>
        </w:rPr>
        <w:t>(„Службени гласник РС</w:t>
      </w:r>
      <w:r w:rsidR="003E6D79" w:rsidRPr="0084799C">
        <w:rPr>
          <w:rFonts w:ascii="Times New Roman" w:eastAsia="SimSun" w:hAnsi="Times New Roman" w:cs="Times New Roman"/>
          <w:sz w:val="24"/>
          <w:szCs w:val="24"/>
          <w:lang w:val="sr-Cyrl-RS" w:eastAsia="zh-CN"/>
        </w:rPr>
        <w:t>”</w:t>
      </w:r>
      <w:r w:rsidR="003E6D79">
        <w:rPr>
          <w:rFonts w:ascii="Times New Roman" w:eastAsia="SimSun" w:hAnsi="Times New Roman" w:cs="Times New Roman"/>
          <w:sz w:val="24"/>
          <w:szCs w:val="24"/>
          <w:lang w:val="sr-Cyrl-RS" w:eastAsia="zh-CN"/>
        </w:rPr>
        <w:t>,</w:t>
      </w:r>
      <w:r w:rsidR="004A1BE0" w:rsidRPr="0084799C">
        <w:rPr>
          <w:rFonts w:ascii="Times New Roman" w:eastAsia="SimSun" w:hAnsi="Times New Roman" w:cs="Times New Roman"/>
          <w:bCs/>
          <w:sz w:val="24"/>
          <w:szCs w:val="24"/>
          <w:shd w:val="clear" w:color="auto" w:fill="FFFFFF"/>
          <w:lang w:val="sr-Cyrl-RS" w:eastAsia="zh-CN"/>
        </w:rPr>
        <w:t xml:space="preserve"> бр. </w:t>
      </w:r>
      <w:r w:rsidR="00DF346F">
        <w:fldChar w:fldCharType="begin"/>
      </w:r>
      <w:r w:rsidR="00DF346F">
        <w:instrText xml:space="preserve"> HYPERLINK "http://we2.cekos.com/ce/index.xhtml?&amp;file=f142650&amp;action=propis&amp;path=14265001.html&amp;domain=0&amp;mark=false&amp;queries=zakon+o+spre--4--avanju+korupcije&amp;searchType=1&amp;regulationType=1&amp;domain=0&amp;myFavorites=false&amp;dateFrom=&amp;dateTo=&amp;groups=-%40--%40--%40--%40--%40-" \o "Закон о спречавању корупције (21/05/2019)" </w:instrText>
      </w:r>
      <w:r w:rsidR="00DF346F">
        <w:fldChar w:fldCharType="separate"/>
      </w:r>
      <w:r w:rsidR="004A1BE0" w:rsidRPr="0084799C">
        <w:rPr>
          <w:rFonts w:ascii="Times New Roman" w:eastAsia="SimSun" w:hAnsi="Times New Roman" w:cs="Times New Roman"/>
          <w:bCs/>
          <w:sz w:val="24"/>
          <w:szCs w:val="24"/>
          <w:shd w:val="clear" w:color="auto" w:fill="FFFFFF"/>
          <w:lang w:val="sr-Cyrl-RS" w:eastAsia="zh-CN"/>
        </w:rPr>
        <w:t>35/19</w:t>
      </w:r>
      <w:r w:rsidR="00DF346F">
        <w:rPr>
          <w:rFonts w:ascii="Times New Roman" w:eastAsia="SimSun" w:hAnsi="Times New Roman" w:cs="Times New Roman"/>
          <w:bCs/>
          <w:sz w:val="24"/>
          <w:szCs w:val="24"/>
          <w:shd w:val="clear" w:color="auto" w:fill="FFFFFF"/>
          <w:lang w:val="sr-Cyrl-RS" w:eastAsia="zh-CN"/>
        </w:rPr>
        <w:fldChar w:fldCharType="end"/>
      </w:r>
      <w:r w:rsidR="004A1BE0" w:rsidRPr="0084799C">
        <w:rPr>
          <w:rFonts w:ascii="Times New Roman" w:eastAsia="SimSun" w:hAnsi="Times New Roman" w:cs="Times New Roman"/>
          <w:bCs/>
          <w:sz w:val="24"/>
          <w:szCs w:val="24"/>
          <w:shd w:val="clear" w:color="auto" w:fill="FFFFFF"/>
          <w:lang w:val="sr-Cyrl-RS" w:eastAsia="zh-CN"/>
        </w:rPr>
        <w:t>, </w:t>
      </w:r>
      <w:hyperlink r:id="rId11" w:tooltip="Закон о изменама и допунама Закона о спречавању корупције (13/12/2019)" w:history="1">
        <w:r w:rsidR="004A1BE0" w:rsidRPr="0084799C">
          <w:rPr>
            <w:rFonts w:ascii="Times New Roman" w:eastAsia="SimSun" w:hAnsi="Times New Roman" w:cs="Times New Roman"/>
            <w:bCs/>
            <w:sz w:val="24"/>
            <w:szCs w:val="24"/>
            <w:shd w:val="clear" w:color="auto" w:fill="FFFFFF"/>
            <w:lang w:val="sr-Cyrl-RS" w:eastAsia="zh-CN"/>
          </w:rPr>
          <w:t>88/19</w:t>
        </w:r>
      </w:hyperlink>
      <w:r w:rsidR="004A1BE0" w:rsidRPr="0084799C">
        <w:rPr>
          <w:rFonts w:ascii="Times New Roman" w:eastAsia="SimSun" w:hAnsi="Times New Roman" w:cs="Times New Roman"/>
          <w:bCs/>
          <w:sz w:val="24"/>
          <w:szCs w:val="24"/>
          <w:shd w:val="clear" w:color="auto" w:fill="FFFFFF"/>
          <w:lang w:val="sr-Cyrl-RS" w:eastAsia="zh-CN"/>
        </w:rPr>
        <w:t>, </w:t>
      </w:r>
      <w:hyperlink r:id="rId12" w:tooltip="Аутентично тумачење одредбе члана 2. став 1. тачка 3) Закона о спречавању корупције (&quot;Службени гласник РС&quot;, бр. 35/19 и 88/19) (12/02/2021)" w:history="1">
        <w:r w:rsidR="004A1BE0" w:rsidRPr="0084799C">
          <w:rPr>
            <w:rFonts w:ascii="Times New Roman" w:eastAsia="SimSun" w:hAnsi="Times New Roman" w:cs="Times New Roman"/>
            <w:bCs/>
            <w:sz w:val="24"/>
            <w:szCs w:val="24"/>
            <w:shd w:val="clear" w:color="auto" w:fill="FFFFFF"/>
            <w:lang w:val="sr-Cyrl-RS" w:eastAsia="zh-CN"/>
          </w:rPr>
          <w:t>11/21</w:t>
        </w:r>
      </w:hyperlink>
      <w:r w:rsidR="004A1BE0" w:rsidRPr="0084799C">
        <w:rPr>
          <w:rFonts w:ascii="Times New Roman" w:eastAsia="SimSun" w:hAnsi="Times New Roman" w:cs="Times New Roman"/>
          <w:bCs/>
          <w:sz w:val="24"/>
          <w:szCs w:val="24"/>
          <w:shd w:val="clear" w:color="auto" w:fill="FFFFFF"/>
          <w:lang w:val="sr-Cyrl-RS" w:eastAsia="zh-CN"/>
        </w:rPr>
        <w:t> </w:t>
      </w:r>
      <w:r w:rsidR="004A1BE0" w:rsidRPr="0084799C">
        <w:rPr>
          <w:rFonts w:ascii="Times New Roman" w:eastAsia="SimSun" w:hAnsi="Times New Roman" w:cs="Times New Roman"/>
          <w:sz w:val="24"/>
          <w:szCs w:val="24"/>
          <w:shd w:val="clear" w:color="auto" w:fill="FFFFFF"/>
          <w:lang w:val="sr-Cyrl-RS" w:eastAsia="zh-CN"/>
        </w:rPr>
        <w:t>- аутентично тумачење</w:t>
      </w:r>
      <w:r w:rsidR="004A1BE0" w:rsidRPr="0084799C">
        <w:rPr>
          <w:rFonts w:ascii="Times New Roman" w:eastAsia="SimSun" w:hAnsi="Times New Roman" w:cs="Times New Roman"/>
          <w:bCs/>
          <w:sz w:val="24"/>
          <w:szCs w:val="24"/>
          <w:shd w:val="clear" w:color="auto" w:fill="FFFFFF"/>
          <w:lang w:val="sr-Cyrl-RS" w:eastAsia="zh-CN"/>
        </w:rPr>
        <w:t>, </w:t>
      </w:r>
      <w:hyperlink r:id="rId13" w:tooltip="Закон о изменама и допунама Закона о спречавању корупције (27/09/2021)" w:history="1">
        <w:r w:rsidR="004A1BE0" w:rsidRPr="0084799C">
          <w:rPr>
            <w:rFonts w:ascii="Times New Roman" w:eastAsia="SimSun" w:hAnsi="Times New Roman" w:cs="Times New Roman"/>
            <w:bCs/>
            <w:sz w:val="24"/>
            <w:szCs w:val="24"/>
            <w:shd w:val="clear" w:color="auto" w:fill="FFFFFF"/>
            <w:lang w:val="sr-Cyrl-RS" w:eastAsia="zh-CN"/>
          </w:rPr>
          <w:t>94/21</w:t>
        </w:r>
      </w:hyperlink>
      <w:r w:rsidR="004A1BE0" w:rsidRPr="0084799C">
        <w:rPr>
          <w:rFonts w:ascii="Times New Roman" w:eastAsia="SimSun" w:hAnsi="Times New Roman" w:cs="Times New Roman"/>
          <w:sz w:val="24"/>
          <w:szCs w:val="24"/>
          <w:lang w:val="sr-Cyrl-RS" w:eastAsia="zh-CN"/>
        </w:rPr>
        <w:t xml:space="preserve"> и</w:t>
      </w:r>
      <w:r w:rsidR="004A1BE0" w:rsidRPr="0084799C">
        <w:rPr>
          <w:rFonts w:ascii="Times New Roman" w:eastAsia="SimSun" w:hAnsi="Times New Roman" w:cs="Times New Roman"/>
          <w:bCs/>
          <w:sz w:val="24"/>
          <w:szCs w:val="24"/>
          <w:shd w:val="clear" w:color="auto" w:fill="FFFFFF"/>
          <w:lang w:val="sr-Cyrl-RS" w:eastAsia="zh-CN"/>
        </w:rPr>
        <w:t> </w:t>
      </w:r>
      <w:hyperlink r:id="rId14" w:tooltip="Закон о измени Закона о спречавању корупције (07/02/2022)" w:history="1">
        <w:r w:rsidR="004A1BE0" w:rsidRPr="0084799C">
          <w:rPr>
            <w:rFonts w:ascii="Times New Roman" w:eastAsia="SimSun" w:hAnsi="Times New Roman" w:cs="Times New Roman"/>
            <w:bCs/>
            <w:sz w:val="24"/>
            <w:szCs w:val="24"/>
            <w:shd w:val="clear" w:color="auto" w:fill="FFFFFF"/>
            <w:lang w:val="sr-Cyrl-RS" w:eastAsia="zh-CN"/>
          </w:rPr>
          <w:t>14/22</w:t>
        </w:r>
      </w:hyperlink>
      <w:r w:rsidR="004A1BE0" w:rsidRPr="0084799C">
        <w:rPr>
          <w:rFonts w:ascii="Times New Roman" w:eastAsia="SimSun" w:hAnsi="Times New Roman" w:cs="Times New Roman"/>
          <w:bCs/>
          <w:sz w:val="24"/>
          <w:szCs w:val="24"/>
          <w:shd w:val="clear" w:color="auto" w:fill="FFFFFF"/>
          <w:lang w:val="sr-Cyrl-RS" w:eastAsia="zh-CN"/>
        </w:rPr>
        <w:t>)</w:t>
      </w:r>
      <w:r w:rsidRPr="0084799C">
        <w:rPr>
          <w:rFonts w:ascii="Times New Roman" w:eastAsia="Calibri" w:hAnsi="Times New Roman" w:cs="Times New Roman"/>
          <w:sz w:val="24"/>
          <w:szCs w:val="24"/>
          <w:lang w:val="sr-Cyrl-RS" w:eastAsia="zh-CN"/>
        </w:rPr>
        <w:t xml:space="preserve">. </w:t>
      </w:r>
    </w:p>
    <w:p w14:paraId="556884EF" w14:textId="39B14B2F"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Calibri" w:hAnsi="Times New Roman" w:cs="Times New Roman"/>
          <w:sz w:val="24"/>
          <w:szCs w:val="24"/>
          <w:lang w:val="sr-Cyrl-RS" w:eastAsia="zh-CN"/>
        </w:rPr>
        <w:t>Чланом 3.</w:t>
      </w:r>
      <w:r w:rsidR="004A1BE0">
        <w:rPr>
          <w:rFonts w:ascii="Times New Roman" w:eastAsia="Calibri"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4A1BE0">
        <w:rPr>
          <w:rFonts w:ascii="Times New Roman" w:eastAsia="Calibri" w:hAnsi="Times New Roman" w:cs="Times New Roman"/>
          <w:sz w:val="24"/>
          <w:szCs w:val="24"/>
          <w:lang w:val="sr-Cyrl-RS" w:eastAsia="zh-CN"/>
        </w:rPr>
        <w:t>закона,</w:t>
      </w:r>
      <w:r w:rsidRPr="0084799C">
        <w:rPr>
          <w:rFonts w:ascii="Times New Roman" w:eastAsia="Calibri" w:hAnsi="Times New Roman" w:cs="Times New Roman"/>
          <w:sz w:val="24"/>
          <w:szCs w:val="24"/>
          <w:lang w:val="sr-Cyrl-RS" w:eastAsia="zh-CN"/>
        </w:rPr>
        <w:t xml:space="preserve"> прописује се да службеник има право на годишњи одмор у најдужем трајању од 35 радних дана, према мерилима утврђеним општим актом, уместо досадашњих 30 радних дана. Разлог за измену ове одредбе је захтев Синдиката управе Србије да се усагласи ниво права који остварују запослени у државним органима са нивоом права које остварују запослени у органима</w:t>
      </w:r>
      <w:r w:rsidR="00440C7A">
        <w:rPr>
          <w:rFonts w:ascii="Times New Roman" w:eastAsia="Calibri" w:hAnsi="Times New Roman" w:cs="Times New Roman"/>
          <w:sz w:val="24"/>
          <w:szCs w:val="24"/>
          <w:lang w:val="sr-Cyrl-RS" w:eastAsia="zh-CN"/>
        </w:rPr>
        <w:t>,</w:t>
      </w:r>
      <w:r w:rsidRPr="0084799C">
        <w:rPr>
          <w:rFonts w:ascii="Times New Roman" w:eastAsia="Calibri" w:hAnsi="Times New Roman" w:cs="Times New Roman"/>
          <w:sz w:val="24"/>
          <w:szCs w:val="24"/>
          <w:lang w:val="sr-Cyrl-RS" w:eastAsia="zh-CN"/>
        </w:rPr>
        <w:t xml:space="preserve"> службама и организацијама у аутономним покрајинама и јединицама локалне самоуправе. </w:t>
      </w:r>
    </w:p>
    <w:p w14:paraId="25C097EC" w14:textId="6F7F0F25" w:rsidR="0084799C" w:rsidRPr="0084799C" w:rsidRDefault="00543E93"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w:t>
      </w:r>
      <w:r w:rsidR="0084799C" w:rsidRPr="0084799C">
        <w:rPr>
          <w:rFonts w:ascii="Times New Roman" w:eastAsia="SimSun" w:hAnsi="Times New Roman" w:cs="Times New Roman"/>
          <w:sz w:val="24"/>
          <w:szCs w:val="24"/>
          <w:lang w:val="sr-Cyrl-RS" w:eastAsia="zh-CN"/>
        </w:rPr>
        <w:t xml:space="preserve"> 4. и 5.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4A1BE0">
        <w:rPr>
          <w:rFonts w:ascii="Times New Roman" w:eastAsia="SimSun" w:hAnsi="Times New Roman" w:cs="Times New Roman"/>
          <w:sz w:val="24"/>
          <w:szCs w:val="24"/>
          <w:lang w:val="sr-Cyrl-RS" w:eastAsia="zh-CN"/>
        </w:rPr>
        <w:t xml:space="preserve">закона, </w:t>
      </w:r>
      <w:r w:rsidR="0084799C" w:rsidRPr="0084799C">
        <w:rPr>
          <w:rFonts w:ascii="Times New Roman" w:eastAsia="SimSun" w:hAnsi="Times New Roman" w:cs="Times New Roman"/>
          <w:sz w:val="24"/>
          <w:szCs w:val="24"/>
          <w:lang w:val="sr-Cyrl-RS" w:eastAsia="zh-CN"/>
        </w:rPr>
        <w:t xml:space="preserve">унапређују се одредбе о сукобу интереса. Наиме, чланом 4. уређује се обавеза послодавца да води евиденцију о додатном раду службеника и о датим сагласностима за додатни рад службеника код другог послодавца. Поред тога, чланом 5.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 xml:space="preserve">закона уређује се обавеза службеника да обавести послодавца и у случају кад није потребна сагласност за додатни рад. Уређују се и рокови у којима мора послодавац да </w:t>
      </w:r>
      <w:r w:rsidR="00025E78">
        <w:rPr>
          <w:rFonts w:ascii="Times New Roman" w:eastAsia="SimSun" w:hAnsi="Times New Roman" w:cs="Times New Roman"/>
          <w:sz w:val="24"/>
          <w:szCs w:val="24"/>
          <w:lang w:val="sr-Cyrl-RS" w:eastAsia="zh-CN"/>
        </w:rPr>
        <w:t>одлучи о давању</w:t>
      </w:r>
      <w:r w:rsidR="0084799C" w:rsidRPr="0084799C">
        <w:rPr>
          <w:rFonts w:ascii="Times New Roman" w:eastAsia="SimSun" w:hAnsi="Times New Roman" w:cs="Times New Roman"/>
          <w:sz w:val="24"/>
          <w:szCs w:val="24"/>
          <w:lang w:val="sr-Cyrl-RS" w:eastAsia="zh-CN"/>
        </w:rPr>
        <w:t xml:space="preserve"> сагласности за додатн</w:t>
      </w:r>
      <w:r w:rsidR="00025E78">
        <w:rPr>
          <w:rFonts w:ascii="Times New Roman" w:eastAsia="SimSun" w:hAnsi="Times New Roman" w:cs="Times New Roman"/>
          <w:sz w:val="24"/>
          <w:szCs w:val="24"/>
          <w:lang w:val="sr-Cyrl-RS" w:eastAsia="zh-CN"/>
        </w:rPr>
        <w:t xml:space="preserve">и рад, односно забрани додатног </w:t>
      </w:r>
      <w:r w:rsidR="00853866">
        <w:rPr>
          <w:rFonts w:ascii="Times New Roman" w:eastAsia="SimSun" w:hAnsi="Times New Roman" w:cs="Times New Roman"/>
          <w:sz w:val="24"/>
          <w:szCs w:val="24"/>
          <w:lang w:val="sr-Cyrl-RS" w:eastAsia="zh-CN"/>
        </w:rPr>
        <w:t>рад</w:t>
      </w:r>
      <w:r w:rsidR="00025E78">
        <w:rPr>
          <w:rFonts w:ascii="Times New Roman" w:eastAsia="SimSun" w:hAnsi="Times New Roman" w:cs="Times New Roman"/>
          <w:sz w:val="24"/>
          <w:szCs w:val="24"/>
          <w:lang w:val="sr-Cyrl-RS" w:eastAsia="zh-CN"/>
        </w:rPr>
        <w:t>а</w:t>
      </w:r>
      <w:r w:rsidR="00853866">
        <w:rPr>
          <w:rFonts w:ascii="Times New Roman" w:eastAsia="SimSun" w:hAnsi="Times New Roman" w:cs="Times New Roman"/>
          <w:sz w:val="24"/>
          <w:szCs w:val="24"/>
          <w:lang w:val="sr-Cyrl-RS" w:eastAsia="zh-CN"/>
        </w:rPr>
        <w:t>.</w:t>
      </w:r>
    </w:p>
    <w:p w14:paraId="6890FD11" w14:textId="2A3872A5"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pacing w:val="-8"/>
          <w:sz w:val="24"/>
          <w:szCs w:val="24"/>
          <w:lang w:val="sr-Cyrl-RS" w:eastAsia="zh-CN"/>
        </w:rPr>
        <w:t xml:space="preserve">Чланом 6.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pacing w:val="-8"/>
          <w:sz w:val="24"/>
          <w:szCs w:val="24"/>
          <w:lang w:val="sr-Cyrl-RS" w:eastAsia="zh-CN"/>
        </w:rPr>
        <w:t>закона, у</w:t>
      </w:r>
      <w:r w:rsidRPr="0084799C">
        <w:rPr>
          <w:rFonts w:ascii="Times New Roman" w:eastAsia="Calibri" w:hAnsi="Times New Roman" w:cs="Times New Roman"/>
          <w:sz w:val="24"/>
          <w:szCs w:val="24"/>
          <w:lang w:val="sr-Cyrl-RS" w:eastAsia="zh-CN"/>
        </w:rPr>
        <w:t xml:space="preserve"> циљу развоја управљачке одговорности и потребе сталног унапређења компетенција службеника на положају, прописује се да</w:t>
      </w:r>
      <w:r w:rsidR="006E473E">
        <w:rPr>
          <w:rFonts w:ascii="Times New Roman" w:eastAsia="Calibri" w:hAnsi="Times New Roman" w:cs="Times New Roman"/>
          <w:sz w:val="24"/>
          <w:szCs w:val="24"/>
          <w:lang w:val="sr-Cyrl-RS" w:eastAsia="zh-CN"/>
        </w:rPr>
        <w:t xml:space="preserve"> су</w:t>
      </w:r>
      <w:r w:rsidRPr="0084799C">
        <w:rPr>
          <w:rFonts w:ascii="Times New Roman" w:eastAsia="Calibri" w:hAnsi="Times New Roman" w:cs="Times New Roman"/>
          <w:sz w:val="24"/>
          <w:szCs w:val="24"/>
          <w:lang w:val="sr-Cyrl-RS" w:eastAsia="zh-CN"/>
        </w:rPr>
        <w:t xml:space="preserve"> </w:t>
      </w:r>
      <w:r w:rsidRPr="0084799C">
        <w:rPr>
          <w:rFonts w:ascii="Times New Roman" w:eastAsia="SimSun" w:hAnsi="Times New Roman" w:cs="Times New Roman"/>
          <w:sz w:val="24"/>
          <w:szCs w:val="24"/>
          <w:lang w:val="sr-Cyrl-RS" w:eastAsia="zh-CN"/>
        </w:rPr>
        <w:t>службеници који се први пу</w:t>
      </w:r>
      <w:r w:rsidR="006E473E">
        <w:rPr>
          <w:rFonts w:ascii="Times New Roman" w:eastAsia="SimSun" w:hAnsi="Times New Roman" w:cs="Times New Roman"/>
          <w:sz w:val="24"/>
          <w:szCs w:val="24"/>
          <w:lang w:val="sr-Cyrl-RS" w:eastAsia="zh-CN"/>
        </w:rPr>
        <w:t>т постављају на положај дужни</w:t>
      </w:r>
      <w:r w:rsidRPr="0084799C">
        <w:rPr>
          <w:rFonts w:ascii="Times New Roman" w:eastAsia="SimSun" w:hAnsi="Times New Roman" w:cs="Times New Roman"/>
          <w:sz w:val="24"/>
          <w:szCs w:val="24"/>
          <w:lang w:val="sr-Cyrl-RS" w:eastAsia="zh-CN"/>
        </w:rPr>
        <w:t xml:space="preserve"> да у року од једне године од дана постављења на положај похађају програм обуке у областима стручног усавршавања утврђеним за службенике који се први пут постављају на положај.   </w:t>
      </w:r>
      <w:r w:rsidR="00D22DF3">
        <w:rPr>
          <w:rFonts w:ascii="Times New Roman" w:eastAsia="SimSun" w:hAnsi="Times New Roman" w:cs="Times New Roman"/>
          <w:sz w:val="24"/>
          <w:szCs w:val="24"/>
          <w:lang w:val="sr-Cyrl-RS" w:eastAsia="zh-CN"/>
        </w:rPr>
        <w:t xml:space="preserve"> </w:t>
      </w:r>
      <w:r w:rsidRPr="0084799C">
        <w:rPr>
          <w:rFonts w:ascii="Times New Roman" w:eastAsia="SimSun" w:hAnsi="Times New Roman" w:cs="Times New Roman"/>
          <w:sz w:val="24"/>
          <w:szCs w:val="24"/>
          <w:lang w:val="sr-Cyrl-RS" w:eastAsia="zh-CN"/>
        </w:rPr>
        <w:t xml:space="preserve"> </w:t>
      </w:r>
    </w:p>
    <w:p w14:paraId="1D496831" w14:textId="142E4A61" w:rsidR="0084799C" w:rsidRPr="0084799C" w:rsidRDefault="0084799C" w:rsidP="007655E9">
      <w:pPr>
        <w:shd w:val="clear" w:color="auto" w:fill="FFFFFF"/>
        <w:suppressAutoHyphens/>
        <w:spacing w:after="0" w:line="240" w:lineRule="auto"/>
        <w:ind w:firstLine="567"/>
        <w:jc w:val="both"/>
        <w:rPr>
          <w:rFonts w:ascii="Times New Roman" w:eastAsia="Times New Roman" w:hAnsi="Times New Roman" w:cs="Times New Roman"/>
          <w:sz w:val="24"/>
          <w:szCs w:val="24"/>
          <w:lang w:val="sr-Cyrl-RS" w:eastAsia="en-GB"/>
        </w:rPr>
      </w:pPr>
      <w:r w:rsidRPr="0084799C">
        <w:rPr>
          <w:rFonts w:ascii="Times New Roman" w:eastAsia="SimSun" w:hAnsi="Times New Roman" w:cs="Times New Roman"/>
          <w:spacing w:val="-8"/>
          <w:sz w:val="24"/>
          <w:szCs w:val="24"/>
          <w:lang w:val="sr-Cyrl-RS" w:eastAsia="zh-CN"/>
        </w:rPr>
        <w:t xml:space="preserve">Чланом 7.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Calibri" w:hAnsi="Times New Roman" w:cs="Times New Roman"/>
          <w:sz w:val="24"/>
          <w:szCs w:val="24"/>
          <w:lang w:val="sr-Cyrl-RS" w:eastAsia="zh-CN"/>
        </w:rPr>
        <w:t>закона, врш</w:t>
      </w:r>
      <w:r w:rsidR="00F84E6B">
        <w:rPr>
          <w:rFonts w:ascii="Times New Roman" w:eastAsia="Calibri" w:hAnsi="Times New Roman" w:cs="Times New Roman"/>
          <w:sz w:val="24"/>
          <w:szCs w:val="24"/>
          <w:lang w:val="sr-Cyrl-RS" w:eastAsia="zh-CN"/>
        </w:rPr>
        <w:t xml:space="preserve">и се прецизирање у ставу 2. </w:t>
      </w:r>
      <w:r w:rsidRPr="0084799C">
        <w:rPr>
          <w:rFonts w:ascii="Times New Roman" w:eastAsia="Calibri" w:hAnsi="Times New Roman" w:cs="Times New Roman"/>
          <w:sz w:val="24"/>
          <w:szCs w:val="24"/>
          <w:lang w:val="sr-Cyrl-RS" w:eastAsia="zh-CN"/>
        </w:rPr>
        <w:t>члана</w:t>
      </w:r>
      <w:r w:rsidR="00F84E6B">
        <w:rPr>
          <w:rFonts w:ascii="Times New Roman" w:eastAsia="Calibri" w:hAnsi="Times New Roman" w:cs="Times New Roman"/>
          <w:sz w:val="24"/>
          <w:szCs w:val="24"/>
          <w:lang w:val="sr-Cyrl-RS" w:eastAsia="zh-CN"/>
        </w:rPr>
        <w:t xml:space="preserve"> 52. Закона</w:t>
      </w:r>
      <w:r w:rsidR="00D10134">
        <w:rPr>
          <w:rFonts w:ascii="Times New Roman" w:eastAsia="Calibri" w:hAnsi="Times New Roman" w:cs="Times New Roman"/>
          <w:sz w:val="24"/>
          <w:szCs w:val="24"/>
          <w:lang w:val="sr-Cyrl-RS" w:eastAsia="zh-CN"/>
        </w:rPr>
        <w:t xml:space="preserve"> </w:t>
      </w:r>
      <w:r w:rsidR="00D10134" w:rsidRPr="0084799C">
        <w:rPr>
          <w:rFonts w:ascii="Times New Roman" w:eastAsia="SimSun" w:hAnsi="Times New Roman" w:cs="Times New Roman"/>
          <w:sz w:val="24"/>
          <w:szCs w:val="24"/>
          <w:lang w:val="sr-Cyrl-RS" w:eastAsia="zh-CN"/>
        </w:rPr>
        <w:t xml:space="preserve">о запосленима у </w:t>
      </w:r>
      <w:r w:rsidR="00D22DF3">
        <w:rPr>
          <w:rFonts w:ascii="Times New Roman" w:eastAsia="SimSun" w:hAnsi="Times New Roman" w:cs="Times New Roman"/>
          <w:sz w:val="24"/>
          <w:szCs w:val="24"/>
          <w:lang w:val="sr-Cyrl-RS" w:eastAsia="zh-CN"/>
        </w:rPr>
        <w:t>АП и ЈЛС</w:t>
      </w:r>
      <w:r w:rsidRPr="0084799C">
        <w:rPr>
          <w:rFonts w:ascii="Times New Roman" w:eastAsia="Calibri" w:hAnsi="Times New Roman" w:cs="Times New Roman"/>
          <w:sz w:val="24"/>
          <w:szCs w:val="24"/>
          <w:lang w:val="sr-Cyrl-RS" w:eastAsia="zh-CN"/>
        </w:rPr>
        <w:t xml:space="preserve">, тако што се брише да се службеник разрешава са положаја у случају да му је </w:t>
      </w:r>
      <w:r w:rsidRPr="0084799C">
        <w:rPr>
          <w:rFonts w:ascii="Times New Roman" w:eastAsia="SimSun" w:hAnsi="Times New Roman" w:cs="Times New Roman"/>
          <w:sz w:val="24"/>
          <w:szCs w:val="24"/>
          <w:lang w:val="sr-Cyrl-RS" w:eastAsia="zh-CN"/>
        </w:rPr>
        <w:t xml:space="preserve">два пута, без обзира </w:t>
      </w:r>
      <w:r w:rsidR="00EE198B">
        <w:rPr>
          <w:rFonts w:ascii="Times New Roman" w:eastAsia="SimSun" w:hAnsi="Times New Roman" w:cs="Times New Roman"/>
          <w:sz w:val="24"/>
          <w:szCs w:val="24"/>
          <w:lang w:val="sr-Cyrl-RS" w:eastAsia="zh-CN"/>
        </w:rPr>
        <w:t xml:space="preserve">на редослед оцена, решењем </w:t>
      </w:r>
      <w:r w:rsidRPr="0084799C">
        <w:rPr>
          <w:rFonts w:ascii="Times New Roman" w:eastAsia="SimSun" w:hAnsi="Times New Roman" w:cs="Times New Roman"/>
          <w:sz w:val="24"/>
          <w:szCs w:val="24"/>
          <w:lang w:val="sr-Cyrl-RS" w:eastAsia="zh-CN"/>
        </w:rPr>
        <w:t>одређена оцена "не задовољава</w:t>
      </w:r>
      <w:r w:rsidR="00EE198B" w:rsidRPr="0084799C">
        <w:rPr>
          <w:rFonts w:ascii="Times New Roman" w:eastAsia="SimSun" w:hAnsi="Times New Roman" w:cs="Times New Roman"/>
          <w:sz w:val="24"/>
          <w:szCs w:val="24"/>
          <w:lang w:val="sr-Cyrl-RS" w:eastAsia="zh-CN"/>
        </w:rPr>
        <w:t>"</w:t>
      </w:r>
      <w:r w:rsidRPr="0084799C">
        <w:rPr>
          <w:rFonts w:ascii="Times New Roman" w:eastAsia="SimSun" w:hAnsi="Times New Roman" w:cs="Times New Roman"/>
          <w:sz w:val="24"/>
          <w:szCs w:val="24"/>
          <w:lang w:val="sr-Cyrl-RS" w:eastAsia="zh-CN"/>
        </w:rPr>
        <w:t>, јер је у ставу 1. истог члана предвиђено да му престаје радни однос у случају да је донето коначно решење којим му је одређена оцена "не задовољава" на ванредном оцењивању</w:t>
      </w:r>
      <w:r w:rsidRPr="0084799C">
        <w:rPr>
          <w:rFonts w:ascii="Times New Roman" w:eastAsia="SimSun" w:hAnsi="Times New Roman" w:cs="Times New Roman"/>
          <w:sz w:val="24"/>
          <w:szCs w:val="24"/>
          <w:lang w:val="sr-Latn-RS" w:eastAsia="zh-CN"/>
        </w:rPr>
        <w:t>,</w:t>
      </w:r>
      <w:r w:rsidRPr="0084799C">
        <w:rPr>
          <w:rFonts w:ascii="Times New Roman" w:eastAsia="SimSun" w:hAnsi="Times New Roman" w:cs="Times New Roman"/>
          <w:sz w:val="24"/>
          <w:szCs w:val="24"/>
          <w:lang w:val="sr-Cyrl-RS" w:eastAsia="zh-CN"/>
        </w:rPr>
        <w:t xml:space="preserve"> а чланом 133д прописано је да с</w:t>
      </w:r>
      <w:proofErr w:type="spellStart"/>
      <w:r w:rsidRPr="0084799C">
        <w:rPr>
          <w:rFonts w:ascii="Times New Roman" w:eastAsia="Times New Roman" w:hAnsi="Times New Roman" w:cs="Times New Roman"/>
          <w:sz w:val="24"/>
          <w:szCs w:val="24"/>
          <w:lang w:eastAsia="en-GB"/>
        </w:rPr>
        <w:t>лужбенику</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коме</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буде</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одређена</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оцена</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не</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задовољава</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престаје</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радни</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однос</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даном</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коначности</w:t>
      </w:r>
      <w:proofErr w:type="spellEnd"/>
      <w:r w:rsidRPr="0084799C">
        <w:rPr>
          <w:rFonts w:ascii="Times New Roman" w:eastAsia="Times New Roman" w:hAnsi="Times New Roman" w:cs="Times New Roman"/>
          <w:sz w:val="24"/>
          <w:szCs w:val="24"/>
          <w:lang w:eastAsia="en-GB"/>
        </w:rPr>
        <w:t xml:space="preserve"> </w:t>
      </w:r>
      <w:proofErr w:type="spellStart"/>
      <w:r w:rsidRPr="0084799C">
        <w:rPr>
          <w:rFonts w:ascii="Times New Roman" w:eastAsia="Times New Roman" w:hAnsi="Times New Roman" w:cs="Times New Roman"/>
          <w:sz w:val="24"/>
          <w:szCs w:val="24"/>
          <w:lang w:eastAsia="en-GB"/>
        </w:rPr>
        <w:t>решења</w:t>
      </w:r>
      <w:proofErr w:type="spellEnd"/>
      <w:r w:rsidRPr="0084799C">
        <w:rPr>
          <w:rFonts w:ascii="Times New Roman" w:eastAsia="Times New Roman" w:hAnsi="Times New Roman" w:cs="Times New Roman"/>
          <w:sz w:val="24"/>
          <w:szCs w:val="24"/>
          <w:lang w:eastAsia="en-GB"/>
        </w:rPr>
        <w:t>.</w:t>
      </w:r>
      <w:r w:rsidR="002A0229">
        <w:rPr>
          <w:rFonts w:ascii="Times New Roman" w:eastAsia="Times New Roman" w:hAnsi="Times New Roman" w:cs="Times New Roman"/>
          <w:sz w:val="24"/>
          <w:szCs w:val="24"/>
          <w:lang w:val="sr-Cyrl-RS" w:eastAsia="en-GB"/>
        </w:rPr>
        <w:t xml:space="preserve"> Поред тога прихваћена је примедба са јавне расправе</w:t>
      </w:r>
      <w:r w:rsidR="004A1BE0">
        <w:rPr>
          <w:rFonts w:ascii="Times New Roman" w:eastAsia="Times New Roman" w:hAnsi="Times New Roman" w:cs="Times New Roman"/>
          <w:sz w:val="24"/>
          <w:szCs w:val="24"/>
          <w:lang w:val="sr-Cyrl-RS" w:eastAsia="en-GB"/>
        </w:rPr>
        <w:t>, коју је упутио</w:t>
      </w:r>
      <w:r w:rsidR="002A0229">
        <w:rPr>
          <w:rFonts w:ascii="Times New Roman" w:eastAsia="Times New Roman" w:hAnsi="Times New Roman" w:cs="Times New Roman"/>
          <w:sz w:val="24"/>
          <w:szCs w:val="24"/>
          <w:lang w:val="sr-Cyrl-RS" w:eastAsia="en-GB"/>
        </w:rPr>
        <w:t xml:space="preserve"> Покрајинск</w:t>
      </w:r>
      <w:r w:rsidR="004A1BE0">
        <w:rPr>
          <w:rFonts w:ascii="Times New Roman" w:eastAsia="Times New Roman" w:hAnsi="Times New Roman" w:cs="Times New Roman"/>
          <w:sz w:val="24"/>
          <w:szCs w:val="24"/>
          <w:lang w:val="sr-Cyrl-RS" w:eastAsia="en-GB"/>
        </w:rPr>
        <w:t>и</w:t>
      </w:r>
      <w:r w:rsidR="002A0229">
        <w:rPr>
          <w:rFonts w:ascii="Times New Roman" w:eastAsia="Times New Roman" w:hAnsi="Times New Roman" w:cs="Times New Roman"/>
          <w:sz w:val="24"/>
          <w:szCs w:val="24"/>
          <w:lang w:val="sr-Cyrl-RS" w:eastAsia="en-GB"/>
        </w:rPr>
        <w:t xml:space="preserve"> заштитник грађана, да се </w:t>
      </w:r>
      <w:r w:rsidR="000D1F4C">
        <w:rPr>
          <w:rFonts w:ascii="Times New Roman" w:eastAsia="Calibri" w:hAnsi="Times New Roman" w:cs="Times New Roman"/>
          <w:sz w:val="24"/>
          <w:szCs w:val="24"/>
          <w:lang w:val="sr-Cyrl-RS"/>
        </w:rPr>
        <w:t xml:space="preserve">службеник </w:t>
      </w:r>
      <w:r w:rsidR="003A5A24" w:rsidRPr="003A5A24">
        <w:rPr>
          <w:rFonts w:ascii="Times New Roman" w:eastAsia="Calibri" w:hAnsi="Times New Roman" w:cs="Times New Roman"/>
          <w:sz w:val="24"/>
          <w:szCs w:val="24"/>
          <w:lang w:val="sr-Cyrl-RS"/>
        </w:rPr>
        <w:t xml:space="preserve">разрешава с положаја и ако </w:t>
      </w:r>
      <w:proofErr w:type="spellStart"/>
      <w:r w:rsidR="003A5A24" w:rsidRPr="003A5A24">
        <w:rPr>
          <w:rFonts w:ascii="Times New Roman" w:eastAsia="Calibri" w:hAnsi="Times New Roman" w:cs="Times New Roman"/>
          <w:sz w:val="24"/>
          <w:szCs w:val="24"/>
        </w:rPr>
        <w:t>орган</w:t>
      </w:r>
      <w:proofErr w:type="spellEnd"/>
      <w:r w:rsidR="003A5A24" w:rsidRPr="003A5A24">
        <w:rPr>
          <w:rFonts w:ascii="Times New Roman" w:eastAsia="Calibri" w:hAnsi="Times New Roman" w:cs="Times New Roman"/>
          <w:sz w:val="24"/>
          <w:szCs w:val="24"/>
        </w:rPr>
        <w:t xml:space="preserve"> </w:t>
      </w:r>
      <w:r w:rsidR="003A5A24" w:rsidRPr="003A5A24">
        <w:rPr>
          <w:rFonts w:ascii="Times New Roman" w:eastAsia="Calibri" w:hAnsi="Times New Roman" w:cs="Times New Roman"/>
          <w:sz w:val="24"/>
          <w:szCs w:val="24"/>
          <w:lang w:val="sr-Cyrl-RS"/>
        </w:rPr>
        <w:t>на</w:t>
      </w:r>
      <w:proofErr w:type="spellStart"/>
      <w:r w:rsidR="003A5A24" w:rsidRPr="003A5A24">
        <w:rPr>
          <w:rFonts w:ascii="Times New Roman" w:eastAsia="Calibri" w:hAnsi="Times New Roman" w:cs="Times New Roman"/>
          <w:sz w:val="24"/>
          <w:szCs w:val="24"/>
        </w:rPr>
        <w:t>длежан</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за</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његово</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постављење</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прихвати</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јавну</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препоруку</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за</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разрешење</w:t>
      </w:r>
      <w:proofErr w:type="spellEnd"/>
      <w:r w:rsidR="003A5A24" w:rsidRPr="003A5A24">
        <w:rPr>
          <w:rFonts w:ascii="Times New Roman" w:eastAsia="Calibri" w:hAnsi="Times New Roman" w:cs="Times New Roman"/>
          <w:sz w:val="24"/>
          <w:szCs w:val="24"/>
        </w:rPr>
        <w:t xml:space="preserve"> </w:t>
      </w:r>
      <w:r w:rsidR="003A5A24" w:rsidRPr="003A5A24">
        <w:rPr>
          <w:rFonts w:ascii="Times New Roman" w:eastAsia="Calibri" w:hAnsi="Times New Roman" w:cs="Times New Roman"/>
          <w:sz w:val="24"/>
          <w:szCs w:val="24"/>
          <w:lang w:val="sr-Cyrl-RS"/>
        </w:rPr>
        <w:t>коју упућује покрајински заштитник грађана ‒ омбудсман</w:t>
      </w:r>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уместо</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до</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сада</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важећег</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решења</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да</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се</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прихвата</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само</w:t>
      </w:r>
      <w:proofErr w:type="spellEnd"/>
      <w:r w:rsidR="003A5A24">
        <w:rPr>
          <w:rFonts w:ascii="Times New Roman" w:eastAsia="Calibri" w:hAnsi="Times New Roman" w:cs="Times New Roman"/>
          <w:sz w:val="24"/>
          <w:szCs w:val="24"/>
        </w:rPr>
        <w:t xml:space="preserve"> </w:t>
      </w:r>
      <w:proofErr w:type="spellStart"/>
      <w:r w:rsidR="003A5A24">
        <w:rPr>
          <w:rFonts w:ascii="Times New Roman" w:eastAsia="Calibri" w:hAnsi="Times New Roman" w:cs="Times New Roman"/>
          <w:sz w:val="24"/>
          <w:szCs w:val="24"/>
        </w:rPr>
        <w:t>препорука</w:t>
      </w:r>
      <w:proofErr w:type="spellEnd"/>
      <w:r w:rsidR="003A5A24">
        <w:rPr>
          <w:rFonts w:ascii="Times New Roman" w:eastAsia="Calibri" w:hAnsi="Times New Roman" w:cs="Times New Roman"/>
          <w:sz w:val="24"/>
          <w:szCs w:val="24"/>
        </w:rPr>
        <w:t xml:space="preserve"> </w:t>
      </w:r>
      <w:r w:rsidR="003A5A24">
        <w:rPr>
          <w:rFonts w:ascii="Times New Roman" w:eastAsia="Calibri" w:hAnsi="Times New Roman" w:cs="Times New Roman"/>
          <w:sz w:val="24"/>
          <w:szCs w:val="24"/>
          <w:lang w:val="sr-Cyrl-RS"/>
        </w:rPr>
        <w:t>гра</w:t>
      </w:r>
      <w:r w:rsidR="000D1F4C">
        <w:rPr>
          <w:rFonts w:ascii="Times New Roman" w:eastAsia="Calibri" w:hAnsi="Times New Roman" w:cs="Times New Roman"/>
          <w:sz w:val="24"/>
          <w:szCs w:val="24"/>
          <w:lang w:val="sr-Cyrl-RS"/>
        </w:rPr>
        <w:t>д</w:t>
      </w:r>
      <w:r w:rsidR="003A5A24">
        <w:rPr>
          <w:rFonts w:ascii="Times New Roman" w:eastAsia="Calibri" w:hAnsi="Times New Roman" w:cs="Times New Roman"/>
          <w:sz w:val="24"/>
          <w:szCs w:val="24"/>
          <w:lang w:val="sr-Cyrl-RS"/>
        </w:rPr>
        <w:t>ског, односно општинског заштитника грађана. Такође, врши се и терминолошко усклађивање са Законом о локалној самоуправи (</w:t>
      </w:r>
      <w:proofErr w:type="spellStart"/>
      <w:r w:rsidR="003A5A24" w:rsidRPr="003A5A24">
        <w:rPr>
          <w:rFonts w:ascii="Times New Roman" w:eastAsia="Calibri" w:hAnsi="Times New Roman" w:cs="Times New Roman"/>
          <w:sz w:val="24"/>
          <w:szCs w:val="24"/>
        </w:rPr>
        <w:t>локални</w:t>
      </w:r>
      <w:proofErr w:type="spellEnd"/>
      <w:r w:rsidR="003A5A24" w:rsidRPr="003A5A24">
        <w:rPr>
          <w:rFonts w:ascii="Times New Roman" w:eastAsia="Calibri" w:hAnsi="Times New Roman" w:cs="Times New Roman"/>
          <w:sz w:val="24"/>
          <w:szCs w:val="24"/>
        </w:rPr>
        <w:t xml:space="preserve"> </w:t>
      </w:r>
      <w:proofErr w:type="spellStart"/>
      <w:r w:rsidR="003A5A24" w:rsidRPr="003A5A24">
        <w:rPr>
          <w:rFonts w:ascii="Times New Roman" w:eastAsia="Calibri" w:hAnsi="Times New Roman" w:cs="Times New Roman"/>
          <w:sz w:val="24"/>
          <w:szCs w:val="24"/>
        </w:rPr>
        <w:t>омбудсман</w:t>
      </w:r>
      <w:proofErr w:type="spellEnd"/>
      <w:r w:rsidR="003A5A24">
        <w:rPr>
          <w:rFonts w:ascii="Times New Roman" w:eastAsia="Calibri" w:hAnsi="Times New Roman" w:cs="Times New Roman"/>
          <w:sz w:val="24"/>
          <w:szCs w:val="24"/>
          <w:lang w:val="sr-Cyrl-RS"/>
        </w:rPr>
        <w:t>)</w:t>
      </w:r>
      <w:r w:rsidR="003A5A24" w:rsidRPr="003A5A24">
        <w:rPr>
          <w:rFonts w:ascii="Times New Roman" w:eastAsia="Calibri" w:hAnsi="Times New Roman" w:cs="Times New Roman"/>
          <w:sz w:val="24"/>
          <w:szCs w:val="24"/>
        </w:rPr>
        <w:t>.</w:t>
      </w:r>
    </w:p>
    <w:p w14:paraId="242EF2AC" w14:textId="0065ACAA"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Чланом 8.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Calibri" w:hAnsi="Times New Roman" w:cs="Times New Roman"/>
          <w:sz w:val="24"/>
          <w:szCs w:val="24"/>
          <w:lang w:val="sr-Cyrl-RS" w:eastAsia="zh-CN"/>
        </w:rPr>
        <w:t>закона, регулише се статус службеника на положају у случају да је</w:t>
      </w:r>
      <w:r w:rsidRPr="0084799C">
        <w:rPr>
          <w:rFonts w:ascii="Times New Roman" w:eastAsia="SimSun" w:hAnsi="Times New Roman" w:cs="Times New Roman"/>
          <w:sz w:val="24"/>
          <w:szCs w:val="24"/>
          <w:lang w:val="sr-Cyrl-RS" w:eastAsia="zh-CN"/>
        </w:rPr>
        <w:t xml:space="preserve"> орган надлежан за постављење прихватио јавну препоруку за разрешење коју је дао </w:t>
      </w:r>
      <w:r w:rsidR="003A5A24" w:rsidRPr="003A5A24">
        <w:rPr>
          <w:rFonts w:ascii="Times New Roman" w:eastAsia="Calibri" w:hAnsi="Times New Roman" w:cs="Times New Roman"/>
          <w:sz w:val="24"/>
          <w:szCs w:val="24"/>
          <w:lang w:val="sr-Cyrl-RS"/>
        </w:rPr>
        <w:t>покрајински заштитник грађана ‒ омбудсман</w:t>
      </w:r>
      <w:r w:rsidR="003A5A24">
        <w:rPr>
          <w:rFonts w:ascii="Times New Roman" w:eastAsia="Calibri" w:hAnsi="Times New Roman" w:cs="Times New Roman"/>
          <w:sz w:val="24"/>
          <w:szCs w:val="24"/>
          <w:lang w:val="sr-Cyrl-RS"/>
        </w:rPr>
        <w:t>, односно локални омбудсман</w:t>
      </w:r>
      <w:r w:rsidRPr="0084799C">
        <w:rPr>
          <w:rFonts w:ascii="Times New Roman" w:eastAsia="SimSun" w:hAnsi="Times New Roman" w:cs="Times New Roman"/>
          <w:sz w:val="24"/>
          <w:szCs w:val="24"/>
          <w:lang w:val="sr-Cyrl-RS" w:eastAsia="zh-CN"/>
        </w:rPr>
        <w:t xml:space="preserve">, и </w:t>
      </w:r>
      <w:r w:rsidR="003A5A24">
        <w:rPr>
          <w:rFonts w:ascii="Times New Roman" w:eastAsia="SimSun" w:hAnsi="Times New Roman" w:cs="Times New Roman"/>
          <w:sz w:val="24"/>
          <w:szCs w:val="24"/>
          <w:lang w:val="sr-Cyrl-RS" w:eastAsia="zh-CN"/>
        </w:rPr>
        <w:t xml:space="preserve">у овом случају се </w:t>
      </w:r>
      <w:r w:rsidRPr="0084799C">
        <w:rPr>
          <w:rFonts w:ascii="Times New Roman" w:eastAsia="SimSun" w:hAnsi="Times New Roman" w:cs="Times New Roman"/>
          <w:sz w:val="24"/>
          <w:szCs w:val="24"/>
          <w:lang w:val="sr-Cyrl-RS" w:eastAsia="zh-CN"/>
        </w:rPr>
        <w:t>прописује да након разрешења службеник постаје нераспоређен.</w:t>
      </w:r>
    </w:p>
    <w:p w14:paraId="38208647" w14:textId="66D989FD" w:rsidR="0084799C" w:rsidRPr="0084799C" w:rsidRDefault="006C3FFB"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w:t>
      </w:r>
      <w:r w:rsidR="0084799C" w:rsidRPr="0084799C">
        <w:rPr>
          <w:rFonts w:ascii="Times New Roman" w:eastAsia="SimSun" w:hAnsi="Times New Roman" w:cs="Times New Roman"/>
          <w:sz w:val="24"/>
          <w:szCs w:val="24"/>
          <w:lang w:val="sr-Cyrl-RS" w:eastAsia="zh-CN"/>
        </w:rPr>
        <w:t xml:space="preserve"> 9, 10</w:t>
      </w:r>
      <w:r w:rsidR="00CF4333">
        <w:rPr>
          <w:rFonts w:ascii="Times New Roman" w:eastAsia="SimSun" w:hAnsi="Times New Roman" w:cs="Times New Roman"/>
          <w:sz w:val="24"/>
          <w:szCs w:val="24"/>
          <w:lang w:val="sr-Cyrl-RS" w:eastAsia="zh-CN"/>
        </w:rPr>
        <w:t>.</w:t>
      </w:r>
      <w:r w:rsidR="00E51C9B">
        <w:rPr>
          <w:rFonts w:ascii="Times New Roman" w:eastAsia="SimSun" w:hAnsi="Times New Roman" w:cs="Times New Roman"/>
          <w:sz w:val="24"/>
          <w:szCs w:val="24"/>
          <w:lang w:val="sr-Cyrl-RS" w:eastAsia="zh-CN"/>
        </w:rPr>
        <w:t xml:space="preserve"> и 11.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E51C9B">
        <w:rPr>
          <w:rFonts w:ascii="Times New Roman" w:eastAsia="SimSun" w:hAnsi="Times New Roman" w:cs="Times New Roman"/>
          <w:sz w:val="24"/>
          <w:szCs w:val="24"/>
          <w:lang w:val="sr-Cyrl-RS" w:eastAsia="zh-CN"/>
        </w:rPr>
        <w:t>закона</w:t>
      </w:r>
      <w:r w:rsidR="004A1BE0">
        <w:rPr>
          <w:rFonts w:ascii="Times New Roman" w:eastAsia="SimSun" w:hAnsi="Times New Roman" w:cs="Times New Roman"/>
          <w:sz w:val="24"/>
          <w:szCs w:val="24"/>
          <w:lang w:val="sr-Cyrl-RS" w:eastAsia="zh-CN"/>
        </w:rPr>
        <w:t>, врши се измена у</w:t>
      </w:r>
      <w:r w:rsidR="00E51C9B">
        <w:rPr>
          <w:rFonts w:ascii="Times New Roman" w:eastAsia="SimSun" w:hAnsi="Times New Roman" w:cs="Times New Roman"/>
          <w:sz w:val="24"/>
          <w:szCs w:val="24"/>
          <w:lang w:val="sr-Cyrl-RS" w:eastAsia="zh-CN"/>
        </w:rPr>
        <w:t xml:space="preserve"> чл. </w:t>
      </w:r>
      <w:r w:rsidR="0084799C" w:rsidRPr="0084799C">
        <w:rPr>
          <w:rFonts w:ascii="Times New Roman" w:eastAsia="SimSun" w:hAnsi="Times New Roman" w:cs="Times New Roman"/>
          <w:sz w:val="24"/>
          <w:szCs w:val="24"/>
          <w:lang w:val="sr-Cyrl-RS" w:eastAsia="zh-CN"/>
        </w:rPr>
        <w:t>63, 65</w:t>
      </w:r>
      <w:r w:rsidR="00CF4333">
        <w:rPr>
          <w:rFonts w:ascii="Times New Roman" w:eastAsia="SimSun" w:hAnsi="Times New Roman" w:cs="Times New Roman"/>
          <w:sz w:val="24"/>
          <w:szCs w:val="24"/>
          <w:lang w:val="sr-Cyrl-RS" w:eastAsia="zh-CN"/>
        </w:rPr>
        <w:t>. и 68</w:t>
      </w:r>
      <w:r w:rsidR="0084799C" w:rsidRPr="0084799C">
        <w:rPr>
          <w:rFonts w:ascii="Times New Roman" w:eastAsia="SimSun" w:hAnsi="Times New Roman" w:cs="Times New Roman"/>
          <w:sz w:val="24"/>
          <w:szCs w:val="24"/>
          <w:lang w:val="sr-Cyrl-RS" w:eastAsia="zh-CN"/>
        </w:rPr>
        <w:t xml:space="preserve">. Закона о запосленима у </w:t>
      </w:r>
      <w:r w:rsidR="00D22DF3">
        <w:rPr>
          <w:rFonts w:ascii="Times New Roman" w:eastAsia="SimSun" w:hAnsi="Times New Roman" w:cs="Times New Roman"/>
          <w:sz w:val="24"/>
          <w:szCs w:val="24"/>
          <w:lang w:val="sr-Cyrl-RS" w:eastAsia="zh-CN"/>
        </w:rPr>
        <w:t xml:space="preserve">АП и ЈЛС </w:t>
      </w:r>
      <w:r w:rsidR="004A1BE0">
        <w:rPr>
          <w:rFonts w:ascii="Times New Roman" w:eastAsia="SimSun" w:hAnsi="Times New Roman" w:cs="Times New Roman"/>
          <w:sz w:val="24"/>
          <w:szCs w:val="24"/>
          <w:lang w:val="sr-Cyrl-RS" w:eastAsia="zh-CN"/>
        </w:rPr>
        <w:t xml:space="preserve">и </w:t>
      </w:r>
      <w:r w:rsidR="0084799C" w:rsidRPr="0084799C">
        <w:rPr>
          <w:rFonts w:ascii="Times New Roman" w:eastAsia="SimSun" w:hAnsi="Times New Roman" w:cs="Times New Roman"/>
          <w:sz w:val="24"/>
          <w:szCs w:val="24"/>
          <w:lang w:val="sr-Cyrl-RS" w:eastAsia="zh-CN"/>
        </w:rPr>
        <w:t>уместо приправничког стажа као услова за рад на радним местима млађег саветника, млађег сарадника и млађег референта прописује се радно искуство у струци у одговарајућем трајању</w:t>
      </w:r>
      <w:r w:rsidR="0084799C" w:rsidRPr="0084799C">
        <w:rPr>
          <w:rFonts w:ascii="Times New Roman" w:eastAsia="SimSun" w:hAnsi="Times New Roman" w:cs="Times New Roman"/>
          <w:sz w:val="24"/>
          <w:szCs w:val="24"/>
          <w:lang w:val="sr-Latn-RS" w:eastAsia="zh-CN"/>
        </w:rPr>
        <w:t xml:space="preserve">, </w:t>
      </w:r>
      <w:r w:rsidR="0084799C" w:rsidRPr="0084799C">
        <w:rPr>
          <w:rFonts w:ascii="Times New Roman" w:eastAsia="SimSun" w:hAnsi="Times New Roman" w:cs="Times New Roman"/>
          <w:sz w:val="24"/>
          <w:szCs w:val="24"/>
          <w:lang w:val="sr-Cyrl-RS" w:eastAsia="zh-CN"/>
        </w:rPr>
        <w:t>с обзиром да се релевантност претходног радног искуства службеника не мора само посматрати кроз формално обављен приправнички стаж.</w:t>
      </w:r>
      <w:r w:rsidR="00D22DF3">
        <w:rPr>
          <w:rFonts w:ascii="Times New Roman" w:eastAsia="SimSun" w:hAnsi="Times New Roman" w:cs="Times New Roman"/>
          <w:sz w:val="24"/>
          <w:szCs w:val="24"/>
          <w:lang w:val="sr-Cyrl-RS" w:eastAsia="zh-CN"/>
        </w:rPr>
        <w:t xml:space="preserve"> </w:t>
      </w:r>
    </w:p>
    <w:p w14:paraId="52CC2ACF" w14:textId="0698ACDE"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Чланом 12.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 xml:space="preserve">закона, мења се редослед радњи приликом попуњавања радног места, у циљу ефикасности попуњавања радних места, на начин да сада руководилац органа може након премештаја службеника да покуша преузимање, а затим да спроведе интерни, па затим јавни конкурс. Такође, предвиђено је да органи, службе или организације у случају неуспеха јавног конкурса могу слободно да изаберу начин попуњавања радног места независно од редоследа радњи прописаним овим чланом. Разлог за ову измену произилази из потребе да се обезбеди већа мобилност унутар службеничког система и смање трошкови конкурсних поступака, као и да се у што краћем року попуне упражњена радна места. </w:t>
      </w:r>
      <w:r w:rsidR="00D22DF3">
        <w:rPr>
          <w:rFonts w:ascii="Times New Roman" w:eastAsia="SimSun" w:hAnsi="Times New Roman" w:cs="Times New Roman"/>
          <w:sz w:val="24"/>
          <w:szCs w:val="24"/>
          <w:lang w:val="sr-Cyrl-RS" w:eastAsia="zh-CN"/>
        </w:rPr>
        <w:t xml:space="preserve">  </w:t>
      </w:r>
    </w:p>
    <w:p w14:paraId="7D9318F1" w14:textId="589C6D15" w:rsidR="0084799C" w:rsidRPr="0084799C" w:rsidRDefault="0084799C" w:rsidP="007655E9">
      <w:pPr>
        <w:suppressAutoHyphens/>
        <w:spacing w:after="0" w:line="240" w:lineRule="auto"/>
        <w:ind w:firstLine="567"/>
        <w:jc w:val="both"/>
        <w:rPr>
          <w:rFonts w:ascii="Times New Roman" w:eastAsia="Calibri"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w:t>
      </w:r>
      <w:r w:rsidR="007F3E20">
        <w:rPr>
          <w:rFonts w:ascii="Times New Roman" w:eastAsia="SimSun" w:hAnsi="Times New Roman" w:cs="Times New Roman"/>
          <w:sz w:val="24"/>
          <w:szCs w:val="24"/>
          <w:lang w:val="sr-Cyrl-RS" w:eastAsia="zh-CN"/>
        </w:rPr>
        <w:t>Чланом 13.</w:t>
      </w:r>
      <w:r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Calibri" w:hAnsi="Times New Roman" w:cs="Times New Roman"/>
          <w:sz w:val="24"/>
          <w:szCs w:val="24"/>
          <w:lang w:val="sr-Cyrl-RS" w:eastAsia="zh-CN"/>
        </w:rPr>
        <w:t xml:space="preserve">закона, </w:t>
      </w:r>
      <w:r w:rsidR="007F3E20">
        <w:rPr>
          <w:rFonts w:ascii="Times New Roman" w:eastAsia="Calibri" w:hAnsi="Times New Roman" w:cs="Times New Roman"/>
          <w:sz w:val="24"/>
          <w:szCs w:val="24"/>
          <w:lang w:val="sr-Cyrl-RS" w:eastAsia="zh-CN"/>
        </w:rPr>
        <w:t>бришу се одредбе</w:t>
      </w:r>
      <w:r w:rsidRPr="0084799C">
        <w:rPr>
          <w:rFonts w:ascii="Times New Roman" w:eastAsia="Calibri" w:hAnsi="Times New Roman" w:cs="Times New Roman"/>
          <w:sz w:val="24"/>
          <w:szCs w:val="24"/>
          <w:lang w:val="sr-Cyrl-RS" w:eastAsia="zh-CN"/>
        </w:rPr>
        <w:t xml:space="preserve"> члана 85. Закона о запосленима у </w:t>
      </w:r>
      <w:r w:rsidR="00D22DF3">
        <w:rPr>
          <w:rFonts w:ascii="Times New Roman" w:eastAsia="SimSun" w:hAnsi="Times New Roman" w:cs="Times New Roman"/>
          <w:sz w:val="24"/>
          <w:szCs w:val="24"/>
          <w:lang w:val="sr-Cyrl-RS" w:eastAsia="zh-CN"/>
        </w:rPr>
        <w:t>АП и ЈЛС</w:t>
      </w:r>
      <w:r w:rsidRPr="0084799C">
        <w:rPr>
          <w:rFonts w:ascii="Times New Roman" w:eastAsia="Calibri" w:hAnsi="Times New Roman" w:cs="Times New Roman"/>
          <w:sz w:val="24"/>
          <w:szCs w:val="24"/>
          <w:lang w:val="sr-Cyrl-RS" w:eastAsia="zh-CN"/>
        </w:rPr>
        <w:t>, кој</w:t>
      </w:r>
      <w:r w:rsidR="005A4766">
        <w:rPr>
          <w:rFonts w:ascii="Times New Roman" w:eastAsia="Calibri" w:hAnsi="Times New Roman" w:cs="Times New Roman"/>
          <w:sz w:val="24"/>
          <w:szCs w:val="24"/>
          <w:lang w:val="sr-Cyrl-RS" w:eastAsia="zh-CN"/>
        </w:rPr>
        <w:t>е</w:t>
      </w:r>
      <w:r w:rsidRPr="0084799C">
        <w:rPr>
          <w:rFonts w:ascii="Times New Roman" w:eastAsia="Calibri" w:hAnsi="Times New Roman" w:cs="Times New Roman"/>
          <w:sz w:val="24"/>
          <w:szCs w:val="24"/>
          <w:lang w:val="sr-Cyrl-RS" w:eastAsia="zh-CN"/>
        </w:rPr>
        <w:t xml:space="preserve"> се однос</w:t>
      </w:r>
      <w:r w:rsidR="005A4766">
        <w:rPr>
          <w:rFonts w:ascii="Times New Roman" w:eastAsia="Calibri" w:hAnsi="Times New Roman" w:cs="Times New Roman"/>
          <w:sz w:val="24"/>
          <w:szCs w:val="24"/>
          <w:lang w:val="sr-Cyrl-RS" w:eastAsia="zh-CN"/>
        </w:rPr>
        <w:t>е</w:t>
      </w:r>
      <w:r w:rsidRPr="0084799C">
        <w:rPr>
          <w:rFonts w:ascii="Times New Roman" w:eastAsia="Calibri" w:hAnsi="Times New Roman" w:cs="Times New Roman"/>
          <w:sz w:val="24"/>
          <w:szCs w:val="24"/>
          <w:lang w:val="sr-Cyrl-RS" w:eastAsia="zh-CN"/>
        </w:rPr>
        <w:t xml:space="preserve"> </w:t>
      </w:r>
      <w:r w:rsidR="00951D3C">
        <w:rPr>
          <w:rFonts w:ascii="Times New Roman" w:eastAsia="Calibri" w:hAnsi="Times New Roman" w:cs="Times New Roman"/>
          <w:sz w:val="24"/>
          <w:szCs w:val="24"/>
          <w:lang w:val="sr-Cyrl-RS" w:eastAsia="zh-CN"/>
        </w:rPr>
        <w:t xml:space="preserve">на </w:t>
      </w:r>
      <w:r w:rsidR="007F3E20">
        <w:rPr>
          <w:rFonts w:ascii="Times New Roman" w:eastAsia="Calibri" w:hAnsi="Times New Roman" w:cs="Times New Roman"/>
          <w:sz w:val="24"/>
          <w:szCs w:val="24"/>
          <w:lang w:val="sr-Cyrl-RS" w:eastAsia="zh-CN"/>
        </w:rPr>
        <w:t>састав</w:t>
      </w:r>
      <w:r w:rsidRPr="0084799C">
        <w:rPr>
          <w:rFonts w:ascii="Times New Roman" w:eastAsia="Calibri" w:hAnsi="Times New Roman" w:cs="Times New Roman"/>
          <w:sz w:val="24"/>
          <w:szCs w:val="24"/>
          <w:lang w:val="sr-Cyrl-RS" w:eastAsia="zh-CN"/>
        </w:rPr>
        <w:t xml:space="preserve"> конкурсне комисије за спровођење интерног конкурса, </w:t>
      </w:r>
      <w:r w:rsidR="005A4766">
        <w:rPr>
          <w:rFonts w:ascii="Times New Roman" w:eastAsia="Calibri" w:hAnsi="Times New Roman" w:cs="Times New Roman"/>
          <w:sz w:val="24"/>
          <w:szCs w:val="24"/>
          <w:lang w:val="sr-Cyrl-RS" w:eastAsia="zh-CN"/>
        </w:rPr>
        <w:t xml:space="preserve">за </w:t>
      </w:r>
      <w:r w:rsidRPr="0084799C">
        <w:rPr>
          <w:rFonts w:ascii="Times New Roman" w:eastAsia="Calibri" w:hAnsi="Times New Roman" w:cs="Times New Roman"/>
          <w:sz w:val="24"/>
          <w:szCs w:val="24"/>
          <w:lang w:val="sr-Cyrl-RS" w:eastAsia="zh-CN"/>
        </w:rPr>
        <w:t xml:space="preserve">које </w:t>
      </w:r>
      <w:r w:rsidR="005A4766">
        <w:rPr>
          <w:rFonts w:ascii="Times New Roman" w:eastAsia="Calibri" w:hAnsi="Times New Roman" w:cs="Times New Roman"/>
          <w:sz w:val="24"/>
          <w:szCs w:val="24"/>
          <w:lang w:val="sr-Cyrl-RS" w:eastAsia="zh-CN"/>
        </w:rPr>
        <w:t>је предвиђено</w:t>
      </w:r>
      <w:r w:rsidRPr="0084799C">
        <w:rPr>
          <w:rFonts w:ascii="Times New Roman" w:eastAsia="Calibri" w:hAnsi="Times New Roman" w:cs="Times New Roman"/>
          <w:sz w:val="24"/>
          <w:szCs w:val="24"/>
          <w:lang w:val="sr-Cyrl-RS" w:eastAsia="zh-CN"/>
        </w:rPr>
        <w:t xml:space="preserve"> уређе</w:t>
      </w:r>
      <w:r w:rsidR="005A4766">
        <w:rPr>
          <w:rFonts w:ascii="Times New Roman" w:eastAsia="Calibri" w:hAnsi="Times New Roman" w:cs="Times New Roman"/>
          <w:sz w:val="24"/>
          <w:szCs w:val="24"/>
          <w:lang w:val="sr-Cyrl-RS" w:eastAsia="zh-CN"/>
        </w:rPr>
        <w:t>ње</w:t>
      </w:r>
      <w:r w:rsidRPr="0084799C">
        <w:rPr>
          <w:rFonts w:ascii="Times New Roman" w:eastAsia="Calibri" w:hAnsi="Times New Roman" w:cs="Times New Roman"/>
          <w:sz w:val="24"/>
          <w:szCs w:val="24"/>
          <w:lang w:val="sr-Cyrl-RS" w:eastAsia="zh-CN"/>
        </w:rPr>
        <w:t xml:space="preserve"> под</w:t>
      </w:r>
      <w:r w:rsidR="00006B4A">
        <w:rPr>
          <w:rFonts w:ascii="Times New Roman" w:eastAsia="Calibri" w:hAnsi="Times New Roman" w:cs="Times New Roman"/>
          <w:sz w:val="24"/>
          <w:szCs w:val="24"/>
          <w:lang w:val="sr-Cyrl-RS" w:eastAsia="zh-CN"/>
        </w:rPr>
        <w:t xml:space="preserve">законским актом за спровођење </w:t>
      </w:r>
      <w:r w:rsidRPr="0084799C">
        <w:rPr>
          <w:rFonts w:ascii="Times New Roman" w:eastAsia="Calibri" w:hAnsi="Times New Roman" w:cs="Times New Roman"/>
          <w:sz w:val="24"/>
          <w:szCs w:val="24"/>
          <w:lang w:val="sr-Cyrl-RS" w:eastAsia="zh-CN"/>
        </w:rPr>
        <w:t xml:space="preserve">интерног и јавног конкурса за попуњавање радних места у </w:t>
      </w:r>
      <w:r w:rsidR="00D22DF3">
        <w:rPr>
          <w:rFonts w:ascii="Times New Roman" w:eastAsia="SimSun" w:hAnsi="Times New Roman" w:cs="Times New Roman"/>
          <w:sz w:val="24"/>
          <w:szCs w:val="24"/>
          <w:lang w:val="sr-Cyrl-RS" w:eastAsia="zh-CN"/>
        </w:rPr>
        <w:t>АП и ЈЛС</w:t>
      </w:r>
      <w:r w:rsidRPr="0084799C">
        <w:rPr>
          <w:rFonts w:ascii="Times New Roman" w:eastAsia="Calibri" w:hAnsi="Times New Roman" w:cs="Times New Roman"/>
          <w:sz w:val="24"/>
          <w:szCs w:val="24"/>
          <w:lang w:val="sr-Cyrl-RS" w:eastAsia="zh-CN"/>
        </w:rPr>
        <w:t>.</w:t>
      </w:r>
      <w:r w:rsidR="005A4766">
        <w:rPr>
          <w:rFonts w:ascii="Times New Roman" w:eastAsia="Calibri" w:hAnsi="Times New Roman" w:cs="Times New Roman"/>
          <w:sz w:val="24"/>
          <w:szCs w:val="24"/>
          <w:lang w:val="sr-Cyrl-RS" w:eastAsia="zh-CN"/>
        </w:rPr>
        <w:t xml:space="preserve">  </w:t>
      </w:r>
    </w:p>
    <w:p w14:paraId="0F30DC46" w14:textId="33DE4A4D" w:rsidR="0084799C" w:rsidRPr="0084799C" w:rsidRDefault="0084799C" w:rsidP="007655E9">
      <w:pPr>
        <w:suppressAutoHyphens/>
        <w:spacing w:after="0" w:line="240" w:lineRule="auto"/>
        <w:ind w:firstLine="567"/>
        <w:jc w:val="both"/>
        <w:rPr>
          <w:rFonts w:ascii="Times New Roman" w:eastAsia="SimSun" w:hAnsi="Times New Roman" w:cs="Times New Roman"/>
          <w:spacing w:val="-4"/>
          <w:sz w:val="24"/>
          <w:szCs w:val="24"/>
          <w:lang w:val="sr-Cyrl-RS" w:eastAsia="zh-CN"/>
        </w:rPr>
      </w:pPr>
      <w:r w:rsidRPr="0084799C">
        <w:rPr>
          <w:rFonts w:ascii="Times New Roman" w:eastAsia="SimSun" w:hAnsi="Times New Roman" w:cs="Times New Roman"/>
          <w:spacing w:val="-4"/>
          <w:sz w:val="24"/>
          <w:szCs w:val="24"/>
          <w:lang w:val="sr-Cyrl-RS" w:eastAsia="zh-CN"/>
        </w:rPr>
        <w:t>Чл</w:t>
      </w:r>
      <w:r w:rsidR="007F3E20">
        <w:rPr>
          <w:rFonts w:ascii="Times New Roman" w:eastAsia="SimSun" w:hAnsi="Times New Roman" w:cs="Times New Roman"/>
          <w:spacing w:val="-4"/>
          <w:sz w:val="24"/>
          <w:szCs w:val="24"/>
          <w:lang w:val="sr-Cyrl-RS" w:eastAsia="zh-CN"/>
        </w:rPr>
        <w:t>аном 14</w:t>
      </w:r>
      <w:r w:rsidRPr="0084799C">
        <w:rPr>
          <w:rFonts w:ascii="Times New Roman" w:eastAsia="SimSun" w:hAnsi="Times New Roman" w:cs="Times New Roman"/>
          <w:spacing w:val="-4"/>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pacing w:val="-4"/>
          <w:sz w:val="24"/>
          <w:szCs w:val="24"/>
          <w:lang w:val="sr-Cyrl-RS" w:eastAsia="zh-CN"/>
        </w:rPr>
        <w:t>закона врши се прецизирање да се решење о премештају у случају успеха интерног конкурса доставља само кандидатима који су учествовали у изборном поступку и да они имају право жалбе на наведено решење.</w:t>
      </w:r>
    </w:p>
    <w:p w14:paraId="607F33AF" w14:textId="01EB815E"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Члан 1</w:t>
      </w:r>
      <w:r w:rsidR="007F3E20">
        <w:rPr>
          <w:rFonts w:ascii="Times New Roman" w:eastAsia="SimSun" w:hAnsi="Times New Roman" w:cs="Times New Roman"/>
          <w:sz w:val="24"/>
          <w:szCs w:val="24"/>
          <w:lang w:val="sr-Cyrl-RS" w:eastAsia="zh-CN"/>
        </w:rPr>
        <w:t>5</w:t>
      </w:r>
      <w:r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закона</w:t>
      </w:r>
      <w:r w:rsidRPr="0084799C">
        <w:rPr>
          <w:rFonts w:ascii="Times New Roman" w:eastAsia="Calibri" w:hAnsi="Times New Roman" w:cs="Times New Roman"/>
          <w:sz w:val="24"/>
          <w:szCs w:val="24"/>
          <w:lang w:val="sr-Cyrl-RS" w:eastAsia="zh-CN"/>
        </w:rPr>
        <w:t xml:space="preserve"> врши се усклађивање са Законом о општем управном поступку</w:t>
      </w:r>
      <w:r w:rsidR="007F3E20">
        <w:rPr>
          <w:rFonts w:ascii="Times New Roman" w:eastAsia="Calibri" w:hAnsi="Times New Roman" w:cs="Times New Roman"/>
          <w:sz w:val="24"/>
          <w:szCs w:val="24"/>
          <w:lang w:val="sr-Cyrl-RS" w:eastAsia="zh-CN"/>
        </w:rPr>
        <w:t xml:space="preserve"> </w:t>
      </w:r>
      <w:r w:rsidRPr="0084799C">
        <w:rPr>
          <w:rFonts w:ascii="Times New Roman" w:eastAsia="Calibri" w:hAnsi="Times New Roman" w:cs="Times New Roman"/>
          <w:sz w:val="24"/>
          <w:szCs w:val="24"/>
          <w:lang w:val="sr-Cyrl-RS" w:eastAsia="zh-CN"/>
        </w:rPr>
        <w:t>(„Службени гласник РС”, бр. 18/16 и 95/18 – др. пропис)</w:t>
      </w:r>
      <w:r w:rsidRPr="0084799C">
        <w:rPr>
          <w:rFonts w:ascii="Times New Roman" w:eastAsia="SimSun" w:hAnsi="Times New Roman" w:cs="Times New Roman"/>
          <w:sz w:val="24"/>
          <w:szCs w:val="24"/>
          <w:lang w:val="sr-Cyrl-RS" w:eastAsia="zh-CN"/>
        </w:rPr>
        <w:t xml:space="preserve"> којим је прописано да против закључка није дозвољена жалба нити се може покренути управни спор. Такође, предложеним одредбама прописује се да жалба не одлаже извршење решења што је терминолошки у складу са наведеним законом који говори о одложном дејству жалбе</w:t>
      </w:r>
      <w:r w:rsidRPr="0084799C">
        <w:rPr>
          <w:rFonts w:ascii="Times New Roman" w:eastAsia="Calibri" w:hAnsi="Times New Roman" w:cs="Times New Roman"/>
          <w:sz w:val="24"/>
          <w:szCs w:val="24"/>
          <w:lang w:val="sr-Cyrl-RS" w:eastAsia="zh-CN"/>
        </w:rPr>
        <w:t>.</w:t>
      </w:r>
    </w:p>
    <w:p w14:paraId="0AEE9AA4" w14:textId="28D85434"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Чл. 1</w:t>
      </w:r>
      <w:r w:rsidR="007F3E20">
        <w:rPr>
          <w:rFonts w:ascii="Times New Roman" w:eastAsia="SimSun" w:hAnsi="Times New Roman" w:cs="Times New Roman"/>
          <w:sz w:val="24"/>
          <w:szCs w:val="24"/>
          <w:lang w:val="sr-Cyrl-RS" w:eastAsia="zh-CN"/>
        </w:rPr>
        <w:t>6</w:t>
      </w:r>
      <w:r w:rsidRPr="0084799C">
        <w:rPr>
          <w:rFonts w:ascii="Times New Roman" w:eastAsia="SimSun" w:hAnsi="Times New Roman" w:cs="Times New Roman"/>
          <w:sz w:val="24"/>
          <w:szCs w:val="24"/>
          <w:lang w:val="sr-Cyrl-RS" w:eastAsia="zh-CN"/>
        </w:rPr>
        <w:t>.</w:t>
      </w:r>
      <w:r w:rsidR="007F3E20">
        <w:rPr>
          <w:rFonts w:ascii="Times New Roman" w:eastAsia="SimSun" w:hAnsi="Times New Roman" w:cs="Times New Roman"/>
          <w:sz w:val="24"/>
          <w:szCs w:val="24"/>
          <w:lang w:val="sr-Cyrl-RS" w:eastAsia="zh-CN"/>
        </w:rPr>
        <w:t xml:space="preserve"> и 18</w:t>
      </w:r>
      <w:r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 xml:space="preserve">закона врши се усклађивање са одредбама члана 12. </w:t>
      </w:r>
      <w:r w:rsidR="009932A7">
        <w:rPr>
          <w:rFonts w:ascii="Times New Roman" w:eastAsia="SimSun" w:hAnsi="Times New Roman" w:cs="Times New Roman"/>
          <w:sz w:val="24"/>
          <w:szCs w:val="24"/>
          <w:lang w:val="sr-Cyrl-RS" w:eastAsia="zh-CN"/>
        </w:rPr>
        <w:t xml:space="preserve">Предлога </w:t>
      </w:r>
      <w:r w:rsidRPr="0084799C">
        <w:rPr>
          <w:rFonts w:ascii="Times New Roman" w:eastAsia="SimSun" w:hAnsi="Times New Roman" w:cs="Times New Roman"/>
          <w:sz w:val="24"/>
          <w:szCs w:val="24"/>
          <w:lang w:val="sr-Cyrl-RS" w:eastAsia="zh-CN"/>
        </w:rPr>
        <w:t>закона, који прописује нови редослед радњи за попуњавање радних места.</w:t>
      </w:r>
      <w:r w:rsidR="00D22DF3">
        <w:rPr>
          <w:rFonts w:ascii="Times New Roman" w:eastAsia="SimSun" w:hAnsi="Times New Roman" w:cs="Times New Roman"/>
          <w:sz w:val="24"/>
          <w:szCs w:val="24"/>
          <w:lang w:val="sr-Cyrl-RS" w:eastAsia="zh-CN"/>
        </w:rPr>
        <w:t xml:space="preserve">  </w:t>
      </w:r>
    </w:p>
    <w:p w14:paraId="7EAF45CA" w14:textId="022645CC" w:rsidR="0084799C" w:rsidRPr="0084799C" w:rsidRDefault="0084799C" w:rsidP="007655E9">
      <w:pPr>
        <w:suppressAutoHyphens/>
        <w:spacing w:after="0" w:line="240" w:lineRule="auto"/>
        <w:ind w:firstLine="567"/>
        <w:jc w:val="both"/>
        <w:rPr>
          <w:rFonts w:ascii="Times New Roman" w:eastAsia="Calibri" w:hAnsi="Times New Roman" w:cs="Times New Roman"/>
          <w:sz w:val="24"/>
          <w:szCs w:val="24"/>
          <w:lang w:val="sr-Cyrl-RS" w:eastAsia="zh-CN"/>
        </w:rPr>
      </w:pPr>
      <w:r w:rsidRPr="0084799C">
        <w:rPr>
          <w:rFonts w:ascii="Times New Roman" w:eastAsia="Calibri" w:hAnsi="Times New Roman" w:cs="Times New Roman"/>
          <w:sz w:val="24"/>
          <w:szCs w:val="24"/>
          <w:lang w:val="sr-Cyrl-RS" w:eastAsia="zh-CN"/>
        </w:rPr>
        <w:t>Чланом 1</w:t>
      </w:r>
      <w:r w:rsidR="007F3E20">
        <w:rPr>
          <w:rFonts w:ascii="Times New Roman" w:eastAsia="Calibri" w:hAnsi="Times New Roman" w:cs="Times New Roman"/>
          <w:sz w:val="24"/>
          <w:szCs w:val="24"/>
          <w:lang w:val="sr-Cyrl-RS" w:eastAsia="zh-CN"/>
        </w:rPr>
        <w:t>7</w:t>
      </w:r>
      <w:r w:rsidRPr="0084799C">
        <w:rPr>
          <w:rFonts w:ascii="Times New Roman" w:eastAsia="Calibri"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Calibri" w:hAnsi="Times New Roman" w:cs="Times New Roman"/>
          <w:sz w:val="24"/>
          <w:szCs w:val="24"/>
          <w:lang w:val="sr-Cyrl-RS" w:eastAsia="zh-CN"/>
        </w:rPr>
        <w:t xml:space="preserve">закона прописује се да када је послодавц </w:t>
      </w:r>
      <w:r w:rsidR="005A4766">
        <w:rPr>
          <w:rFonts w:ascii="Times New Roman" w:eastAsia="Calibri" w:hAnsi="Times New Roman" w:cs="Times New Roman"/>
          <w:sz w:val="24"/>
          <w:szCs w:val="24"/>
          <w:lang w:val="sr-Cyrl-RS" w:eastAsia="zh-CN"/>
        </w:rPr>
        <w:t>аутономна покрајина</w:t>
      </w:r>
      <w:r w:rsidRPr="0084799C">
        <w:rPr>
          <w:rFonts w:ascii="Times New Roman" w:eastAsia="Calibri" w:hAnsi="Times New Roman" w:cs="Times New Roman"/>
          <w:sz w:val="24"/>
          <w:szCs w:val="24"/>
          <w:lang w:val="sr-Cyrl-RS" w:eastAsia="zh-CN"/>
        </w:rPr>
        <w:t xml:space="preserve"> под преузимањем се сматра </w:t>
      </w:r>
      <w:r w:rsidR="00F1192D">
        <w:rPr>
          <w:rFonts w:ascii="Times New Roman" w:eastAsia="Calibri" w:hAnsi="Times New Roman" w:cs="Times New Roman"/>
          <w:sz w:val="24"/>
          <w:szCs w:val="24"/>
          <w:lang w:val="sr-Cyrl-RS" w:eastAsia="zh-CN"/>
        </w:rPr>
        <w:t>преузимање од</w:t>
      </w:r>
      <w:r w:rsidR="00F1192D" w:rsidRPr="0084799C">
        <w:rPr>
          <w:rFonts w:ascii="Times New Roman" w:eastAsia="Calibri" w:hAnsi="Times New Roman" w:cs="Times New Roman"/>
          <w:sz w:val="24"/>
          <w:szCs w:val="24"/>
          <w:lang w:val="sr-Cyrl-RS" w:eastAsia="zh-CN"/>
        </w:rPr>
        <w:t xml:space="preserve"> другог послодавца из члана 4. Закона о запосленима у </w:t>
      </w:r>
      <w:r w:rsidR="00D22DF3">
        <w:rPr>
          <w:rFonts w:ascii="Times New Roman" w:eastAsia="SimSun" w:hAnsi="Times New Roman" w:cs="Times New Roman"/>
          <w:sz w:val="24"/>
          <w:szCs w:val="24"/>
          <w:lang w:val="sr-Cyrl-RS" w:eastAsia="zh-CN"/>
        </w:rPr>
        <w:t>АП и ЈЛС</w:t>
      </w:r>
      <w:r w:rsidR="00D22DF3" w:rsidRPr="0084799C">
        <w:rPr>
          <w:rFonts w:ascii="Times New Roman" w:eastAsia="Calibri" w:hAnsi="Times New Roman" w:cs="Times New Roman"/>
          <w:sz w:val="24"/>
          <w:szCs w:val="24"/>
          <w:lang w:val="sr-Cyrl-RS" w:eastAsia="zh-CN"/>
        </w:rPr>
        <w:t xml:space="preserve"> </w:t>
      </w:r>
      <w:r w:rsidR="00F1192D" w:rsidRPr="0084799C">
        <w:rPr>
          <w:rFonts w:ascii="Times New Roman" w:eastAsia="Calibri" w:hAnsi="Times New Roman" w:cs="Times New Roman"/>
          <w:sz w:val="24"/>
          <w:szCs w:val="24"/>
          <w:lang w:val="sr-Cyrl-RS" w:eastAsia="zh-CN"/>
        </w:rPr>
        <w:t xml:space="preserve">и од </w:t>
      </w:r>
      <w:r w:rsidR="00F1192D">
        <w:rPr>
          <w:rFonts w:ascii="Times New Roman" w:eastAsia="Calibri" w:hAnsi="Times New Roman" w:cs="Times New Roman"/>
          <w:sz w:val="24"/>
          <w:szCs w:val="24"/>
          <w:lang w:val="sr-Cyrl-RS" w:eastAsia="zh-CN"/>
        </w:rPr>
        <w:t>државног</w:t>
      </w:r>
      <w:r w:rsidR="00F1192D" w:rsidRPr="0084799C">
        <w:rPr>
          <w:rFonts w:ascii="Times New Roman" w:eastAsia="Calibri" w:hAnsi="Times New Roman" w:cs="Times New Roman"/>
          <w:sz w:val="24"/>
          <w:szCs w:val="24"/>
          <w:lang w:val="sr-Cyrl-RS" w:eastAsia="zh-CN"/>
        </w:rPr>
        <w:t xml:space="preserve"> органа,</w:t>
      </w:r>
      <w:r w:rsidR="00F1192D">
        <w:rPr>
          <w:rFonts w:ascii="Times New Roman" w:eastAsia="Calibri" w:hAnsi="Times New Roman" w:cs="Times New Roman"/>
          <w:sz w:val="24"/>
          <w:szCs w:val="24"/>
          <w:lang w:val="sr-Cyrl-RS" w:eastAsia="zh-CN"/>
        </w:rPr>
        <w:t xml:space="preserve"> али </w:t>
      </w:r>
      <w:r w:rsidRPr="0084799C">
        <w:rPr>
          <w:rFonts w:ascii="Times New Roman" w:eastAsia="Calibri" w:hAnsi="Times New Roman" w:cs="Times New Roman"/>
          <w:sz w:val="24"/>
          <w:szCs w:val="24"/>
          <w:lang w:val="sr-Cyrl-RS" w:eastAsia="zh-CN"/>
        </w:rPr>
        <w:t>и преузимање од другог органа, службе и организације код истог послодавца</w:t>
      </w:r>
      <w:r w:rsidR="00F1192D">
        <w:rPr>
          <w:rFonts w:ascii="Times New Roman" w:eastAsia="Calibri" w:hAnsi="Times New Roman" w:cs="Times New Roman"/>
          <w:sz w:val="24"/>
          <w:szCs w:val="24"/>
          <w:lang w:val="sr-Cyrl-RS" w:eastAsia="zh-CN"/>
        </w:rPr>
        <w:t xml:space="preserve"> (АП)</w:t>
      </w:r>
      <w:r w:rsidRPr="0084799C">
        <w:rPr>
          <w:rFonts w:ascii="Times New Roman" w:eastAsia="Calibri" w:hAnsi="Times New Roman" w:cs="Times New Roman"/>
          <w:sz w:val="24"/>
          <w:szCs w:val="24"/>
          <w:lang w:val="sr-Cyrl-RS" w:eastAsia="zh-CN"/>
        </w:rPr>
        <w:t xml:space="preserve">, за шта је потребан споразум руководилаца и сагласност службеника, док се у </w:t>
      </w:r>
      <w:r w:rsidR="005A4766">
        <w:rPr>
          <w:rFonts w:ascii="Times New Roman" w:eastAsia="Calibri" w:hAnsi="Times New Roman" w:cs="Times New Roman"/>
          <w:sz w:val="24"/>
          <w:szCs w:val="24"/>
          <w:lang w:val="sr-Cyrl-RS" w:eastAsia="zh-CN"/>
        </w:rPr>
        <w:t>јединицама локалне самоуправе</w:t>
      </w:r>
      <w:r w:rsidRPr="0084799C">
        <w:rPr>
          <w:rFonts w:ascii="Times New Roman" w:eastAsia="Calibri" w:hAnsi="Times New Roman" w:cs="Times New Roman"/>
          <w:sz w:val="24"/>
          <w:szCs w:val="24"/>
          <w:lang w:val="sr-Cyrl-RS" w:eastAsia="zh-CN"/>
        </w:rPr>
        <w:t xml:space="preserve"> под преузимањем сматра преузимање од другог послодавца из члана 4. Закона о запосленима у </w:t>
      </w:r>
      <w:r w:rsidR="00D22DF3">
        <w:rPr>
          <w:rFonts w:ascii="Times New Roman" w:eastAsia="SimSun" w:hAnsi="Times New Roman" w:cs="Times New Roman"/>
          <w:sz w:val="24"/>
          <w:szCs w:val="24"/>
          <w:lang w:val="sr-Cyrl-RS" w:eastAsia="zh-CN"/>
        </w:rPr>
        <w:t>АП и ЈЛС</w:t>
      </w:r>
      <w:r w:rsidR="00D22DF3" w:rsidRPr="0084799C">
        <w:rPr>
          <w:rFonts w:ascii="Times New Roman" w:eastAsia="Calibri" w:hAnsi="Times New Roman" w:cs="Times New Roman"/>
          <w:sz w:val="24"/>
          <w:szCs w:val="24"/>
          <w:lang w:val="sr-Cyrl-RS" w:eastAsia="zh-CN"/>
        </w:rPr>
        <w:t xml:space="preserve"> </w:t>
      </w:r>
      <w:r w:rsidRPr="0084799C">
        <w:rPr>
          <w:rFonts w:ascii="Times New Roman" w:eastAsia="Calibri" w:hAnsi="Times New Roman" w:cs="Times New Roman"/>
          <w:sz w:val="24"/>
          <w:szCs w:val="24"/>
          <w:lang w:val="sr-Cyrl-RS" w:eastAsia="zh-CN"/>
        </w:rPr>
        <w:t>и од д</w:t>
      </w:r>
      <w:r w:rsidR="00F1192D">
        <w:rPr>
          <w:rFonts w:ascii="Times New Roman" w:eastAsia="Calibri" w:hAnsi="Times New Roman" w:cs="Times New Roman"/>
          <w:sz w:val="24"/>
          <w:szCs w:val="24"/>
          <w:lang w:val="sr-Cyrl-RS" w:eastAsia="zh-CN"/>
        </w:rPr>
        <w:t>ржавног</w:t>
      </w:r>
      <w:r w:rsidRPr="0084799C">
        <w:rPr>
          <w:rFonts w:ascii="Times New Roman" w:eastAsia="Calibri" w:hAnsi="Times New Roman" w:cs="Times New Roman"/>
          <w:sz w:val="24"/>
          <w:szCs w:val="24"/>
          <w:lang w:val="sr-Cyrl-RS" w:eastAsia="zh-CN"/>
        </w:rPr>
        <w:t xml:space="preserve"> органа, док прелазак службеника из једног органа, службе или организације у други орган</w:t>
      </w:r>
      <w:r w:rsidR="00186327">
        <w:rPr>
          <w:rFonts w:ascii="Times New Roman" w:eastAsia="Calibri" w:hAnsi="Times New Roman" w:cs="Times New Roman"/>
          <w:sz w:val="24"/>
          <w:szCs w:val="24"/>
          <w:lang w:val="sr-Cyrl-RS" w:eastAsia="zh-CN"/>
        </w:rPr>
        <w:t>,</w:t>
      </w:r>
      <w:r w:rsidRPr="0084799C">
        <w:rPr>
          <w:rFonts w:ascii="Times New Roman" w:eastAsia="Calibri" w:hAnsi="Times New Roman" w:cs="Times New Roman"/>
          <w:sz w:val="24"/>
          <w:szCs w:val="24"/>
          <w:lang w:val="sr-Cyrl-RS" w:eastAsia="zh-CN"/>
        </w:rPr>
        <w:t xml:space="preserve"> службу или организацију у оквиру исте ЈЛС представља премештај и није потребна сагласност службеника. Разлог за ову измену је послед</w:t>
      </w:r>
      <w:r w:rsidR="00EB69B0">
        <w:rPr>
          <w:rFonts w:ascii="Times New Roman" w:eastAsia="Calibri" w:hAnsi="Times New Roman" w:cs="Times New Roman"/>
          <w:sz w:val="24"/>
          <w:szCs w:val="24"/>
          <w:lang w:val="sr-Cyrl-RS" w:eastAsia="zh-CN"/>
        </w:rPr>
        <w:t>ица јединственог правилника који</w:t>
      </w:r>
      <w:r w:rsidRPr="0084799C">
        <w:rPr>
          <w:rFonts w:ascii="Times New Roman" w:eastAsia="Calibri" w:hAnsi="Times New Roman" w:cs="Times New Roman"/>
          <w:sz w:val="24"/>
          <w:szCs w:val="24"/>
          <w:lang w:val="sr-Cyrl-RS" w:eastAsia="zh-CN"/>
        </w:rPr>
        <w:t xml:space="preserve"> доноси ЈЛС за све своје органе, службе и организације. </w:t>
      </w:r>
      <w:r w:rsidR="005A4766">
        <w:rPr>
          <w:rFonts w:ascii="Times New Roman" w:eastAsia="Calibri" w:hAnsi="Times New Roman" w:cs="Times New Roman"/>
          <w:sz w:val="24"/>
          <w:szCs w:val="24"/>
          <w:lang w:val="sr-Cyrl-RS" w:eastAsia="zh-CN"/>
        </w:rPr>
        <w:t xml:space="preserve">  </w:t>
      </w:r>
    </w:p>
    <w:p w14:paraId="251549C6" w14:textId="7508BD81" w:rsidR="0084799C" w:rsidRPr="0084799C" w:rsidRDefault="00F1192D" w:rsidP="007655E9">
      <w:pPr>
        <w:suppressAutoHyphens/>
        <w:spacing w:after="0" w:line="240" w:lineRule="auto"/>
        <w:ind w:firstLine="567"/>
        <w:jc w:val="both"/>
        <w:rPr>
          <w:rFonts w:ascii="Times New Roman" w:eastAsia="Calibri" w:hAnsi="Times New Roman" w:cs="Times New Roman"/>
          <w:sz w:val="24"/>
          <w:szCs w:val="24"/>
          <w:lang w:val="sr-Cyrl-RS" w:eastAsia="zh-CN"/>
        </w:rPr>
      </w:pPr>
      <w:r>
        <w:rPr>
          <w:rFonts w:ascii="Times New Roman" w:eastAsia="Calibri" w:hAnsi="Times New Roman" w:cs="Times New Roman"/>
          <w:sz w:val="24"/>
          <w:szCs w:val="24"/>
          <w:lang w:val="sr-Cyrl-RS" w:eastAsia="zh-CN"/>
        </w:rPr>
        <w:t>Чланом 19</w:t>
      </w:r>
      <w:r w:rsidR="0084799C" w:rsidRPr="0084799C">
        <w:rPr>
          <w:rFonts w:ascii="Times New Roman" w:eastAsia="Calibri"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закона прописује се да конкурсну комисију за спровођење јавног конкурса за попуњавање радног места положаја чини најмање три члана. Такође, одредбе о саставу конкурсне комисије и обавезним члановима биће ближе уређене подзаконским актом којим се уре</w:t>
      </w:r>
      <w:r w:rsidR="00300F5F">
        <w:rPr>
          <w:rFonts w:ascii="Times New Roman" w:eastAsia="SimSun" w:hAnsi="Times New Roman" w:cs="Times New Roman"/>
          <w:sz w:val="24"/>
          <w:szCs w:val="24"/>
          <w:lang w:val="sr-Cyrl-RS" w:eastAsia="zh-CN"/>
        </w:rPr>
        <w:t xml:space="preserve">ђује спровођење </w:t>
      </w:r>
      <w:r w:rsidR="0084799C" w:rsidRPr="0084799C">
        <w:rPr>
          <w:rFonts w:ascii="Times New Roman" w:eastAsia="SimSun" w:hAnsi="Times New Roman" w:cs="Times New Roman"/>
          <w:sz w:val="24"/>
          <w:szCs w:val="24"/>
          <w:lang w:val="sr-Cyrl-RS" w:eastAsia="zh-CN"/>
        </w:rPr>
        <w:t xml:space="preserve">интерног и јавног конкурса за попуњавање радних места у </w:t>
      </w:r>
      <w:r w:rsidR="00D22DF3">
        <w:rPr>
          <w:rFonts w:ascii="Times New Roman" w:eastAsia="SimSun" w:hAnsi="Times New Roman" w:cs="Times New Roman"/>
          <w:sz w:val="24"/>
          <w:szCs w:val="24"/>
          <w:lang w:val="sr-Cyrl-RS" w:eastAsia="zh-CN"/>
        </w:rPr>
        <w:t>АП и ЈЛС</w:t>
      </w:r>
      <w:r w:rsidR="0084799C" w:rsidRPr="0084799C">
        <w:rPr>
          <w:rFonts w:ascii="Times New Roman" w:eastAsia="SimSun" w:hAnsi="Times New Roman" w:cs="Times New Roman"/>
          <w:sz w:val="24"/>
          <w:szCs w:val="24"/>
          <w:lang w:val="sr-Cyrl-RS" w:eastAsia="zh-CN"/>
        </w:rPr>
        <w:t xml:space="preserve">.  </w:t>
      </w:r>
      <w:r w:rsidR="00D22DF3">
        <w:rPr>
          <w:rFonts w:ascii="Times New Roman" w:eastAsia="SimSun" w:hAnsi="Times New Roman" w:cs="Times New Roman"/>
          <w:sz w:val="24"/>
          <w:szCs w:val="24"/>
          <w:lang w:val="sr-Cyrl-RS" w:eastAsia="zh-CN"/>
        </w:rPr>
        <w:t xml:space="preserve"> </w:t>
      </w:r>
    </w:p>
    <w:p w14:paraId="3CBC0047" w14:textId="69A84C82" w:rsidR="0084799C" w:rsidRPr="0084799C" w:rsidRDefault="0084799C" w:rsidP="007655E9">
      <w:pPr>
        <w:suppressAutoHyphens/>
        <w:spacing w:after="0" w:line="240" w:lineRule="auto"/>
        <w:ind w:firstLine="567"/>
        <w:jc w:val="both"/>
        <w:rPr>
          <w:rFonts w:ascii="Times New Roman" w:eastAsia="Calibri" w:hAnsi="Times New Roman" w:cs="Times New Roman"/>
          <w:sz w:val="24"/>
          <w:szCs w:val="24"/>
          <w:lang w:val="sr-Cyrl-RS" w:eastAsia="zh-CN"/>
        </w:rPr>
      </w:pPr>
      <w:r w:rsidRPr="0084799C">
        <w:rPr>
          <w:rFonts w:ascii="Times New Roman" w:eastAsia="Calibri" w:hAnsi="Times New Roman" w:cs="Times New Roman"/>
          <w:sz w:val="24"/>
          <w:szCs w:val="24"/>
          <w:lang w:val="sr-Cyrl-RS" w:eastAsia="zh-CN"/>
        </w:rPr>
        <w:t>Чланом 2</w:t>
      </w:r>
      <w:r w:rsidR="00F1192D">
        <w:rPr>
          <w:rFonts w:ascii="Times New Roman" w:eastAsia="Calibri" w:hAnsi="Times New Roman" w:cs="Times New Roman"/>
          <w:sz w:val="24"/>
          <w:szCs w:val="24"/>
          <w:lang w:val="sr-Cyrl-RS" w:eastAsia="zh-CN"/>
        </w:rPr>
        <w:t>0</w:t>
      </w:r>
      <w:r w:rsidRPr="0084799C">
        <w:rPr>
          <w:rFonts w:ascii="Times New Roman" w:eastAsia="Calibri"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Calibri" w:hAnsi="Times New Roman" w:cs="Times New Roman"/>
          <w:sz w:val="24"/>
          <w:szCs w:val="24"/>
          <w:lang w:val="sr-Cyrl-RS" w:eastAsia="zh-CN"/>
        </w:rPr>
        <w:t xml:space="preserve">закона додатно се уређује обавеза стручног усавршавања службеника на положају, тако да </w:t>
      </w:r>
      <w:r w:rsidRPr="0084799C">
        <w:rPr>
          <w:rFonts w:ascii="Times New Roman" w:eastAsia="SimSun" w:hAnsi="Times New Roman" w:cs="Times New Roman"/>
          <w:sz w:val="24"/>
          <w:szCs w:val="24"/>
          <w:lang w:val="sr-Cyrl-RS" w:eastAsia="zh-CN"/>
        </w:rPr>
        <w:t>службеник на положају може после протека времена на које је постављен, бити поново постављен на исти положај без јавног конкурса, ако је похађао програм обуке утврђен за службенике који се први пут постављају на положа</w:t>
      </w:r>
      <w:r w:rsidRPr="0084799C">
        <w:rPr>
          <w:rFonts w:ascii="Times New Roman" w:eastAsia="Times New Roman" w:hAnsi="Times New Roman" w:cs="Times New Roman"/>
          <w:sz w:val="24"/>
          <w:szCs w:val="24"/>
          <w:lang w:val="sr-Cyrl-RS" w:eastAsia="zh-CN"/>
        </w:rPr>
        <w:t>ј. Прелазним и завршним одредбама предвиђено је да се ова одредба не однос</w:t>
      </w:r>
      <w:r w:rsidR="00F1192D">
        <w:rPr>
          <w:rFonts w:ascii="Times New Roman" w:eastAsia="Times New Roman" w:hAnsi="Times New Roman" w:cs="Times New Roman"/>
          <w:sz w:val="24"/>
          <w:szCs w:val="24"/>
          <w:lang w:val="sr-Cyrl-RS" w:eastAsia="zh-CN"/>
        </w:rPr>
        <w:t>и на службенике на положају</w:t>
      </w:r>
      <w:r w:rsidRPr="0084799C">
        <w:rPr>
          <w:rFonts w:ascii="Times New Roman" w:eastAsia="Times New Roman" w:hAnsi="Times New Roman" w:cs="Times New Roman"/>
          <w:sz w:val="24"/>
          <w:szCs w:val="24"/>
          <w:lang w:val="sr-Cyrl-RS" w:eastAsia="zh-CN"/>
        </w:rPr>
        <w:t xml:space="preserve"> </w:t>
      </w:r>
      <w:r w:rsidRPr="0084799C">
        <w:rPr>
          <w:rFonts w:ascii="Times New Roman" w:eastAsia="Calibri" w:hAnsi="Times New Roman" w:cs="Times New Roman"/>
          <w:sz w:val="24"/>
          <w:szCs w:val="24"/>
          <w:lang w:val="sr-Cyrl-RS" w:eastAsia="zh-CN"/>
        </w:rPr>
        <w:t>који су постављени на положаје пре почетка примене овог закона.</w:t>
      </w:r>
      <w:r w:rsidR="005A4766">
        <w:rPr>
          <w:rFonts w:ascii="Times New Roman" w:eastAsia="Calibri" w:hAnsi="Times New Roman" w:cs="Times New Roman"/>
          <w:sz w:val="24"/>
          <w:szCs w:val="24"/>
          <w:lang w:val="sr-Cyrl-RS" w:eastAsia="zh-CN"/>
        </w:rPr>
        <w:t xml:space="preserve">    </w:t>
      </w:r>
    </w:p>
    <w:p w14:paraId="13638B59" w14:textId="469E85BC"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Times New Roman" w:hAnsi="Times New Roman" w:cs="Times New Roman"/>
          <w:sz w:val="24"/>
          <w:szCs w:val="24"/>
          <w:lang w:val="sr-Cyrl-RS" w:eastAsia="zh-CN"/>
        </w:rPr>
        <w:t>Члан</w:t>
      </w:r>
      <w:r w:rsidR="007E63E7">
        <w:rPr>
          <w:rFonts w:ascii="Times New Roman" w:eastAsia="Times New Roman" w:hAnsi="Times New Roman" w:cs="Times New Roman"/>
          <w:sz w:val="24"/>
          <w:szCs w:val="24"/>
          <w:lang w:val="sr-Cyrl-RS" w:eastAsia="zh-CN"/>
        </w:rPr>
        <w:t>ом</w:t>
      </w:r>
      <w:r w:rsidRPr="0084799C">
        <w:rPr>
          <w:rFonts w:ascii="Times New Roman" w:eastAsia="Times New Roman" w:hAnsi="Times New Roman" w:cs="Times New Roman"/>
          <w:sz w:val="24"/>
          <w:szCs w:val="24"/>
          <w:lang w:val="sr-Cyrl-RS" w:eastAsia="zh-CN"/>
        </w:rPr>
        <w:t xml:space="preserve"> 2</w:t>
      </w:r>
      <w:r w:rsidR="00F1192D">
        <w:rPr>
          <w:rFonts w:ascii="Times New Roman" w:eastAsia="Times New Roman" w:hAnsi="Times New Roman" w:cs="Times New Roman"/>
          <w:sz w:val="24"/>
          <w:szCs w:val="24"/>
          <w:lang w:val="sr-Cyrl-RS" w:eastAsia="zh-CN"/>
        </w:rPr>
        <w:t>1</w:t>
      </w:r>
      <w:r w:rsidRPr="0084799C">
        <w:rPr>
          <w:rFonts w:ascii="Times New Roman" w:eastAsia="Times New Roma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Times New Roman" w:hAnsi="Times New Roman" w:cs="Times New Roman"/>
          <w:sz w:val="24"/>
          <w:szCs w:val="24"/>
          <w:lang w:val="sr-Cyrl-RS" w:eastAsia="zh-CN"/>
        </w:rPr>
        <w:t xml:space="preserve">закона прецизирају се одредбе о саставу конкурсне комисије за спровођење јавног конкурса за попуњавање извршилачких радних места и уводи обавеза руководиоца </w:t>
      </w:r>
      <w:r w:rsidRPr="0084799C">
        <w:rPr>
          <w:rFonts w:ascii="Times New Roman" w:eastAsia="SimSun" w:hAnsi="Times New Roman" w:cs="Times New Roman"/>
          <w:sz w:val="24"/>
          <w:szCs w:val="24"/>
          <w:lang w:val="sr-Cyrl-RS" w:eastAsia="zh-CN"/>
        </w:rPr>
        <w:t>да упућује службенике из јединица за управљање људским ресурсима и на руководећим радним местима на програме обука којима се стичу и унапређују способности за провере компетенција кандидата у изборном поступку. Такође се даје основ Влади за доношење подзаконског акта којим се ближе уређу</w:t>
      </w:r>
      <w:r w:rsidR="007E63E7">
        <w:rPr>
          <w:rFonts w:ascii="Times New Roman" w:eastAsia="SimSun" w:hAnsi="Times New Roman" w:cs="Times New Roman"/>
          <w:sz w:val="24"/>
          <w:szCs w:val="24"/>
          <w:lang w:val="sr-Cyrl-RS" w:eastAsia="zh-CN"/>
        </w:rPr>
        <w:t>је спровођење конкурса, садржина</w:t>
      </w:r>
      <w:r w:rsidRPr="0084799C">
        <w:rPr>
          <w:rFonts w:ascii="Times New Roman" w:eastAsia="SimSun" w:hAnsi="Times New Roman" w:cs="Times New Roman"/>
          <w:sz w:val="24"/>
          <w:szCs w:val="24"/>
          <w:lang w:val="sr-Cyrl-RS" w:eastAsia="zh-CN"/>
        </w:rPr>
        <w:t xml:space="preserve"> огласа и обрасца пријаве, начин праћења кандидата под шифром његове пријаве и фазе изборног поступка, као и начин давања првенства припадницима националних мањина који су недовољно заступљени међу запосленима.у органима АП и ЈЛС. Такође се прописује да Влада уредбом ближе уређује и састав конкурсне комисије, начин провере компетенција и критеријуме и мерила за избор на радна м</w:t>
      </w:r>
      <w:r w:rsidR="00A86B2B">
        <w:rPr>
          <w:rFonts w:ascii="Times New Roman" w:eastAsia="SimSun" w:hAnsi="Times New Roman" w:cs="Times New Roman"/>
          <w:sz w:val="24"/>
          <w:szCs w:val="24"/>
          <w:lang w:val="sr-Cyrl-RS" w:eastAsia="zh-CN"/>
        </w:rPr>
        <w:t>еста у органима ЈЛС, а чланом 38</w:t>
      </w:r>
      <w:r w:rsidRPr="0084799C">
        <w:rPr>
          <w:rFonts w:ascii="Times New Roman" w:eastAsia="SimSun" w:hAnsi="Times New Roman" w:cs="Times New Roman"/>
          <w:sz w:val="24"/>
          <w:szCs w:val="24"/>
          <w:lang w:val="sr-Cyrl-RS" w:eastAsia="zh-CN"/>
        </w:rPr>
        <w:t xml:space="preserve">. </w:t>
      </w:r>
      <w:r w:rsidR="009932A7">
        <w:rPr>
          <w:rFonts w:ascii="Times New Roman" w:eastAsia="SimSun" w:hAnsi="Times New Roman" w:cs="Times New Roman"/>
          <w:sz w:val="24"/>
          <w:szCs w:val="24"/>
          <w:lang w:val="sr-Cyrl-RS" w:eastAsia="zh-CN"/>
        </w:rPr>
        <w:t>Предлога</w:t>
      </w:r>
      <w:r w:rsidR="009932A7" w:rsidRPr="0084799C">
        <w:rPr>
          <w:rFonts w:ascii="Times New Roman" w:eastAsia="SimSun" w:hAnsi="Times New Roman" w:cs="Times New Roman"/>
          <w:sz w:val="24"/>
          <w:szCs w:val="24"/>
          <w:lang w:val="sr-Cyrl-RS" w:eastAsia="zh-CN"/>
        </w:rPr>
        <w:t xml:space="preserve"> </w:t>
      </w:r>
      <w:r w:rsidRPr="0084799C">
        <w:rPr>
          <w:rFonts w:ascii="Times New Roman" w:eastAsia="SimSun" w:hAnsi="Times New Roman" w:cs="Times New Roman"/>
          <w:sz w:val="24"/>
          <w:szCs w:val="24"/>
          <w:lang w:val="sr-Cyrl-RS" w:eastAsia="zh-CN"/>
        </w:rPr>
        <w:t xml:space="preserve">закона даје се овлашћење АП Војводини да својим актом ближе уреди наведена питања. </w:t>
      </w:r>
    </w:p>
    <w:p w14:paraId="6CE589DB" w14:textId="48B880DD" w:rsidR="0084799C" w:rsidRPr="0084799C" w:rsidRDefault="0084799C" w:rsidP="007655E9">
      <w:pPr>
        <w:suppressAutoHyphens/>
        <w:spacing w:after="0" w:line="240" w:lineRule="auto"/>
        <w:ind w:firstLine="567"/>
        <w:jc w:val="both"/>
        <w:rPr>
          <w:rFonts w:ascii="Times New Roman" w:eastAsia="Times New Roman" w:hAnsi="Times New Roman" w:cs="Times New Roman"/>
          <w:sz w:val="24"/>
          <w:szCs w:val="24"/>
          <w:lang w:val="sr-Cyrl-RS" w:eastAsia="zh-CN"/>
        </w:rPr>
      </w:pPr>
      <w:r w:rsidRPr="0084799C">
        <w:rPr>
          <w:rFonts w:ascii="Times New Roman" w:eastAsia="Times New Roman" w:hAnsi="Times New Roman" w:cs="Times New Roman"/>
          <w:sz w:val="24"/>
          <w:szCs w:val="24"/>
          <w:lang w:val="sr-Cyrl-RS" w:eastAsia="zh-CN"/>
        </w:rPr>
        <w:t>Чланом 2</w:t>
      </w:r>
      <w:r w:rsidR="00295B32">
        <w:rPr>
          <w:rFonts w:ascii="Times New Roman" w:eastAsia="Times New Roman" w:hAnsi="Times New Roman" w:cs="Times New Roman"/>
          <w:sz w:val="24"/>
          <w:szCs w:val="24"/>
          <w:lang w:val="sr-Cyrl-RS" w:eastAsia="zh-CN"/>
        </w:rPr>
        <w:t>2</w:t>
      </w:r>
      <w:r w:rsidRPr="0084799C">
        <w:rPr>
          <w:rFonts w:ascii="Times New Roman" w:eastAsia="Times New Roma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Times New Roman" w:hAnsi="Times New Roman" w:cs="Times New Roman"/>
          <w:sz w:val="24"/>
          <w:szCs w:val="24"/>
          <w:lang w:val="sr-Cyrl-RS" w:eastAsia="zh-CN"/>
        </w:rPr>
        <w:t>закона прецизирају се одредбе које се односе на садржину огласа о јавном конкурсу, као и да се пријава на конкурс вр</w:t>
      </w:r>
      <w:r w:rsidR="00DE68A1">
        <w:rPr>
          <w:rFonts w:ascii="Times New Roman" w:eastAsia="Times New Roman" w:hAnsi="Times New Roman" w:cs="Times New Roman"/>
          <w:sz w:val="24"/>
          <w:szCs w:val="24"/>
          <w:lang w:val="sr-Cyrl-RS" w:eastAsia="zh-CN"/>
        </w:rPr>
        <w:t>ши на прописаном обрасцу пријаве</w:t>
      </w:r>
      <w:r w:rsidRPr="0084799C">
        <w:rPr>
          <w:rFonts w:ascii="Times New Roman" w:eastAsia="Times New Roman" w:hAnsi="Times New Roman" w:cs="Times New Roman"/>
          <w:sz w:val="24"/>
          <w:szCs w:val="24"/>
          <w:lang w:val="sr-Cyrl-RS" w:eastAsia="zh-CN"/>
        </w:rPr>
        <w:t>, као и учешће кандидата у изборном поступку под шифром која се добија приликом пријаве на конкурс у циљу обезбеђивања анонимности кандидата, а самим тим и објективности у спровођењу конкурсног поступка.</w:t>
      </w:r>
    </w:p>
    <w:p w14:paraId="3CE67D10" w14:textId="7914E0EC" w:rsidR="0084799C" w:rsidRPr="0084799C" w:rsidRDefault="0084799C" w:rsidP="007655E9">
      <w:pPr>
        <w:tabs>
          <w:tab w:val="left" w:pos="567"/>
        </w:tabs>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Times New Roman" w:hAnsi="Times New Roman" w:cs="Times New Roman"/>
          <w:sz w:val="24"/>
          <w:szCs w:val="24"/>
          <w:lang w:val="sr-Cyrl-RS" w:eastAsia="zh-CN"/>
        </w:rPr>
        <w:t>Чланом 2</w:t>
      </w:r>
      <w:r w:rsidR="00295B32">
        <w:rPr>
          <w:rFonts w:ascii="Times New Roman" w:eastAsia="Times New Roman" w:hAnsi="Times New Roman" w:cs="Times New Roman"/>
          <w:sz w:val="24"/>
          <w:szCs w:val="24"/>
          <w:lang w:val="sr-Cyrl-RS" w:eastAsia="zh-CN"/>
        </w:rPr>
        <w:t>3</w:t>
      </w:r>
      <w:r w:rsidRPr="0084799C">
        <w:rPr>
          <w:rFonts w:ascii="Times New Roman" w:eastAsia="Times New Roma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Times New Roman" w:hAnsi="Times New Roman" w:cs="Times New Roman"/>
          <w:sz w:val="24"/>
          <w:szCs w:val="24"/>
          <w:lang w:val="sr-Cyrl-RS" w:eastAsia="zh-CN"/>
        </w:rPr>
        <w:t>закона прецизира се који докази се подносе истовремено са пријавом на јавни конкурс. Наиме, уз пријаву на јавни конкурс достављају се документи којима се може доказивати поседовање компетенција које се проверавају у изборном поступку, док се обавеза подношења осталих доказа предвиђа у даљем току поступка, пре завршног разговора са кандидатима.</w:t>
      </w:r>
      <w:r w:rsidRPr="0084799C">
        <w:rPr>
          <w:rFonts w:ascii="Times New Roman" w:eastAsia="Calibri" w:hAnsi="Times New Roman" w:cs="Times New Roman"/>
          <w:sz w:val="24"/>
          <w:szCs w:val="24"/>
          <w:lang w:val="sr-Cyrl-RS" w:eastAsia="zh-CN"/>
        </w:rPr>
        <w:t xml:space="preserve"> </w:t>
      </w:r>
    </w:p>
    <w:p w14:paraId="715894DE" w14:textId="2F3473CC" w:rsidR="0084799C" w:rsidRPr="0084799C" w:rsidRDefault="0084799C" w:rsidP="007655E9">
      <w:pPr>
        <w:tabs>
          <w:tab w:val="left" w:pos="1440"/>
        </w:tabs>
        <w:suppressAutoHyphens/>
        <w:spacing w:after="0" w:line="240" w:lineRule="auto"/>
        <w:ind w:firstLine="567"/>
        <w:jc w:val="both"/>
        <w:rPr>
          <w:rFonts w:ascii="Times New Roman" w:eastAsia="Times New Roman" w:hAnsi="Times New Roman" w:cs="Times New Roman"/>
          <w:sz w:val="24"/>
          <w:szCs w:val="24"/>
          <w:lang w:val="sr-Cyrl-RS" w:eastAsia="zh-CN"/>
        </w:rPr>
      </w:pPr>
      <w:r w:rsidRPr="0084799C">
        <w:rPr>
          <w:rFonts w:ascii="Times New Roman" w:eastAsia="Times New Roman" w:hAnsi="Times New Roman" w:cs="Times New Roman"/>
          <w:sz w:val="24"/>
          <w:szCs w:val="24"/>
          <w:lang w:val="sr-Cyrl-RS" w:eastAsia="zh-CN"/>
        </w:rPr>
        <w:t>Члан</w:t>
      </w:r>
      <w:r w:rsidR="00DE68A1">
        <w:rPr>
          <w:rFonts w:ascii="Times New Roman" w:eastAsia="Times New Roman" w:hAnsi="Times New Roman" w:cs="Times New Roman"/>
          <w:sz w:val="24"/>
          <w:szCs w:val="24"/>
          <w:lang w:val="sr-Cyrl-RS" w:eastAsia="zh-CN"/>
        </w:rPr>
        <w:t>ом</w:t>
      </w:r>
      <w:r w:rsidR="00295B32">
        <w:rPr>
          <w:rFonts w:ascii="Times New Roman" w:eastAsia="Times New Roman" w:hAnsi="Times New Roman" w:cs="Times New Roman"/>
          <w:sz w:val="24"/>
          <w:szCs w:val="24"/>
          <w:lang w:val="sr-Cyrl-RS" w:eastAsia="zh-CN"/>
        </w:rPr>
        <w:t xml:space="preserve"> 24</w:t>
      </w:r>
      <w:r w:rsidRPr="0084799C">
        <w:rPr>
          <w:rFonts w:ascii="Times New Roman" w:eastAsia="Times New Roma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Times New Roman" w:hAnsi="Times New Roman" w:cs="Times New Roman"/>
          <w:sz w:val="24"/>
          <w:szCs w:val="24"/>
          <w:lang w:val="sr-Cyrl-RS" w:eastAsia="zh-CN"/>
        </w:rPr>
        <w:t>закона</w:t>
      </w:r>
      <w:r w:rsidRPr="0084799C">
        <w:rPr>
          <w:rFonts w:ascii="Times New Roman" w:eastAsia="Calibri" w:hAnsi="Times New Roman" w:cs="Times New Roman"/>
          <w:sz w:val="24"/>
          <w:szCs w:val="24"/>
          <w:lang w:val="sr-Cyrl-RS" w:eastAsia="zh-CN"/>
        </w:rPr>
        <w:t xml:space="preserve"> дефинишу се надлежности конкурсне комисије пре почетка изборног поступка, утврђује сам ток изборног поступка у коме се проверавају компетенције кандидата пре</w:t>
      </w:r>
      <w:r w:rsidR="000E6231">
        <w:rPr>
          <w:rFonts w:ascii="Times New Roman" w:eastAsia="Calibri" w:hAnsi="Times New Roman" w:cs="Times New Roman"/>
          <w:sz w:val="24"/>
          <w:szCs w:val="24"/>
          <w:lang w:val="sr-Cyrl-RS" w:eastAsia="zh-CN"/>
        </w:rPr>
        <w:t>ма мерилима прописаним за избор</w:t>
      </w:r>
      <w:r w:rsidRPr="0084799C">
        <w:rPr>
          <w:rFonts w:ascii="Times New Roman" w:eastAsia="Calibri" w:hAnsi="Times New Roman" w:cs="Times New Roman"/>
          <w:sz w:val="24"/>
          <w:szCs w:val="24"/>
          <w:lang w:val="sr-Cyrl-RS" w:eastAsia="zh-CN"/>
        </w:rPr>
        <w:t xml:space="preserve"> и прописује се обавеза кандидата који су успешно прошли фазе изборног поступка, да пре почетка завршног интервјуа, доставе остале доказе који се прилажу у изборном поступку, при чему се искључују из даљег поступка кандидати који ове доказе не доставе, односно за које се утврди да на основу достављених доказа не испуњавају услове за запослење. </w:t>
      </w:r>
      <w:r w:rsidRPr="0084799C">
        <w:rPr>
          <w:rFonts w:ascii="Times New Roman" w:eastAsia="Times New Roman" w:hAnsi="Times New Roman" w:cs="Times New Roman"/>
          <w:sz w:val="24"/>
          <w:szCs w:val="24"/>
          <w:lang w:val="sr-Cyrl-RS" w:eastAsia="zh-CN"/>
        </w:rPr>
        <w:t>Такође, про</w:t>
      </w:r>
      <w:r w:rsidR="00627535">
        <w:rPr>
          <w:rFonts w:ascii="Times New Roman" w:eastAsia="Times New Roman" w:hAnsi="Times New Roman" w:cs="Times New Roman"/>
          <w:sz w:val="24"/>
          <w:szCs w:val="24"/>
          <w:lang w:val="sr-Cyrl-RS" w:eastAsia="zh-CN"/>
        </w:rPr>
        <w:t xml:space="preserve">писује </w:t>
      </w:r>
      <w:r w:rsidRPr="0084799C">
        <w:rPr>
          <w:rFonts w:ascii="Times New Roman" w:eastAsia="Times New Roman" w:hAnsi="Times New Roman" w:cs="Times New Roman"/>
          <w:sz w:val="24"/>
          <w:szCs w:val="24"/>
          <w:lang w:val="sr-Cyrl-RS" w:eastAsia="zh-CN"/>
        </w:rPr>
        <w:t xml:space="preserve">се начин обавештавања кандидата о току изборног поступка.        </w:t>
      </w:r>
    </w:p>
    <w:p w14:paraId="6E54027B" w14:textId="2683F020" w:rsidR="00B15605" w:rsidRPr="00B15605" w:rsidRDefault="0084799C" w:rsidP="007655E9">
      <w:pPr>
        <w:spacing w:after="0"/>
        <w:ind w:firstLine="567"/>
        <w:jc w:val="both"/>
        <w:rPr>
          <w:rFonts w:ascii="Times New Roman" w:eastAsia="Calibri" w:hAnsi="Times New Roman" w:cs="Times New Roman"/>
          <w:sz w:val="24"/>
          <w:szCs w:val="24"/>
          <w:lang w:val="sr-Cyrl-RS"/>
        </w:rPr>
      </w:pPr>
      <w:r w:rsidRPr="0084799C">
        <w:rPr>
          <w:rFonts w:ascii="Times New Roman" w:eastAsia="Times New Roman" w:hAnsi="Times New Roman" w:cs="Times New Roman"/>
          <w:sz w:val="24"/>
          <w:szCs w:val="24"/>
          <w:lang w:val="sr-Cyrl-RS" w:eastAsia="zh-CN"/>
        </w:rPr>
        <w:t xml:space="preserve"> Члан</w:t>
      </w:r>
      <w:r w:rsidR="00B15605">
        <w:rPr>
          <w:rFonts w:ascii="Times New Roman" w:eastAsia="Times New Roman" w:hAnsi="Times New Roman" w:cs="Times New Roman"/>
          <w:sz w:val="24"/>
          <w:szCs w:val="24"/>
          <w:lang w:val="sr-Cyrl-RS" w:eastAsia="zh-CN"/>
        </w:rPr>
        <w:t>ом 25</w:t>
      </w:r>
      <w:r w:rsidRPr="0084799C">
        <w:rPr>
          <w:rFonts w:ascii="Times New Roman" w:eastAsia="Times New Roma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Times New Roman" w:hAnsi="Times New Roman" w:cs="Times New Roman"/>
          <w:sz w:val="24"/>
          <w:szCs w:val="24"/>
          <w:lang w:val="sr-Cyrl-RS" w:eastAsia="zh-CN"/>
        </w:rPr>
        <w:t>закона прописује се начин састављања листе кандидата од стране конкурсне комисије, коју конкурсна комисија доставља руководиоцу.</w:t>
      </w:r>
      <w:r w:rsidR="00B15605">
        <w:rPr>
          <w:rFonts w:ascii="Times New Roman" w:eastAsia="Times New Roman" w:hAnsi="Times New Roman" w:cs="Times New Roman"/>
          <w:sz w:val="24"/>
          <w:szCs w:val="24"/>
          <w:lang w:val="sr-Cyrl-RS" w:eastAsia="zh-CN"/>
        </w:rPr>
        <w:t xml:space="preserve"> Такође се брише одредба да у случају да се конкурс</w:t>
      </w:r>
      <w:r w:rsidR="00A6355B">
        <w:rPr>
          <w:rFonts w:ascii="Times New Roman" w:eastAsia="Times New Roman" w:hAnsi="Times New Roman" w:cs="Times New Roman"/>
          <w:sz w:val="24"/>
          <w:szCs w:val="24"/>
          <w:lang w:val="sr-Cyrl-RS" w:eastAsia="zh-CN"/>
        </w:rPr>
        <w:t>ни поступак</w:t>
      </w:r>
      <w:r w:rsidR="00B15605">
        <w:rPr>
          <w:rFonts w:ascii="Times New Roman" w:eastAsia="Times New Roman" w:hAnsi="Times New Roman" w:cs="Times New Roman"/>
          <w:sz w:val="24"/>
          <w:szCs w:val="24"/>
          <w:lang w:val="sr-Cyrl-RS" w:eastAsia="zh-CN"/>
        </w:rPr>
        <w:t xml:space="preserve"> </w:t>
      </w:r>
      <w:proofErr w:type="spellStart"/>
      <w:r w:rsidR="00B15605" w:rsidRPr="00B15605">
        <w:rPr>
          <w:rFonts w:ascii="Times New Roman" w:eastAsia="Calibri" w:hAnsi="Times New Roman" w:cs="Times New Roman"/>
          <w:sz w:val="24"/>
          <w:szCs w:val="24"/>
          <w:lang w:val="en-US"/>
        </w:rPr>
        <w:t>спроводи</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за</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више</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извршилаца</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на</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једном</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радном</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месту</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конкурсна</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комисија</w:t>
      </w:r>
      <w:proofErr w:type="spellEnd"/>
      <w:r w:rsidR="00B15605" w:rsidRPr="00B15605">
        <w:rPr>
          <w:rFonts w:ascii="Times New Roman" w:eastAsia="Calibri" w:hAnsi="Times New Roman" w:cs="Times New Roman"/>
          <w:sz w:val="24"/>
          <w:szCs w:val="24"/>
          <w:lang w:val="en-US"/>
        </w:rPr>
        <w:t xml:space="preserve"> </w:t>
      </w:r>
      <w:proofErr w:type="spellStart"/>
      <w:r w:rsidR="00B15605" w:rsidRPr="00B15605">
        <w:rPr>
          <w:rFonts w:ascii="Times New Roman" w:eastAsia="Calibri" w:hAnsi="Times New Roman" w:cs="Times New Roman"/>
          <w:sz w:val="24"/>
          <w:szCs w:val="24"/>
          <w:lang w:val="en-US"/>
        </w:rPr>
        <w:t>доставља</w:t>
      </w:r>
      <w:proofErr w:type="spellEnd"/>
      <w:r w:rsidR="00B15605" w:rsidRPr="00B15605">
        <w:rPr>
          <w:rFonts w:ascii="Times New Roman" w:eastAsia="Calibri" w:hAnsi="Times New Roman" w:cs="Times New Roman"/>
          <w:sz w:val="24"/>
          <w:szCs w:val="24"/>
          <w:lang w:val="en-US"/>
        </w:rPr>
        <w:t xml:space="preserve"> </w:t>
      </w:r>
      <w:r w:rsidR="00B15605">
        <w:rPr>
          <w:rFonts w:ascii="Times New Roman" w:eastAsia="Calibri" w:hAnsi="Times New Roman" w:cs="Times New Roman"/>
          <w:sz w:val="24"/>
          <w:szCs w:val="24"/>
          <w:lang w:val="sr-Cyrl-RS"/>
        </w:rPr>
        <w:t xml:space="preserve">руководиоцу </w:t>
      </w:r>
      <w:proofErr w:type="spellStart"/>
      <w:r w:rsidR="00B15605" w:rsidRPr="00B15605">
        <w:rPr>
          <w:rFonts w:ascii="Times New Roman" w:eastAsia="Calibri" w:hAnsi="Times New Roman" w:cs="Times New Roman"/>
          <w:sz w:val="24"/>
          <w:szCs w:val="24"/>
          <w:lang w:val="en-US"/>
        </w:rPr>
        <w:t>листу</w:t>
      </w:r>
      <w:proofErr w:type="spellEnd"/>
      <w:r w:rsidR="00B15605" w:rsidRPr="00B15605">
        <w:rPr>
          <w:rFonts w:ascii="Times New Roman" w:eastAsia="Calibri" w:hAnsi="Times New Roman" w:cs="Times New Roman"/>
          <w:sz w:val="24"/>
          <w:szCs w:val="24"/>
          <w:lang w:val="en-US"/>
        </w:rPr>
        <w:t xml:space="preserve"> </w:t>
      </w:r>
      <w:r w:rsidR="00B15605">
        <w:rPr>
          <w:rFonts w:ascii="Times New Roman" w:eastAsia="Calibri" w:hAnsi="Times New Roman" w:cs="Times New Roman"/>
          <w:sz w:val="24"/>
          <w:szCs w:val="24"/>
          <w:lang w:val="sr-Cyrl-RS"/>
        </w:rPr>
        <w:t xml:space="preserve">кандидата </w:t>
      </w:r>
      <w:proofErr w:type="spellStart"/>
      <w:r w:rsidR="00B15605">
        <w:rPr>
          <w:rFonts w:ascii="Times New Roman" w:eastAsia="Calibri" w:hAnsi="Times New Roman" w:cs="Times New Roman"/>
          <w:sz w:val="24"/>
          <w:szCs w:val="24"/>
          <w:lang w:val="en-US"/>
        </w:rPr>
        <w:t>за</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сваког</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извршиоца</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из</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разлога</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јер</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ће</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сви</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кандидати</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који</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су</w:t>
      </w:r>
      <w:proofErr w:type="spellEnd"/>
      <w:r w:rsidR="00B15605">
        <w:rPr>
          <w:rFonts w:ascii="Times New Roman" w:eastAsia="Calibri" w:hAnsi="Times New Roman" w:cs="Times New Roman"/>
          <w:sz w:val="24"/>
          <w:szCs w:val="24"/>
          <w:lang w:val="en-US"/>
        </w:rPr>
        <w:t xml:space="preserve"> </w:t>
      </w:r>
      <w:proofErr w:type="spellStart"/>
      <w:r w:rsidR="00B15605">
        <w:rPr>
          <w:rFonts w:ascii="Times New Roman" w:eastAsia="Calibri" w:hAnsi="Times New Roman" w:cs="Times New Roman"/>
          <w:sz w:val="24"/>
          <w:szCs w:val="24"/>
          <w:lang w:val="en-US"/>
        </w:rPr>
        <w:t>исп</w:t>
      </w:r>
      <w:proofErr w:type="spellEnd"/>
      <w:r w:rsidR="00B15605">
        <w:rPr>
          <w:rFonts w:ascii="Times New Roman" w:eastAsia="Calibri" w:hAnsi="Times New Roman" w:cs="Times New Roman"/>
          <w:sz w:val="24"/>
          <w:szCs w:val="24"/>
          <w:lang w:val="sr-Cyrl-RS"/>
        </w:rPr>
        <w:t>унили мерила за избор бити увршћени на листу кандидата према редоследу резултата који су постигли у изборном поступку.</w:t>
      </w:r>
    </w:p>
    <w:p w14:paraId="27F01003" w14:textId="06C2D290" w:rsidR="0084799C" w:rsidRPr="0084799C" w:rsidRDefault="0084799C" w:rsidP="007655E9">
      <w:pPr>
        <w:shd w:val="clear" w:color="auto" w:fill="FFFFFF"/>
        <w:spacing w:after="0"/>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 xml:space="preserve"> Члан</w:t>
      </w:r>
      <w:r w:rsidR="000E6231">
        <w:rPr>
          <w:rFonts w:ascii="Times New Roman" w:eastAsia="SimSun" w:hAnsi="Times New Roman" w:cs="Times New Roman"/>
          <w:sz w:val="24"/>
          <w:szCs w:val="24"/>
          <w:lang w:val="sr-Cyrl-RS" w:eastAsia="zh-CN"/>
        </w:rPr>
        <w:t>ом</w:t>
      </w:r>
      <w:r w:rsidR="00B15605">
        <w:rPr>
          <w:rFonts w:ascii="Times New Roman" w:eastAsia="SimSun" w:hAnsi="Times New Roman" w:cs="Times New Roman"/>
          <w:sz w:val="24"/>
          <w:szCs w:val="24"/>
          <w:lang w:val="sr-Cyrl-RS" w:eastAsia="zh-CN"/>
        </w:rPr>
        <w:t xml:space="preserve"> 26</w:t>
      </w:r>
      <w:r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SimSun" w:hAnsi="Times New Roman" w:cs="Times New Roman"/>
          <w:sz w:val="24"/>
          <w:szCs w:val="24"/>
          <w:lang w:val="sr-Cyrl-RS" w:eastAsia="zh-CN"/>
        </w:rPr>
        <w:t xml:space="preserve">закона уређује се обавеза руководиоца да у року од 15 дана донесе решење о пријему кандидата који је са најбољим резултатом испунио мерила прописана за избор, чиме се значајно одступа од ранијег решења према којем је руководилац органа имао право да бира између три кандидата који су имали најбољи резултат. Овим решењем омогућава се да само најбољи кандидати буду изабрани и отклања дискреција руководиоца по овом питању. </w:t>
      </w:r>
      <w:r w:rsidR="00A6355B">
        <w:rPr>
          <w:rFonts w:ascii="Times New Roman" w:eastAsia="SimSun" w:hAnsi="Times New Roman" w:cs="Times New Roman"/>
          <w:sz w:val="24"/>
          <w:szCs w:val="24"/>
          <w:lang w:val="sr-Cyrl-RS" w:eastAsia="zh-CN"/>
        </w:rPr>
        <w:t>Поред тога, уводи се обавеза руководиоца, ако се</w:t>
      </w:r>
      <w:r w:rsidR="00A6355B">
        <w:rPr>
          <w:rFonts w:ascii="Times New Roman" w:eastAsia="Times New Roman" w:hAnsi="Times New Roman" w:cs="Times New Roman"/>
          <w:sz w:val="24"/>
          <w:szCs w:val="24"/>
          <w:lang w:val="sr-Cyrl-RS" w:eastAsia="zh-CN"/>
        </w:rPr>
        <w:t xml:space="preserve"> конкурсни поступак </w:t>
      </w:r>
      <w:proofErr w:type="spellStart"/>
      <w:r w:rsidR="00A6355B" w:rsidRPr="00B15605">
        <w:rPr>
          <w:rFonts w:ascii="Times New Roman" w:eastAsia="Calibri" w:hAnsi="Times New Roman" w:cs="Times New Roman"/>
          <w:sz w:val="24"/>
          <w:szCs w:val="24"/>
          <w:lang w:val="en-US"/>
        </w:rPr>
        <w:t>спроводи</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за</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више</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извршилаца</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на</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једном</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радном</w:t>
      </w:r>
      <w:proofErr w:type="spellEnd"/>
      <w:r w:rsidR="00A6355B" w:rsidRPr="00B15605">
        <w:rPr>
          <w:rFonts w:ascii="Times New Roman" w:eastAsia="Calibri" w:hAnsi="Times New Roman" w:cs="Times New Roman"/>
          <w:sz w:val="24"/>
          <w:szCs w:val="24"/>
          <w:lang w:val="en-US"/>
        </w:rPr>
        <w:t xml:space="preserve"> </w:t>
      </w:r>
      <w:proofErr w:type="spellStart"/>
      <w:r w:rsidR="00A6355B" w:rsidRPr="00B15605">
        <w:rPr>
          <w:rFonts w:ascii="Times New Roman" w:eastAsia="Calibri" w:hAnsi="Times New Roman" w:cs="Times New Roman"/>
          <w:sz w:val="24"/>
          <w:szCs w:val="24"/>
          <w:lang w:val="en-US"/>
        </w:rPr>
        <w:t>месту</w:t>
      </w:r>
      <w:proofErr w:type="spellEnd"/>
      <w:r w:rsidR="00A6355B">
        <w:rPr>
          <w:rFonts w:ascii="Times New Roman" w:eastAsia="Calibri" w:hAnsi="Times New Roman" w:cs="Times New Roman"/>
          <w:sz w:val="24"/>
          <w:szCs w:val="24"/>
          <w:lang w:val="sr-Cyrl-RS"/>
        </w:rPr>
        <w:t xml:space="preserve">, да решење о пријему у радни однос донесе у складу са листом кандидата, која се формира </w:t>
      </w:r>
      <w:r w:rsidR="008B3D74" w:rsidRPr="002E4129">
        <w:rPr>
          <w:rFonts w:ascii="Times New Roman" w:hAnsi="Times New Roman" w:cs="Times New Roman"/>
          <w:color w:val="000000" w:themeColor="text1"/>
          <w:sz w:val="24"/>
          <w:szCs w:val="24"/>
          <w:lang w:val="sr-Cyrl-RS" w:eastAsia="en-GB"/>
        </w:rPr>
        <w:t>рангирањем према резултатима кандидата од највећег ка најмањем</w:t>
      </w:r>
      <w:r w:rsidR="000E6231">
        <w:rPr>
          <w:rFonts w:ascii="Times New Roman" w:hAnsi="Times New Roman" w:cs="Times New Roman"/>
          <w:color w:val="000000" w:themeColor="text1"/>
          <w:sz w:val="24"/>
          <w:szCs w:val="24"/>
          <w:lang w:val="sr-Cyrl-RS" w:eastAsia="en-GB"/>
        </w:rPr>
        <w:t>,</w:t>
      </w:r>
      <w:r w:rsidR="008B3D74">
        <w:rPr>
          <w:rFonts w:ascii="Times New Roman" w:eastAsia="Calibri" w:hAnsi="Times New Roman" w:cs="Times New Roman"/>
          <w:sz w:val="24"/>
          <w:szCs w:val="24"/>
          <w:lang w:val="sr-Cyrl-RS"/>
        </w:rPr>
        <w:t xml:space="preserve"> </w:t>
      </w:r>
      <w:r w:rsidR="00A6355B">
        <w:rPr>
          <w:rFonts w:ascii="Times New Roman" w:eastAsia="Calibri" w:hAnsi="Times New Roman" w:cs="Times New Roman"/>
          <w:sz w:val="24"/>
          <w:szCs w:val="24"/>
          <w:lang w:val="sr-Cyrl-RS"/>
        </w:rPr>
        <w:t xml:space="preserve"> </w:t>
      </w:r>
      <w:r w:rsidR="008B3D74">
        <w:rPr>
          <w:rFonts w:ascii="Times New Roman" w:eastAsia="Calibri" w:hAnsi="Times New Roman" w:cs="Times New Roman"/>
          <w:sz w:val="24"/>
          <w:szCs w:val="24"/>
          <w:lang w:val="sr-Cyrl-RS"/>
        </w:rPr>
        <w:t>и на тај начин</w:t>
      </w:r>
      <w:r w:rsidR="00A6355B">
        <w:rPr>
          <w:rFonts w:ascii="Times New Roman" w:eastAsia="Calibri" w:hAnsi="Times New Roman" w:cs="Times New Roman"/>
          <w:sz w:val="24"/>
          <w:szCs w:val="24"/>
          <w:lang w:val="sr-Cyrl-RS"/>
        </w:rPr>
        <w:t xml:space="preserve"> прими у радни однос кандидате </w:t>
      </w:r>
      <w:r w:rsidR="008B3D74">
        <w:rPr>
          <w:rFonts w:ascii="Times New Roman" w:eastAsia="Calibri" w:hAnsi="Times New Roman" w:cs="Times New Roman"/>
          <w:sz w:val="24"/>
          <w:szCs w:val="24"/>
          <w:lang w:val="sr-Cyrl-RS"/>
        </w:rPr>
        <w:t xml:space="preserve">у складу са редоследом </w:t>
      </w:r>
      <w:r w:rsidR="00A6355B">
        <w:rPr>
          <w:rFonts w:ascii="Times New Roman" w:eastAsia="Calibri" w:hAnsi="Times New Roman" w:cs="Times New Roman"/>
          <w:sz w:val="24"/>
          <w:szCs w:val="24"/>
          <w:lang w:val="sr-Cyrl-RS"/>
        </w:rPr>
        <w:t>резулт</w:t>
      </w:r>
      <w:r w:rsidR="008B3D74">
        <w:rPr>
          <w:rFonts w:ascii="Times New Roman" w:eastAsia="Calibri" w:hAnsi="Times New Roman" w:cs="Times New Roman"/>
          <w:sz w:val="24"/>
          <w:szCs w:val="24"/>
          <w:lang w:val="sr-Cyrl-RS"/>
        </w:rPr>
        <w:t>ата утврђеним на наведеној листи</w:t>
      </w:r>
      <w:r w:rsidR="00A6355B">
        <w:rPr>
          <w:rFonts w:ascii="Times New Roman" w:eastAsia="Calibri" w:hAnsi="Times New Roman" w:cs="Times New Roman"/>
          <w:sz w:val="24"/>
          <w:szCs w:val="24"/>
          <w:lang w:val="sr-Cyrl-RS"/>
        </w:rPr>
        <w:t>.</w:t>
      </w:r>
      <w:r w:rsidR="00A6355B" w:rsidRPr="0084799C">
        <w:rPr>
          <w:rFonts w:ascii="Times New Roman" w:eastAsia="SimSun" w:hAnsi="Times New Roman" w:cs="Times New Roman"/>
          <w:sz w:val="24"/>
          <w:szCs w:val="24"/>
          <w:lang w:val="sr-Cyrl-RS" w:eastAsia="zh-CN"/>
        </w:rPr>
        <w:t xml:space="preserve"> </w:t>
      </w:r>
      <w:r w:rsidRPr="0084799C">
        <w:rPr>
          <w:rFonts w:ascii="Times New Roman" w:eastAsia="SimSun" w:hAnsi="Times New Roman" w:cs="Times New Roman"/>
          <w:sz w:val="24"/>
          <w:szCs w:val="24"/>
          <w:lang w:val="sr-Cyrl-RS" w:eastAsia="zh-CN"/>
        </w:rPr>
        <w:t xml:space="preserve">Такође се обавезује орган који спроводи конкурсни поступак да објави на својој интернет презентацији листу кандидата под шифром њихове пријаве, чиме се доприноси транспарентности изборног поступка. </w:t>
      </w:r>
    </w:p>
    <w:p w14:paraId="3FA30926" w14:textId="11D2737F" w:rsidR="0084799C" w:rsidRPr="0084799C" w:rsidRDefault="008B3D74"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 27</w:t>
      </w:r>
      <w:r w:rsidR="00C275B0">
        <w:rPr>
          <w:rFonts w:ascii="Times New Roman" w:eastAsia="SimSun" w:hAnsi="Times New Roman" w:cs="Times New Roman"/>
          <w:sz w:val="24"/>
          <w:szCs w:val="24"/>
          <w:lang w:val="sr-Cyrl-RS" w:eastAsia="zh-CN"/>
        </w:rPr>
        <w:t>. и 28</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закона уређује се да руководилац може да изабере кандидата са другим најбољим резултатом уколико у одређеном року кандидат који је изабран на конкурсном поступку не ступи на рад. Такође, прецизира се начин достављања решења о премештају, односно о пријему у радни однос.</w:t>
      </w:r>
    </w:p>
    <w:p w14:paraId="6CA2CA46" w14:textId="18D3259B" w:rsidR="0084799C" w:rsidRPr="0084799C" w:rsidRDefault="00C275B0" w:rsidP="007655E9">
      <w:pPr>
        <w:suppressAutoHyphens/>
        <w:spacing w:after="0" w:line="240" w:lineRule="auto"/>
        <w:ind w:firstLine="567"/>
        <w:jc w:val="both"/>
        <w:rPr>
          <w:rFonts w:ascii="Times New Roman" w:eastAsia="Calibri" w:hAnsi="Times New Roman" w:cs="Times New Roman"/>
          <w:sz w:val="24"/>
          <w:szCs w:val="24"/>
          <w:lang w:val="sr-Cyrl-RS" w:eastAsia="zh-CN"/>
        </w:rPr>
      </w:pPr>
      <w:r>
        <w:rPr>
          <w:rFonts w:ascii="Times New Roman" w:eastAsia="SimSun" w:hAnsi="Times New Roman" w:cs="Times New Roman"/>
          <w:sz w:val="24"/>
          <w:szCs w:val="24"/>
          <w:lang w:val="sr-Cyrl-RS" w:eastAsia="zh-CN"/>
        </w:rPr>
        <w:t>Чл. 29, 30</w:t>
      </w:r>
      <w:r w:rsidR="0084799C" w:rsidRPr="0084799C">
        <w:rPr>
          <w:rFonts w:ascii="Times New Roman" w:eastAsia="SimSun" w:hAnsi="Times New Roman" w:cs="Times New Roman"/>
          <w:sz w:val="24"/>
          <w:szCs w:val="24"/>
          <w:lang w:val="sr-Cyrl-RS" w:eastAsia="zh-CN"/>
        </w:rPr>
        <w:t>. и</w:t>
      </w:r>
      <w:r>
        <w:rPr>
          <w:rFonts w:ascii="Times New Roman" w:eastAsia="SimSun" w:hAnsi="Times New Roman" w:cs="Times New Roman"/>
          <w:sz w:val="24"/>
          <w:szCs w:val="24"/>
          <w:lang w:val="sr-Cyrl-RS" w:eastAsia="zh-CN"/>
        </w:rPr>
        <w:t xml:space="preserve"> 32</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закона прецизира</w:t>
      </w:r>
      <w:r w:rsidR="00C6428D">
        <w:rPr>
          <w:rFonts w:ascii="Times New Roman" w:eastAsia="SimSun" w:hAnsi="Times New Roman" w:cs="Times New Roman"/>
          <w:sz w:val="24"/>
          <w:szCs w:val="24"/>
          <w:lang w:val="sr-Cyrl-RS" w:eastAsia="zh-CN"/>
        </w:rPr>
        <w:t>ју</w:t>
      </w:r>
      <w:r w:rsidR="0084799C" w:rsidRPr="0084799C">
        <w:rPr>
          <w:rFonts w:ascii="Times New Roman" w:eastAsia="SimSun" w:hAnsi="Times New Roman" w:cs="Times New Roman"/>
          <w:sz w:val="24"/>
          <w:szCs w:val="24"/>
          <w:lang w:val="sr-Cyrl-RS" w:eastAsia="zh-CN"/>
        </w:rPr>
        <w:t xml:space="preserve"> се услови и поступак премештаја из једног органа, службе или организације у други орган</w:t>
      </w:r>
      <w:r w:rsidR="00C6428D">
        <w:rPr>
          <w:rFonts w:ascii="Times New Roman" w:eastAsia="SimSun" w:hAnsi="Times New Roman" w:cs="Times New Roman"/>
          <w:sz w:val="24"/>
          <w:szCs w:val="24"/>
          <w:lang w:val="sr-Cyrl-RS" w:eastAsia="zh-CN"/>
        </w:rPr>
        <w:t>,</w:t>
      </w:r>
      <w:r w:rsidR="0084799C" w:rsidRPr="0084799C">
        <w:rPr>
          <w:rFonts w:ascii="Times New Roman" w:eastAsia="SimSun" w:hAnsi="Times New Roman" w:cs="Times New Roman"/>
          <w:sz w:val="24"/>
          <w:szCs w:val="24"/>
          <w:lang w:val="sr-Cyrl-RS" w:eastAsia="zh-CN"/>
        </w:rPr>
        <w:t xml:space="preserve"> службу или организацију у случају трајног и привременог премештаја када је у питању послодавац ЈЛС, за шта није потребна сагласност службеника. Разлог за ово предложено решење произилази из потребе веће мобилности службеника у оквиру једне ЈЛС, која према постојећем законском решењу усваја јединствени правилник за све органе, службе и организације.</w:t>
      </w:r>
      <w:r w:rsidR="0084799C" w:rsidRPr="0084799C">
        <w:rPr>
          <w:rFonts w:ascii="Times New Roman" w:eastAsia="Calibri" w:hAnsi="Times New Roman" w:cs="Times New Roman"/>
          <w:sz w:val="24"/>
          <w:szCs w:val="24"/>
          <w:lang w:val="sr-Cyrl-RS" w:eastAsia="zh-CN"/>
        </w:rPr>
        <w:t xml:space="preserve"> </w:t>
      </w:r>
    </w:p>
    <w:p w14:paraId="3C36C69B" w14:textId="55E7082C" w:rsidR="0084799C" w:rsidRP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Calibri" w:hAnsi="Times New Roman" w:cs="Times New Roman"/>
          <w:sz w:val="24"/>
          <w:szCs w:val="24"/>
          <w:lang w:val="sr-Cyrl-RS" w:eastAsia="zh-CN"/>
        </w:rPr>
        <w:t xml:space="preserve">Чланом </w:t>
      </w:r>
      <w:r w:rsidR="00C275B0">
        <w:rPr>
          <w:rFonts w:ascii="Times New Roman" w:eastAsia="Calibri" w:hAnsi="Times New Roman" w:cs="Times New Roman"/>
          <w:sz w:val="24"/>
          <w:szCs w:val="24"/>
          <w:lang w:val="sr-Cyrl-RS" w:eastAsia="zh-CN"/>
        </w:rPr>
        <w:t>33</w:t>
      </w:r>
      <w:r w:rsidRPr="0084799C">
        <w:rPr>
          <w:rFonts w:ascii="Times New Roman" w:eastAsia="Calibri"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Calibri" w:hAnsi="Times New Roman" w:cs="Times New Roman"/>
          <w:sz w:val="24"/>
          <w:szCs w:val="24"/>
          <w:lang w:val="sr-Cyrl-RS" w:eastAsia="zh-CN"/>
        </w:rPr>
        <w:t xml:space="preserve">закона прописују се врсте компетенција које се обавезно проверавају у случају премештаја, односно преузимања и прецизира се начин провере тих компетенција. Такође, прописује се право руководиоца органа у који се службеник премешта или преузима, односно државни службеник преузима, да пре премештаја, односно преузимања изврши увид у извештај о оцењивању, односно о вредновању његове радне успешности. Наведеним одредбама се обезбеђује да само </w:t>
      </w:r>
      <w:r w:rsidR="00CA780C">
        <w:rPr>
          <w:rFonts w:ascii="Times New Roman" w:eastAsia="SimSun" w:hAnsi="Times New Roman" w:cs="Times New Roman"/>
          <w:sz w:val="24"/>
          <w:szCs w:val="24"/>
          <w:lang w:val="sr-Cyrl-RS" w:eastAsia="zh-CN"/>
        </w:rPr>
        <w:t xml:space="preserve">запослени који </w:t>
      </w:r>
      <w:r w:rsidR="00B00BFA">
        <w:rPr>
          <w:rFonts w:ascii="Times New Roman" w:eastAsia="SimSun" w:hAnsi="Times New Roman" w:cs="Times New Roman"/>
          <w:sz w:val="24"/>
          <w:szCs w:val="24"/>
          <w:lang w:val="sr-Cyrl-RS" w:eastAsia="zh-CN"/>
        </w:rPr>
        <w:t>имају потребне компетенције за</w:t>
      </w:r>
      <w:r w:rsidRPr="0084799C">
        <w:rPr>
          <w:rFonts w:ascii="Times New Roman" w:eastAsia="SimSun" w:hAnsi="Times New Roman" w:cs="Times New Roman"/>
          <w:sz w:val="24"/>
          <w:szCs w:val="24"/>
          <w:lang w:val="sr-Cyrl-RS" w:eastAsia="zh-CN"/>
        </w:rPr>
        <w:t xml:space="preserve"> рад на новим пословима, могу бити премештени одн</w:t>
      </w:r>
      <w:r w:rsidR="000475BA">
        <w:rPr>
          <w:rFonts w:ascii="Times New Roman" w:eastAsia="SimSun" w:hAnsi="Times New Roman" w:cs="Times New Roman"/>
          <w:sz w:val="24"/>
          <w:szCs w:val="24"/>
          <w:lang w:val="sr-Cyrl-RS" w:eastAsia="zh-CN"/>
        </w:rPr>
        <w:t xml:space="preserve">осно преузети на друго </w:t>
      </w:r>
      <w:r w:rsidRPr="0084799C">
        <w:rPr>
          <w:rFonts w:ascii="Times New Roman" w:eastAsia="SimSun" w:hAnsi="Times New Roman" w:cs="Times New Roman"/>
          <w:sz w:val="24"/>
          <w:szCs w:val="24"/>
          <w:lang w:val="sr-Cyrl-RS" w:eastAsia="zh-CN"/>
        </w:rPr>
        <w:t>одговарајуће радно место у АП и ЈЛС, чиме се такође обезбеђује квалитет у обављању послова АП и ЈЛС.</w:t>
      </w:r>
    </w:p>
    <w:p w14:paraId="1C6E06CC" w14:textId="671D6BD9" w:rsidR="0084799C" w:rsidRPr="0084799C" w:rsidRDefault="009F151C"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w:t>
      </w:r>
      <w:r w:rsidR="0084799C" w:rsidRPr="0084799C">
        <w:rPr>
          <w:rFonts w:ascii="Times New Roman" w:eastAsia="SimSun" w:hAnsi="Times New Roman" w:cs="Times New Roman"/>
          <w:sz w:val="24"/>
          <w:szCs w:val="24"/>
          <w:lang w:val="sr-Cyrl-RS" w:eastAsia="zh-CN"/>
        </w:rPr>
        <w:t xml:space="preserve"> 3</w:t>
      </w:r>
      <w:r w:rsidR="00C275B0">
        <w:rPr>
          <w:rFonts w:ascii="Times New Roman" w:eastAsia="SimSun" w:hAnsi="Times New Roman" w:cs="Times New Roman"/>
          <w:sz w:val="24"/>
          <w:szCs w:val="24"/>
          <w:lang w:val="sr-Cyrl-RS" w:eastAsia="zh-CN"/>
        </w:rPr>
        <w:t>1, 34</w:t>
      </w:r>
      <w:r w:rsidR="00C6428D">
        <w:rPr>
          <w:rFonts w:ascii="Times New Roman" w:eastAsia="SimSun" w:hAnsi="Times New Roman" w:cs="Times New Roman"/>
          <w:sz w:val="24"/>
          <w:szCs w:val="24"/>
          <w:lang w:val="sr-Cyrl-RS" w:eastAsia="zh-CN"/>
        </w:rPr>
        <w:t>.</w:t>
      </w:r>
      <w:r w:rsidR="00C275B0">
        <w:rPr>
          <w:rFonts w:ascii="Times New Roman" w:eastAsia="SimSun" w:hAnsi="Times New Roman" w:cs="Times New Roman"/>
          <w:sz w:val="24"/>
          <w:szCs w:val="24"/>
          <w:lang w:val="sr-Cyrl-RS" w:eastAsia="zh-CN"/>
        </w:rPr>
        <w:t xml:space="preserve"> и 36</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закона врши се усклађивање са системом компетенција које се постепено уводе у све функције управљања људским ресурсима.</w:t>
      </w:r>
    </w:p>
    <w:p w14:paraId="44077575" w14:textId="0B072D03" w:rsidR="0084799C" w:rsidRPr="0084799C" w:rsidRDefault="00C275B0"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Чланом 35</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 xml:space="preserve">закона врши се усклађивање са предложеним одредбама овог </w:t>
      </w:r>
      <w:r w:rsidR="00DF346F">
        <w:rPr>
          <w:rFonts w:ascii="Times New Roman" w:eastAsia="SimSun" w:hAnsi="Times New Roman" w:cs="Times New Roman"/>
          <w:sz w:val="24"/>
          <w:szCs w:val="24"/>
          <w:lang w:val="sr-Cyrl-RS" w:eastAsia="zh-CN"/>
        </w:rPr>
        <w:t>предлога</w:t>
      </w:r>
      <w:r w:rsidR="00DF346F" w:rsidRPr="0084799C">
        <w:rPr>
          <w:rFonts w:ascii="Times New Roman" w:eastAsia="SimSun" w:hAnsi="Times New Roman" w:cs="Times New Roman"/>
          <w:sz w:val="24"/>
          <w:szCs w:val="24"/>
          <w:lang w:val="sr-Cyrl-RS" w:eastAsia="zh-CN"/>
        </w:rPr>
        <w:t xml:space="preserve"> </w:t>
      </w:r>
      <w:r w:rsidR="0084799C" w:rsidRPr="0084799C">
        <w:rPr>
          <w:rFonts w:ascii="Times New Roman" w:eastAsia="SimSun" w:hAnsi="Times New Roman" w:cs="Times New Roman"/>
          <w:sz w:val="24"/>
          <w:szCs w:val="24"/>
          <w:lang w:val="sr-Cyrl-RS" w:eastAsia="zh-CN"/>
        </w:rPr>
        <w:t xml:space="preserve">закона којима </w:t>
      </w:r>
      <w:r w:rsidR="00C6428D">
        <w:rPr>
          <w:rFonts w:ascii="Times New Roman" w:eastAsia="SimSun" w:hAnsi="Times New Roman" w:cs="Times New Roman"/>
          <w:sz w:val="24"/>
          <w:szCs w:val="24"/>
          <w:lang w:val="sr-Cyrl-RS" w:eastAsia="zh-CN"/>
        </w:rPr>
        <w:t xml:space="preserve">се </w:t>
      </w:r>
      <w:r w:rsidR="0084799C" w:rsidRPr="0084799C">
        <w:rPr>
          <w:rFonts w:ascii="Times New Roman" w:eastAsia="SimSun" w:hAnsi="Times New Roman" w:cs="Times New Roman"/>
          <w:sz w:val="24"/>
          <w:szCs w:val="24"/>
          <w:lang w:val="sr-Cyrl-RS" w:eastAsia="zh-CN"/>
        </w:rPr>
        <w:t>регулише обавеза службеника о обавештавању руководиоца о додатном раду за који није потребна сагласност, тако што се прописује као лакша повреда</w:t>
      </w:r>
      <w:r w:rsidR="00C6428D">
        <w:rPr>
          <w:rFonts w:ascii="Times New Roman" w:eastAsia="SimSun" w:hAnsi="Times New Roman" w:cs="Times New Roman"/>
          <w:sz w:val="24"/>
          <w:szCs w:val="24"/>
          <w:lang w:val="sr-Cyrl-RS" w:eastAsia="zh-CN"/>
        </w:rPr>
        <w:t xml:space="preserve"> радне дужности у случају не</w:t>
      </w:r>
      <w:r w:rsidR="0084799C" w:rsidRPr="0084799C">
        <w:rPr>
          <w:rFonts w:ascii="Times New Roman" w:eastAsia="SimSun" w:hAnsi="Times New Roman" w:cs="Times New Roman"/>
          <w:sz w:val="24"/>
          <w:szCs w:val="24"/>
          <w:lang w:val="sr-Cyrl-RS" w:eastAsia="zh-CN"/>
        </w:rPr>
        <w:t xml:space="preserve">обавештавања, односно неблаговременог обавештавања руководиоца. </w:t>
      </w:r>
    </w:p>
    <w:p w14:paraId="6D31EFEE" w14:textId="5E30A7B6" w:rsidR="0084799C" w:rsidRPr="0084799C" w:rsidRDefault="00C275B0"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Чланом 37</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закона прецизирају се послови управљања људским ресурсима.</w:t>
      </w:r>
    </w:p>
    <w:p w14:paraId="2FCE62EA" w14:textId="2F4182F8" w:rsidR="0084799C" w:rsidRPr="0084799C" w:rsidRDefault="00C275B0"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Чланом 38</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B72A3">
        <w:rPr>
          <w:rFonts w:ascii="Times New Roman" w:eastAsia="SimSun" w:hAnsi="Times New Roman" w:cs="Times New Roman"/>
          <w:sz w:val="24"/>
          <w:szCs w:val="24"/>
          <w:lang w:val="sr-Cyrl-RS" w:eastAsia="zh-CN"/>
        </w:rPr>
        <w:t xml:space="preserve">закона </w:t>
      </w:r>
      <w:r w:rsidR="0084799C" w:rsidRPr="0084799C">
        <w:rPr>
          <w:rFonts w:ascii="Times New Roman" w:eastAsia="SimSun" w:hAnsi="Times New Roman" w:cs="Times New Roman"/>
          <w:sz w:val="24"/>
          <w:szCs w:val="24"/>
          <w:lang w:val="sr-Cyrl-RS" w:eastAsia="zh-CN"/>
        </w:rPr>
        <w:t>даје се овлашћење Аутономној покрајини</w:t>
      </w:r>
      <w:r w:rsidR="001C38A2">
        <w:rPr>
          <w:rFonts w:ascii="Times New Roman" w:eastAsia="SimSun" w:hAnsi="Times New Roman" w:cs="Times New Roman"/>
          <w:sz w:val="24"/>
          <w:szCs w:val="24"/>
          <w:lang w:val="sr-Cyrl-RS" w:eastAsia="zh-CN"/>
        </w:rPr>
        <w:t xml:space="preserve"> Војводина да својим актом уреди</w:t>
      </w:r>
      <w:r w:rsidR="0084799C" w:rsidRPr="0084799C">
        <w:rPr>
          <w:rFonts w:ascii="Times New Roman" w:eastAsia="SimSun" w:hAnsi="Times New Roman" w:cs="Times New Roman"/>
          <w:sz w:val="24"/>
          <w:szCs w:val="24"/>
          <w:lang w:val="sr-Cyrl-RS" w:eastAsia="zh-CN"/>
        </w:rPr>
        <w:t xml:space="preserve"> састав конкурсне комисије, начин провере компетенција, односно начин провере знања, способности и вештина за радна места намештеника и критеријуме и мерила за избор на радна места у органима АП Војводина.</w:t>
      </w:r>
    </w:p>
    <w:p w14:paraId="1BB582C0" w14:textId="0B341847" w:rsidR="0084799C" w:rsidRPr="00450361" w:rsidRDefault="00C275B0" w:rsidP="007655E9">
      <w:pPr>
        <w:suppressAutoHyphens/>
        <w:spacing w:after="0" w:line="240" w:lineRule="auto"/>
        <w:ind w:firstLine="567"/>
        <w:jc w:val="both"/>
        <w:rPr>
          <w:rFonts w:ascii="Times New Roman" w:eastAsia="SimSun" w:hAnsi="Times New Roman" w:cs="Times New Roman"/>
          <w:sz w:val="24"/>
          <w:szCs w:val="24"/>
          <w:lang w:val="sr-Latn-RS" w:eastAsia="zh-CN"/>
        </w:rPr>
      </w:pPr>
      <w:r>
        <w:rPr>
          <w:rFonts w:ascii="Times New Roman" w:eastAsia="SimSun" w:hAnsi="Times New Roman" w:cs="Times New Roman"/>
          <w:sz w:val="24"/>
          <w:szCs w:val="24"/>
          <w:lang w:val="sr-Cyrl-RS" w:eastAsia="zh-CN"/>
        </w:rPr>
        <w:t>Чланом 39</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B72A3">
        <w:rPr>
          <w:rFonts w:ascii="Times New Roman" w:eastAsia="SimSun" w:hAnsi="Times New Roman" w:cs="Times New Roman"/>
          <w:sz w:val="24"/>
          <w:szCs w:val="24"/>
          <w:lang w:val="sr-Cyrl-RS" w:eastAsia="zh-CN"/>
        </w:rPr>
        <w:t>закона,</w:t>
      </w:r>
      <w:r w:rsidR="0084799C" w:rsidRPr="0084799C">
        <w:rPr>
          <w:rFonts w:ascii="Times New Roman" w:eastAsia="SimSun" w:hAnsi="Times New Roman" w:cs="Times New Roman"/>
          <w:sz w:val="24"/>
          <w:szCs w:val="24"/>
          <w:lang w:val="sr-Cyrl-RS" w:eastAsia="zh-CN"/>
        </w:rPr>
        <w:t xml:space="preserve"> предвиђа се рок </w:t>
      </w:r>
      <w:r w:rsidR="005D1AE0">
        <w:rPr>
          <w:rFonts w:ascii="Times New Roman" w:eastAsia="SimSun" w:hAnsi="Times New Roman" w:cs="Times New Roman"/>
          <w:sz w:val="24"/>
          <w:szCs w:val="24"/>
          <w:lang w:val="sr-Cyrl-RS" w:eastAsia="zh-CN"/>
        </w:rPr>
        <w:t>за доношење подзаконских аката потребних за спровођење овог закона.</w:t>
      </w:r>
    </w:p>
    <w:p w14:paraId="1D65CE21" w14:textId="595D6380" w:rsidR="0084799C" w:rsidRPr="0084799C" w:rsidRDefault="00C275B0" w:rsidP="008E09E0">
      <w:pPr>
        <w:suppressAutoHyphens/>
        <w:spacing w:after="0" w:line="240" w:lineRule="auto"/>
        <w:ind w:firstLine="567"/>
        <w:jc w:val="both"/>
        <w:rPr>
          <w:rFonts w:ascii="Times New Roman" w:eastAsia="Calibri" w:hAnsi="Times New Roman" w:cs="Times New Roman"/>
          <w:sz w:val="24"/>
          <w:szCs w:val="24"/>
          <w:lang w:val="sr-Cyrl-RS" w:eastAsia="zh-CN"/>
        </w:rPr>
      </w:pPr>
      <w:r>
        <w:rPr>
          <w:rFonts w:ascii="Times New Roman" w:eastAsia="SimSun" w:hAnsi="Times New Roman" w:cs="Times New Roman"/>
          <w:sz w:val="24"/>
          <w:szCs w:val="24"/>
          <w:lang w:val="sr-Cyrl-RS" w:eastAsia="zh-CN"/>
        </w:rPr>
        <w:t>Чланом 40</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E09E0" w:rsidRPr="0084799C">
        <w:rPr>
          <w:rFonts w:ascii="Times New Roman" w:eastAsia="SimSun" w:hAnsi="Times New Roman" w:cs="Times New Roman"/>
          <w:sz w:val="24"/>
          <w:szCs w:val="24"/>
          <w:lang w:val="sr-Cyrl-RS" w:eastAsia="zh-CN"/>
        </w:rPr>
        <w:t>закона предвиђено је да ће се сви поступци покренути до почетка примене овог закона окончати у складу са прописима према којима су и започети.</w:t>
      </w:r>
    </w:p>
    <w:p w14:paraId="65A17B50" w14:textId="7D2FA55E" w:rsidR="0084799C" w:rsidRDefault="0084799C" w:rsidP="007655E9">
      <w:pPr>
        <w:suppressAutoHyphens/>
        <w:spacing w:after="0" w:line="240" w:lineRule="auto"/>
        <w:ind w:firstLine="567"/>
        <w:jc w:val="both"/>
        <w:rPr>
          <w:rFonts w:ascii="Times New Roman" w:eastAsia="SimSun" w:hAnsi="Times New Roman" w:cs="Times New Roman"/>
          <w:sz w:val="24"/>
          <w:szCs w:val="24"/>
          <w:lang w:val="sr-Cyrl-RS" w:eastAsia="zh-CN"/>
        </w:rPr>
      </w:pPr>
      <w:r w:rsidRPr="0084799C">
        <w:rPr>
          <w:rFonts w:ascii="Times New Roman" w:eastAsia="SimSun" w:hAnsi="Times New Roman" w:cs="Times New Roman"/>
          <w:sz w:val="24"/>
          <w:szCs w:val="24"/>
          <w:lang w:val="sr-Cyrl-RS" w:eastAsia="zh-CN"/>
        </w:rPr>
        <w:t>Чланом 4</w:t>
      </w:r>
      <w:r w:rsidR="00C275B0">
        <w:rPr>
          <w:rFonts w:ascii="Times New Roman" w:eastAsia="SimSun" w:hAnsi="Times New Roman" w:cs="Times New Roman"/>
          <w:sz w:val="24"/>
          <w:szCs w:val="24"/>
          <w:lang w:val="sr-Cyrl-RS" w:eastAsia="zh-CN"/>
        </w:rPr>
        <w:t>1</w:t>
      </w:r>
      <w:r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E09E0" w:rsidRPr="0084799C">
        <w:rPr>
          <w:rFonts w:ascii="Times New Roman" w:eastAsia="SimSun" w:hAnsi="Times New Roman" w:cs="Times New Roman"/>
          <w:sz w:val="24"/>
          <w:szCs w:val="24"/>
          <w:lang w:val="sr-Cyrl-RS" w:eastAsia="zh-CN"/>
        </w:rPr>
        <w:t xml:space="preserve">закона прописује се да ће се </w:t>
      </w:r>
      <w:r w:rsidR="008E09E0">
        <w:rPr>
          <w:rFonts w:ascii="Times New Roman" w:eastAsia="SimSun" w:hAnsi="Times New Roman" w:cs="Times New Roman"/>
          <w:sz w:val="24"/>
          <w:szCs w:val="24"/>
          <w:lang w:val="sr-Cyrl-RS" w:eastAsia="zh-CN"/>
        </w:rPr>
        <w:t xml:space="preserve">интерни, односно јавни </w:t>
      </w:r>
      <w:r w:rsidR="008E09E0" w:rsidRPr="0084799C">
        <w:rPr>
          <w:rFonts w:ascii="Times New Roman" w:eastAsia="Calibri" w:hAnsi="Times New Roman" w:cs="Times New Roman"/>
          <w:sz w:val="24"/>
          <w:szCs w:val="24"/>
          <w:lang w:val="sr-Cyrl-RS" w:eastAsia="zh-CN"/>
        </w:rPr>
        <w:t>конкурси за попуњавање радних места, који су покренути до почетка примене овог закона, окончати применом прописа према којима су започети</w:t>
      </w:r>
      <w:r w:rsidR="008E09E0">
        <w:rPr>
          <w:rFonts w:ascii="Times New Roman" w:eastAsia="Calibri" w:hAnsi="Times New Roman" w:cs="Times New Roman"/>
          <w:sz w:val="24"/>
          <w:szCs w:val="24"/>
          <w:lang w:val="sr-Cyrl-RS" w:eastAsia="zh-CN"/>
        </w:rPr>
        <w:t>.</w:t>
      </w:r>
    </w:p>
    <w:p w14:paraId="7F049628" w14:textId="3EACFCE9" w:rsidR="0084799C" w:rsidRPr="0084799C" w:rsidRDefault="00C275B0" w:rsidP="007655E9">
      <w:pPr>
        <w:suppressAutoHyphens/>
        <w:spacing w:after="0" w:line="240" w:lineRule="auto"/>
        <w:ind w:firstLine="567"/>
        <w:jc w:val="both"/>
        <w:rPr>
          <w:rFonts w:ascii="Times New Roman" w:eastAsia="SimSun" w:hAnsi="Times New Roman" w:cs="Times New Roman"/>
          <w:sz w:val="24"/>
          <w:szCs w:val="24"/>
          <w:lang w:val="sr-Cyrl-RS" w:eastAsia="zh-CN"/>
        </w:rPr>
      </w:pPr>
      <w:r>
        <w:rPr>
          <w:rFonts w:ascii="Times New Roman" w:eastAsia="SimSun" w:hAnsi="Times New Roman" w:cs="Times New Roman"/>
          <w:sz w:val="24"/>
          <w:szCs w:val="24"/>
          <w:lang w:val="sr-Cyrl-RS" w:eastAsia="zh-CN"/>
        </w:rPr>
        <w:t>Чланом 42</w:t>
      </w:r>
      <w:r w:rsidR="0084799C" w:rsidRPr="0084799C">
        <w:rPr>
          <w:rFonts w:ascii="Times New Roman" w:eastAsia="SimSun" w:hAnsi="Times New Roman" w:cs="Times New Roman"/>
          <w:sz w:val="24"/>
          <w:szCs w:val="24"/>
          <w:lang w:val="sr-Cyrl-RS" w:eastAsia="zh-CN"/>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0084799C" w:rsidRPr="0084799C">
        <w:rPr>
          <w:rFonts w:ascii="Times New Roman" w:eastAsia="SimSun" w:hAnsi="Times New Roman" w:cs="Times New Roman"/>
          <w:sz w:val="24"/>
          <w:szCs w:val="24"/>
          <w:lang w:val="sr-Cyrl-RS" w:eastAsia="zh-CN"/>
        </w:rPr>
        <w:t>закона предвиђа се да</w:t>
      </w:r>
      <w:r w:rsidR="0084799C" w:rsidRPr="0084799C">
        <w:rPr>
          <w:rFonts w:ascii="Times New Roman" w:eastAsia="Calibri" w:hAnsi="Times New Roman" w:cs="Times New Roman"/>
          <w:sz w:val="24"/>
          <w:szCs w:val="24"/>
          <w:lang w:val="sr-Cyrl-RS" w:eastAsia="zh-CN"/>
        </w:rPr>
        <w:t xml:space="preserve"> </w:t>
      </w:r>
      <w:r w:rsidR="00760CB6">
        <w:rPr>
          <w:rFonts w:ascii="Times New Roman" w:eastAsia="Calibri" w:hAnsi="Times New Roman" w:cs="Times New Roman"/>
          <w:sz w:val="24"/>
          <w:szCs w:val="24"/>
          <w:lang w:val="sr-Cyrl-RS" w:eastAsia="zh-CN"/>
        </w:rPr>
        <w:t xml:space="preserve">се </w:t>
      </w:r>
      <w:r w:rsidR="0084799C" w:rsidRPr="0084799C">
        <w:rPr>
          <w:rFonts w:ascii="Times New Roman" w:eastAsia="Calibri" w:hAnsi="Times New Roman" w:cs="Times New Roman"/>
          <w:sz w:val="24"/>
          <w:szCs w:val="24"/>
          <w:lang w:val="sr-Cyrl-RS" w:eastAsia="zh-CN"/>
        </w:rPr>
        <w:t>услов у погледу поха</w:t>
      </w:r>
      <w:r w:rsidR="00ED6288">
        <w:rPr>
          <w:rFonts w:ascii="Times New Roman" w:eastAsia="Calibri" w:hAnsi="Times New Roman" w:cs="Times New Roman"/>
          <w:sz w:val="24"/>
          <w:szCs w:val="24"/>
          <w:lang w:val="sr-Cyrl-RS" w:eastAsia="zh-CN"/>
        </w:rPr>
        <w:t xml:space="preserve">ђања обуке из члана 20. </w:t>
      </w:r>
      <w:r w:rsidR="0084799C" w:rsidRPr="0084799C">
        <w:rPr>
          <w:rFonts w:ascii="Times New Roman" w:eastAsia="Calibri" w:hAnsi="Times New Roman" w:cs="Times New Roman"/>
          <w:sz w:val="24"/>
          <w:szCs w:val="24"/>
          <w:lang w:val="sr-Cyrl-RS" w:eastAsia="zh-CN"/>
        </w:rPr>
        <w:t>овог закона за поновно пос</w:t>
      </w:r>
      <w:r w:rsidR="00760CB6">
        <w:rPr>
          <w:rFonts w:ascii="Times New Roman" w:eastAsia="Calibri" w:hAnsi="Times New Roman" w:cs="Times New Roman"/>
          <w:sz w:val="24"/>
          <w:szCs w:val="24"/>
          <w:lang w:val="sr-Cyrl-RS" w:eastAsia="zh-CN"/>
        </w:rPr>
        <w:t xml:space="preserve">тављење на положај не односи </w:t>
      </w:r>
      <w:r w:rsidR="0084799C" w:rsidRPr="0084799C">
        <w:rPr>
          <w:rFonts w:ascii="Times New Roman" w:eastAsia="Calibri" w:hAnsi="Times New Roman" w:cs="Times New Roman"/>
          <w:sz w:val="24"/>
          <w:szCs w:val="24"/>
          <w:lang w:val="sr-Cyrl-RS" w:eastAsia="zh-CN"/>
        </w:rPr>
        <w:t xml:space="preserve">на службенике који су постављени на положаје </w:t>
      </w:r>
      <w:r w:rsidR="00734E1A">
        <w:rPr>
          <w:rFonts w:ascii="Times New Roman" w:eastAsia="Calibri" w:hAnsi="Times New Roman" w:cs="Times New Roman"/>
          <w:sz w:val="24"/>
          <w:szCs w:val="24"/>
          <w:lang w:val="sr-Cyrl-RS" w:eastAsia="zh-CN"/>
        </w:rPr>
        <w:t>п</w:t>
      </w:r>
      <w:r w:rsidR="00B9033F">
        <w:rPr>
          <w:rFonts w:ascii="Times New Roman" w:eastAsia="Calibri" w:hAnsi="Times New Roman" w:cs="Times New Roman"/>
          <w:sz w:val="24"/>
          <w:szCs w:val="24"/>
          <w:lang w:val="sr-Cyrl-RS" w:eastAsia="zh-CN"/>
        </w:rPr>
        <w:t>ре почетка примене овог закона.</w:t>
      </w:r>
    </w:p>
    <w:p w14:paraId="6E018486" w14:textId="4C1EA2AA" w:rsidR="0084799C" w:rsidRPr="0084799C" w:rsidRDefault="0084799C" w:rsidP="00DB21FF">
      <w:pPr>
        <w:spacing w:after="0" w:line="240" w:lineRule="auto"/>
        <w:ind w:firstLine="567"/>
        <w:jc w:val="both"/>
        <w:rPr>
          <w:rFonts w:ascii="Times New Roman" w:eastAsia="Calibri" w:hAnsi="Times New Roman" w:cs="Times New Roman"/>
          <w:sz w:val="24"/>
          <w:szCs w:val="24"/>
          <w:lang w:val="en-US"/>
        </w:rPr>
      </w:pPr>
      <w:r w:rsidRPr="0084799C">
        <w:rPr>
          <w:rFonts w:ascii="Times New Roman" w:eastAsia="Times New Roman" w:hAnsi="Times New Roman" w:cs="Times New Roman"/>
          <w:bCs/>
          <w:sz w:val="24"/>
          <w:szCs w:val="24"/>
          <w:lang w:val="sr-Cyrl-RS"/>
        </w:rPr>
        <w:t>Чланом 4</w:t>
      </w:r>
      <w:r w:rsidR="00C275B0">
        <w:rPr>
          <w:rFonts w:ascii="Times New Roman" w:eastAsia="Times New Roman" w:hAnsi="Times New Roman" w:cs="Times New Roman"/>
          <w:bCs/>
          <w:sz w:val="24"/>
          <w:szCs w:val="24"/>
          <w:lang w:val="sr-Cyrl-RS"/>
        </w:rPr>
        <w:t>3</w:t>
      </w:r>
      <w:r w:rsidRPr="0084799C">
        <w:rPr>
          <w:rFonts w:ascii="Times New Roman" w:eastAsia="Times New Roman" w:hAnsi="Times New Roman" w:cs="Times New Roman"/>
          <w:bCs/>
          <w:sz w:val="24"/>
          <w:szCs w:val="24"/>
          <w:lang w:val="sr-Cyrl-RS"/>
        </w:rPr>
        <w:t xml:space="preserve">. </w:t>
      </w:r>
      <w:r w:rsidR="003E6D79">
        <w:rPr>
          <w:rFonts w:ascii="Times New Roman" w:eastAsia="Times New Roman" w:hAnsi="Times New Roman" w:cs="Times New Roman"/>
          <w:sz w:val="24"/>
          <w:szCs w:val="24"/>
          <w:lang w:val="sr-Cyrl-RS"/>
        </w:rPr>
        <w:t>Предлога</w:t>
      </w:r>
      <w:r w:rsidR="003E6D79" w:rsidRPr="0084799C">
        <w:rPr>
          <w:rFonts w:ascii="Times New Roman" w:eastAsia="Times New Roman" w:hAnsi="Times New Roman" w:cs="Times New Roman"/>
          <w:sz w:val="24"/>
          <w:szCs w:val="24"/>
          <w:lang w:val="sr-Cyrl-RS"/>
        </w:rPr>
        <w:t xml:space="preserve"> </w:t>
      </w:r>
      <w:r w:rsidRPr="0084799C">
        <w:rPr>
          <w:rFonts w:ascii="Times New Roman" w:eastAsia="Times New Roman" w:hAnsi="Times New Roman" w:cs="Times New Roman"/>
          <w:bCs/>
          <w:sz w:val="24"/>
          <w:szCs w:val="24"/>
          <w:lang w:val="sr-Cyrl-RS"/>
        </w:rPr>
        <w:t>закона, одређено је ступање на снагу овог закона  осмог дана од дана објављивања у „Службеном гласнику Републике Србије</w:t>
      </w:r>
      <w:r w:rsidR="003E6D79" w:rsidRPr="0084799C">
        <w:rPr>
          <w:rFonts w:ascii="Times New Roman" w:eastAsia="SimSun" w:hAnsi="Times New Roman" w:cs="Times New Roman"/>
          <w:sz w:val="24"/>
          <w:szCs w:val="24"/>
          <w:lang w:val="sr-Cyrl-RS" w:eastAsia="zh-CN"/>
        </w:rPr>
        <w:t>”</w:t>
      </w:r>
      <w:r w:rsidRPr="0084799C">
        <w:rPr>
          <w:rFonts w:ascii="Times New Roman" w:eastAsia="Times New Roman" w:hAnsi="Times New Roman" w:cs="Times New Roman"/>
          <w:sz w:val="24"/>
          <w:szCs w:val="24"/>
          <w:lang w:val="sr-Cyrl-RS"/>
        </w:rPr>
        <w:t xml:space="preserve">, а </w:t>
      </w:r>
      <w:r w:rsidRPr="0084799C">
        <w:rPr>
          <w:rFonts w:ascii="Times New Roman" w:eastAsia="Calibri" w:hAnsi="Times New Roman" w:cs="Times New Roman"/>
          <w:sz w:val="24"/>
          <w:szCs w:val="24"/>
          <w:lang w:val="sr-Cyrl-RS"/>
        </w:rPr>
        <w:t>приме</w:t>
      </w:r>
      <w:r w:rsidR="008B72A3">
        <w:rPr>
          <w:rFonts w:ascii="Times New Roman" w:eastAsia="Calibri" w:hAnsi="Times New Roman" w:cs="Times New Roman"/>
          <w:sz w:val="24"/>
          <w:szCs w:val="24"/>
          <w:lang w:val="sr-Cyrl-RS"/>
        </w:rPr>
        <w:t>на</w:t>
      </w:r>
      <w:r w:rsidRPr="0084799C">
        <w:rPr>
          <w:rFonts w:ascii="Times New Roman" w:eastAsia="Calibri" w:hAnsi="Times New Roman" w:cs="Times New Roman"/>
          <w:sz w:val="24"/>
          <w:szCs w:val="24"/>
          <w:lang w:val="sr-Cyrl-RS"/>
        </w:rPr>
        <w:t xml:space="preserve"> од </w:t>
      </w:r>
      <w:r w:rsidRPr="0084799C">
        <w:rPr>
          <w:rFonts w:ascii="Times New Roman" w:eastAsia="Calibri" w:hAnsi="Times New Roman" w:cs="Times New Roman"/>
          <w:sz w:val="24"/>
          <w:szCs w:val="24"/>
          <w:lang w:val="en-US"/>
        </w:rPr>
        <w:t xml:space="preserve">1. </w:t>
      </w:r>
      <w:r w:rsidRPr="0084799C">
        <w:rPr>
          <w:rFonts w:ascii="Times New Roman" w:eastAsia="Calibri" w:hAnsi="Times New Roman" w:cs="Times New Roman"/>
          <w:sz w:val="24"/>
          <w:szCs w:val="24"/>
          <w:lang w:val="sr-Cyrl-RS"/>
        </w:rPr>
        <w:t xml:space="preserve"> јануара 2024. године</w:t>
      </w:r>
      <w:r w:rsidRPr="0084799C">
        <w:rPr>
          <w:rFonts w:ascii="Times New Roman" w:eastAsia="Calibri" w:hAnsi="Times New Roman" w:cs="Times New Roman"/>
          <w:sz w:val="24"/>
          <w:szCs w:val="24"/>
          <w:lang w:val="en-US"/>
        </w:rPr>
        <w:t xml:space="preserve">. </w:t>
      </w:r>
    </w:p>
    <w:p w14:paraId="4B45FC98" w14:textId="77777777" w:rsidR="0084799C" w:rsidRPr="0084799C" w:rsidRDefault="0084799C" w:rsidP="00DB21FF">
      <w:pPr>
        <w:spacing w:after="0" w:line="240" w:lineRule="auto"/>
        <w:ind w:firstLine="720"/>
        <w:jc w:val="both"/>
        <w:rPr>
          <w:rFonts w:ascii="Times New Roman" w:eastAsia="Times New Roman" w:hAnsi="Times New Roman" w:cs="Times New Roman"/>
          <w:sz w:val="24"/>
          <w:szCs w:val="24"/>
          <w:lang w:val="sr-Cyrl-RS"/>
        </w:rPr>
      </w:pPr>
    </w:p>
    <w:p w14:paraId="56F82D0F" w14:textId="77777777" w:rsidR="0084799C" w:rsidRPr="0084799C" w:rsidRDefault="0084799C" w:rsidP="0084799C">
      <w:pPr>
        <w:suppressAutoHyphens/>
        <w:spacing w:after="0" w:line="240" w:lineRule="auto"/>
        <w:jc w:val="both"/>
        <w:rPr>
          <w:rFonts w:ascii="Times New Roman" w:eastAsia="SimSun" w:hAnsi="Times New Roman" w:cs="Times New Roman"/>
          <w:sz w:val="24"/>
          <w:szCs w:val="24"/>
          <w:lang w:val="sr-Cyrl-RS" w:eastAsia="zh-CN"/>
        </w:rPr>
      </w:pPr>
    </w:p>
    <w:p w14:paraId="09E56A20" w14:textId="77777777" w:rsidR="00195C2E" w:rsidRPr="00195C2E" w:rsidRDefault="00450361" w:rsidP="00195C2E">
      <w:pPr>
        <w:ind w:firstLine="709"/>
        <w:jc w:val="both"/>
        <w:rPr>
          <w:rFonts w:ascii="Times New Roman" w:hAnsi="Times New Roman"/>
          <w:sz w:val="24"/>
          <w:szCs w:val="24"/>
          <w:lang w:val="sr-Cyrl-RS" w:eastAsia="zh-CN"/>
        </w:rPr>
      </w:pPr>
      <w:r>
        <w:rPr>
          <w:rFonts w:ascii="Times New Roman" w:hAnsi="Times New Roman"/>
          <w:sz w:val="24"/>
          <w:szCs w:val="24"/>
          <w:lang w:val="sr-Cyrl-RS" w:eastAsia="zh-CN"/>
        </w:rPr>
        <w:t>IV. ПРОЦЕНА ФИНАНСИЈСКИХ СРЕДСТАВА ПОТРЕБНИХ ЗА СПРОВОЂЕЊЕ ЗАКОНА</w:t>
      </w:r>
    </w:p>
    <w:p w14:paraId="412500A7" w14:textId="108E571F" w:rsidR="00450361" w:rsidRDefault="00450361" w:rsidP="00450361">
      <w:pPr>
        <w:ind w:firstLine="567"/>
        <w:jc w:val="both"/>
        <w:rPr>
          <w:rFonts w:ascii="Times New Roman" w:hAnsi="Times New Roman"/>
          <w:sz w:val="24"/>
          <w:szCs w:val="24"/>
          <w:lang w:val="ru-RU"/>
        </w:rPr>
      </w:pPr>
      <w:r>
        <w:rPr>
          <w:rFonts w:ascii="Times New Roman" w:hAnsi="Times New Roman"/>
          <w:sz w:val="24"/>
          <w:szCs w:val="24"/>
          <w:lang w:val="ru-RU"/>
        </w:rPr>
        <w:t>За спровођење овог закона није потребно обезбедити финансијска средства у буџету Републике Србије за 202</w:t>
      </w:r>
      <w:r>
        <w:rPr>
          <w:rFonts w:ascii="Times New Roman" w:hAnsi="Times New Roman"/>
          <w:sz w:val="24"/>
          <w:szCs w:val="24"/>
          <w:lang w:val="sr-Latn-RS"/>
        </w:rPr>
        <w:t>3</w:t>
      </w:r>
      <w:r>
        <w:rPr>
          <w:rFonts w:ascii="Times New Roman" w:hAnsi="Times New Roman"/>
          <w:sz w:val="24"/>
          <w:szCs w:val="24"/>
          <w:lang w:val="ru-RU"/>
        </w:rPr>
        <w:t>. годину, као ни за две наредне буџетске године.</w:t>
      </w:r>
    </w:p>
    <w:p w14:paraId="3FB102E0" w14:textId="546D23CB" w:rsidR="008B72A3" w:rsidRDefault="008B72A3" w:rsidP="00450361">
      <w:pPr>
        <w:ind w:firstLine="567"/>
        <w:jc w:val="both"/>
        <w:rPr>
          <w:rFonts w:ascii="Times New Roman" w:hAnsi="Times New Roman"/>
          <w:sz w:val="24"/>
          <w:szCs w:val="24"/>
          <w:lang w:val="ru-RU"/>
        </w:rPr>
      </w:pPr>
    </w:p>
    <w:p w14:paraId="7A02F82A" w14:textId="76D3CA69" w:rsidR="008B72A3" w:rsidRDefault="008B72A3" w:rsidP="00450361">
      <w:pPr>
        <w:ind w:firstLine="567"/>
        <w:jc w:val="both"/>
        <w:rPr>
          <w:rFonts w:ascii="Times New Roman" w:hAnsi="Times New Roman"/>
          <w:sz w:val="24"/>
          <w:szCs w:val="24"/>
          <w:lang w:val="ru-RU"/>
        </w:rPr>
      </w:pPr>
    </w:p>
    <w:p w14:paraId="36090B17" w14:textId="13FB4F65" w:rsidR="00DB21FF" w:rsidRDefault="00DB21FF" w:rsidP="00450361">
      <w:pPr>
        <w:ind w:firstLine="567"/>
        <w:jc w:val="both"/>
        <w:rPr>
          <w:rFonts w:ascii="Times New Roman" w:hAnsi="Times New Roman"/>
          <w:sz w:val="24"/>
          <w:szCs w:val="24"/>
          <w:lang w:val="ru-RU"/>
        </w:rPr>
      </w:pPr>
    </w:p>
    <w:p w14:paraId="51C9AD8B" w14:textId="144A43DB" w:rsidR="008B72A3" w:rsidRDefault="008B72A3" w:rsidP="003E6D79">
      <w:pPr>
        <w:jc w:val="both"/>
        <w:rPr>
          <w:rFonts w:ascii="Times New Roman" w:hAnsi="Times New Roman"/>
          <w:sz w:val="24"/>
          <w:szCs w:val="24"/>
          <w:lang w:val="ru-RU"/>
        </w:rPr>
      </w:pPr>
    </w:p>
    <w:p w14:paraId="3C3FACDC" w14:textId="0A6AC051" w:rsidR="008B72A3" w:rsidRDefault="008B72A3" w:rsidP="00D22DF3">
      <w:pPr>
        <w:jc w:val="both"/>
        <w:rPr>
          <w:rFonts w:ascii="Times New Roman" w:hAnsi="Times New Roman"/>
          <w:sz w:val="24"/>
          <w:szCs w:val="24"/>
          <w:lang w:val="ru-RU"/>
        </w:rPr>
      </w:pPr>
    </w:p>
    <w:p w14:paraId="3C608A2A" w14:textId="5EA14393" w:rsidR="00D22DF3" w:rsidRDefault="00D22DF3" w:rsidP="00D22DF3">
      <w:pPr>
        <w:jc w:val="both"/>
        <w:rPr>
          <w:rFonts w:ascii="Times New Roman" w:hAnsi="Times New Roman"/>
          <w:sz w:val="24"/>
          <w:szCs w:val="24"/>
          <w:lang w:val="ru-RU"/>
        </w:rPr>
      </w:pPr>
    </w:p>
    <w:p w14:paraId="6BAA41D4" w14:textId="77777777" w:rsidR="00D22DF3" w:rsidRPr="003E6D79" w:rsidRDefault="00D22DF3" w:rsidP="00D22DF3">
      <w:pPr>
        <w:jc w:val="both"/>
        <w:rPr>
          <w:rFonts w:ascii="Times New Roman" w:hAnsi="Times New Roman"/>
          <w:sz w:val="24"/>
          <w:szCs w:val="24"/>
          <w:lang w:val="sr-Latn-RS"/>
        </w:rPr>
      </w:pPr>
    </w:p>
    <w:sectPr w:rsidR="00D22DF3" w:rsidRPr="003E6D79" w:rsidSect="003E6D79">
      <w:headerReference w:type="defaul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BDB72" w14:textId="77777777" w:rsidR="003E6D79" w:rsidRDefault="003E6D79" w:rsidP="003E6D79">
      <w:pPr>
        <w:spacing w:after="0" w:line="240" w:lineRule="auto"/>
      </w:pPr>
      <w:r>
        <w:separator/>
      </w:r>
    </w:p>
  </w:endnote>
  <w:endnote w:type="continuationSeparator" w:id="0">
    <w:p w14:paraId="52CE1BF6" w14:textId="77777777" w:rsidR="003E6D79" w:rsidRDefault="003E6D79" w:rsidP="003E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3CDC4" w14:textId="77777777" w:rsidR="003E6D79" w:rsidRDefault="003E6D79" w:rsidP="003E6D79">
      <w:pPr>
        <w:spacing w:after="0" w:line="240" w:lineRule="auto"/>
      </w:pPr>
      <w:r>
        <w:separator/>
      </w:r>
    </w:p>
  </w:footnote>
  <w:footnote w:type="continuationSeparator" w:id="0">
    <w:p w14:paraId="46094D23" w14:textId="77777777" w:rsidR="003E6D79" w:rsidRDefault="003E6D79" w:rsidP="003E6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224278"/>
      <w:docPartObj>
        <w:docPartGallery w:val="Page Numbers (Top of Page)"/>
        <w:docPartUnique/>
      </w:docPartObj>
    </w:sdtPr>
    <w:sdtEndPr>
      <w:rPr>
        <w:noProof/>
      </w:rPr>
    </w:sdtEndPr>
    <w:sdtContent>
      <w:p w14:paraId="16622141" w14:textId="2B5AB440" w:rsidR="003E6D79" w:rsidRDefault="003E6D79">
        <w:pPr>
          <w:pStyle w:val="Header"/>
          <w:jc w:val="center"/>
        </w:pPr>
        <w:r>
          <w:fldChar w:fldCharType="begin"/>
        </w:r>
        <w:r>
          <w:instrText xml:space="preserve"> PAGE   \* MERGEFORMAT </w:instrText>
        </w:r>
        <w:r>
          <w:fldChar w:fldCharType="separate"/>
        </w:r>
        <w:r w:rsidR="00D211CC">
          <w:rPr>
            <w:noProof/>
          </w:rPr>
          <w:t>8</w:t>
        </w:r>
        <w:r>
          <w:rPr>
            <w:noProof/>
          </w:rPr>
          <w:fldChar w:fldCharType="end"/>
        </w:r>
      </w:p>
    </w:sdtContent>
  </w:sdt>
  <w:p w14:paraId="51F406A7" w14:textId="77777777" w:rsidR="003E6D79" w:rsidRDefault="003E6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F229F8"/>
    <w:multiLevelType w:val="hybridMultilevel"/>
    <w:tmpl w:val="E8E682DC"/>
    <w:lvl w:ilvl="0" w:tplc="A1944F2A">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15D"/>
    <w:rsid w:val="00006B4A"/>
    <w:rsid w:val="0000785E"/>
    <w:rsid w:val="00025E78"/>
    <w:rsid w:val="000475BA"/>
    <w:rsid w:val="00074942"/>
    <w:rsid w:val="000C637E"/>
    <w:rsid w:val="000D1F4C"/>
    <w:rsid w:val="000E6231"/>
    <w:rsid w:val="00186327"/>
    <w:rsid w:val="00195C2E"/>
    <w:rsid w:val="001C38A2"/>
    <w:rsid w:val="001D4B60"/>
    <w:rsid w:val="00287EF6"/>
    <w:rsid w:val="00295B32"/>
    <w:rsid w:val="002A0229"/>
    <w:rsid w:val="002D75AC"/>
    <w:rsid w:val="00300F5F"/>
    <w:rsid w:val="003200F2"/>
    <w:rsid w:val="00356828"/>
    <w:rsid w:val="003A5A24"/>
    <w:rsid w:val="003E6D79"/>
    <w:rsid w:val="00440C7A"/>
    <w:rsid w:val="00450361"/>
    <w:rsid w:val="004A1BE0"/>
    <w:rsid w:val="004F0592"/>
    <w:rsid w:val="004F219B"/>
    <w:rsid w:val="005340D7"/>
    <w:rsid w:val="00543E93"/>
    <w:rsid w:val="0054620E"/>
    <w:rsid w:val="0056651B"/>
    <w:rsid w:val="00591036"/>
    <w:rsid w:val="005A4766"/>
    <w:rsid w:val="005B04BC"/>
    <w:rsid w:val="005B6738"/>
    <w:rsid w:val="005D1AE0"/>
    <w:rsid w:val="005E218F"/>
    <w:rsid w:val="005E34B0"/>
    <w:rsid w:val="00627535"/>
    <w:rsid w:val="006C3FFB"/>
    <w:rsid w:val="006E473E"/>
    <w:rsid w:val="007027BD"/>
    <w:rsid w:val="00734E1A"/>
    <w:rsid w:val="00751C29"/>
    <w:rsid w:val="00760CB6"/>
    <w:rsid w:val="007655E9"/>
    <w:rsid w:val="0078715D"/>
    <w:rsid w:val="007D66B7"/>
    <w:rsid w:val="007E63E7"/>
    <w:rsid w:val="007F3E20"/>
    <w:rsid w:val="0084799C"/>
    <w:rsid w:val="00853866"/>
    <w:rsid w:val="00883648"/>
    <w:rsid w:val="008B3D74"/>
    <w:rsid w:val="008B72A3"/>
    <w:rsid w:val="008E09E0"/>
    <w:rsid w:val="00926CC6"/>
    <w:rsid w:val="00951D3C"/>
    <w:rsid w:val="009624B3"/>
    <w:rsid w:val="009743D2"/>
    <w:rsid w:val="00984745"/>
    <w:rsid w:val="009932A7"/>
    <w:rsid w:val="009E37EA"/>
    <w:rsid w:val="009E3BC1"/>
    <w:rsid w:val="009F151C"/>
    <w:rsid w:val="00A373F7"/>
    <w:rsid w:val="00A444EB"/>
    <w:rsid w:val="00A6355B"/>
    <w:rsid w:val="00A85D27"/>
    <w:rsid w:val="00A86B2B"/>
    <w:rsid w:val="00B00BFA"/>
    <w:rsid w:val="00B15605"/>
    <w:rsid w:val="00B50DE0"/>
    <w:rsid w:val="00B70D51"/>
    <w:rsid w:val="00B9033F"/>
    <w:rsid w:val="00B93908"/>
    <w:rsid w:val="00BC6714"/>
    <w:rsid w:val="00C155B6"/>
    <w:rsid w:val="00C25E44"/>
    <w:rsid w:val="00C275B0"/>
    <w:rsid w:val="00C4697C"/>
    <w:rsid w:val="00C62C7B"/>
    <w:rsid w:val="00C6428D"/>
    <w:rsid w:val="00C82A73"/>
    <w:rsid w:val="00C90A4F"/>
    <w:rsid w:val="00CA780C"/>
    <w:rsid w:val="00CF4333"/>
    <w:rsid w:val="00D070C3"/>
    <w:rsid w:val="00D10134"/>
    <w:rsid w:val="00D211CC"/>
    <w:rsid w:val="00D22DF3"/>
    <w:rsid w:val="00D94480"/>
    <w:rsid w:val="00DA36FF"/>
    <w:rsid w:val="00DB21FF"/>
    <w:rsid w:val="00DE68A1"/>
    <w:rsid w:val="00DF346F"/>
    <w:rsid w:val="00E128A3"/>
    <w:rsid w:val="00E17A94"/>
    <w:rsid w:val="00E476BE"/>
    <w:rsid w:val="00E51C9B"/>
    <w:rsid w:val="00E81332"/>
    <w:rsid w:val="00EB38F3"/>
    <w:rsid w:val="00EB64ED"/>
    <w:rsid w:val="00EB69B0"/>
    <w:rsid w:val="00ED6288"/>
    <w:rsid w:val="00EE198B"/>
    <w:rsid w:val="00EE56C6"/>
    <w:rsid w:val="00EF40A6"/>
    <w:rsid w:val="00F0556C"/>
    <w:rsid w:val="00F1192D"/>
    <w:rsid w:val="00F54367"/>
    <w:rsid w:val="00F84E6B"/>
    <w:rsid w:val="00FB0B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69EB6"/>
  <w15:chartTrackingRefBased/>
  <w15:docId w15:val="{28852012-26B9-47D1-B019-AD762C32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64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4ED"/>
    <w:rPr>
      <w:rFonts w:ascii="Segoe UI" w:hAnsi="Segoe UI" w:cs="Segoe UI"/>
      <w:sz w:val="18"/>
      <w:szCs w:val="18"/>
    </w:rPr>
  </w:style>
  <w:style w:type="paragraph" w:styleId="Header">
    <w:name w:val="header"/>
    <w:basedOn w:val="Normal"/>
    <w:link w:val="HeaderChar"/>
    <w:uiPriority w:val="99"/>
    <w:unhideWhenUsed/>
    <w:rsid w:val="003E6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D79"/>
  </w:style>
  <w:style w:type="paragraph" w:styleId="Footer">
    <w:name w:val="footer"/>
    <w:basedOn w:val="Normal"/>
    <w:link w:val="FooterChar"/>
    <w:uiPriority w:val="99"/>
    <w:unhideWhenUsed/>
    <w:rsid w:val="003E6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80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31175&amp;action=propis&amp;path=13117501.html&amp;domain=0&amp;mark=false&amp;queries=zakon+o+zaposlenima+u+autonomnim+pokrajinama&amp;searchType=1&amp;regulationType=1&amp;domain=0&amp;myFavorites=false&amp;dateFrom=&amp;dateTo=&amp;groups=-%40--%40--%40--%40--%40-" TargetMode="External"/><Relationship Id="rId13" Type="http://schemas.openxmlformats.org/officeDocument/2006/relationships/hyperlink" Target="http://we2.cekos.com/ce/index.xhtml?&amp;file=f160673&amp;action=propis&amp;path=16067301.html&amp;domain=0&amp;mark=false&amp;queries=zakon+o+spre--4--avanju+korupcije&amp;searchType=1&amp;regulationType=1&amp;domain=0&amp;myFavorites=false&amp;dateFrom=&amp;dateTo=&amp;groups=-%40--%40--%40--%40--%40-" TargetMode="External"/><Relationship Id="rId3" Type="http://schemas.openxmlformats.org/officeDocument/2006/relationships/settings" Target="settings.xml"/><Relationship Id="rId7" Type="http://schemas.openxmlformats.org/officeDocument/2006/relationships/hyperlink" Target="http://we2.cekos.com/ce/index.xhtml?&amp;file=f131188&amp;action=propis&amp;path=13118801.html&amp;domain=0&amp;mark=false&amp;queries=zakon+o+zaposlenima+u+autonomnim+pokrajinama&amp;searchType=1&amp;regulationType=1&amp;domain=0&amp;myFavorites=false&amp;dateFrom=&amp;dateTo=&amp;groups=-%40--%40--%40--%40--%40-" TargetMode="External"/><Relationship Id="rId12" Type="http://schemas.openxmlformats.org/officeDocument/2006/relationships/hyperlink" Target="http://we2.cekos.com/ce/index.xhtml?&amp;file=f155680&amp;action=propis&amp;path=15568001.html&amp;domain=0&amp;mark=false&amp;queries=zakon+o+spre--4--avanju+korupcije&amp;searchType=1&amp;regulationType=1&amp;domain=0&amp;myFavorites=false&amp;dateFrom=&amp;dateTo=&amp;groups=-%40--%40--%40--%40--%4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file=f146944&amp;action=propis&amp;path=14694401.html&amp;domain=0&amp;mark=false&amp;queries=zakon+o+spre--4--avanju+korupcije&amp;searchType=1&amp;regulationType=1&amp;domain=0&amp;myFavorites=false&amp;dateFrom=&amp;dateTo=&amp;groups=-%40--%40--%40--%40--%4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e2.cekos.com/ce/index.xhtml?&amp;file=f162033&amp;action=propis&amp;path=16203301.html&amp;domain=0&amp;mark=false&amp;queries=zakon+o+zaposlenima+u+autonomnim+pokrajinama&amp;searchType=1&amp;regulationType=1&amp;domain=0&amp;myFavorites=false&amp;dateFrom=&amp;dateTo=&amp;groups=-%40--%40--%40--%40--%40-" TargetMode="External"/><Relationship Id="rId4" Type="http://schemas.openxmlformats.org/officeDocument/2006/relationships/webSettings" Target="webSettings.xml"/><Relationship Id="rId9" Type="http://schemas.openxmlformats.org/officeDocument/2006/relationships/hyperlink" Target="http://we2.cekos.com/ce/index.xhtml?&amp;file=f139040&amp;action=propis&amp;path=13904001.html&amp;domain=0&amp;mark=false&amp;queries=zakon+o+zaposlenima+u+autonomnim+pokrajinama&amp;searchType=1&amp;regulationType=1&amp;domain=0&amp;myFavorites=false&amp;dateFrom=&amp;dateTo=&amp;groups=-%40--%40--%40--%40--%40-" TargetMode="External"/><Relationship Id="rId14" Type="http://schemas.openxmlformats.org/officeDocument/2006/relationships/hyperlink" Target="http://we2.cekos.com/ce/index.xhtml?&amp;file=f164188&amp;action=propis&amp;path=16418801.html&amp;domain=0&amp;mark=false&amp;queries=zakon+o+spre--4--avanju+korupcije&amp;searchType=1&amp;regulationType=1&amp;domain=0&amp;myFavorites=false&amp;dateFrom=&amp;dateTo=&amp;groups=-%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4681</Words>
  <Characters>26686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Pilipović</dc:creator>
  <cp:keywords/>
  <dc:description/>
  <cp:lastModifiedBy>Daktilobiro06</cp:lastModifiedBy>
  <cp:revision>6</cp:revision>
  <cp:lastPrinted>2023-06-02T10:59:00Z</cp:lastPrinted>
  <dcterms:created xsi:type="dcterms:W3CDTF">2023-07-14T07:18:00Z</dcterms:created>
  <dcterms:modified xsi:type="dcterms:W3CDTF">2023-07-17T11:39:00Z</dcterms:modified>
</cp:coreProperties>
</file>