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87414" w14:textId="77777777" w:rsidR="00AD709A" w:rsidRPr="00AD709A" w:rsidRDefault="00AD709A" w:rsidP="00AD709A">
      <w:pPr>
        <w:suppressAutoHyphens/>
        <w:jc w:val="left"/>
        <w:rPr>
          <w:b/>
          <w:szCs w:val="22"/>
          <w:lang w:eastAsia="en-US"/>
        </w:rPr>
      </w:pPr>
    </w:p>
    <w:p w14:paraId="2AF9C5E2" w14:textId="77777777" w:rsidR="00AD709A" w:rsidRPr="00B66BA4" w:rsidRDefault="008217B1" w:rsidP="00AD709A">
      <w:pPr>
        <w:jc w:val="center"/>
        <w:rPr>
          <w:sz w:val="24"/>
          <w:szCs w:val="24"/>
          <w:lang w:val="sr-Cyrl-CS" w:eastAsia="en-US"/>
        </w:rPr>
      </w:pPr>
      <w:r>
        <w:rPr>
          <w:sz w:val="24"/>
          <w:szCs w:val="24"/>
          <w:lang w:eastAsia="en-US"/>
        </w:rPr>
        <w:t xml:space="preserve">ПРЕДЛОГ </w:t>
      </w:r>
      <w:r w:rsidR="00AD709A" w:rsidRPr="00B66BA4">
        <w:rPr>
          <w:sz w:val="24"/>
          <w:szCs w:val="24"/>
          <w:lang w:val="sr-Cyrl-CS" w:eastAsia="en-US"/>
        </w:rPr>
        <w:t>ЗАКОНА</w:t>
      </w:r>
    </w:p>
    <w:p w14:paraId="4B2945CB" w14:textId="77777777" w:rsidR="00AD709A" w:rsidRPr="00B66BA4" w:rsidRDefault="00AD709A" w:rsidP="00AD709A">
      <w:pPr>
        <w:jc w:val="center"/>
        <w:rPr>
          <w:sz w:val="24"/>
          <w:szCs w:val="24"/>
          <w:lang w:val="sr-Cyrl-CS" w:eastAsia="en-US"/>
        </w:rPr>
      </w:pPr>
    </w:p>
    <w:p w14:paraId="09676B0B" w14:textId="77777777" w:rsidR="00AD709A" w:rsidRPr="00B66BA4" w:rsidRDefault="00AD709A" w:rsidP="00AD709A">
      <w:pPr>
        <w:jc w:val="center"/>
        <w:rPr>
          <w:sz w:val="24"/>
          <w:szCs w:val="24"/>
          <w:lang w:val="sr-Cyrl-CS" w:eastAsia="en-US"/>
        </w:rPr>
      </w:pPr>
      <w:r w:rsidRPr="00B66BA4">
        <w:rPr>
          <w:sz w:val="24"/>
          <w:szCs w:val="24"/>
          <w:lang w:val="sr-Cyrl-CS" w:eastAsia="en-US"/>
        </w:rPr>
        <w:t xml:space="preserve">О ПОТВРЂИВАЊУ </w:t>
      </w:r>
      <w:bookmarkStart w:id="0" w:name="SADRZAJ_002"/>
      <w:r w:rsidR="00522DD7" w:rsidRPr="00B66BA4">
        <w:rPr>
          <w:sz w:val="24"/>
          <w:szCs w:val="24"/>
          <w:lang w:val="sr-Cyrl-CS" w:eastAsia="en-US"/>
        </w:rPr>
        <w:t xml:space="preserve">УГОВОРА О КРЕДИТУ БР. </w:t>
      </w:r>
      <w:r w:rsidR="00522DD7" w:rsidRPr="00B66BA4">
        <w:rPr>
          <w:sz w:val="24"/>
          <w:szCs w:val="24"/>
          <w:lang w:val="en-US" w:eastAsia="en-US"/>
        </w:rPr>
        <w:t xml:space="preserve">CRS 1020 01 Y </w:t>
      </w:r>
      <w:r w:rsidR="00522DD7" w:rsidRPr="00B66BA4">
        <w:rPr>
          <w:sz w:val="24"/>
          <w:szCs w:val="24"/>
          <w:lang w:val="sr-Cyrl-CS" w:eastAsia="en-US"/>
        </w:rPr>
        <w:t xml:space="preserve">ИЗМЕЂУ ФРАНЦУСКЕ АГЕНЦИЈЕ ЗА РАЗВОЈ И РЕПУБЛИКЕ СРБИЈЕ </w:t>
      </w:r>
      <w:r w:rsidR="00357AB8" w:rsidRPr="00B66BA4">
        <w:rPr>
          <w:sz w:val="24"/>
          <w:szCs w:val="24"/>
          <w:lang w:val="sr-Cyrl-CS" w:eastAsia="en-US"/>
        </w:rPr>
        <w:t>ЗА РЕАЛИЗАЦИЈУ ПРОГРАМА УРБАНЕ СРЕДИНЕ ОТПОРНЕ НА КЛИМАТСКЕ ПРОМЕНЕ</w:t>
      </w:r>
    </w:p>
    <w:p w14:paraId="5F8246DB" w14:textId="77777777" w:rsidR="00AD709A" w:rsidRPr="00B66BA4" w:rsidRDefault="00AD709A" w:rsidP="00AD709A">
      <w:pPr>
        <w:spacing w:before="100" w:beforeAutospacing="1" w:after="100" w:afterAutospacing="1"/>
        <w:jc w:val="center"/>
        <w:rPr>
          <w:b/>
          <w:sz w:val="24"/>
          <w:szCs w:val="24"/>
          <w:lang w:val="sr-Cyrl-CS" w:eastAsia="en-US"/>
        </w:rPr>
      </w:pPr>
      <w:bookmarkStart w:id="1" w:name="SADRZAJ_003"/>
      <w:bookmarkEnd w:id="0"/>
    </w:p>
    <w:p w14:paraId="23E532CD" w14:textId="77777777" w:rsidR="00AD709A" w:rsidRPr="00B66BA4" w:rsidRDefault="00AD709A" w:rsidP="00AD709A">
      <w:pPr>
        <w:jc w:val="center"/>
        <w:rPr>
          <w:sz w:val="24"/>
          <w:lang w:val="sr-Cyrl-CS" w:eastAsia="en-US"/>
        </w:rPr>
      </w:pPr>
      <w:r w:rsidRPr="00B66BA4">
        <w:rPr>
          <w:sz w:val="24"/>
          <w:lang w:val="sr-Cyrl-CS" w:eastAsia="en-US"/>
        </w:rPr>
        <w:t>Члан 1.</w:t>
      </w:r>
    </w:p>
    <w:p w14:paraId="2ADAA3E3" w14:textId="77777777" w:rsidR="00AD709A" w:rsidRPr="00B66BA4" w:rsidRDefault="00AD709A" w:rsidP="00AD709A">
      <w:pPr>
        <w:ind w:firstLine="709"/>
        <w:rPr>
          <w:sz w:val="24"/>
          <w:lang w:val="sr-Cyrl-CS" w:eastAsia="en-US"/>
        </w:rPr>
      </w:pPr>
      <w:bookmarkStart w:id="2" w:name="SADRZAJ_004"/>
      <w:bookmarkEnd w:id="1"/>
      <w:r w:rsidRPr="00B66BA4">
        <w:rPr>
          <w:sz w:val="24"/>
          <w:lang w:val="sr-Cyrl-CS" w:eastAsia="en-US"/>
        </w:rPr>
        <w:t xml:space="preserve">Потврђује се </w:t>
      </w:r>
      <w:r w:rsidR="00522DD7" w:rsidRPr="00B66BA4">
        <w:rPr>
          <w:sz w:val="24"/>
          <w:szCs w:val="24"/>
          <w:lang w:val="sr-Cyrl-CS" w:eastAsia="en-US"/>
        </w:rPr>
        <w:t xml:space="preserve">Уговор о кредиту бр. </w:t>
      </w:r>
      <w:r w:rsidR="00522DD7" w:rsidRPr="00B66BA4">
        <w:rPr>
          <w:sz w:val="24"/>
          <w:szCs w:val="24"/>
          <w:lang w:val="en-US" w:eastAsia="en-US"/>
        </w:rPr>
        <w:t xml:space="preserve">CRS 1020 01 Y </w:t>
      </w:r>
      <w:r w:rsidR="00522DD7" w:rsidRPr="00B66BA4">
        <w:rPr>
          <w:sz w:val="24"/>
          <w:szCs w:val="24"/>
          <w:lang w:val="sr-Cyrl-CS" w:eastAsia="en-US"/>
        </w:rPr>
        <w:t>између Француске агенције за развој и Републике Србије</w:t>
      </w:r>
      <w:r w:rsidRPr="00B66BA4">
        <w:rPr>
          <w:sz w:val="24"/>
          <w:lang w:val="sr-Cyrl-CS" w:eastAsia="en-US"/>
        </w:rPr>
        <w:t xml:space="preserve"> </w:t>
      </w:r>
      <w:r w:rsidR="00357AB8" w:rsidRPr="00B66BA4">
        <w:rPr>
          <w:sz w:val="24"/>
          <w:lang w:val="sr-Cyrl-CS" w:eastAsia="en-US"/>
        </w:rPr>
        <w:t>за реализацију Програма урбане средине отпорне на климатске промене</w:t>
      </w:r>
      <w:r w:rsidR="00DC5796">
        <w:rPr>
          <w:sz w:val="24"/>
          <w:lang w:val="sr-Latn-RS" w:eastAsia="en-US"/>
        </w:rPr>
        <w:t>,</w:t>
      </w:r>
      <w:r w:rsidR="00357AB8" w:rsidRPr="00B66BA4">
        <w:rPr>
          <w:sz w:val="24"/>
          <w:lang w:val="sr-Cyrl-CS" w:eastAsia="en-US"/>
        </w:rPr>
        <w:t xml:space="preserve"> </w:t>
      </w:r>
      <w:r w:rsidRPr="00B66BA4">
        <w:rPr>
          <w:sz w:val="24"/>
          <w:lang w:val="sr-Cyrl-CS" w:eastAsia="en-US"/>
        </w:rPr>
        <w:t xml:space="preserve">који је потписан у Београду </w:t>
      </w:r>
      <w:r w:rsidR="00357AB8" w:rsidRPr="00B66BA4">
        <w:rPr>
          <w:sz w:val="24"/>
          <w:lang w:val="sr-Cyrl-CS" w:eastAsia="en-US"/>
        </w:rPr>
        <w:t>10</w:t>
      </w:r>
      <w:r w:rsidRPr="00B66BA4">
        <w:rPr>
          <w:sz w:val="24"/>
          <w:lang w:val="sr-Cyrl-CS" w:eastAsia="en-US"/>
        </w:rPr>
        <w:t xml:space="preserve">. </w:t>
      </w:r>
      <w:r w:rsidR="00357AB8" w:rsidRPr="00B66BA4">
        <w:rPr>
          <w:sz w:val="24"/>
          <w:lang w:val="sr-Cyrl-CS" w:eastAsia="en-US"/>
        </w:rPr>
        <w:t>маја</w:t>
      </w:r>
      <w:r w:rsidRPr="00B66BA4">
        <w:rPr>
          <w:sz w:val="24"/>
          <w:lang w:val="sr-Cyrl-CS" w:eastAsia="en-US"/>
        </w:rPr>
        <w:t xml:space="preserve"> 20</w:t>
      </w:r>
      <w:r w:rsidR="00357AB8" w:rsidRPr="00B66BA4">
        <w:rPr>
          <w:sz w:val="24"/>
          <w:lang w:val="sr-Cyrl-CS" w:eastAsia="en-US"/>
        </w:rPr>
        <w:t>21</w:t>
      </w:r>
      <w:r w:rsidRPr="00B66BA4">
        <w:rPr>
          <w:sz w:val="24"/>
          <w:lang w:val="sr-Cyrl-CS" w:eastAsia="en-US"/>
        </w:rPr>
        <w:t>. године, у оригиналу на енглеском језику.</w:t>
      </w:r>
    </w:p>
    <w:p w14:paraId="20CE04E6" w14:textId="77777777" w:rsidR="00AD709A" w:rsidRPr="00B66BA4" w:rsidRDefault="00AD709A" w:rsidP="00AD709A">
      <w:pPr>
        <w:rPr>
          <w:sz w:val="24"/>
          <w:lang w:val="sr-Cyrl-CS" w:eastAsia="en-US"/>
        </w:rPr>
      </w:pPr>
    </w:p>
    <w:p w14:paraId="1A9E9F55" w14:textId="77777777" w:rsidR="00AD709A" w:rsidRPr="00B66BA4" w:rsidRDefault="00AD709A" w:rsidP="00AD709A">
      <w:pPr>
        <w:jc w:val="center"/>
        <w:rPr>
          <w:b/>
          <w:sz w:val="24"/>
          <w:lang w:val="sr-Cyrl-CS" w:eastAsia="en-US"/>
        </w:rPr>
      </w:pPr>
      <w:r w:rsidRPr="00B66BA4">
        <w:rPr>
          <w:sz w:val="24"/>
          <w:lang w:val="sr-Cyrl-CS" w:eastAsia="en-US"/>
        </w:rPr>
        <w:t>Члан 2.</w:t>
      </w:r>
      <w:bookmarkEnd w:id="2"/>
    </w:p>
    <w:p w14:paraId="5253470F" w14:textId="77777777" w:rsidR="00AD709A" w:rsidRPr="00AD709A" w:rsidRDefault="00AD709A" w:rsidP="00AD709A">
      <w:pPr>
        <w:ind w:firstLine="709"/>
        <w:rPr>
          <w:b/>
          <w:sz w:val="24"/>
          <w:u w:val="single"/>
          <w:lang w:val="sr-Cyrl-CS" w:eastAsia="en-US"/>
        </w:rPr>
      </w:pPr>
      <w:r w:rsidRPr="00B66BA4">
        <w:rPr>
          <w:sz w:val="24"/>
          <w:lang w:val="sr-Cyrl-CS" w:eastAsia="en-US"/>
        </w:rPr>
        <w:t xml:space="preserve">Текст </w:t>
      </w:r>
      <w:r w:rsidR="00522DD7" w:rsidRPr="00B66BA4">
        <w:rPr>
          <w:sz w:val="24"/>
          <w:lang w:val="sr-Cyrl-CS" w:eastAsia="en-US"/>
        </w:rPr>
        <w:t xml:space="preserve">Уговора о кредиту бр. </w:t>
      </w:r>
      <w:r w:rsidR="00522DD7" w:rsidRPr="00B66BA4">
        <w:rPr>
          <w:sz w:val="24"/>
          <w:lang w:val="en-US" w:eastAsia="en-US"/>
        </w:rPr>
        <w:t xml:space="preserve">CRS 1020 01 Y </w:t>
      </w:r>
      <w:r w:rsidR="00522DD7" w:rsidRPr="00B66BA4">
        <w:rPr>
          <w:sz w:val="24"/>
          <w:lang w:val="sr-Cyrl-CS" w:eastAsia="en-US"/>
        </w:rPr>
        <w:t>између Француске агенције за развој и Републике Србије</w:t>
      </w:r>
      <w:r w:rsidRPr="00B66BA4">
        <w:rPr>
          <w:sz w:val="24"/>
          <w:lang w:val="sr-Cyrl-CS" w:eastAsia="en-US"/>
        </w:rPr>
        <w:t xml:space="preserve"> </w:t>
      </w:r>
      <w:r w:rsidR="00357AB8" w:rsidRPr="00B66BA4">
        <w:rPr>
          <w:sz w:val="24"/>
          <w:lang w:val="sr-Cyrl-CS" w:eastAsia="en-US"/>
        </w:rPr>
        <w:t>за реализацију Програма урбане средине отпорне на климатске промене</w:t>
      </w:r>
      <w:r w:rsidR="00DC5796">
        <w:rPr>
          <w:sz w:val="24"/>
          <w:lang w:val="sr-Latn-RS" w:eastAsia="en-US"/>
        </w:rPr>
        <w:t>,</w:t>
      </w:r>
      <w:r w:rsidR="00357AB8" w:rsidRPr="00B66BA4">
        <w:rPr>
          <w:sz w:val="24"/>
          <w:lang w:val="sr-Cyrl-CS" w:eastAsia="en-US"/>
        </w:rPr>
        <w:t xml:space="preserve"> </w:t>
      </w:r>
      <w:r w:rsidRPr="00B66BA4">
        <w:rPr>
          <w:sz w:val="24"/>
          <w:lang w:val="sr-Cyrl-CS" w:eastAsia="en-US"/>
        </w:rPr>
        <w:t xml:space="preserve">у оригиналу на енглеском језику и </w:t>
      </w:r>
      <w:bookmarkStart w:id="3" w:name="SADRZAJ_013"/>
      <w:r w:rsidRPr="00B66BA4">
        <w:rPr>
          <w:sz w:val="24"/>
          <w:lang w:val="sr-Cyrl-CS" w:eastAsia="en-US"/>
        </w:rPr>
        <w:t>у преводу на српски језик гласи</w:t>
      </w:r>
      <w:bookmarkEnd w:id="3"/>
      <w:r w:rsidRPr="00B66BA4">
        <w:rPr>
          <w:sz w:val="24"/>
          <w:lang w:val="sr-Cyrl-CS" w:eastAsia="en-US"/>
        </w:rPr>
        <w:t>:</w:t>
      </w:r>
      <w:r w:rsidRPr="00AD709A">
        <w:rPr>
          <w:sz w:val="24"/>
          <w:lang w:val="sr-Cyrl-CS" w:eastAsia="en-US"/>
        </w:rPr>
        <w:t xml:space="preserve"> </w:t>
      </w:r>
    </w:p>
    <w:p w14:paraId="5FD9F9B7" w14:textId="77777777" w:rsidR="00AD709A" w:rsidRPr="00AD709A" w:rsidRDefault="00AD709A" w:rsidP="00AD709A">
      <w:pPr>
        <w:jc w:val="left"/>
        <w:rPr>
          <w:b/>
          <w:bCs/>
          <w:color w:val="FF0000"/>
          <w:szCs w:val="22"/>
          <w:lang w:val="sr-Cyrl-CS" w:eastAsia="en-US"/>
        </w:rPr>
      </w:pPr>
      <w:r w:rsidRPr="00AD709A">
        <w:rPr>
          <w:b/>
          <w:bCs/>
          <w:color w:val="FF0000"/>
          <w:szCs w:val="22"/>
          <w:lang w:val="sr-Cyrl-CS" w:eastAsia="en-US"/>
        </w:rPr>
        <w:br w:type="page"/>
      </w:r>
    </w:p>
    <w:p w14:paraId="484DD791" w14:textId="77777777" w:rsidR="00FB69D4" w:rsidRDefault="00FB69D4" w:rsidP="00FB69D4">
      <w:pPr>
        <w:rPr>
          <w:lang w:val="fr-FR"/>
        </w:rPr>
      </w:pPr>
    </w:p>
    <w:p w14:paraId="6D53B9B4" w14:textId="77777777" w:rsidR="00FB69D4" w:rsidRDefault="00FB69D4" w:rsidP="00FB69D4">
      <w:pPr>
        <w:pStyle w:val="BodyText"/>
        <w:spacing w:after="0"/>
        <w:jc w:val="center"/>
        <w:rPr>
          <w:rFonts w:cs="Times New Roman"/>
          <w:lang w:val="fr-FR"/>
        </w:rPr>
      </w:pPr>
    </w:p>
    <w:p w14:paraId="40081B09" w14:textId="77777777" w:rsidR="00FB69D4" w:rsidRDefault="00FB69D4" w:rsidP="00FB69D4">
      <w:pPr>
        <w:pStyle w:val="BodyText"/>
        <w:jc w:val="center"/>
        <w:rPr>
          <w:rFonts w:cs="Times New Roman"/>
        </w:rPr>
      </w:pPr>
      <w:r>
        <w:rPr>
          <w:rFonts w:cs="Times New Roman"/>
          <w:b/>
        </w:rPr>
        <w:t xml:space="preserve">AFD AGREEMENT N° </w:t>
      </w:r>
      <w:r>
        <w:rPr>
          <w:rFonts w:cs="Times New Roman"/>
          <w:b/>
          <w:lang w:val="en-US"/>
        </w:rPr>
        <w:t>CRS 1020 01 Y</w:t>
      </w:r>
    </w:p>
    <w:p w14:paraId="120210CC" w14:textId="77777777" w:rsidR="00FB69D4" w:rsidRDefault="00FB69D4" w:rsidP="00FB69D4">
      <w:pPr>
        <w:pStyle w:val="BodyText"/>
        <w:pBdr>
          <w:top w:val="single" w:sz="4" w:space="1" w:color="auto"/>
        </w:pBdr>
        <w:spacing w:after="0"/>
        <w:rPr>
          <w:rFonts w:cs="Times New Roman"/>
        </w:rPr>
      </w:pPr>
    </w:p>
    <w:p w14:paraId="744B247E" w14:textId="77777777" w:rsidR="00FB69D4" w:rsidRDefault="00FB69D4" w:rsidP="00FB69D4">
      <w:pPr>
        <w:pStyle w:val="BodyText"/>
        <w:jc w:val="center"/>
        <w:rPr>
          <w:rFonts w:cs="Times New Roman"/>
          <w:b/>
        </w:rPr>
      </w:pPr>
    </w:p>
    <w:p w14:paraId="01C3F36F" w14:textId="77777777" w:rsidR="00FB69D4" w:rsidRDefault="00FB69D4" w:rsidP="00FB69D4">
      <w:pPr>
        <w:pStyle w:val="BodyText"/>
        <w:jc w:val="center"/>
        <w:rPr>
          <w:rFonts w:cs="Times New Roman"/>
        </w:rPr>
      </w:pPr>
      <w:r>
        <w:rPr>
          <w:rFonts w:cs="Times New Roman"/>
          <w:b/>
        </w:rPr>
        <w:t>CREDIT FACILITY AGREEMENT</w:t>
      </w:r>
    </w:p>
    <w:p w14:paraId="555E8DF7" w14:textId="77777777" w:rsidR="00FB69D4" w:rsidRDefault="00FB69D4" w:rsidP="00FB69D4">
      <w:pPr>
        <w:pStyle w:val="BodyText"/>
        <w:jc w:val="center"/>
        <w:rPr>
          <w:rFonts w:cs="Times New Roman"/>
          <w:color w:val="000000"/>
        </w:rPr>
      </w:pPr>
      <w:r>
        <w:rPr>
          <w:rFonts w:cs="Times New Roman"/>
          <w:b/>
        </w:rPr>
        <w:t xml:space="preserve">dated as of </w:t>
      </w:r>
      <w:r>
        <w:rPr>
          <w:rFonts w:cs="Times New Roman"/>
          <w:b/>
          <w:color w:val="000000"/>
        </w:rPr>
        <w:t>May 10, 2021</w:t>
      </w:r>
    </w:p>
    <w:p w14:paraId="27790FC1" w14:textId="77777777" w:rsidR="00FB69D4" w:rsidRPr="00104CBE" w:rsidRDefault="00FB69D4" w:rsidP="00FB69D4">
      <w:pPr>
        <w:pStyle w:val="BodyText"/>
        <w:jc w:val="center"/>
        <w:rPr>
          <w:rFonts w:cs="Times New Roman"/>
          <w:lang w:val="en-US"/>
        </w:rPr>
      </w:pPr>
      <w:r w:rsidRPr="00104CBE">
        <w:rPr>
          <w:rFonts w:cs="Times New Roman"/>
          <w:b/>
          <w:lang w:val="en-US"/>
        </w:rPr>
        <w:t>between</w:t>
      </w:r>
    </w:p>
    <w:p w14:paraId="6A5E337B" w14:textId="77777777" w:rsidR="00FB69D4" w:rsidRPr="00104CBE" w:rsidRDefault="00FB69D4" w:rsidP="00FB69D4">
      <w:pPr>
        <w:pStyle w:val="BodyText"/>
        <w:jc w:val="center"/>
        <w:rPr>
          <w:rFonts w:cs="Times New Roman"/>
          <w:lang w:val="en-US"/>
        </w:rPr>
      </w:pPr>
      <w:r w:rsidRPr="00104CBE">
        <w:rPr>
          <w:rFonts w:cs="Times New Roman"/>
          <w:b/>
          <w:lang w:val="en-US"/>
        </w:rPr>
        <w:t>AGENCE FRANÇAISE DE DEVELOPPEMENT</w:t>
      </w:r>
    </w:p>
    <w:p w14:paraId="3AE9E3C1" w14:textId="77777777" w:rsidR="00FB69D4" w:rsidRPr="00104CBE" w:rsidRDefault="00FB69D4" w:rsidP="00FB69D4">
      <w:pPr>
        <w:pStyle w:val="BodyText"/>
        <w:jc w:val="center"/>
        <w:rPr>
          <w:rFonts w:cs="Times New Roman"/>
          <w:lang w:val="en-US"/>
        </w:rPr>
      </w:pPr>
      <w:r w:rsidRPr="00104CBE">
        <w:rPr>
          <w:rFonts w:cs="Times New Roman"/>
          <w:lang w:val="en-US"/>
        </w:rPr>
        <w:t>The Lender</w:t>
      </w:r>
    </w:p>
    <w:p w14:paraId="39D3366F" w14:textId="77777777" w:rsidR="00FB69D4" w:rsidRDefault="00FB69D4" w:rsidP="00FB69D4">
      <w:pPr>
        <w:pStyle w:val="BodyText"/>
        <w:jc w:val="center"/>
        <w:rPr>
          <w:rFonts w:cs="Times New Roman"/>
        </w:rPr>
      </w:pPr>
      <w:r>
        <w:rPr>
          <w:rFonts w:cs="Times New Roman"/>
          <w:b/>
        </w:rPr>
        <w:t>and</w:t>
      </w:r>
    </w:p>
    <w:p w14:paraId="76DC1990" w14:textId="77777777" w:rsidR="00FB69D4" w:rsidRPr="00804ED6" w:rsidRDefault="00FB69D4" w:rsidP="00FB69D4">
      <w:pPr>
        <w:pStyle w:val="BodyText"/>
        <w:jc w:val="center"/>
        <w:rPr>
          <w:rFonts w:cs="Times New Roman"/>
          <w:b/>
          <w:lang w:val="en-US"/>
        </w:rPr>
      </w:pPr>
      <w:r w:rsidRPr="00804ED6">
        <w:rPr>
          <w:rFonts w:cs="Times New Roman"/>
          <w:b/>
          <w:lang w:val="en-US"/>
        </w:rPr>
        <w:t>THE REPUBLIC OF SERBIA</w:t>
      </w:r>
    </w:p>
    <w:p w14:paraId="74CD8FF6" w14:textId="77777777" w:rsidR="00FB69D4" w:rsidRDefault="00FB69D4" w:rsidP="00FB69D4">
      <w:pPr>
        <w:pStyle w:val="BodyText"/>
        <w:jc w:val="center"/>
        <w:rPr>
          <w:rFonts w:cs="Times New Roman"/>
        </w:rPr>
      </w:pPr>
      <w:r>
        <w:rPr>
          <w:rFonts w:cs="Times New Roman"/>
        </w:rPr>
        <w:t>The Borrower</w:t>
      </w:r>
    </w:p>
    <w:p w14:paraId="0D18CAE1" w14:textId="77777777" w:rsidR="00FB69D4" w:rsidRDefault="00FB69D4" w:rsidP="00FB69D4">
      <w:pPr>
        <w:pStyle w:val="BodyText"/>
        <w:spacing w:before="100" w:after="0"/>
        <w:rPr>
          <w:rFonts w:cs="Times New Roman"/>
        </w:rPr>
      </w:pPr>
    </w:p>
    <w:p w14:paraId="0B2BCC9E" w14:textId="77777777" w:rsidR="00FB69D4" w:rsidRDefault="00FB69D4" w:rsidP="00FB69D4">
      <w:pPr>
        <w:pStyle w:val="PARTHEADING"/>
        <w:keepNext w:val="0"/>
        <w:keepLines w:val="0"/>
        <w:pageBreakBefore/>
        <w:numPr>
          <w:ilvl w:val="0"/>
          <w:numId w:val="0"/>
        </w:numPr>
        <w:tabs>
          <w:tab w:val="left" w:pos="990"/>
        </w:tabs>
        <w:spacing w:after="240" w:line="240" w:lineRule="auto"/>
        <w:rPr>
          <w:rFonts w:ascii="Times New Roman" w:hAnsi="Times New Roman"/>
        </w:rPr>
      </w:pPr>
      <w:r w:rsidRPr="0055165D">
        <w:rPr>
          <w:rFonts w:ascii="Times New Roman" w:hAnsi="Times New Roman"/>
        </w:rPr>
        <w:lastRenderedPageBreak/>
        <w:t>TABLE OF CONTENTS</w:t>
      </w:r>
    </w:p>
    <w:p w14:paraId="2A5589B0"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1.</w:t>
      </w:r>
      <w:r>
        <w:rPr>
          <w:rFonts w:asciiTheme="minorHAnsi" w:eastAsiaTheme="minorEastAsia" w:hAnsiTheme="minorHAnsi" w:cstheme="minorBidi"/>
          <w:caps w:val="0"/>
          <w:noProof/>
          <w:sz w:val="22"/>
          <w:szCs w:val="22"/>
          <w:lang w:val="fr-FR"/>
        </w:rPr>
        <w:tab/>
      </w:r>
      <w:r w:rsidRPr="00C73A7E">
        <w:rPr>
          <w:noProof/>
        </w:rPr>
        <w:t>definitions and interpretatioN</w:t>
      </w:r>
      <w:r>
        <w:rPr>
          <w:noProof/>
          <w:webHidden/>
        </w:rPr>
        <w:tab/>
      </w:r>
    </w:p>
    <w:p w14:paraId="2E8FF8EF"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1.1</w:t>
      </w:r>
      <w:r>
        <w:rPr>
          <w:rFonts w:asciiTheme="minorHAnsi" w:eastAsiaTheme="minorEastAsia" w:hAnsiTheme="minorHAnsi" w:cstheme="minorBidi"/>
          <w:noProof/>
          <w:szCs w:val="22"/>
          <w:lang w:val="fr-FR"/>
        </w:rPr>
        <w:tab/>
      </w:r>
      <w:r w:rsidRPr="00C73A7E">
        <w:rPr>
          <w:noProof/>
        </w:rPr>
        <w:t>Definitions</w:t>
      </w:r>
      <w:r>
        <w:rPr>
          <w:noProof/>
          <w:webHidden/>
        </w:rPr>
        <w:tab/>
      </w:r>
    </w:p>
    <w:p w14:paraId="644DB40D"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1.2</w:t>
      </w:r>
      <w:r>
        <w:rPr>
          <w:rFonts w:asciiTheme="minorHAnsi" w:eastAsiaTheme="minorEastAsia" w:hAnsiTheme="minorHAnsi" w:cstheme="minorBidi"/>
          <w:noProof/>
          <w:szCs w:val="22"/>
          <w:lang w:val="fr-FR"/>
        </w:rPr>
        <w:tab/>
      </w:r>
      <w:r w:rsidRPr="00C73A7E">
        <w:rPr>
          <w:noProof/>
        </w:rPr>
        <w:t>Interpretation</w:t>
      </w:r>
      <w:r>
        <w:rPr>
          <w:noProof/>
          <w:webHidden/>
        </w:rPr>
        <w:tab/>
      </w:r>
    </w:p>
    <w:p w14:paraId="14013EA7"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lang w:val="en-US"/>
        </w:rPr>
        <w:t>2.</w:t>
      </w:r>
      <w:r>
        <w:rPr>
          <w:rFonts w:asciiTheme="minorHAnsi" w:eastAsiaTheme="minorEastAsia" w:hAnsiTheme="minorHAnsi" w:cstheme="minorBidi"/>
          <w:caps w:val="0"/>
          <w:noProof/>
          <w:sz w:val="22"/>
          <w:szCs w:val="22"/>
          <w:lang w:val="fr-FR"/>
        </w:rPr>
        <w:tab/>
      </w:r>
      <w:r w:rsidRPr="00C73A7E">
        <w:rPr>
          <w:noProof/>
          <w:lang w:val="en-US"/>
        </w:rPr>
        <w:t>FACILITY, PURPOSE AND conditions OF UTILIsATION</w:t>
      </w:r>
      <w:r>
        <w:rPr>
          <w:noProof/>
          <w:webHidden/>
        </w:rPr>
        <w:tab/>
      </w:r>
    </w:p>
    <w:p w14:paraId="0ECD3DAD"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2.1</w:t>
      </w:r>
      <w:r>
        <w:rPr>
          <w:rFonts w:asciiTheme="minorHAnsi" w:eastAsiaTheme="minorEastAsia" w:hAnsiTheme="minorHAnsi" w:cstheme="minorBidi"/>
          <w:noProof/>
          <w:szCs w:val="22"/>
          <w:lang w:val="fr-FR"/>
        </w:rPr>
        <w:tab/>
      </w:r>
      <w:r w:rsidRPr="00C73A7E">
        <w:rPr>
          <w:noProof/>
        </w:rPr>
        <w:t>Facility</w:t>
      </w:r>
      <w:r>
        <w:rPr>
          <w:noProof/>
          <w:webHidden/>
        </w:rPr>
        <w:tab/>
      </w:r>
    </w:p>
    <w:p w14:paraId="72C3C161"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2.2</w:t>
      </w:r>
      <w:r>
        <w:rPr>
          <w:rFonts w:asciiTheme="minorHAnsi" w:eastAsiaTheme="minorEastAsia" w:hAnsiTheme="minorHAnsi" w:cstheme="minorBidi"/>
          <w:noProof/>
          <w:szCs w:val="22"/>
          <w:lang w:val="fr-FR"/>
        </w:rPr>
        <w:tab/>
      </w:r>
      <w:r w:rsidRPr="00C73A7E">
        <w:rPr>
          <w:noProof/>
        </w:rPr>
        <w:t>Purpose</w:t>
      </w:r>
      <w:r>
        <w:rPr>
          <w:noProof/>
          <w:webHidden/>
        </w:rPr>
        <w:tab/>
      </w:r>
    </w:p>
    <w:p w14:paraId="5ADE9488"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2.3</w:t>
      </w:r>
      <w:r>
        <w:rPr>
          <w:rFonts w:asciiTheme="minorHAnsi" w:eastAsiaTheme="minorEastAsia" w:hAnsiTheme="minorHAnsi" w:cstheme="minorBidi"/>
          <w:noProof/>
          <w:szCs w:val="22"/>
          <w:lang w:val="fr-FR"/>
        </w:rPr>
        <w:tab/>
      </w:r>
      <w:r w:rsidRPr="00C73A7E">
        <w:rPr>
          <w:noProof/>
        </w:rPr>
        <w:t>Absence of Liability</w:t>
      </w:r>
      <w:r>
        <w:rPr>
          <w:noProof/>
          <w:webHidden/>
        </w:rPr>
        <w:tab/>
      </w:r>
    </w:p>
    <w:p w14:paraId="27F50DA2"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2.4</w:t>
      </w:r>
      <w:r>
        <w:rPr>
          <w:rFonts w:asciiTheme="minorHAnsi" w:eastAsiaTheme="minorEastAsia" w:hAnsiTheme="minorHAnsi" w:cstheme="minorBidi"/>
          <w:noProof/>
          <w:szCs w:val="22"/>
          <w:lang w:val="fr-FR"/>
        </w:rPr>
        <w:tab/>
      </w:r>
      <w:r w:rsidRPr="00C73A7E">
        <w:rPr>
          <w:noProof/>
        </w:rPr>
        <w:t>Conditions precedent</w:t>
      </w:r>
      <w:r>
        <w:rPr>
          <w:noProof/>
          <w:webHidden/>
        </w:rPr>
        <w:tab/>
      </w:r>
    </w:p>
    <w:p w14:paraId="7F18CCB9"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3.</w:t>
      </w:r>
      <w:r>
        <w:rPr>
          <w:rFonts w:asciiTheme="minorHAnsi" w:eastAsiaTheme="minorEastAsia" w:hAnsiTheme="minorHAnsi" w:cstheme="minorBidi"/>
          <w:caps w:val="0"/>
          <w:noProof/>
          <w:sz w:val="22"/>
          <w:szCs w:val="22"/>
          <w:lang w:val="fr-FR"/>
        </w:rPr>
        <w:tab/>
      </w:r>
      <w:r w:rsidRPr="00C73A7E">
        <w:rPr>
          <w:noProof/>
        </w:rPr>
        <w:t>Drawdown of Funds</w:t>
      </w:r>
      <w:r>
        <w:rPr>
          <w:noProof/>
          <w:webHidden/>
        </w:rPr>
        <w:tab/>
      </w:r>
    </w:p>
    <w:p w14:paraId="7572E358"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3.1</w:t>
      </w:r>
      <w:r>
        <w:rPr>
          <w:rFonts w:asciiTheme="minorHAnsi" w:eastAsiaTheme="minorEastAsia" w:hAnsiTheme="minorHAnsi" w:cstheme="minorBidi"/>
          <w:noProof/>
          <w:szCs w:val="22"/>
          <w:lang w:val="fr-FR"/>
        </w:rPr>
        <w:tab/>
      </w:r>
      <w:r w:rsidRPr="00C73A7E">
        <w:rPr>
          <w:noProof/>
        </w:rPr>
        <w:t>Drawdown amounts</w:t>
      </w:r>
      <w:r>
        <w:rPr>
          <w:noProof/>
          <w:webHidden/>
        </w:rPr>
        <w:tab/>
      </w:r>
    </w:p>
    <w:p w14:paraId="538896D6"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3.2</w:t>
      </w:r>
      <w:r>
        <w:rPr>
          <w:rFonts w:asciiTheme="minorHAnsi" w:eastAsiaTheme="minorEastAsia" w:hAnsiTheme="minorHAnsi" w:cstheme="minorBidi"/>
          <w:noProof/>
          <w:szCs w:val="22"/>
          <w:lang w:val="fr-FR"/>
        </w:rPr>
        <w:tab/>
      </w:r>
      <w:r w:rsidRPr="00C73A7E">
        <w:rPr>
          <w:noProof/>
        </w:rPr>
        <w:t>Drawdown request</w:t>
      </w:r>
      <w:r>
        <w:rPr>
          <w:noProof/>
          <w:webHidden/>
        </w:rPr>
        <w:tab/>
      </w:r>
    </w:p>
    <w:p w14:paraId="3A0F70ED"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3.3</w:t>
      </w:r>
      <w:r>
        <w:rPr>
          <w:rFonts w:asciiTheme="minorHAnsi" w:eastAsiaTheme="minorEastAsia" w:hAnsiTheme="minorHAnsi" w:cstheme="minorBidi"/>
          <w:noProof/>
          <w:szCs w:val="22"/>
          <w:lang w:val="fr-FR"/>
        </w:rPr>
        <w:tab/>
      </w:r>
      <w:r w:rsidRPr="00C73A7E">
        <w:rPr>
          <w:noProof/>
        </w:rPr>
        <w:t>Payment completion</w:t>
      </w:r>
      <w:r>
        <w:rPr>
          <w:noProof/>
          <w:webHidden/>
        </w:rPr>
        <w:tab/>
      </w:r>
    </w:p>
    <w:p w14:paraId="7D6BFE20"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3.4</w:t>
      </w:r>
      <w:r>
        <w:rPr>
          <w:rFonts w:asciiTheme="minorHAnsi" w:eastAsiaTheme="minorEastAsia" w:hAnsiTheme="minorHAnsi" w:cstheme="minorBidi"/>
          <w:noProof/>
          <w:szCs w:val="22"/>
          <w:lang w:val="fr-FR"/>
        </w:rPr>
        <w:tab/>
      </w:r>
      <w:r w:rsidRPr="00C73A7E">
        <w:rPr>
          <w:noProof/>
        </w:rPr>
        <w:t>Payment mechanics</w:t>
      </w:r>
      <w:r>
        <w:rPr>
          <w:noProof/>
          <w:webHidden/>
        </w:rPr>
        <w:tab/>
      </w:r>
    </w:p>
    <w:p w14:paraId="3300FD26"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4.</w:t>
      </w:r>
      <w:r>
        <w:rPr>
          <w:rFonts w:asciiTheme="minorHAnsi" w:eastAsiaTheme="minorEastAsia" w:hAnsiTheme="minorHAnsi" w:cstheme="minorBidi"/>
          <w:caps w:val="0"/>
          <w:noProof/>
          <w:sz w:val="22"/>
          <w:szCs w:val="22"/>
          <w:lang w:val="fr-FR"/>
        </w:rPr>
        <w:tab/>
      </w:r>
      <w:r w:rsidRPr="00C73A7E">
        <w:rPr>
          <w:noProof/>
        </w:rPr>
        <w:t>Interest</w:t>
      </w:r>
      <w:r>
        <w:rPr>
          <w:noProof/>
          <w:webHidden/>
        </w:rPr>
        <w:tab/>
      </w:r>
    </w:p>
    <w:p w14:paraId="47FC6775"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4.1</w:t>
      </w:r>
      <w:r>
        <w:rPr>
          <w:rFonts w:asciiTheme="minorHAnsi" w:eastAsiaTheme="minorEastAsia" w:hAnsiTheme="minorHAnsi" w:cstheme="minorBidi"/>
          <w:noProof/>
          <w:szCs w:val="22"/>
          <w:lang w:val="fr-FR"/>
        </w:rPr>
        <w:tab/>
      </w:r>
      <w:r w:rsidRPr="00C73A7E">
        <w:rPr>
          <w:noProof/>
        </w:rPr>
        <w:t>Interest Rate</w:t>
      </w:r>
      <w:r>
        <w:rPr>
          <w:noProof/>
          <w:webHidden/>
        </w:rPr>
        <w:tab/>
      </w:r>
    </w:p>
    <w:p w14:paraId="3919C660"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4.2</w:t>
      </w:r>
      <w:r>
        <w:rPr>
          <w:rFonts w:asciiTheme="minorHAnsi" w:eastAsiaTheme="minorEastAsia" w:hAnsiTheme="minorHAnsi" w:cstheme="minorBidi"/>
          <w:noProof/>
          <w:szCs w:val="22"/>
          <w:lang w:val="fr-FR"/>
        </w:rPr>
        <w:tab/>
      </w:r>
      <w:r w:rsidRPr="00C73A7E">
        <w:rPr>
          <w:noProof/>
        </w:rPr>
        <w:t>Calculation and payment of interest</w:t>
      </w:r>
      <w:r>
        <w:rPr>
          <w:noProof/>
          <w:webHidden/>
        </w:rPr>
        <w:tab/>
      </w:r>
    </w:p>
    <w:p w14:paraId="2CDC26AB"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4.3</w:t>
      </w:r>
      <w:r>
        <w:rPr>
          <w:rFonts w:asciiTheme="minorHAnsi" w:eastAsiaTheme="minorEastAsia" w:hAnsiTheme="minorHAnsi" w:cstheme="minorBidi"/>
          <w:noProof/>
          <w:szCs w:val="22"/>
          <w:lang w:val="fr-FR"/>
        </w:rPr>
        <w:tab/>
      </w:r>
      <w:r w:rsidRPr="00C73A7E">
        <w:rPr>
          <w:noProof/>
        </w:rPr>
        <w:t>Late payment and default interest</w:t>
      </w:r>
      <w:r>
        <w:rPr>
          <w:noProof/>
          <w:webHidden/>
        </w:rPr>
        <w:tab/>
      </w:r>
    </w:p>
    <w:p w14:paraId="14C44724"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4.4</w:t>
      </w:r>
      <w:r>
        <w:rPr>
          <w:rFonts w:asciiTheme="minorHAnsi" w:eastAsiaTheme="minorEastAsia" w:hAnsiTheme="minorHAnsi" w:cstheme="minorBidi"/>
          <w:noProof/>
          <w:szCs w:val="22"/>
          <w:lang w:val="fr-FR"/>
        </w:rPr>
        <w:tab/>
      </w:r>
      <w:r w:rsidRPr="00C73A7E">
        <w:rPr>
          <w:noProof/>
        </w:rPr>
        <w:t>Communication of Interest Rates</w:t>
      </w:r>
      <w:r>
        <w:rPr>
          <w:noProof/>
          <w:webHidden/>
        </w:rPr>
        <w:tab/>
      </w:r>
    </w:p>
    <w:p w14:paraId="48E9DB76"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4.5</w:t>
      </w:r>
      <w:r>
        <w:rPr>
          <w:rFonts w:asciiTheme="minorHAnsi" w:eastAsiaTheme="minorEastAsia" w:hAnsiTheme="minorHAnsi" w:cstheme="minorBidi"/>
          <w:noProof/>
          <w:szCs w:val="22"/>
          <w:lang w:val="fr-FR"/>
        </w:rPr>
        <w:tab/>
      </w:r>
      <w:r w:rsidRPr="00C73A7E">
        <w:rPr>
          <w:noProof/>
        </w:rPr>
        <w:t>Effective Global Rate (</w:t>
      </w:r>
      <w:r w:rsidRPr="00C73A7E">
        <w:rPr>
          <w:i/>
          <w:noProof/>
        </w:rPr>
        <w:t>Taux Effectif Global</w:t>
      </w:r>
      <w:r w:rsidRPr="00C73A7E">
        <w:rPr>
          <w:noProof/>
        </w:rPr>
        <w:t>)</w:t>
      </w:r>
      <w:r>
        <w:rPr>
          <w:noProof/>
          <w:webHidden/>
        </w:rPr>
        <w:tab/>
      </w:r>
    </w:p>
    <w:p w14:paraId="4E951E39"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lang w:val="en-US"/>
        </w:rPr>
        <w:t>5.</w:t>
      </w:r>
      <w:r>
        <w:rPr>
          <w:rFonts w:asciiTheme="minorHAnsi" w:eastAsiaTheme="minorEastAsia" w:hAnsiTheme="minorHAnsi" w:cstheme="minorBidi"/>
          <w:caps w:val="0"/>
          <w:noProof/>
          <w:sz w:val="22"/>
          <w:szCs w:val="22"/>
          <w:lang w:val="fr-FR"/>
        </w:rPr>
        <w:tab/>
      </w:r>
      <w:r w:rsidRPr="00C73A7E">
        <w:rPr>
          <w:noProof/>
          <w:lang w:val="en-US"/>
        </w:rPr>
        <w:t>Change to the calculation of interest</w:t>
      </w:r>
      <w:r>
        <w:rPr>
          <w:noProof/>
          <w:webHidden/>
        </w:rPr>
        <w:tab/>
      </w:r>
    </w:p>
    <w:p w14:paraId="49B5612D" w14:textId="77777777" w:rsidR="00FB69D4" w:rsidRDefault="00FB69D4" w:rsidP="00FB69D4">
      <w:pPr>
        <w:pStyle w:val="TOC2"/>
        <w:rPr>
          <w:rFonts w:asciiTheme="minorHAnsi" w:eastAsiaTheme="minorEastAsia" w:hAnsiTheme="minorHAnsi" w:cstheme="minorBidi"/>
          <w:noProof/>
          <w:szCs w:val="22"/>
          <w:lang w:val="fr-FR"/>
        </w:rPr>
      </w:pPr>
      <w:r w:rsidRPr="00C73A7E">
        <w:rPr>
          <w:rFonts w:eastAsia="Calibri"/>
          <w:noProof/>
          <w:lang w:eastAsia="en-US"/>
        </w:rPr>
        <w:t>5.1</w:t>
      </w:r>
      <w:r>
        <w:rPr>
          <w:rFonts w:asciiTheme="minorHAnsi" w:eastAsiaTheme="minorEastAsia" w:hAnsiTheme="minorHAnsi" w:cstheme="minorBidi"/>
          <w:noProof/>
          <w:szCs w:val="22"/>
          <w:lang w:val="fr-FR"/>
        </w:rPr>
        <w:tab/>
      </w:r>
      <w:r w:rsidRPr="00C73A7E">
        <w:rPr>
          <w:rFonts w:eastAsia="Calibri"/>
          <w:noProof/>
          <w:lang w:eastAsia="en-US"/>
        </w:rPr>
        <w:t>Market Disruption</w:t>
      </w:r>
      <w:r>
        <w:rPr>
          <w:noProof/>
          <w:webHidden/>
        </w:rPr>
        <w:tab/>
      </w:r>
    </w:p>
    <w:p w14:paraId="4E5DC779" w14:textId="77777777" w:rsidR="00FB69D4" w:rsidRDefault="00FB69D4" w:rsidP="00FB69D4">
      <w:pPr>
        <w:pStyle w:val="TOC2"/>
        <w:rPr>
          <w:rFonts w:asciiTheme="minorHAnsi" w:eastAsiaTheme="minorEastAsia" w:hAnsiTheme="minorHAnsi" w:cstheme="minorBidi"/>
          <w:noProof/>
          <w:szCs w:val="22"/>
          <w:lang w:val="fr-FR"/>
        </w:rPr>
      </w:pPr>
      <w:r w:rsidRPr="00C73A7E">
        <w:rPr>
          <w:rFonts w:eastAsia="Calibri"/>
          <w:noProof/>
          <w:lang w:eastAsia="en-US"/>
        </w:rPr>
        <w:t>5.2</w:t>
      </w:r>
      <w:r>
        <w:rPr>
          <w:rFonts w:asciiTheme="minorHAnsi" w:eastAsiaTheme="minorEastAsia" w:hAnsiTheme="minorHAnsi" w:cstheme="minorBidi"/>
          <w:noProof/>
          <w:szCs w:val="22"/>
          <w:lang w:val="fr-FR"/>
        </w:rPr>
        <w:tab/>
      </w:r>
      <w:r w:rsidRPr="00C73A7E">
        <w:rPr>
          <w:rFonts w:eastAsia="Calibri"/>
          <w:noProof/>
          <w:lang w:eastAsia="en-US"/>
        </w:rPr>
        <w:t>Replacement of Screen Rate</w:t>
      </w:r>
      <w:r>
        <w:rPr>
          <w:noProof/>
          <w:webHidden/>
        </w:rPr>
        <w:tab/>
      </w:r>
    </w:p>
    <w:p w14:paraId="7EBA5BC6"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6.</w:t>
      </w:r>
      <w:r>
        <w:rPr>
          <w:rFonts w:asciiTheme="minorHAnsi" w:eastAsiaTheme="minorEastAsia" w:hAnsiTheme="minorHAnsi" w:cstheme="minorBidi"/>
          <w:caps w:val="0"/>
          <w:noProof/>
          <w:sz w:val="22"/>
          <w:szCs w:val="22"/>
          <w:lang w:val="fr-FR"/>
        </w:rPr>
        <w:tab/>
      </w:r>
      <w:r w:rsidRPr="00C73A7E">
        <w:rPr>
          <w:noProof/>
        </w:rPr>
        <w:t>FEES</w:t>
      </w:r>
      <w:r>
        <w:rPr>
          <w:noProof/>
          <w:webHidden/>
        </w:rPr>
        <w:tab/>
      </w:r>
    </w:p>
    <w:p w14:paraId="4E5FAD92"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6.1</w:t>
      </w:r>
      <w:r>
        <w:rPr>
          <w:rFonts w:asciiTheme="minorHAnsi" w:eastAsiaTheme="minorEastAsia" w:hAnsiTheme="minorHAnsi" w:cstheme="minorBidi"/>
          <w:noProof/>
          <w:szCs w:val="22"/>
          <w:lang w:val="fr-FR"/>
        </w:rPr>
        <w:tab/>
      </w:r>
      <w:r w:rsidRPr="00C73A7E">
        <w:rPr>
          <w:noProof/>
        </w:rPr>
        <w:t>Commitment fees</w:t>
      </w:r>
      <w:r>
        <w:rPr>
          <w:noProof/>
          <w:webHidden/>
        </w:rPr>
        <w:tab/>
      </w:r>
    </w:p>
    <w:p w14:paraId="47929095"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6.2</w:t>
      </w:r>
      <w:r>
        <w:rPr>
          <w:rFonts w:asciiTheme="minorHAnsi" w:eastAsiaTheme="minorEastAsia" w:hAnsiTheme="minorHAnsi" w:cstheme="minorBidi"/>
          <w:noProof/>
          <w:szCs w:val="22"/>
          <w:lang w:val="fr-FR"/>
        </w:rPr>
        <w:tab/>
      </w:r>
      <w:r w:rsidRPr="00C73A7E">
        <w:rPr>
          <w:noProof/>
        </w:rPr>
        <w:t>Front-end Fee</w:t>
      </w:r>
      <w:r>
        <w:rPr>
          <w:noProof/>
          <w:webHidden/>
        </w:rPr>
        <w:tab/>
      </w:r>
    </w:p>
    <w:p w14:paraId="5CC17619"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7.</w:t>
      </w:r>
      <w:r>
        <w:rPr>
          <w:rFonts w:asciiTheme="minorHAnsi" w:eastAsiaTheme="minorEastAsia" w:hAnsiTheme="minorHAnsi" w:cstheme="minorBidi"/>
          <w:caps w:val="0"/>
          <w:noProof/>
          <w:sz w:val="22"/>
          <w:szCs w:val="22"/>
          <w:lang w:val="fr-FR"/>
        </w:rPr>
        <w:tab/>
      </w:r>
      <w:r w:rsidRPr="00C73A7E">
        <w:rPr>
          <w:noProof/>
        </w:rPr>
        <w:t>REPAYMENT</w:t>
      </w:r>
      <w:r>
        <w:rPr>
          <w:noProof/>
          <w:webHidden/>
        </w:rPr>
        <w:tab/>
      </w:r>
    </w:p>
    <w:p w14:paraId="04DC9259"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8.</w:t>
      </w:r>
      <w:r>
        <w:rPr>
          <w:rFonts w:asciiTheme="minorHAnsi" w:eastAsiaTheme="minorEastAsia" w:hAnsiTheme="minorHAnsi" w:cstheme="minorBidi"/>
          <w:caps w:val="0"/>
          <w:noProof/>
          <w:sz w:val="22"/>
          <w:szCs w:val="22"/>
          <w:lang w:val="fr-FR"/>
        </w:rPr>
        <w:tab/>
      </w:r>
      <w:r w:rsidRPr="00C73A7E">
        <w:rPr>
          <w:noProof/>
        </w:rPr>
        <w:t>Prepayment and Cancellation</w:t>
      </w:r>
      <w:r>
        <w:rPr>
          <w:noProof/>
          <w:webHidden/>
        </w:rPr>
        <w:tab/>
      </w:r>
    </w:p>
    <w:p w14:paraId="1CE71E13"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8.1</w:t>
      </w:r>
      <w:r>
        <w:rPr>
          <w:rFonts w:asciiTheme="minorHAnsi" w:eastAsiaTheme="minorEastAsia" w:hAnsiTheme="minorHAnsi" w:cstheme="minorBidi"/>
          <w:noProof/>
          <w:szCs w:val="22"/>
          <w:lang w:val="fr-FR"/>
        </w:rPr>
        <w:tab/>
      </w:r>
      <w:r w:rsidRPr="00C73A7E">
        <w:rPr>
          <w:noProof/>
        </w:rPr>
        <w:t>Voluntary prepayment</w:t>
      </w:r>
      <w:r>
        <w:rPr>
          <w:noProof/>
          <w:webHidden/>
        </w:rPr>
        <w:tab/>
      </w:r>
    </w:p>
    <w:p w14:paraId="69798C27"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8.2</w:t>
      </w:r>
      <w:r>
        <w:rPr>
          <w:rFonts w:asciiTheme="minorHAnsi" w:eastAsiaTheme="minorEastAsia" w:hAnsiTheme="minorHAnsi" w:cstheme="minorBidi"/>
          <w:noProof/>
          <w:szCs w:val="22"/>
          <w:lang w:val="fr-FR"/>
        </w:rPr>
        <w:tab/>
      </w:r>
      <w:r w:rsidRPr="00C73A7E">
        <w:rPr>
          <w:noProof/>
        </w:rPr>
        <w:t>Mandatory prepayment</w:t>
      </w:r>
      <w:r>
        <w:rPr>
          <w:noProof/>
          <w:webHidden/>
        </w:rPr>
        <w:tab/>
      </w:r>
    </w:p>
    <w:p w14:paraId="7702986B"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8.3</w:t>
      </w:r>
      <w:r>
        <w:rPr>
          <w:rFonts w:asciiTheme="minorHAnsi" w:eastAsiaTheme="minorEastAsia" w:hAnsiTheme="minorHAnsi" w:cstheme="minorBidi"/>
          <w:noProof/>
          <w:szCs w:val="22"/>
          <w:lang w:val="fr-FR"/>
        </w:rPr>
        <w:tab/>
      </w:r>
      <w:r w:rsidRPr="00C73A7E">
        <w:rPr>
          <w:noProof/>
        </w:rPr>
        <w:t>Cancellation by the Borrower</w:t>
      </w:r>
      <w:r>
        <w:rPr>
          <w:noProof/>
          <w:webHidden/>
        </w:rPr>
        <w:tab/>
      </w:r>
    </w:p>
    <w:p w14:paraId="399E426C"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8.4</w:t>
      </w:r>
      <w:r>
        <w:rPr>
          <w:rFonts w:asciiTheme="minorHAnsi" w:eastAsiaTheme="minorEastAsia" w:hAnsiTheme="minorHAnsi" w:cstheme="minorBidi"/>
          <w:noProof/>
          <w:szCs w:val="22"/>
          <w:lang w:val="fr-FR"/>
        </w:rPr>
        <w:tab/>
      </w:r>
      <w:r w:rsidRPr="00C73A7E">
        <w:rPr>
          <w:noProof/>
        </w:rPr>
        <w:t>Cancellation by the Lender</w:t>
      </w:r>
      <w:r>
        <w:rPr>
          <w:noProof/>
          <w:webHidden/>
        </w:rPr>
        <w:tab/>
      </w:r>
    </w:p>
    <w:p w14:paraId="07670553"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8.5</w:t>
      </w:r>
      <w:r>
        <w:rPr>
          <w:rFonts w:asciiTheme="minorHAnsi" w:eastAsiaTheme="minorEastAsia" w:hAnsiTheme="minorHAnsi" w:cstheme="minorBidi"/>
          <w:noProof/>
          <w:szCs w:val="22"/>
          <w:lang w:val="fr-FR"/>
        </w:rPr>
        <w:tab/>
      </w:r>
      <w:r w:rsidRPr="00C73A7E">
        <w:rPr>
          <w:noProof/>
        </w:rPr>
        <w:t>Restrictions</w:t>
      </w:r>
      <w:r>
        <w:rPr>
          <w:noProof/>
          <w:webHidden/>
        </w:rPr>
        <w:tab/>
      </w:r>
    </w:p>
    <w:p w14:paraId="1643FDB3"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9.</w:t>
      </w:r>
      <w:r>
        <w:rPr>
          <w:rFonts w:asciiTheme="minorHAnsi" w:eastAsiaTheme="minorEastAsia" w:hAnsiTheme="minorHAnsi" w:cstheme="minorBidi"/>
          <w:caps w:val="0"/>
          <w:noProof/>
          <w:sz w:val="22"/>
          <w:szCs w:val="22"/>
          <w:lang w:val="fr-FR"/>
        </w:rPr>
        <w:tab/>
      </w:r>
      <w:r w:rsidRPr="00C73A7E">
        <w:rPr>
          <w:noProof/>
        </w:rPr>
        <w:t>Additional Payment Obligations</w:t>
      </w:r>
      <w:r>
        <w:rPr>
          <w:noProof/>
          <w:webHidden/>
        </w:rPr>
        <w:tab/>
      </w:r>
    </w:p>
    <w:p w14:paraId="49686683"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9.1</w:t>
      </w:r>
      <w:r>
        <w:rPr>
          <w:rFonts w:asciiTheme="minorHAnsi" w:eastAsiaTheme="minorEastAsia" w:hAnsiTheme="minorHAnsi" w:cstheme="minorBidi"/>
          <w:noProof/>
          <w:szCs w:val="22"/>
          <w:lang w:val="fr-FR"/>
        </w:rPr>
        <w:tab/>
      </w:r>
      <w:r w:rsidRPr="00C73A7E">
        <w:rPr>
          <w:noProof/>
        </w:rPr>
        <w:t>Costs and expenses</w:t>
      </w:r>
      <w:r>
        <w:rPr>
          <w:noProof/>
          <w:webHidden/>
        </w:rPr>
        <w:tab/>
      </w:r>
    </w:p>
    <w:p w14:paraId="4531890E"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9.2</w:t>
      </w:r>
      <w:r>
        <w:rPr>
          <w:rFonts w:asciiTheme="minorHAnsi" w:eastAsiaTheme="minorEastAsia" w:hAnsiTheme="minorHAnsi" w:cstheme="minorBidi"/>
          <w:noProof/>
          <w:szCs w:val="22"/>
          <w:lang w:val="fr-FR"/>
        </w:rPr>
        <w:tab/>
      </w:r>
      <w:r w:rsidRPr="00C73A7E">
        <w:rPr>
          <w:noProof/>
        </w:rPr>
        <w:t>Cancellation Indemnity</w:t>
      </w:r>
      <w:r>
        <w:rPr>
          <w:noProof/>
          <w:webHidden/>
        </w:rPr>
        <w:tab/>
      </w:r>
    </w:p>
    <w:p w14:paraId="1863B348"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9.3</w:t>
      </w:r>
      <w:r>
        <w:rPr>
          <w:rFonts w:asciiTheme="minorHAnsi" w:eastAsiaTheme="minorEastAsia" w:hAnsiTheme="minorHAnsi" w:cstheme="minorBidi"/>
          <w:noProof/>
          <w:szCs w:val="22"/>
          <w:lang w:val="fr-FR"/>
        </w:rPr>
        <w:tab/>
      </w:r>
      <w:r w:rsidRPr="00C73A7E">
        <w:rPr>
          <w:noProof/>
        </w:rPr>
        <w:t>Prepayment Indemnity</w:t>
      </w:r>
      <w:r>
        <w:rPr>
          <w:noProof/>
          <w:webHidden/>
        </w:rPr>
        <w:tab/>
      </w:r>
    </w:p>
    <w:p w14:paraId="43E198CA"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9.4</w:t>
      </w:r>
      <w:r>
        <w:rPr>
          <w:rFonts w:asciiTheme="minorHAnsi" w:eastAsiaTheme="minorEastAsia" w:hAnsiTheme="minorHAnsi" w:cstheme="minorBidi"/>
          <w:noProof/>
          <w:szCs w:val="22"/>
          <w:lang w:val="fr-FR"/>
        </w:rPr>
        <w:tab/>
      </w:r>
      <w:r w:rsidRPr="00C73A7E">
        <w:rPr>
          <w:noProof/>
        </w:rPr>
        <w:t>Taxes and duties</w:t>
      </w:r>
      <w:r>
        <w:rPr>
          <w:noProof/>
          <w:webHidden/>
        </w:rPr>
        <w:tab/>
      </w:r>
    </w:p>
    <w:p w14:paraId="40AF49BC"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9.5</w:t>
      </w:r>
      <w:r>
        <w:rPr>
          <w:rFonts w:asciiTheme="minorHAnsi" w:eastAsiaTheme="minorEastAsia" w:hAnsiTheme="minorHAnsi" w:cstheme="minorBidi"/>
          <w:noProof/>
          <w:szCs w:val="22"/>
          <w:lang w:val="fr-FR"/>
        </w:rPr>
        <w:tab/>
      </w:r>
      <w:r w:rsidRPr="00C73A7E">
        <w:rPr>
          <w:noProof/>
        </w:rPr>
        <w:t>Additional Costs</w:t>
      </w:r>
      <w:r>
        <w:rPr>
          <w:noProof/>
          <w:webHidden/>
        </w:rPr>
        <w:tab/>
      </w:r>
    </w:p>
    <w:p w14:paraId="1FAC8EA9"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9.6</w:t>
      </w:r>
      <w:r>
        <w:rPr>
          <w:rFonts w:asciiTheme="minorHAnsi" w:eastAsiaTheme="minorEastAsia" w:hAnsiTheme="minorHAnsi" w:cstheme="minorBidi"/>
          <w:noProof/>
          <w:szCs w:val="22"/>
          <w:lang w:val="fr-FR"/>
        </w:rPr>
        <w:tab/>
      </w:r>
      <w:r w:rsidRPr="00C73A7E">
        <w:rPr>
          <w:noProof/>
        </w:rPr>
        <w:t>Currency indemnity</w:t>
      </w:r>
      <w:r>
        <w:rPr>
          <w:noProof/>
          <w:webHidden/>
        </w:rPr>
        <w:tab/>
      </w:r>
    </w:p>
    <w:p w14:paraId="39E9A94F"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9.7</w:t>
      </w:r>
      <w:r>
        <w:rPr>
          <w:rFonts w:asciiTheme="minorHAnsi" w:eastAsiaTheme="minorEastAsia" w:hAnsiTheme="minorHAnsi" w:cstheme="minorBidi"/>
          <w:noProof/>
          <w:szCs w:val="22"/>
          <w:lang w:val="fr-FR"/>
        </w:rPr>
        <w:tab/>
      </w:r>
      <w:r w:rsidRPr="00C73A7E">
        <w:rPr>
          <w:noProof/>
        </w:rPr>
        <w:t>Due dates</w:t>
      </w:r>
      <w:r>
        <w:rPr>
          <w:noProof/>
          <w:webHidden/>
        </w:rPr>
        <w:tab/>
      </w:r>
    </w:p>
    <w:p w14:paraId="54111337"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10.</w:t>
      </w:r>
      <w:r>
        <w:rPr>
          <w:rFonts w:asciiTheme="minorHAnsi" w:eastAsiaTheme="minorEastAsia" w:hAnsiTheme="minorHAnsi" w:cstheme="minorBidi"/>
          <w:caps w:val="0"/>
          <w:noProof/>
          <w:sz w:val="22"/>
          <w:szCs w:val="22"/>
          <w:lang w:val="fr-FR"/>
        </w:rPr>
        <w:tab/>
      </w:r>
      <w:r w:rsidRPr="00C73A7E">
        <w:rPr>
          <w:noProof/>
        </w:rPr>
        <w:t>Representations and warranties</w:t>
      </w:r>
      <w:r>
        <w:rPr>
          <w:noProof/>
          <w:webHidden/>
        </w:rPr>
        <w:tab/>
      </w:r>
    </w:p>
    <w:p w14:paraId="2E1B04D1"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10.1</w:t>
      </w:r>
      <w:r>
        <w:rPr>
          <w:rFonts w:asciiTheme="minorHAnsi" w:eastAsiaTheme="minorEastAsia" w:hAnsiTheme="minorHAnsi" w:cstheme="minorBidi"/>
          <w:noProof/>
          <w:szCs w:val="22"/>
          <w:lang w:val="fr-FR"/>
        </w:rPr>
        <w:tab/>
      </w:r>
      <w:r w:rsidRPr="00C73A7E">
        <w:rPr>
          <w:noProof/>
        </w:rPr>
        <w:t>Power and authority</w:t>
      </w:r>
      <w:r>
        <w:rPr>
          <w:noProof/>
          <w:webHidden/>
        </w:rPr>
        <w:tab/>
      </w:r>
    </w:p>
    <w:p w14:paraId="5D94859D"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10.2</w:t>
      </w:r>
      <w:r>
        <w:rPr>
          <w:rFonts w:asciiTheme="minorHAnsi" w:eastAsiaTheme="minorEastAsia" w:hAnsiTheme="minorHAnsi" w:cstheme="minorBidi"/>
          <w:noProof/>
          <w:szCs w:val="22"/>
          <w:lang w:val="fr-FR"/>
        </w:rPr>
        <w:tab/>
      </w:r>
      <w:r w:rsidRPr="00C73A7E">
        <w:rPr>
          <w:noProof/>
        </w:rPr>
        <w:t>Validity and admissibility in evidence</w:t>
      </w:r>
      <w:r>
        <w:rPr>
          <w:noProof/>
          <w:webHidden/>
        </w:rPr>
        <w:tab/>
      </w:r>
    </w:p>
    <w:p w14:paraId="25D6C103"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10.3</w:t>
      </w:r>
      <w:r>
        <w:rPr>
          <w:rFonts w:asciiTheme="minorHAnsi" w:eastAsiaTheme="minorEastAsia" w:hAnsiTheme="minorHAnsi" w:cstheme="minorBidi"/>
          <w:noProof/>
          <w:szCs w:val="22"/>
          <w:lang w:val="fr-FR"/>
        </w:rPr>
        <w:tab/>
      </w:r>
      <w:r w:rsidRPr="00C73A7E">
        <w:rPr>
          <w:noProof/>
        </w:rPr>
        <w:t>Binding obligations</w:t>
      </w:r>
      <w:r>
        <w:rPr>
          <w:noProof/>
          <w:webHidden/>
        </w:rPr>
        <w:tab/>
      </w:r>
    </w:p>
    <w:p w14:paraId="3AB755EC"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10.4</w:t>
      </w:r>
      <w:r>
        <w:rPr>
          <w:rFonts w:asciiTheme="minorHAnsi" w:eastAsiaTheme="minorEastAsia" w:hAnsiTheme="minorHAnsi" w:cstheme="minorBidi"/>
          <w:noProof/>
          <w:szCs w:val="22"/>
          <w:lang w:val="fr-FR"/>
        </w:rPr>
        <w:tab/>
      </w:r>
      <w:r w:rsidRPr="00C73A7E">
        <w:rPr>
          <w:noProof/>
        </w:rPr>
        <w:t>No filing or stamp taxes</w:t>
      </w:r>
      <w:r>
        <w:rPr>
          <w:noProof/>
          <w:webHidden/>
        </w:rPr>
        <w:tab/>
      </w:r>
    </w:p>
    <w:p w14:paraId="266823AA"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lastRenderedPageBreak/>
        <w:t>10.5</w:t>
      </w:r>
      <w:r>
        <w:rPr>
          <w:rFonts w:asciiTheme="minorHAnsi" w:eastAsiaTheme="minorEastAsia" w:hAnsiTheme="minorHAnsi" w:cstheme="minorBidi"/>
          <w:noProof/>
          <w:szCs w:val="22"/>
          <w:lang w:val="fr-FR"/>
        </w:rPr>
        <w:tab/>
      </w:r>
      <w:r w:rsidRPr="00C73A7E">
        <w:rPr>
          <w:noProof/>
        </w:rPr>
        <w:t>Transfer of funds</w:t>
      </w:r>
      <w:r>
        <w:rPr>
          <w:noProof/>
          <w:webHidden/>
        </w:rPr>
        <w:tab/>
      </w:r>
    </w:p>
    <w:p w14:paraId="042CFDF0"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10.6</w:t>
      </w:r>
      <w:r>
        <w:rPr>
          <w:rFonts w:asciiTheme="minorHAnsi" w:eastAsiaTheme="minorEastAsia" w:hAnsiTheme="minorHAnsi" w:cstheme="minorBidi"/>
          <w:noProof/>
          <w:szCs w:val="22"/>
          <w:lang w:val="fr-FR"/>
        </w:rPr>
        <w:tab/>
      </w:r>
      <w:r w:rsidRPr="00C73A7E">
        <w:rPr>
          <w:noProof/>
        </w:rPr>
        <w:t>No conflict with other obligations</w:t>
      </w:r>
      <w:r>
        <w:rPr>
          <w:noProof/>
          <w:webHidden/>
        </w:rPr>
        <w:tab/>
      </w:r>
    </w:p>
    <w:p w14:paraId="4D16971C"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10.7</w:t>
      </w:r>
      <w:r>
        <w:rPr>
          <w:rFonts w:asciiTheme="minorHAnsi" w:eastAsiaTheme="minorEastAsia" w:hAnsiTheme="minorHAnsi" w:cstheme="minorBidi"/>
          <w:noProof/>
          <w:szCs w:val="22"/>
          <w:lang w:val="fr-FR"/>
        </w:rPr>
        <w:tab/>
      </w:r>
      <w:r w:rsidRPr="00C73A7E">
        <w:rPr>
          <w:noProof/>
        </w:rPr>
        <w:t>Governing Law and Enforcement</w:t>
      </w:r>
      <w:r>
        <w:rPr>
          <w:noProof/>
          <w:webHidden/>
        </w:rPr>
        <w:tab/>
      </w:r>
    </w:p>
    <w:p w14:paraId="76AFEC7A"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10.8</w:t>
      </w:r>
      <w:r>
        <w:rPr>
          <w:rFonts w:asciiTheme="minorHAnsi" w:eastAsiaTheme="minorEastAsia" w:hAnsiTheme="minorHAnsi" w:cstheme="minorBidi"/>
          <w:noProof/>
          <w:szCs w:val="22"/>
          <w:lang w:val="fr-FR"/>
        </w:rPr>
        <w:tab/>
      </w:r>
      <w:r w:rsidRPr="00C73A7E">
        <w:rPr>
          <w:noProof/>
        </w:rPr>
        <w:t>No Default</w:t>
      </w:r>
      <w:r>
        <w:rPr>
          <w:noProof/>
          <w:webHidden/>
        </w:rPr>
        <w:tab/>
      </w:r>
    </w:p>
    <w:p w14:paraId="56100652"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10.9</w:t>
      </w:r>
      <w:r>
        <w:rPr>
          <w:rFonts w:asciiTheme="minorHAnsi" w:eastAsiaTheme="minorEastAsia" w:hAnsiTheme="minorHAnsi" w:cstheme="minorBidi"/>
          <w:noProof/>
          <w:szCs w:val="22"/>
          <w:lang w:val="fr-FR"/>
        </w:rPr>
        <w:tab/>
      </w:r>
      <w:r w:rsidRPr="00C73A7E">
        <w:rPr>
          <w:noProof/>
        </w:rPr>
        <w:t>No Misleading Information</w:t>
      </w:r>
      <w:r>
        <w:rPr>
          <w:noProof/>
          <w:webHidden/>
        </w:rPr>
        <w:tab/>
      </w:r>
    </w:p>
    <w:p w14:paraId="3FCF5753"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10.10</w:t>
      </w:r>
      <w:r>
        <w:rPr>
          <w:rFonts w:asciiTheme="minorHAnsi" w:eastAsiaTheme="minorEastAsia" w:hAnsiTheme="minorHAnsi" w:cstheme="minorBidi"/>
          <w:noProof/>
          <w:szCs w:val="22"/>
          <w:lang w:val="fr-FR"/>
        </w:rPr>
        <w:tab/>
      </w:r>
      <w:r w:rsidRPr="00C73A7E">
        <w:rPr>
          <w:noProof/>
        </w:rPr>
        <w:t>Pari Passu Ranking</w:t>
      </w:r>
      <w:r>
        <w:rPr>
          <w:noProof/>
          <w:webHidden/>
        </w:rPr>
        <w:tab/>
      </w:r>
    </w:p>
    <w:p w14:paraId="1055D556"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10.11</w:t>
      </w:r>
      <w:r>
        <w:rPr>
          <w:rFonts w:asciiTheme="minorHAnsi" w:eastAsiaTheme="minorEastAsia" w:hAnsiTheme="minorHAnsi" w:cstheme="minorBidi"/>
          <w:noProof/>
          <w:szCs w:val="22"/>
          <w:lang w:val="fr-FR"/>
        </w:rPr>
        <w:tab/>
      </w:r>
      <w:r w:rsidRPr="00C73A7E">
        <w:rPr>
          <w:noProof/>
          <w:snapToGrid w:val="0"/>
        </w:rPr>
        <w:t>Origin of funds, Acts of Corruption, Fraud and Anti-Competitive Practices</w:t>
      </w:r>
      <w:r>
        <w:rPr>
          <w:noProof/>
          <w:webHidden/>
        </w:rPr>
        <w:tab/>
      </w:r>
    </w:p>
    <w:p w14:paraId="47E5F0F9"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10.12</w:t>
      </w:r>
      <w:r>
        <w:rPr>
          <w:rFonts w:asciiTheme="minorHAnsi" w:eastAsiaTheme="minorEastAsia" w:hAnsiTheme="minorHAnsi" w:cstheme="minorBidi"/>
          <w:noProof/>
          <w:szCs w:val="22"/>
          <w:lang w:val="fr-FR"/>
        </w:rPr>
        <w:tab/>
      </w:r>
      <w:r w:rsidRPr="00C73A7E">
        <w:rPr>
          <w:noProof/>
        </w:rPr>
        <w:t>No Material Adverse Effect</w:t>
      </w:r>
      <w:r>
        <w:rPr>
          <w:noProof/>
          <w:webHidden/>
        </w:rPr>
        <w:tab/>
      </w:r>
    </w:p>
    <w:p w14:paraId="5B5A6B27"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10.13</w:t>
      </w:r>
      <w:r>
        <w:rPr>
          <w:rFonts w:asciiTheme="minorHAnsi" w:eastAsiaTheme="minorEastAsia" w:hAnsiTheme="minorHAnsi" w:cstheme="minorBidi"/>
          <w:noProof/>
          <w:szCs w:val="22"/>
          <w:lang w:val="fr-FR"/>
        </w:rPr>
        <w:tab/>
      </w:r>
      <w:r w:rsidRPr="00C73A7E">
        <w:rPr>
          <w:noProof/>
        </w:rPr>
        <w:t>No immunity</w:t>
      </w:r>
      <w:r>
        <w:rPr>
          <w:noProof/>
          <w:webHidden/>
        </w:rPr>
        <w:tab/>
      </w:r>
    </w:p>
    <w:p w14:paraId="36CDAA2F"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11.</w:t>
      </w:r>
      <w:r>
        <w:rPr>
          <w:rFonts w:asciiTheme="minorHAnsi" w:eastAsiaTheme="minorEastAsia" w:hAnsiTheme="minorHAnsi" w:cstheme="minorBidi"/>
          <w:caps w:val="0"/>
          <w:noProof/>
          <w:sz w:val="22"/>
          <w:szCs w:val="22"/>
          <w:lang w:val="fr-FR"/>
        </w:rPr>
        <w:tab/>
      </w:r>
      <w:r w:rsidRPr="00C73A7E">
        <w:rPr>
          <w:noProof/>
        </w:rPr>
        <w:t>Undertakings</w:t>
      </w:r>
      <w:r>
        <w:rPr>
          <w:noProof/>
          <w:webHidden/>
        </w:rPr>
        <w:tab/>
      </w:r>
    </w:p>
    <w:p w14:paraId="0B069FF3"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11.1</w:t>
      </w:r>
      <w:r>
        <w:rPr>
          <w:rFonts w:asciiTheme="minorHAnsi" w:eastAsiaTheme="minorEastAsia" w:hAnsiTheme="minorHAnsi" w:cstheme="minorBidi"/>
          <w:noProof/>
          <w:szCs w:val="22"/>
          <w:lang w:val="fr-FR"/>
        </w:rPr>
        <w:tab/>
      </w:r>
      <w:r w:rsidRPr="00C73A7E">
        <w:rPr>
          <w:noProof/>
        </w:rPr>
        <w:t>Compliance with Laws; Regulations and Obligations</w:t>
      </w:r>
      <w:r>
        <w:rPr>
          <w:noProof/>
          <w:webHidden/>
        </w:rPr>
        <w:tab/>
      </w:r>
    </w:p>
    <w:p w14:paraId="1832DCB6"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11.2</w:t>
      </w:r>
      <w:r>
        <w:rPr>
          <w:rFonts w:asciiTheme="minorHAnsi" w:eastAsiaTheme="minorEastAsia" w:hAnsiTheme="minorHAnsi" w:cstheme="minorBidi"/>
          <w:noProof/>
          <w:szCs w:val="22"/>
          <w:lang w:val="fr-FR"/>
        </w:rPr>
        <w:tab/>
      </w:r>
      <w:r w:rsidRPr="00C73A7E">
        <w:rPr>
          <w:noProof/>
        </w:rPr>
        <w:t>Authorisations</w:t>
      </w:r>
      <w:r>
        <w:rPr>
          <w:noProof/>
          <w:webHidden/>
        </w:rPr>
        <w:tab/>
      </w:r>
    </w:p>
    <w:p w14:paraId="7249E4C4"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11.3</w:t>
      </w:r>
      <w:r>
        <w:rPr>
          <w:rFonts w:asciiTheme="minorHAnsi" w:eastAsiaTheme="minorEastAsia" w:hAnsiTheme="minorHAnsi" w:cstheme="minorBidi"/>
          <w:noProof/>
          <w:szCs w:val="22"/>
          <w:lang w:val="fr-FR"/>
        </w:rPr>
        <w:tab/>
      </w:r>
      <w:r w:rsidRPr="00C73A7E">
        <w:rPr>
          <w:noProof/>
        </w:rPr>
        <w:t>Implementation and Preservation of the Program</w:t>
      </w:r>
      <w:r>
        <w:rPr>
          <w:noProof/>
          <w:webHidden/>
        </w:rPr>
        <w:tab/>
      </w:r>
    </w:p>
    <w:p w14:paraId="17DA2B51"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11.4</w:t>
      </w:r>
      <w:r>
        <w:rPr>
          <w:rFonts w:asciiTheme="minorHAnsi" w:eastAsiaTheme="minorEastAsia" w:hAnsiTheme="minorHAnsi" w:cstheme="minorBidi"/>
          <w:noProof/>
          <w:szCs w:val="22"/>
          <w:lang w:val="fr-FR"/>
        </w:rPr>
        <w:tab/>
      </w:r>
      <w:r w:rsidRPr="00C73A7E">
        <w:rPr>
          <w:noProof/>
        </w:rPr>
        <w:t>Environmental and Social Responsibility</w:t>
      </w:r>
      <w:r>
        <w:rPr>
          <w:noProof/>
          <w:webHidden/>
        </w:rPr>
        <w:tab/>
      </w:r>
    </w:p>
    <w:p w14:paraId="27BC7C7F"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11.5</w:t>
      </w:r>
      <w:r>
        <w:rPr>
          <w:rFonts w:asciiTheme="minorHAnsi" w:eastAsiaTheme="minorEastAsia" w:hAnsiTheme="minorHAnsi" w:cstheme="minorBidi"/>
          <w:noProof/>
          <w:szCs w:val="22"/>
          <w:lang w:val="fr-FR"/>
        </w:rPr>
        <w:tab/>
      </w:r>
      <w:r w:rsidRPr="00C73A7E">
        <w:rPr>
          <w:noProof/>
        </w:rPr>
        <w:t>Additional Financing</w:t>
      </w:r>
      <w:r>
        <w:rPr>
          <w:noProof/>
          <w:webHidden/>
        </w:rPr>
        <w:tab/>
      </w:r>
    </w:p>
    <w:p w14:paraId="0500E537"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11.6</w:t>
      </w:r>
      <w:r>
        <w:rPr>
          <w:rFonts w:asciiTheme="minorHAnsi" w:eastAsiaTheme="minorEastAsia" w:hAnsiTheme="minorHAnsi" w:cstheme="minorBidi"/>
          <w:noProof/>
          <w:szCs w:val="22"/>
          <w:lang w:val="fr-FR"/>
        </w:rPr>
        <w:tab/>
      </w:r>
      <w:r w:rsidRPr="00C73A7E">
        <w:rPr>
          <w:noProof/>
        </w:rPr>
        <w:t>Pari Passu Ranking</w:t>
      </w:r>
      <w:r>
        <w:rPr>
          <w:noProof/>
          <w:webHidden/>
        </w:rPr>
        <w:tab/>
      </w:r>
    </w:p>
    <w:p w14:paraId="0E6610A0"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11.7</w:t>
      </w:r>
      <w:r>
        <w:rPr>
          <w:rFonts w:asciiTheme="minorHAnsi" w:eastAsiaTheme="minorEastAsia" w:hAnsiTheme="minorHAnsi" w:cstheme="minorBidi"/>
          <w:noProof/>
          <w:szCs w:val="22"/>
          <w:lang w:val="fr-FR"/>
        </w:rPr>
        <w:tab/>
      </w:r>
      <w:r w:rsidRPr="00C73A7E">
        <w:rPr>
          <w:noProof/>
        </w:rPr>
        <w:t>Inspections</w:t>
      </w:r>
      <w:r>
        <w:rPr>
          <w:noProof/>
          <w:webHidden/>
        </w:rPr>
        <w:tab/>
      </w:r>
    </w:p>
    <w:p w14:paraId="7C9892F4"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11.8</w:t>
      </w:r>
      <w:r>
        <w:rPr>
          <w:rFonts w:asciiTheme="minorHAnsi" w:eastAsiaTheme="minorEastAsia" w:hAnsiTheme="minorHAnsi" w:cstheme="minorBidi"/>
          <w:noProof/>
          <w:szCs w:val="22"/>
          <w:lang w:val="fr-FR"/>
        </w:rPr>
        <w:tab/>
      </w:r>
      <w:r w:rsidRPr="00C73A7E">
        <w:rPr>
          <w:noProof/>
        </w:rPr>
        <w:t>Program Evaluation</w:t>
      </w:r>
      <w:r>
        <w:rPr>
          <w:noProof/>
          <w:webHidden/>
        </w:rPr>
        <w:tab/>
      </w:r>
    </w:p>
    <w:p w14:paraId="044A89C3"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11.9</w:t>
      </w:r>
      <w:r>
        <w:rPr>
          <w:rFonts w:asciiTheme="minorHAnsi" w:eastAsiaTheme="minorEastAsia" w:hAnsiTheme="minorHAnsi" w:cstheme="minorBidi"/>
          <w:noProof/>
          <w:szCs w:val="22"/>
          <w:lang w:val="fr-FR"/>
        </w:rPr>
        <w:tab/>
      </w:r>
      <w:r w:rsidRPr="00C73A7E">
        <w:rPr>
          <w:noProof/>
        </w:rPr>
        <w:t>Program Implementation</w:t>
      </w:r>
      <w:r>
        <w:rPr>
          <w:noProof/>
          <w:webHidden/>
        </w:rPr>
        <w:tab/>
      </w:r>
    </w:p>
    <w:p w14:paraId="3A93BFB4" w14:textId="77777777" w:rsidR="00FB69D4" w:rsidRDefault="00FB69D4" w:rsidP="00FB69D4">
      <w:pPr>
        <w:pStyle w:val="TOC2"/>
        <w:rPr>
          <w:rFonts w:asciiTheme="minorHAnsi" w:eastAsiaTheme="minorEastAsia" w:hAnsiTheme="minorHAnsi" w:cstheme="minorBidi"/>
          <w:noProof/>
          <w:szCs w:val="22"/>
          <w:lang w:val="fr-FR"/>
        </w:rPr>
      </w:pPr>
      <w:r w:rsidRPr="00C73A7E">
        <w:rPr>
          <w:noProof/>
          <w:snapToGrid w:val="0"/>
        </w:rPr>
        <w:t>11.10</w:t>
      </w:r>
      <w:r>
        <w:rPr>
          <w:rFonts w:asciiTheme="minorHAnsi" w:eastAsiaTheme="minorEastAsia" w:hAnsiTheme="minorHAnsi" w:cstheme="minorBidi"/>
          <w:noProof/>
          <w:szCs w:val="22"/>
          <w:lang w:val="fr-FR"/>
        </w:rPr>
        <w:tab/>
      </w:r>
      <w:r w:rsidRPr="00C73A7E">
        <w:rPr>
          <w:noProof/>
          <w:snapToGrid w:val="0"/>
        </w:rPr>
        <w:t>Origin of funds, no Acts of Corruption, Fraud or Anti-Competitive Practices</w:t>
      </w:r>
      <w:r>
        <w:rPr>
          <w:noProof/>
          <w:webHidden/>
        </w:rPr>
        <w:tab/>
      </w:r>
    </w:p>
    <w:p w14:paraId="512E2944" w14:textId="77777777" w:rsidR="00FB69D4" w:rsidRDefault="00FB69D4" w:rsidP="00FB69D4">
      <w:pPr>
        <w:pStyle w:val="TOC2"/>
        <w:rPr>
          <w:rFonts w:asciiTheme="minorHAnsi" w:eastAsiaTheme="minorEastAsia" w:hAnsiTheme="minorHAnsi" w:cstheme="minorBidi"/>
          <w:noProof/>
          <w:szCs w:val="22"/>
          <w:lang w:val="fr-FR"/>
        </w:rPr>
      </w:pPr>
      <w:r w:rsidRPr="00C73A7E">
        <w:rPr>
          <w:noProof/>
          <w:snapToGrid w:val="0"/>
          <w:lang w:val="en-US"/>
        </w:rPr>
        <w:t>11.11</w:t>
      </w:r>
      <w:r>
        <w:rPr>
          <w:rFonts w:asciiTheme="minorHAnsi" w:eastAsiaTheme="minorEastAsia" w:hAnsiTheme="minorHAnsi" w:cstheme="minorBidi"/>
          <w:noProof/>
          <w:szCs w:val="22"/>
          <w:lang w:val="fr-FR"/>
        </w:rPr>
        <w:tab/>
      </w:r>
      <w:r w:rsidRPr="00C73A7E">
        <w:rPr>
          <w:noProof/>
          <w:snapToGrid w:val="0"/>
          <w:lang w:val="en-US"/>
        </w:rPr>
        <w:t>Monitoring Chart</w:t>
      </w:r>
      <w:r>
        <w:rPr>
          <w:noProof/>
          <w:webHidden/>
        </w:rPr>
        <w:tab/>
      </w:r>
    </w:p>
    <w:p w14:paraId="72F1FD7A" w14:textId="77777777" w:rsidR="00FB69D4" w:rsidRDefault="00FB69D4" w:rsidP="00FB69D4">
      <w:pPr>
        <w:pStyle w:val="TOC2"/>
        <w:rPr>
          <w:rFonts w:asciiTheme="minorHAnsi" w:eastAsiaTheme="minorEastAsia" w:hAnsiTheme="minorHAnsi" w:cstheme="minorBidi"/>
          <w:noProof/>
          <w:szCs w:val="22"/>
          <w:lang w:val="fr-FR"/>
        </w:rPr>
      </w:pPr>
      <w:r w:rsidRPr="00C73A7E">
        <w:rPr>
          <w:noProof/>
          <w:snapToGrid w:val="0"/>
          <w:lang w:val="en-US"/>
        </w:rPr>
        <w:t>11.12</w:t>
      </w:r>
      <w:r>
        <w:rPr>
          <w:rFonts w:asciiTheme="minorHAnsi" w:eastAsiaTheme="minorEastAsia" w:hAnsiTheme="minorHAnsi" w:cstheme="minorBidi"/>
          <w:noProof/>
          <w:szCs w:val="22"/>
          <w:lang w:val="fr-FR"/>
        </w:rPr>
        <w:tab/>
      </w:r>
      <w:r w:rsidRPr="00C73A7E">
        <w:rPr>
          <w:noProof/>
          <w:snapToGrid w:val="0"/>
          <w:lang w:val="en-US"/>
        </w:rPr>
        <w:t>Inter-ministerial Steering Committee</w:t>
      </w:r>
      <w:r>
        <w:rPr>
          <w:noProof/>
          <w:webHidden/>
        </w:rPr>
        <w:tab/>
      </w:r>
    </w:p>
    <w:p w14:paraId="4896211D"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lang w:val="en-US"/>
        </w:rPr>
        <w:t>12.</w:t>
      </w:r>
      <w:r>
        <w:rPr>
          <w:rFonts w:asciiTheme="minorHAnsi" w:eastAsiaTheme="minorEastAsia" w:hAnsiTheme="minorHAnsi" w:cstheme="minorBidi"/>
          <w:caps w:val="0"/>
          <w:noProof/>
          <w:sz w:val="22"/>
          <w:szCs w:val="22"/>
          <w:lang w:val="fr-FR"/>
        </w:rPr>
        <w:tab/>
      </w:r>
      <w:r w:rsidRPr="00C73A7E">
        <w:rPr>
          <w:noProof/>
          <w:lang w:val="en-US"/>
        </w:rPr>
        <w:t>Information Undertakings</w:t>
      </w:r>
      <w:r>
        <w:rPr>
          <w:noProof/>
          <w:webHidden/>
        </w:rPr>
        <w:tab/>
      </w:r>
    </w:p>
    <w:p w14:paraId="42812FAD"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12.1</w:t>
      </w:r>
      <w:r>
        <w:rPr>
          <w:rFonts w:asciiTheme="minorHAnsi" w:eastAsiaTheme="minorEastAsia" w:hAnsiTheme="minorHAnsi" w:cstheme="minorBidi"/>
          <w:noProof/>
          <w:szCs w:val="22"/>
          <w:lang w:val="fr-FR"/>
        </w:rPr>
        <w:tab/>
      </w:r>
      <w:r w:rsidRPr="00C73A7E">
        <w:rPr>
          <w:noProof/>
        </w:rPr>
        <w:t>Financial Information</w:t>
      </w:r>
      <w:r>
        <w:rPr>
          <w:noProof/>
          <w:webHidden/>
        </w:rPr>
        <w:tab/>
      </w:r>
    </w:p>
    <w:p w14:paraId="710EC707"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12.2</w:t>
      </w:r>
      <w:r>
        <w:rPr>
          <w:rFonts w:asciiTheme="minorHAnsi" w:eastAsiaTheme="minorEastAsia" w:hAnsiTheme="minorHAnsi" w:cstheme="minorBidi"/>
          <w:noProof/>
          <w:szCs w:val="22"/>
          <w:lang w:val="fr-FR"/>
        </w:rPr>
        <w:tab/>
      </w:r>
      <w:r w:rsidRPr="00C73A7E">
        <w:rPr>
          <w:noProof/>
        </w:rPr>
        <w:t>Program Implementation</w:t>
      </w:r>
      <w:r>
        <w:rPr>
          <w:noProof/>
          <w:webHidden/>
        </w:rPr>
        <w:tab/>
      </w:r>
    </w:p>
    <w:p w14:paraId="5EF646CF"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12.3</w:t>
      </w:r>
      <w:r>
        <w:rPr>
          <w:rFonts w:asciiTheme="minorHAnsi" w:eastAsiaTheme="minorEastAsia" w:hAnsiTheme="minorHAnsi" w:cstheme="minorBidi"/>
          <w:noProof/>
          <w:szCs w:val="22"/>
          <w:lang w:val="fr-FR"/>
        </w:rPr>
        <w:tab/>
      </w:r>
      <w:r w:rsidRPr="00C73A7E">
        <w:rPr>
          <w:noProof/>
        </w:rPr>
        <w:t>Monitoring Report</w:t>
      </w:r>
      <w:r>
        <w:rPr>
          <w:noProof/>
          <w:webHidden/>
        </w:rPr>
        <w:tab/>
      </w:r>
    </w:p>
    <w:p w14:paraId="2907695D"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12.4</w:t>
      </w:r>
      <w:r>
        <w:rPr>
          <w:rFonts w:asciiTheme="minorHAnsi" w:eastAsiaTheme="minorEastAsia" w:hAnsiTheme="minorHAnsi" w:cstheme="minorBidi"/>
          <w:noProof/>
          <w:szCs w:val="22"/>
          <w:lang w:val="fr-FR"/>
        </w:rPr>
        <w:tab/>
      </w:r>
      <w:r w:rsidRPr="00C73A7E">
        <w:rPr>
          <w:noProof/>
        </w:rPr>
        <w:t>Co-Financing</w:t>
      </w:r>
      <w:r>
        <w:rPr>
          <w:noProof/>
          <w:webHidden/>
        </w:rPr>
        <w:tab/>
      </w:r>
    </w:p>
    <w:p w14:paraId="1C61D96C"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12.5</w:t>
      </w:r>
      <w:r>
        <w:rPr>
          <w:rFonts w:asciiTheme="minorHAnsi" w:eastAsiaTheme="minorEastAsia" w:hAnsiTheme="minorHAnsi" w:cstheme="minorBidi"/>
          <w:noProof/>
          <w:szCs w:val="22"/>
          <w:lang w:val="fr-FR"/>
        </w:rPr>
        <w:tab/>
      </w:r>
      <w:r w:rsidRPr="00C73A7E">
        <w:rPr>
          <w:noProof/>
        </w:rPr>
        <w:t>Additional Information</w:t>
      </w:r>
      <w:r>
        <w:rPr>
          <w:noProof/>
          <w:webHidden/>
        </w:rPr>
        <w:tab/>
      </w:r>
    </w:p>
    <w:p w14:paraId="70DEC665"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13.</w:t>
      </w:r>
      <w:r>
        <w:rPr>
          <w:rFonts w:asciiTheme="minorHAnsi" w:eastAsiaTheme="minorEastAsia" w:hAnsiTheme="minorHAnsi" w:cstheme="minorBidi"/>
          <w:caps w:val="0"/>
          <w:noProof/>
          <w:sz w:val="22"/>
          <w:szCs w:val="22"/>
          <w:lang w:val="fr-FR"/>
        </w:rPr>
        <w:tab/>
      </w:r>
      <w:r w:rsidRPr="00C73A7E">
        <w:rPr>
          <w:noProof/>
        </w:rPr>
        <w:t>Events of Defaults</w:t>
      </w:r>
      <w:r>
        <w:rPr>
          <w:noProof/>
          <w:webHidden/>
        </w:rPr>
        <w:tab/>
      </w:r>
    </w:p>
    <w:p w14:paraId="2D6DF971"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13.1</w:t>
      </w:r>
      <w:r>
        <w:rPr>
          <w:rFonts w:asciiTheme="minorHAnsi" w:eastAsiaTheme="minorEastAsia" w:hAnsiTheme="minorHAnsi" w:cstheme="minorBidi"/>
          <w:noProof/>
          <w:szCs w:val="22"/>
          <w:lang w:val="fr-FR"/>
        </w:rPr>
        <w:tab/>
      </w:r>
      <w:r w:rsidRPr="00C73A7E">
        <w:rPr>
          <w:noProof/>
        </w:rPr>
        <w:t>Events of Default</w:t>
      </w:r>
      <w:r>
        <w:rPr>
          <w:noProof/>
          <w:webHidden/>
        </w:rPr>
        <w:tab/>
      </w:r>
    </w:p>
    <w:p w14:paraId="6F073B7D"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13.2</w:t>
      </w:r>
      <w:r>
        <w:rPr>
          <w:rFonts w:asciiTheme="minorHAnsi" w:eastAsiaTheme="minorEastAsia" w:hAnsiTheme="minorHAnsi" w:cstheme="minorBidi"/>
          <w:noProof/>
          <w:szCs w:val="22"/>
          <w:lang w:val="fr-FR"/>
        </w:rPr>
        <w:tab/>
      </w:r>
      <w:r w:rsidRPr="00C73A7E">
        <w:rPr>
          <w:noProof/>
        </w:rPr>
        <w:t>Acceleration</w:t>
      </w:r>
      <w:r>
        <w:rPr>
          <w:noProof/>
          <w:webHidden/>
        </w:rPr>
        <w:tab/>
      </w:r>
    </w:p>
    <w:p w14:paraId="038229A4"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13.3</w:t>
      </w:r>
      <w:r>
        <w:rPr>
          <w:rFonts w:asciiTheme="minorHAnsi" w:eastAsiaTheme="minorEastAsia" w:hAnsiTheme="minorHAnsi" w:cstheme="minorBidi"/>
          <w:noProof/>
          <w:szCs w:val="22"/>
          <w:lang w:val="fr-FR"/>
        </w:rPr>
        <w:tab/>
      </w:r>
      <w:r w:rsidRPr="00C73A7E">
        <w:rPr>
          <w:noProof/>
        </w:rPr>
        <w:t>Notification of an Event of Default</w:t>
      </w:r>
      <w:r>
        <w:rPr>
          <w:noProof/>
          <w:webHidden/>
        </w:rPr>
        <w:tab/>
      </w:r>
    </w:p>
    <w:p w14:paraId="33843C8A"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14.</w:t>
      </w:r>
      <w:r>
        <w:rPr>
          <w:rFonts w:asciiTheme="minorHAnsi" w:eastAsiaTheme="minorEastAsia" w:hAnsiTheme="minorHAnsi" w:cstheme="minorBidi"/>
          <w:caps w:val="0"/>
          <w:noProof/>
          <w:sz w:val="22"/>
          <w:szCs w:val="22"/>
          <w:lang w:val="fr-FR"/>
        </w:rPr>
        <w:tab/>
      </w:r>
      <w:r w:rsidRPr="00C73A7E">
        <w:rPr>
          <w:noProof/>
        </w:rPr>
        <w:t>ADMINISTRATION OF THE FACILITY</w:t>
      </w:r>
      <w:r>
        <w:rPr>
          <w:noProof/>
          <w:webHidden/>
        </w:rPr>
        <w:tab/>
      </w:r>
    </w:p>
    <w:p w14:paraId="73134A4E"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14.1</w:t>
      </w:r>
      <w:r>
        <w:rPr>
          <w:rFonts w:asciiTheme="minorHAnsi" w:eastAsiaTheme="minorEastAsia" w:hAnsiTheme="minorHAnsi" w:cstheme="minorBidi"/>
          <w:noProof/>
          <w:szCs w:val="22"/>
          <w:lang w:val="fr-FR"/>
        </w:rPr>
        <w:tab/>
      </w:r>
      <w:r w:rsidRPr="00C73A7E">
        <w:rPr>
          <w:noProof/>
        </w:rPr>
        <w:t>Payments</w:t>
      </w:r>
      <w:r>
        <w:rPr>
          <w:noProof/>
          <w:webHidden/>
        </w:rPr>
        <w:tab/>
      </w:r>
    </w:p>
    <w:p w14:paraId="461679D0"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14.2</w:t>
      </w:r>
      <w:r>
        <w:rPr>
          <w:rFonts w:asciiTheme="minorHAnsi" w:eastAsiaTheme="minorEastAsia" w:hAnsiTheme="minorHAnsi" w:cstheme="minorBidi"/>
          <w:noProof/>
          <w:szCs w:val="22"/>
          <w:lang w:val="fr-FR"/>
        </w:rPr>
        <w:tab/>
      </w:r>
      <w:r w:rsidRPr="00C73A7E">
        <w:rPr>
          <w:noProof/>
        </w:rPr>
        <w:t>Set-off</w:t>
      </w:r>
      <w:r>
        <w:rPr>
          <w:noProof/>
          <w:webHidden/>
        </w:rPr>
        <w:tab/>
      </w:r>
    </w:p>
    <w:p w14:paraId="674BF48E"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14.3</w:t>
      </w:r>
      <w:r>
        <w:rPr>
          <w:rFonts w:asciiTheme="minorHAnsi" w:eastAsiaTheme="minorEastAsia" w:hAnsiTheme="minorHAnsi" w:cstheme="minorBidi"/>
          <w:noProof/>
          <w:szCs w:val="22"/>
          <w:lang w:val="fr-FR"/>
        </w:rPr>
        <w:tab/>
      </w:r>
      <w:r w:rsidRPr="00C73A7E">
        <w:rPr>
          <w:noProof/>
        </w:rPr>
        <w:t>Business Days</w:t>
      </w:r>
      <w:r>
        <w:rPr>
          <w:noProof/>
          <w:webHidden/>
        </w:rPr>
        <w:tab/>
      </w:r>
    </w:p>
    <w:p w14:paraId="67F1DD2D"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14.4</w:t>
      </w:r>
      <w:r>
        <w:rPr>
          <w:rFonts w:asciiTheme="minorHAnsi" w:eastAsiaTheme="minorEastAsia" w:hAnsiTheme="minorHAnsi" w:cstheme="minorBidi"/>
          <w:noProof/>
          <w:szCs w:val="22"/>
          <w:lang w:val="fr-FR"/>
        </w:rPr>
        <w:tab/>
      </w:r>
      <w:r w:rsidRPr="00C73A7E">
        <w:rPr>
          <w:noProof/>
        </w:rPr>
        <w:t>Currency of payment</w:t>
      </w:r>
      <w:r>
        <w:rPr>
          <w:noProof/>
          <w:webHidden/>
        </w:rPr>
        <w:tab/>
      </w:r>
    </w:p>
    <w:p w14:paraId="44BEEF46"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14.5</w:t>
      </w:r>
      <w:r>
        <w:rPr>
          <w:rFonts w:asciiTheme="minorHAnsi" w:eastAsiaTheme="minorEastAsia" w:hAnsiTheme="minorHAnsi" w:cstheme="minorBidi"/>
          <w:noProof/>
          <w:szCs w:val="22"/>
          <w:lang w:val="fr-FR"/>
        </w:rPr>
        <w:tab/>
      </w:r>
      <w:r w:rsidRPr="00C73A7E">
        <w:rPr>
          <w:noProof/>
        </w:rPr>
        <w:t>Day count convention</w:t>
      </w:r>
      <w:r>
        <w:rPr>
          <w:noProof/>
          <w:webHidden/>
        </w:rPr>
        <w:tab/>
      </w:r>
    </w:p>
    <w:p w14:paraId="6BEE27CB"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14.6</w:t>
      </w:r>
      <w:r>
        <w:rPr>
          <w:rFonts w:asciiTheme="minorHAnsi" w:eastAsiaTheme="minorEastAsia" w:hAnsiTheme="minorHAnsi" w:cstheme="minorBidi"/>
          <w:noProof/>
          <w:szCs w:val="22"/>
          <w:lang w:val="fr-FR"/>
        </w:rPr>
        <w:tab/>
      </w:r>
      <w:r w:rsidRPr="00C73A7E">
        <w:rPr>
          <w:noProof/>
        </w:rPr>
        <w:t>Place of payment</w:t>
      </w:r>
      <w:r>
        <w:rPr>
          <w:noProof/>
          <w:webHidden/>
        </w:rPr>
        <w:tab/>
      </w:r>
    </w:p>
    <w:p w14:paraId="2A798F02"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14.7</w:t>
      </w:r>
      <w:r>
        <w:rPr>
          <w:rFonts w:asciiTheme="minorHAnsi" w:eastAsiaTheme="minorEastAsia" w:hAnsiTheme="minorHAnsi" w:cstheme="minorBidi"/>
          <w:noProof/>
          <w:szCs w:val="22"/>
          <w:lang w:val="fr-FR"/>
        </w:rPr>
        <w:tab/>
      </w:r>
      <w:r w:rsidRPr="00C73A7E">
        <w:rPr>
          <w:noProof/>
        </w:rPr>
        <w:t>Payment Systems Disruption</w:t>
      </w:r>
      <w:r>
        <w:rPr>
          <w:noProof/>
          <w:webHidden/>
        </w:rPr>
        <w:tab/>
      </w:r>
    </w:p>
    <w:p w14:paraId="147007BC"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15.</w:t>
      </w:r>
      <w:r>
        <w:rPr>
          <w:rFonts w:asciiTheme="minorHAnsi" w:eastAsiaTheme="minorEastAsia" w:hAnsiTheme="minorHAnsi" w:cstheme="minorBidi"/>
          <w:caps w:val="0"/>
          <w:noProof/>
          <w:sz w:val="22"/>
          <w:szCs w:val="22"/>
          <w:lang w:val="fr-FR"/>
        </w:rPr>
        <w:tab/>
      </w:r>
      <w:r w:rsidRPr="00C73A7E">
        <w:rPr>
          <w:noProof/>
        </w:rPr>
        <w:t>MISCELLANEOUS</w:t>
      </w:r>
      <w:r>
        <w:rPr>
          <w:noProof/>
          <w:webHidden/>
        </w:rPr>
        <w:tab/>
      </w:r>
    </w:p>
    <w:p w14:paraId="28E58021"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15.1</w:t>
      </w:r>
      <w:r>
        <w:rPr>
          <w:rFonts w:asciiTheme="minorHAnsi" w:eastAsiaTheme="minorEastAsia" w:hAnsiTheme="minorHAnsi" w:cstheme="minorBidi"/>
          <w:noProof/>
          <w:szCs w:val="22"/>
          <w:lang w:val="fr-FR"/>
        </w:rPr>
        <w:tab/>
      </w:r>
      <w:r w:rsidRPr="00C73A7E">
        <w:rPr>
          <w:noProof/>
        </w:rPr>
        <w:t>Language</w:t>
      </w:r>
      <w:r>
        <w:rPr>
          <w:noProof/>
          <w:webHidden/>
        </w:rPr>
        <w:tab/>
      </w:r>
    </w:p>
    <w:p w14:paraId="07713ABF"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15.2</w:t>
      </w:r>
      <w:r>
        <w:rPr>
          <w:rFonts w:asciiTheme="minorHAnsi" w:eastAsiaTheme="minorEastAsia" w:hAnsiTheme="minorHAnsi" w:cstheme="minorBidi"/>
          <w:noProof/>
          <w:szCs w:val="22"/>
          <w:lang w:val="fr-FR"/>
        </w:rPr>
        <w:tab/>
      </w:r>
      <w:r w:rsidRPr="00C73A7E">
        <w:rPr>
          <w:noProof/>
        </w:rPr>
        <w:t>Certifications and determinations</w:t>
      </w:r>
      <w:r>
        <w:rPr>
          <w:noProof/>
          <w:webHidden/>
        </w:rPr>
        <w:tab/>
      </w:r>
    </w:p>
    <w:p w14:paraId="1DE7732D"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15.3</w:t>
      </w:r>
      <w:r>
        <w:rPr>
          <w:rFonts w:asciiTheme="minorHAnsi" w:eastAsiaTheme="minorEastAsia" w:hAnsiTheme="minorHAnsi" w:cstheme="minorBidi"/>
          <w:noProof/>
          <w:szCs w:val="22"/>
          <w:lang w:val="fr-FR"/>
        </w:rPr>
        <w:tab/>
      </w:r>
      <w:r w:rsidRPr="00C73A7E">
        <w:rPr>
          <w:noProof/>
        </w:rPr>
        <w:t>Partial invalidity</w:t>
      </w:r>
      <w:r>
        <w:rPr>
          <w:noProof/>
          <w:webHidden/>
        </w:rPr>
        <w:tab/>
      </w:r>
    </w:p>
    <w:p w14:paraId="533A4B41"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15.4</w:t>
      </w:r>
      <w:r>
        <w:rPr>
          <w:rFonts w:asciiTheme="minorHAnsi" w:eastAsiaTheme="minorEastAsia" w:hAnsiTheme="minorHAnsi" w:cstheme="minorBidi"/>
          <w:noProof/>
          <w:szCs w:val="22"/>
          <w:lang w:val="fr-FR"/>
        </w:rPr>
        <w:tab/>
      </w:r>
      <w:r w:rsidRPr="00C73A7E">
        <w:rPr>
          <w:noProof/>
        </w:rPr>
        <w:t>No Waiver</w:t>
      </w:r>
      <w:r>
        <w:rPr>
          <w:noProof/>
          <w:webHidden/>
        </w:rPr>
        <w:tab/>
      </w:r>
    </w:p>
    <w:p w14:paraId="7E65E882"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15.5</w:t>
      </w:r>
      <w:r>
        <w:rPr>
          <w:rFonts w:asciiTheme="minorHAnsi" w:eastAsiaTheme="minorEastAsia" w:hAnsiTheme="minorHAnsi" w:cstheme="minorBidi"/>
          <w:noProof/>
          <w:szCs w:val="22"/>
          <w:lang w:val="fr-FR"/>
        </w:rPr>
        <w:tab/>
      </w:r>
      <w:r w:rsidRPr="00C73A7E">
        <w:rPr>
          <w:noProof/>
        </w:rPr>
        <w:t>Assignment</w:t>
      </w:r>
      <w:r>
        <w:rPr>
          <w:noProof/>
          <w:webHidden/>
        </w:rPr>
        <w:tab/>
      </w:r>
    </w:p>
    <w:p w14:paraId="2695B2A6"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15.6</w:t>
      </w:r>
      <w:r>
        <w:rPr>
          <w:rFonts w:asciiTheme="minorHAnsi" w:eastAsiaTheme="minorEastAsia" w:hAnsiTheme="minorHAnsi" w:cstheme="minorBidi"/>
          <w:noProof/>
          <w:szCs w:val="22"/>
          <w:lang w:val="fr-FR"/>
        </w:rPr>
        <w:tab/>
      </w:r>
      <w:r w:rsidRPr="00C73A7E">
        <w:rPr>
          <w:noProof/>
        </w:rPr>
        <w:t>Legal effect</w:t>
      </w:r>
      <w:r>
        <w:rPr>
          <w:noProof/>
          <w:webHidden/>
        </w:rPr>
        <w:tab/>
      </w:r>
    </w:p>
    <w:p w14:paraId="57F341AD"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15.7</w:t>
      </w:r>
      <w:r>
        <w:rPr>
          <w:rFonts w:asciiTheme="minorHAnsi" w:eastAsiaTheme="minorEastAsia" w:hAnsiTheme="minorHAnsi" w:cstheme="minorBidi"/>
          <w:noProof/>
          <w:szCs w:val="22"/>
          <w:lang w:val="fr-FR"/>
        </w:rPr>
        <w:tab/>
      </w:r>
      <w:r w:rsidRPr="00C73A7E">
        <w:rPr>
          <w:noProof/>
        </w:rPr>
        <w:t>Entire agreement</w:t>
      </w:r>
      <w:r>
        <w:rPr>
          <w:noProof/>
          <w:webHidden/>
        </w:rPr>
        <w:tab/>
      </w:r>
    </w:p>
    <w:p w14:paraId="2A2B6C9B"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15.8</w:t>
      </w:r>
      <w:r>
        <w:rPr>
          <w:rFonts w:asciiTheme="minorHAnsi" w:eastAsiaTheme="minorEastAsia" w:hAnsiTheme="minorHAnsi" w:cstheme="minorBidi"/>
          <w:noProof/>
          <w:szCs w:val="22"/>
          <w:lang w:val="fr-FR"/>
        </w:rPr>
        <w:tab/>
      </w:r>
      <w:r w:rsidRPr="00C73A7E">
        <w:rPr>
          <w:noProof/>
        </w:rPr>
        <w:t>Amendments</w:t>
      </w:r>
      <w:r>
        <w:rPr>
          <w:noProof/>
          <w:webHidden/>
        </w:rPr>
        <w:tab/>
      </w:r>
    </w:p>
    <w:p w14:paraId="5EF23938"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15.9</w:t>
      </w:r>
      <w:r>
        <w:rPr>
          <w:rFonts w:asciiTheme="minorHAnsi" w:eastAsiaTheme="minorEastAsia" w:hAnsiTheme="minorHAnsi" w:cstheme="minorBidi"/>
          <w:noProof/>
          <w:szCs w:val="22"/>
          <w:lang w:val="fr-FR"/>
        </w:rPr>
        <w:tab/>
      </w:r>
      <w:r w:rsidRPr="00C73A7E">
        <w:rPr>
          <w:noProof/>
        </w:rPr>
        <w:t>Confidentiality – Disclosure of information</w:t>
      </w:r>
      <w:r>
        <w:rPr>
          <w:noProof/>
          <w:webHidden/>
        </w:rPr>
        <w:tab/>
      </w:r>
    </w:p>
    <w:p w14:paraId="0D89FB0E"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15.10</w:t>
      </w:r>
      <w:r>
        <w:rPr>
          <w:rFonts w:asciiTheme="minorHAnsi" w:eastAsiaTheme="minorEastAsia" w:hAnsiTheme="minorHAnsi" w:cstheme="minorBidi"/>
          <w:noProof/>
          <w:szCs w:val="22"/>
          <w:lang w:val="fr-FR"/>
        </w:rPr>
        <w:tab/>
      </w:r>
      <w:r w:rsidRPr="00C73A7E">
        <w:rPr>
          <w:noProof/>
        </w:rPr>
        <w:t>Limitation</w:t>
      </w:r>
      <w:r>
        <w:rPr>
          <w:noProof/>
          <w:webHidden/>
        </w:rPr>
        <w:tab/>
      </w:r>
    </w:p>
    <w:p w14:paraId="0170F62C" w14:textId="77777777" w:rsidR="00FB69D4" w:rsidRDefault="00FB69D4" w:rsidP="00FB69D4">
      <w:pPr>
        <w:pStyle w:val="TOC2"/>
        <w:rPr>
          <w:rFonts w:asciiTheme="minorHAnsi" w:eastAsiaTheme="minorEastAsia" w:hAnsiTheme="minorHAnsi" w:cstheme="minorBidi"/>
          <w:noProof/>
          <w:szCs w:val="22"/>
          <w:lang w:val="fr-FR"/>
        </w:rPr>
      </w:pPr>
      <w:r w:rsidRPr="00C73A7E">
        <w:rPr>
          <w:noProof/>
          <w:lang w:val="en-US"/>
        </w:rPr>
        <w:lastRenderedPageBreak/>
        <w:t>15.11</w:t>
      </w:r>
      <w:r>
        <w:rPr>
          <w:rFonts w:asciiTheme="minorHAnsi" w:eastAsiaTheme="minorEastAsia" w:hAnsiTheme="minorHAnsi" w:cstheme="minorBidi"/>
          <w:noProof/>
          <w:szCs w:val="22"/>
          <w:lang w:val="fr-FR"/>
        </w:rPr>
        <w:tab/>
      </w:r>
      <w:r w:rsidRPr="00C73A7E">
        <w:rPr>
          <w:noProof/>
          <w:lang w:val="en-US"/>
        </w:rPr>
        <w:t>Hardship</w:t>
      </w:r>
      <w:r>
        <w:rPr>
          <w:noProof/>
          <w:webHidden/>
        </w:rPr>
        <w:tab/>
      </w:r>
    </w:p>
    <w:p w14:paraId="65A09E4B"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16.</w:t>
      </w:r>
      <w:r>
        <w:rPr>
          <w:rFonts w:asciiTheme="minorHAnsi" w:eastAsiaTheme="minorEastAsia" w:hAnsiTheme="minorHAnsi" w:cstheme="minorBidi"/>
          <w:caps w:val="0"/>
          <w:noProof/>
          <w:sz w:val="22"/>
          <w:szCs w:val="22"/>
          <w:lang w:val="fr-FR"/>
        </w:rPr>
        <w:tab/>
      </w:r>
      <w:r w:rsidRPr="00C73A7E">
        <w:rPr>
          <w:noProof/>
        </w:rPr>
        <w:t>Notices</w:t>
      </w:r>
      <w:r>
        <w:rPr>
          <w:noProof/>
          <w:webHidden/>
        </w:rPr>
        <w:tab/>
      </w:r>
    </w:p>
    <w:p w14:paraId="5DE598CF"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16.1</w:t>
      </w:r>
      <w:r>
        <w:rPr>
          <w:rFonts w:asciiTheme="minorHAnsi" w:eastAsiaTheme="minorEastAsia" w:hAnsiTheme="minorHAnsi" w:cstheme="minorBidi"/>
          <w:noProof/>
          <w:szCs w:val="22"/>
          <w:lang w:val="fr-FR"/>
        </w:rPr>
        <w:tab/>
      </w:r>
      <w:r w:rsidRPr="00C73A7E">
        <w:rPr>
          <w:noProof/>
        </w:rPr>
        <w:t>In writing and addresses</w:t>
      </w:r>
      <w:r>
        <w:rPr>
          <w:noProof/>
          <w:webHidden/>
        </w:rPr>
        <w:tab/>
      </w:r>
    </w:p>
    <w:p w14:paraId="4C242247"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16.2</w:t>
      </w:r>
      <w:r>
        <w:rPr>
          <w:rFonts w:asciiTheme="minorHAnsi" w:eastAsiaTheme="minorEastAsia" w:hAnsiTheme="minorHAnsi" w:cstheme="minorBidi"/>
          <w:noProof/>
          <w:szCs w:val="22"/>
          <w:lang w:val="fr-FR"/>
        </w:rPr>
        <w:tab/>
      </w:r>
      <w:r w:rsidRPr="00C73A7E">
        <w:rPr>
          <w:noProof/>
        </w:rPr>
        <w:t>Delivery</w:t>
      </w:r>
      <w:r>
        <w:rPr>
          <w:noProof/>
          <w:webHidden/>
        </w:rPr>
        <w:tab/>
      </w:r>
    </w:p>
    <w:p w14:paraId="2143D8E8"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16.3</w:t>
      </w:r>
      <w:r>
        <w:rPr>
          <w:rFonts w:asciiTheme="minorHAnsi" w:eastAsiaTheme="minorEastAsia" w:hAnsiTheme="minorHAnsi" w:cstheme="minorBidi"/>
          <w:noProof/>
          <w:szCs w:val="22"/>
          <w:lang w:val="fr-FR"/>
        </w:rPr>
        <w:tab/>
      </w:r>
      <w:r w:rsidRPr="00C73A7E">
        <w:rPr>
          <w:noProof/>
        </w:rPr>
        <w:t>Electronic communications</w:t>
      </w:r>
      <w:r>
        <w:rPr>
          <w:noProof/>
          <w:webHidden/>
        </w:rPr>
        <w:tab/>
      </w:r>
    </w:p>
    <w:p w14:paraId="42E51153"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lang w:val="en-US"/>
        </w:rPr>
        <w:t>17.</w:t>
      </w:r>
      <w:r>
        <w:rPr>
          <w:rFonts w:asciiTheme="minorHAnsi" w:eastAsiaTheme="minorEastAsia" w:hAnsiTheme="minorHAnsi" w:cstheme="minorBidi"/>
          <w:caps w:val="0"/>
          <w:noProof/>
          <w:sz w:val="22"/>
          <w:szCs w:val="22"/>
          <w:lang w:val="fr-FR"/>
        </w:rPr>
        <w:tab/>
      </w:r>
      <w:r w:rsidRPr="00C73A7E">
        <w:rPr>
          <w:noProof/>
          <w:lang w:val="en-US"/>
        </w:rPr>
        <w:t>Governing Law, Enforcement and Choice of Domicile</w:t>
      </w:r>
      <w:r>
        <w:rPr>
          <w:noProof/>
          <w:webHidden/>
        </w:rPr>
        <w:tab/>
      </w:r>
    </w:p>
    <w:p w14:paraId="68D67D35"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17.1</w:t>
      </w:r>
      <w:r>
        <w:rPr>
          <w:rFonts w:asciiTheme="minorHAnsi" w:eastAsiaTheme="minorEastAsia" w:hAnsiTheme="minorHAnsi" w:cstheme="minorBidi"/>
          <w:noProof/>
          <w:szCs w:val="22"/>
          <w:lang w:val="fr-FR"/>
        </w:rPr>
        <w:tab/>
      </w:r>
      <w:r w:rsidRPr="00C73A7E">
        <w:rPr>
          <w:noProof/>
        </w:rPr>
        <w:t>Governing Law</w:t>
      </w:r>
      <w:r>
        <w:rPr>
          <w:noProof/>
          <w:webHidden/>
        </w:rPr>
        <w:tab/>
      </w:r>
    </w:p>
    <w:p w14:paraId="078E5537"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17.2</w:t>
      </w:r>
      <w:r>
        <w:rPr>
          <w:rFonts w:asciiTheme="minorHAnsi" w:eastAsiaTheme="minorEastAsia" w:hAnsiTheme="minorHAnsi" w:cstheme="minorBidi"/>
          <w:noProof/>
          <w:szCs w:val="22"/>
          <w:lang w:val="fr-FR"/>
        </w:rPr>
        <w:tab/>
      </w:r>
      <w:r w:rsidRPr="00C73A7E">
        <w:rPr>
          <w:noProof/>
        </w:rPr>
        <w:t>Arbitration</w:t>
      </w:r>
      <w:r>
        <w:rPr>
          <w:noProof/>
          <w:webHidden/>
        </w:rPr>
        <w:tab/>
      </w:r>
    </w:p>
    <w:p w14:paraId="7A67D53A" w14:textId="77777777" w:rsidR="00FB69D4" w:rsidRDefault="00FB69D4" w:rsidP="00FB69D4">
      <w:pPr>
        <w:pStyle w:val="TOC2"/>
        <w:rPr>
          <w:rFonts w:asciiTheme="minorHAnsi" w:eastAsiaTheme="minorEastAsia" w:hAnsiTheme="minorHAnsi" w:cstheme="minorBidi"/>
          <w:noProof/>
          <w:szCs w:val="22"/>
          <w:lang w:val="fr-FR"/>
        </w:rPr>
      </w:pPr>
      <w:r w:rsidRPr="00C73A7E">
        <w:rPr>
          <w:noProof/>
        </w:rPr>
        <w:t>17.3</w:t>
      </w:r>
      <w:r>
        <w:rPr>
          <w:rFonts w:asciiTheme="minorHAnsi" w:eastAsiaTheme="minorEastAsia" w:hAnsiTheme="minorHAnsi" w:cstheme="minorBidi"/>
          <w:noProof/>
          <w:szCs w:val="22"/>
          <w:lang w:val="fr-FR"/>
        </w:rPr>
        <w:tab/>
      </w:r>
      <w:r w:rsidRPr="00C73A7E">
        <w:rPr>
          <w:noProof/>
        </w:rPr>
        <w:t>Service of process</w:t>
      </w:r>
      <w:r>
        <w:rPr>
          <w:noProof/>
          <w:webHidden/>
        </w:rPr>
        <w:tab/>
      </w:r>
    </w:p>
    <w:p w14:paraId="7C6BFF63"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18.</w:t>
      </w:r>
      <w:r>
        <w:rPr>
          <w:rFonts w:asciiTheme="minorHAnsi" w:eastAsiaTheme="minorEastAsia" w:hAnsiTheme="minorHAnsi" w:cstheme="minorBidi"/>
          <w:caps w:val="0"/>
          <w:noProof/>
          <w:sz w:val="22"/>
          <w:szCs w:val="22"/>
          <w:lang w:val="fr-FR"/>
        </w:rPr>
        <w:tab/>
      </w:r>
      <w:r w:rsidRPr="00C73A7E">
        <w:rPr>
          <w:noProof/>
        </w:rPr>
        <w:t>DURATION</w:t>
      </w:r>
      <w:r>
        <w:rPr>
          <w:noProof/>
          <w:webHidden/>
        </w:rPr>
        <w:tab/>
      </w:r>
    </w:p>
    <w:p w14:paraId="563179C4" w14:textId="77777777" w:rsidR="00FB69D4" w:rsidRDefault="00FB69D4" w:rsidP="00FB69D4">
      <w:pPr>
        <w:rPr>
          <w:lang w:val="en-US"/>
        </w:rPr>
      </w:pPr>
    </w:p>
    <w:p w14:paraId="43193755"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SCHEDULE 1A – Definitions</w:t>
      </w:r>
      <w:r>
        <w:rPr>
          <w:noProof/>
          <w:webHidden/>
        </w:rPr>
        <w:tab/>
      </w:r>
    </w:p>
    <w:p w14:paraId="396C9DA2"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SCHEDULE 1B - Construction</w:t>
      </w:r>
      <w:r>
        <w:rPr>
          <w:noProof/>
          <w:webHidden/>
        </w:rPr>
        <w:tab/>
      </w:r>
    </w:p>
    <w:p w14:paraId="16E81CF5"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SCHEDULE 2 - Program Description</w:t>
      </w:r>
      <w:r>
        <w:rPr>
          <w:noProof/>
          <w:webHidden/>
        </w:rPr>
        <w:tab/>
      </w:r>
    </w:p>
    <w:p w14:paraId="61AB92F5"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SCHEDULE 3A - Financing Plan</w:t>
      </w:r>
      <w:r>
        <w:rPr>
          <w:noProof/>
          <w:webHidden/>
        </w:rPr>
        <w:tab/>
      </w:r>
    </w:p>
    <w:p w14:paraId="0E31A470"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SCHEDULE 3B – monitoring chart</w:t>
      </w:r>
      <w:r>
        <w:rPr>
          <w:noProof/>
          <w:webHidden/>
        </w:rPr>
        <w:tab/>
      </w:r>
    </w:p>
    <w:p w14:paraId="217E1197"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lang w:val="en-US"/>
        </w:rPr>
        <w:t>Schedule 4 - Conditions Precedent</w:t>
      </w:r>
      <w:r>
        <w:rPr>
          <w:noProof/>
          <w:webHidden/>
        </w:rPr>
        <w:tab/>
      </w:r>
    </w:p>
    <w:p w14:paraId="7C758A78"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SCHEDULE 5A - Form of Drawdown Request</w:t>
      </w:r>
      <w:r>
        <w:rPr>
          <w:noProof/>
          <w:webHidden/>
        </w:rPr>
        <w:tab/>
      </w:r>
    </w:p>
    <w:p w14:paraId="444E1BC6"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Schedule 5B - Form of confirmation of drawdown and rate</w:t>
      </w:r>
      <w:r>
        <w:rPr>
          <w:noProof/>
          <w:webHidden/>
        </w:rPr>
        <w:tab/>
      </w:r>
    </w:p>
    <w:p w14:paraId="038C5047"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Schedule 5C - Form of Rate Conversion Request</w:t>
      </w:r>
      <w:r>
        <w:rPr>
          <w:noProof/>
          <w:webHidden/>
        </w:rPr>
        <w:tab/>
      </w:r>
    </w:p>
    <w:p w14:paraId="38F06300"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Schedule 5D - Form of Rate Conversion Confirmation</w:t>
      </w:r>
      <w:r>
        <w:rPr>
          <w:noProof/>
          <w:webHidden/>
        </w:rPr>
        <w:tab/>
      </w:r>
    </w:p>
    <w:p w14:paraId="7912BB1B"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Schedule 6 - Information that may be published on the French Government Website and the Lender’s Website</w:t>
      </w:r>
      <w:r>
        <w:rPr>
          <w:noProof/>
          <w:webHidden/>
        </w:rPr>
        <w:tab/>
      </w:r>
    </w:p>
    <w:p w14:paraId="5EA0FF48"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SCHEDULE 7 - non-exhauStive LIST OF ENVIRONMENTAL AND SOCIAL documents which THE BORROWER permits to be DISCLOSed IN CONNECTION WITH ES GRIEVANCE MANAGEMENT PROCEDURES</w:t>
      </w:r>
      <w:r>
        <w:rPr>
          <w:noProof/>
          <w:webHidden/>
        </w:rPr>
        <w:tab/>
      </w:r>
    </w:p>
    <w:p w14:paraId="616E4C63" w14:textId="77777777" w:rsidR="00FB69D4" w:rsidRDefault="00FB69D4" w:rsidP="00FB69D4">
      <w:pPr>
        <w:pStyle w:val="TOC1"/>
        <w:rPr>
          <w:rFonts w:asciiTheme="minorHAnsi" w:eastAsiaTheme="minorEastAsia" w:hAnsiTheme="minorHAnsi" w:cstheme="minorBidi"/>
          <w:b/>
          <w:caps w:val="0"/>
          <w:noProof/>
          <w:sz w:val="22"/>
          <w:szCs w:val="22"/>
          <w:lang w:val="fr-FR"/>
        </w:rPr>
      </w:pPr>
      <w:r w:rsidRPr="00C73A7E">
        <w:rPr>
          <w:noProof/>
        </w:rPr>
        <w:t xml:space="preserve">SCHEDULE 8 – </w:t>
      </w:r>
      <w:r w:rsidRPr="00C73A7E">
        <w:rPr>
          <w:noProof/>
          <w:lang w:val="en-US"/>
        </w:rPr>
        <w:t>COMMUNICATION NOTE OF THE Program</w:t>
      </w:r>
      <w:r>
        <w:rPr>
          <w:noProof/>
          <w:webHidden/>
        </w:rPr>
        <w:tab/>
      </w:r>
    </w:p>
    <w:p w14:paraId="5F756CFF" w14:textId="77777777" w:rsidR="00FB69D4" w:rsidRDefault="00FB69D4" w:rsidP="00FB69D4"/>
    <w:p w14:paraId="36E35638" w14:textId="77777777" w:rsidR="00FB69D4" w:rsidRDefault="00FB69D4" w:rsidP="00FB69D4">
      <w:pPr>
        <w:pStyle w:val="BodyText"/>
        <w:pageBreakBefore/>
        <w:spacing w:before="240"/>
        <w:jc w:val="center"/>
        <w:rPr>
          <w:rFonts w:cs="Times New Roman"/>
        </w:rPr>
      </w:pPr>
      <w:r>
        <w:rPr>
          <w:rFonts w:cs="Times New Roman"/>
          <w:b/>
        </w:rPr>
        <w:lastRenderedPageBreak/>
        <w:t>CREDIT FACILITY AGREEMENT</w:t>
      </w:r>
    </w:p>
    <w:p w14:paraId="4A6F652E" w14:textId="77777777" w:rsidR="00FB69D4" w:rsidRDefault="00FB69D4" w:rsidP="00FB69D4">
      <w:pPr>
        <w:pStyle w:val="BodyText"/>
        <w:rPr>
          <w:rFonts w:cs="Times New Roman"/>
        </w:rPr>
      </w:pPr>
      <w:r>
        <w:rPr>
          <w:rFonts w:cs="Times New Roman"/>
          <w:b/>
        </w:rPr>
        <w:t>BETWEEN:</w:t>
      </w:r>
    </w:p>
    <w:p w14:paraId="2E897073" w14:textId="77777777" w:rsidR="00FB69D4" w:rsidRPr="00674AAD" w:rsidRDefault="00FB69D4" w:rsidP="00FB69D4">
      <w:pPr>
        <w:pStyle w:val="Recitals"/>
        <w:rPr>
          <w:lang w:val="en-US"/>
        </w:rPr>
      </w:pPr>
      <w:r w:rsidRPr="004D3ECF">
        <w:rPr>
          <w:b/>
          <w:lang w:val="en-US"/>
        </w:rPr>
        <w:t>REPUBLIC OF SERBIA</w:t>
      </w:r>
      <w:r w:rsidRPr="00674AAD">
        <w:rPr>
          <w:lang w:val="en-US"/>
        </w:rPr>
        <w:t xml:space="preserve"> represented by the Government of the Republic of Serbia, t</w:t>
      </w:r>
      <w:r>
        <w:rPr>
          <w:lang w:val="en-US"/>
        </w:rPr>
        <w:t>h</w:t>
      </w:r>
      <w:r w:rsidRPr="00674AAD">
        <w:rPr>
          <w:lang w:val="en-US"/>
        </w:rPr>
        <w:t xml:space="preserve">rough Minister of Finance </w:t>
      </w:r>
      <w:r w:rsidRPr="00A40116">
        <w:rPr>
          <w:lang w:val="en-US"/>
        </w:rPr>
        <w:t>Mr. Siniša Mali</w:t>
      </w:r>
      <w:r w:rsidRPr="00674AAD">
        <w:rPr>
          <w:lang w:val="en-US"/>
        </w:rPr>
        <w:t>, who is duly authorized to sign this</w:t>
      </w:r>
      <w:r>
        <w:rPr>
          <w:lang w:val="en-US"/>
        </w:rPr>
        <w:t xml:space="preserve"> Agreement,</w:t>
      </w:r>
      <w:r w:rsidRPr="00674AAD">
        <w:rPr>
          <w:lang w:val="en-US"/>
        </w:rPr>
        <w:t xml:space="preserve"> </w:t>
      </w:r>
    </w:p>
    <w:p w14:paraId="69ABC457" w14:textId="77777777" w:rsidR="00FB69D4" w:rsidRDefault="00FB69D4" w:rsidP="00FB69D4">
      <w:pPr>
        <w:pStyle w:val="BodyText1"/>
      </w:pPr>
      <w:r w:rsidRPr="001C2B43" w:rsidDel="001C2B43">
        <w:rPr>
          <w:lang w:val="en-US"/>
        </w:rPr>
        <w:t xml:space="preserve"> </w:t>
      </w:r>
      <w:r>
        <w:t>(“Republic of Serbia” or the “Borrower”);</w:t>
      </w:r>
    </w:p>
    <w:p w14:paraId="7D983244" w14:textId="77777777" w:rsidR="00FB69D4" w:rsidRDefault="00FB69D4" w:rsidP="00FB69D4">
      <w:pPr>
        <w:pStyle w:val="BodyText"/>
        <w:rPr>
          <w:rFonts w:cs="Times New Roman"/>
        </w:rPr>
      </w:pPr>
      <w:r>
        <w:rPr>
          <w:rFonts w:cs="Times New Roman"/>
          <w:b/>
        </w:rPr>
        <w:t>AND</w:t>
      </w:r>
    </w:p>
    <w:p w14:paraId="52CD53C9" w14:textId="77777777" w:rsidR="00FB69D4" w:rsidRPr="009D3662" w:rsidRDefault="00FB69D4" w:rsidP="00FB69D4">
      <w:pPr>
        <w:pStyle w:val="Recitals"/>
      </w:pPr>
      <w:r>
        <w:rPr>
          <w:b/>
        </w:rPr>
        <w:t>AGENCE FRANCAISE DE DEVELOPPEMENT</w:t>
      </w:r>
      <w:r>
        <w:t xml:space="preserve">, a French public entity governed by French law, with registered office at 5, Rue </w:t>
      </w:r>
      <w:r w:rsidRPr="009D3662">
        <w:t xml:space="preserve">Roland Barthes, 75598 Paris Cedex 12, France, registered with the Trade and Companies Register of Paris under number 775 665 599, represented by </w:t>
      </w:r>
      <w:r>
        <w:t>Ms. Cécile Couprie</w:t>
      </w:r>
      <w:r w:rsidRPr="009D3662">
        <w:t>, in h</w:t>
      </w:r>
      <w:r>
        <w:t>er</w:t>
      </w:r>
      <w:r w:rsidRPr="009D3662">
        <w:t xml:space="preserve"> capacity as </w:t>
      </w:r>
      <w:r w:rsidRPr="00EB43C6">
        <w:t>Regional Director for Eurasia,</w:t>
      </w:r>
      <w:r>
        <w:t xml:space="preserve"> </w:t>
      </w:r>
      <w:r w:rsidRPr="009D3662">
        <w:t>duly authorised to sign this Agreement,</w:t>
      </w:r>
    </w:p>
    <w:p w14:paraId="2A14343E" w14:textId="77777777" w:rsidR="00FB69D4" w:rsidRDefault="00FB69D4" w:rsidP="00FB69D4">
      <w:pPr>
        <w:pStyle w:val="BodyText1"/>
      </w:pPr>
      <w:r>
        <w:t>(“</w:t>
      </w:r>
      <w:r>
        <w:rPr>
          <w:b/>
        </w:rPr>
        <w:t>AFD</w:t>
      </w:r>
      <w:r>
        <w:t>” or the “</w:t>
      </w:r>
      <w:r>
        <w:rPr>
          <w:b/>
        </w:rPr>
        <w:t>Lender</w:t>
      </w:r>
      <w:r>
        <w:t>”);</w:t>
      </w:r>
    </w:p>
    <w:p w14:paraId="6424E96A" w14:textId="77777777" w:rsidR="00FB69D4" w:rsidRDefault="00FB69D4" w:rsidP="00FB69D4">
      <w:pPr>
        <w:pStyle w:val="BodyText1"/>
      </w:pPr>
      <w:r>
        <w:t>(hereinafter jointly referred to as the “</w:t>
      </w:r>
      <w:r>
        <w:rPr>
          <w:b/>
        </w:rPr>
        <w:t>Parties</w:t>
      </w:r>
      <w:r>
        <w:t>” and each a “</w:t>
      </w:r>
      <w:r>
        <w:rPr>
          <w:b/>
        </w:rPr>
        <w:t>Party</w:t>
      </w:r>
      <w:r>
        <w:t>”);</w:t>
      </w:r>
    </w:p>
    <w:p w14:paraId="771B7EDE" w14:textId="77777777" w:rsidR="00FB69D4" w:rsidRDefault="00FB69D4" w:rsidP="00FB69D4">
      <w:pPr>
        <w:pStyle w:val="BodyText"/>
        <w:rPr>
          <w:rFonts w:cs="Times New Roman"/>
        </w:rPr>
      </w:pPr>
      <w:r>
        <w:rPr>
          <w:rFonts w:cs="Times New Roman"/>
          <w:b/>
        </w:rPr>
        <w:t>WHEREAS</w:t>
      </w:r>
      <w:r>
        <w:rPr>
          <w:rFonts w:cs="Times New Roman"/>
        </w:rPr>
        <w:t>:</w:t>
      </w:r>
    </w:p>
    <w:p w14:paraId="74DEF20C" w14:textId="77777777" w:rsidR="00FB69D4" w:rsidRDefault="00FB69D4" w:rsidP="00FB69D4">
      <w:pPr>
        <w:pStyle w:val="Parties"/>
      </w:pPr>
      <w:r>
        <w:t xml:space="preserve">The Borrower intends to implement a program </w:t>
      </w:r>
      <w:r w:rsidRPr="00C54A4B">
        <w:t xml:space="preserve">consisting of </w:t>
      </w:r>
      <w:r w:rsidRPr="00C54A4B">
        <w:rPr>
          <w:color w:val="000000"/>
        </w:rPr>
        <w:t xml:space="preserve">a </w:t>
      </w:r>
      <w:r w:rsidRPr="00C54A4B">
        <w:rPr>
          <w:rFonts w:cs="Arial"/>
          <w:lang w:val="en-US"/>
        </w:rPr>
        <w:t>Public Policy Loan</w:t>
      </w:r>
      <w:r w:rsidDel="006A7460">
        <w:t xml:space="preserve"> </w:t>
      </w:r>
      <w:r>
        <w:t xml:space="preserve">“Cities and Climate Change” (the </w:t>
      </w:r>
      <w:r>
        <w:rPr>
          <w:color w:val="000000"/>
        </w:rPr>
        <w:t>“</w:t>
      </w:r>
      <w:r>
        <w:rPr>
          <w:b/>
        </w:rPr>
        <w:t>Program</w:t>
      </w:r>
      <w:r>
        <w:rPr>
          <w:color w:val="000000"/>
        </w:rPr>
        <w:t>”</w:t>
      </w:r>
      <w:r>
        <w:t xml:space="preserve">), which is based on the achievement of one prior action (entry into force of the Law on Climate Change) and the support to the implementation of activities – as described further in Schedule </w:t>
      </w:r>
      <w:r w:rsidRPr="00457792">
        <w:rPr>
          <w:rStyle w:val="AATitre1CarCar"/>
        </w:rPr>
        <w:t>2</w:t>
      </w:r>
      <w:r>
        <w:t xml:space="preserve"> (</w:t>
      </w:r>
      <w:r w:rsidRPr="00457792">
        <w:rPr>
          <w:bCs/>
          <w:i/>
        </w:rPr>
        <w:t>Program Description</w:t>
      </w:r>
      <w:r>
        <w:t>).</w:t>
      </w:r>
    </w:p>
    <w:p w14:paraId="27F8A9AD" w14:textId="77777777" w:rsidR="00FB69D4" w:rsidRPr="003E24DE" w:rsidRDefault="00FB69D4" w:rsidP="00FB69D4">
      <w:pPr>
        <w:pStyle w:val="Parties"/>
      </w:pPr>
      <w:r>
        <w:t xml:space="preserve">The Borrower has requested that the Lender makes a facility available for the purposes of supporting the </w:t>
      </w:r>
      <w:r>
        <w:rPr>
          <w:color w:val="000000"/>
        </w:rPr>
        <w:t>Program.</w:t>
      </w:r>
    </w:p>
    <w:p w14:paraId="09921A4F" w14:textId="77777777" w:rsidR="00FB69D4" w:rsidRDefault="00FB69D4" w:rsidP="00FB69D4">
      <w:pPr>
        <w:pStyle w:val="Parties"/>
      </w:pPr>
      <w:r>
        <w:t xml:space="preserve">The IBRD as Co-Financier intends to provide a </w:t>
      </w:r>
      <w:r w:rsidRPr="003E24DE">
        <w:t>parallel financing</w:t>
      </w:r>
      <w:r>
        <w:t xml:space="preserve"> for an amount of up to eighty two million six hundred thousand Euros </w:t>
      </w:r>
      <w:r w:rsidRPr="003E24DE">
        <w:t>(</w:t>
      </w:r>
      <w:r>
        <w:t>EUR 82, 6</w:t>
      </w:r>
      <w:r w:rsidRPr="003E24DE">
        <w:t>00,000)</w:t>
      </w:r>
      <w:r>
        <w:t>.</w:t>
      </w:r>
    </w:p>
    <w:p w14:paraId="4507EE9D" w14:textId="77777777" w:rsidR="00FB69D4" w:rsidRDefault="00FB69D4" w:rsidP="00FB69D4">
      <w:pPr>
        <w:pStyle w:val="Parties"/>
      </w:pPr>
      <w:r>
        <w:t xml:space="preserve">Pursuant to </w:t>
      </w:r>
      <w:r w:rsidRPr="009D3662">
        <w:t xml:space="preserve">a resolution n° </w:t>
      </w:r>
      <w:r>
        <w:rPr>
          <w:color w:val="000000"/>
        </w:rPr>
        <w:t>C20210137</w:t>
      </w:r>
      <w:r w:rsidRPr="009D3662">
        <w:rPr>
          <w:color w:val="000000"/>
        </w:rPr>
        <w:t xml:space="preserve"> </w:t>
      </w:r>
      <w:r w:rsidRPr="009D3662">
        <w:t xml:space="preserve">of the </w:t>
      </w:r>
      <w:r w:rsidRPr="009D3662">
        <w:rPr>
          <w:i/>
        </w:rPr>
        <w:t>Comité des Etats Etrangers of AFD</w:t>
      </w:r>
      <w:r w:rsidRPr="009D3662">
        <w:rPr>
          <w:color w:val="000000"/>
        </w:rPr>
        <w:t xml:space="preserve"> dated </w:t>
      </w:r>
      <w:r>
        <w:rPr>
          <w:color w:val="000000"/>
        </w:rPr>
        <w:t>April 7, 2021</w:t>
      </w:r>
      <w:r w:rsidRPr="009D3662">
        <w:rPr>
          <w:color w:val="000000"/>
        </w:rPr>
        <w:t>, t</w:t>
      </w:r>
      <w:r w:rsidRPr="009D3662">
        <w:t>he Lender has agreed to make the Facility available to the Borrower pursuant to the terms and conditions</w:t>
      </w:r>
      <w:r>
        <w:t xml:space="preserve"> of this Agreement.</w:t>
      </w:r>
    </w:p>
    <w:p w14:paraId="5C59D36D" w14:textId="77777777" w:rsidR="00FB69D4" w:rsidRDefault="00FB69D4" w:rsidP="00FB69D4">
      <w:pPr>
        <w:pStyle w:val="BodyText"/>
        <w:jc w:val="center"/>
        <w:rPr>
          <w:rFonts w:cs="Times New Roman"/>
        </w:rPr>
      </w:pPr>
      <w:r>
        <w:rPr>
          <w:rFonts w:cs="Times New Roman"/>
          <w:b/>
        </w:rPr>
        <w:br w:type="page"/>
      </w:r>
      <w:r>
        <w:rPr>
          <w:rFonts w:cs="Times New Roman"/>
          <w:b/>
        </w:rPr>
        <w:lastRenderedPageBreak/>
        <w:t>THEREFORE THE PARTIES HAVE AGREED</w:t>
      </w:r>
      <w:r>
        <w:rPr>
          <w:rFonts w:cs="Times New Roman"/>
        </w:rPr>
        <w:t xml:space="preserve"> </w:t>
      </w:r>
      <w:r>
        <w:rPr>
          <w:rFonts w:cs="Times New Roman"/>
          <w:b/>
        </w:rPr>
        <w:t>AS FOLLOWS:</w:t>
      </w:r>
    </w:p>
    <w:p w14:paraId="7D10E6FE" w14:textId="77777777" w:rsidR="00FB69D4" w:rsidRDefault="00FB69D4" w:rsidP="00FB69D4">
      <w:pPr>
        <w:pStyle w:val="AATitre1"/>
      </w:pPr>
      <w:bookmarkStart w:id="4" w:name="_Toc71192955"/>
      <w:r>
        <w:t>definitions and interpretatioN</w:t>
      </w:r>
      <w:bookmarkEnd w:id="4"/>
    </w:p>
    <w:p w14:paraId="0C7A9BC8" w14:textId="77777777" w:rsidR="00FB69D4" w:rsidRDefault="00FB69D4" w:rsidP="00FB69D4">
      <w:pPr>
        <w:pStyle w:val="AATitre2"/>
      </w:pPr>
      <w:bookmarkStart w:id="5" w:name="_Toc71192956"/>
      <w:r>
        <w:t>Definitions</w:t>
      </w:r>
      <w:bookmarkEnd w:id="5"/>
    </w:p>
    <w:p w14:paraId="56B704B9" w14:textId="77777777" w:rsidR="00FB69D4" w:rsidRDefault="00FB69D4" w:rsidP="00FB69D4">
      <w:pPr>
        <w:pStyle w:val="BodyText1"/>
      </w:pPr>
      <w:r>
        <w:t>Capitalised words and expressions used in this Agreement (including those appearing in the recitals above and in the Schedules) shall have the meaning given to them in Schedule 1A (Definitions), except as otherwise provided in this Agreement.</w:t>
      </w:r>
    </w:p>
    <w:p w14:paraId="463D0878" w14:textId="77777777" w:rsidR="00FB69D4" w:rsidRDefault="00FB69D4" w:rsidP="00FB69D4">
      <w:pPr>
        <w:pStyle w:val="AATitre2"/>
        <w:rPr>
          <w:u w:val="none"/>
        </w:rPr>
      </w:pPr>
      <w:bookmarkStart w:id="6" w:name="_Toc71192957"/>
      <w:r>
        <w:t>Interpretation</w:t>
      </w:r>
      <w:bookmarkEnd w:id="6"/>
    </w:p>
    <w:p w14:paraId="2E7AC693" w14:textId="77777777" w:rsidR="00FB69D4" w:rsidRDefault="00FB69D4" w:rsidP="00FB69D4">
      <w:pPr>
        <w:pStyle w:val="BodyText1"/>
      </w:pPr>
      <w:r>
        <w:t>Words and expressions used in this Agreement shall be construed pursuant to the provisions of Schedule 1B (</w:t>
      </w:r>
      <w:r w:rsidRPr="00457792">
        <w:rPr>
          <w:i/>
        </w:rPr>
        <w:t>Construction</w:t>
      </w:r>
      <w:r>
        <w:t>), unless the contrary intention appears.</w:t>
      </w:r>
    </w:p>
    <w:p w14:paraId="3720CD38" w14:textId="77777777" w:rsidR="00FB69D4" w:rsidRDefault="00FB69D4" w:rsidP="00FB69D4">
      <w:pPr>
        <w:pStyle w:val="AATitre1"/>
        <w:rPr>
          <w:lang w:val="en-US"/>
        </w:rPr>
      </w:pPr>
      <w:bookmarkStart w:id="7" w:name="_Toc71192958"/>
      <w:r>
        <w:rPr>
          <w:lang w:val="en-US"/>
        </w:rPr>
        <w:t>FACILITY, PURPOSE AND conditions OF UTILIsATION</w:t>
      </w:r>
      <w:bookmarkEnd w:id="7"/>
    </w:p>
    <w:p w14:paraId="006DB2B1" w14:textId="77777777" w:rsidR="00FB69D4" w:rsidRDefault="00FB69D4" w:rsidP="00FB69D4">
      <w:pPr>
        <w:pStyle w:val="AATitre2"/>
        <w:rPr>
          <w:u w:val="none"/>
        </w:rPr>
      </w:pPr>
      <w:bookmarkStart w:id="8" w:name="_Toc71192959"/>
      <w:r>
        <w:t>Facility</w:t>
      </w:r>
      <w:bookmarkEnd w:id="8"/>
    </w:p>
    <w:p w14:paraId="0B6CDF82" w14:textId="77777777" w:rsidR="00FB69D4" w:rsidRDefault="00FB69D4" w:rsidP="00FB69D4">
      <w:pPr>
        <w:pStyle w:val="BodyText1"/>
        <w:rPr>
          <w:lang w:val="en-US"/>
        </w:rPr>
      </w:pPr>
      <w:r>
        <w:t>Subject to the terms of this Agreement, the Lender makes available to the Borrower a Facility in a maximum aggregate amount of</w:t>
      </w:r>
      <w:r w:rsidRPr="001C2B43">
        <w:t xml:space="preserve"> fifty million</w:t>
      </w:r>
      <w:r>
        <w:t xml:space="preserve"> Euros (EUR 50,000,000)</w:t>
      </w:r>
      <w:r>
        <w:rPr>
          <w:lang w:val="en-US"/>
        </w:rPr>
        <w:t>.</w:t>
      </w:r>
    </w:p>
    <w:p w14:paraId="6AC74256" w14:textId="77777777" w:rsidR="00FB69D4" w:rsidRDefault="00FB69D4" w:rsidP="00FB69D4">
      <w:pPr>
        <w:pStyle w:val="AATitre2"/>
        <w:rPr>
          <w:u w:val="none"/>
        </w:rPr>
      </w:pPr>
      <w:bookmarkStart w:id="9" w:name="_Toc71192960"/>
      <w:r>
        <w:t>Purpose</w:t>
      </w:r>
      <w:bookmarkEnd w:id="9"/>
    </w:p>
    <w:p w14:paraId="7948C6DA" w14:textId="77777777" w:rsidR="00FB69D4" w:rsidRDefault="00FB69D4" w:rsidP="00FB69D4">
      <w:pPr>
        <w:pStyle w:val="BodyText1"/>
      </w:pPr>
      <w:r>
        <w:t>The purpose of the Facility is to finance the Borrower budget intended to support the Program as described in Schedule 2 (</w:t>
      </w:r>
      <w:r>
        <w:rPr>
          <w:i/>
        </w:rPr>
        <w:t>Program Description</w:t>
      </w:r>
      <w:r>
        <w:t>), in accordance with the Financing Plan described in Schedule 3A (</w:t>
      </w:r>
      <w:r>
        <w:rPr>
          <w:i/>
        </w:rPr>
        <w:t>Financing Plan</w:t>
      </w:r>
      <w:r>
        <w:t>) and the Monitoring Chart described in Schedule 3B (</w:t>
      </w:r>
      <w:r>
        <w:rPr>
          <w:i/>
        </w:rPr>
        <w:t>Monitoring Chart</w:t>
      </w:r>
      <w:r>
        <w:t>).</w:t>
      </w:r>
    </w:p>
    <w:p w14:paraId="7801871D" w14:textId="77777777" w:rsidR="00FB69D4" w:rsidRDefault="00FB69D4" w:rsidP="00FB69D4">
      <w:pPr>
        <w:pStyle w:val="AATitre2"/>
      </w:pPr>
      <w:bookmarkStart w:id="10" w:name="_Toc71192961"/>
      <w:r>
        <w:t>Absence of Liability</w:t>
      </w:r>
      <w:bookmarkEnd w:id="10"/>
    </w:p>
    <w:p w14:paraId="6DA94F5B" w14:textId="77777777" w:rsidR="00FB69D4" w:rsidRDefault="00FB69D4" w:rsidP="00FB69D4">
      <w:pPr>
        <w:pStyle w:val="BodyText1"/>
      </w:pPr>
      <w:r>
        <w:t xml:space="preserve">The Lender shall not be held responsible for the use of any amount borrowed which is not in accordance with the provisions of this Agreement. </w:t>
      </w:r>
    </w:p>
    <w:p w14:paraId="13563E96" w14:textId="77777777" w:rsidR="00FB69D4" w:rsidRDefault="00FB69D4" w:rsidP="00FB69D4">
      <w:pPr>
        <w:pStyle w:val="AATitre2"/>
      </w:pPr>
      <w:bookmarkStart w:id="11" w:name="_Toc71192962"/>
      <w:r>
        <w:t>Conditions precedent</w:t>
      </w:r>
      <w:bookmarkEnd w:id="11"/>
    </w:p>
    <w:p w14:paraId="6EABC2F3" w14:textId="77777777" w:rsidR="00FB69D4" w:rsidRDefault="00FB69D4" w:rsidP="00684C41">
      <w:pPr>
        <w:pStyle w:val="AltAATitre4"/>
        <w:numPr>
          <w:ilvl w:val="0"/>
          <w:numId w:val="55"/>
        </w:numPr>
      </w:pPr>
      <w:r>
        <w:t xml:space="preserve">No later than the Signing Date, the Borrower shall provide to the Lender all of the documents set out in Part </w:t>
      </w:r>
      <w:r w:rsidRPr="00457792">
        <w:rPr>
          <w:smallCaps/>
        </w:rPr>
        <w:t>I</w:t>
      </w:r>
      <w:r>
        <w:t xml:space="preserve"> of Schedule </w:t>
      </w:r>
      <w:r w:rsidRPr="00457792">
        <w:rPr>
          <w:rStyle w:val="AATitre1CarCar"/>
        </w:rPr>
        <w:t>4</w:t>
      </w:r>
      <w:r>
        <w:t xml:space="preserve"> (</w:t>
      </w:r>
      <w:r w:rsidRPr="00457792">
        <w:rPr>
          <w:i/>
        </w:rPr>
        <w:t>Conditions Precedent</w:t>
      </w:r>
      <w:r>
        <w:t>).</w:t>
      </w:r>
    </w:p>
    <w:p w14:paraId="4E62E8E6" w14:textId="77777777" w:rsidR="00FB69D4" w:rsidRDefault="00FB69D4" w:rsidP="00684C41">
      <w:pPr>
        <w:pStyle w:val="AltAATitre4"/>
        <w:numPr>
          <w:ilvl w:val="0"/>
          <w:numId w:val="55"/>
        </w:numPr>
      </w:pPr>
      <w:r>
        <w:t>The Drawdown Request may not be delivered to the Lender unless:</w:t>
      </w:r>
    </w:p>
    <w:p w14:paraId="438DACE0" w14:textId="77777777" w:rsidR="00FB69D4" w:rsidRPr="008B081E" w:rsidRDefault="00FB69D4" w:rsidP="00FB69D4">
      <w:pPr>
        <w:pStyle w:val="AATitre6"/>
        <w:rPr>
          <w:lang w:val="en-US"/>
        </w:rPr>
      </w:pPr>
      <w:r w:rsidRPr="008B081E">
        <w:rPr>
          <w:lang w:val="en-US"/>
        </w:rPr>
        <w:t xml:space="preserve">the Lender has received all of documents listed in Part </w:t>
      </w:r>
      <w:r w:rsidRPr="00457792">
        <w:rPr>
          <w:smallCaps/>
          <w:lang w:val="en-US"/>
        </w:rPr>
        <w:t>II</w:t>
      </w:r>
      <w:r w:rsidRPr="008B081E">
        <w:rPr>
          <w:lang w:val="en-US"/>
        </w:rPr>
        <w:t xml:space="preserve"> and III of Schedule </w:t>
      </w:r>
      <w:r w:rsidRPr="00457792">
        <w:rPr>
          <w:rStyle w:val="AATitre1CarCar"/>
          <w:lang w:val="en-US"/>
        </w:rPr>
        <w:t>4</w:t>
      </w:r>
      <w:r w:rsidRPr="008B081E">
        <w:rPr>
          <w:lang w:val="en-US"/>
        </w:rPr>
        <w:t xml:space="preserve"> (</w:t>
      </w:r>
      <w:r w:rsidRPr="00457792">
        <w:rPr>
          <w:i/>
          <w:lang w:val="en-US"/>
        </w:rPr>
        <w:t>Conditions Precedent</w:t>
      </w:r>
      <w:r w:rsidRPr="008B081E">
        <w:rPr>
          <w:lang w:val="en-US"/>
        </w:rPr>
        <w:t>) and has notified the Borrower that such documents are satisfactory in form and substance;</w:t>
      </w:r>
    </w:p>
    <w:p w14:paraId="2D2DE7BD" w14:textId="77777777" w:rsidR="00FB69D4" w:rsidRPr="008B081E" w:rsidRDefault="00FB69D4" w:rsidP="00FB69D4">
      <w:pPr>
        <w:pStyle w:val="AATitre6"/>
        <w:rPr>
          <w:lang w:val="en-US"/>
        </w:rPr>
      </w:pPr>
      <w:r w:rsidRPr="008B081E">
        <w:rPr>
          <w:lang w:val="en-US"/>
        </w:rPr>
        <w:t>on the date of the Drawdown Request and on the proposed Drawdown Date for the proposed Drawdown, no Payment Systems Disruption Event has occurred and the conditions set out in this Agreement have been fulfilled, including:</w:t>
      </w:r>
    </w:p>
    <w:p w14:paraId="552019BF" w14:textId="77777777" w:rsidR="00FB69D4" w:rsidRDefault="00FB69D4" w:rsidP="00FB69D4">
      <w:pPr>
        <w:pStyle w:val="AATitre8"/>
        <w:ind w:left="2835" w:hanging="720"/>
      </w:pPr>
      <w:r>
        <w:t>no Event of Default is continuing or would result from the proposed Drawdown;</w:t>
      </w:r>
    </w:p>
    <w:p w14:paraId="4B88974B" w14:textId="77777777" w:rsidR="00FB69D4" w:rsidRDefault="00FB69D4" w:rsidP="00FB69D4">
      <w:pPr>
        <w:pStyle w:val="AATitre8"/>
        <w:ind w:left="2835" w:hanging="720"/>
      </w:pPr>
      <w:r>
        <w:t>the Drawdown Request has been made in accordance with the terms of Clause 3.2 (</w:t>
      </w:r>
      <w:r w:rsidRPr="00457792">
        <w:rPr>
          <w:i/>
        </w:rPr>
        <w:t>Drawdown request</w:t>
      </w:r>
      <w:r>
        <w:t>);</w:t>
      </w:r>
    </w:p>
    <w:p w14:paraId="5220E918" w14:textId="77777777" w:rsidR="00FB69D4" w:rsidRDefault="00FB69D4" w:rsidP="00FB69D4">
      <w:pPr>
        <w:pStyle w:val="AATitre8"/>
        <w:ind w:left="2835" w:hanging="720"/>
      </w:pPr>
      <w:r>
        <w:t>each representation given by the Borrower in relation to Clause 10 (</w:t>
      </w:r>
      <w:r w:rsidRPr="00457792">
        <w:rPr>
          <w:i/>
        </w:rPr>
        <w:t>Representations and warranties</w:t>
      </w:r>
      <w:r>
        <w:t xml:space="preserve">) is true. </w:t>
      </w:r>
    </w:p>
    <w:p w14:paraId="539B172F" w14:textId="77777777" w:rsidR="00FB69D4" w:rsidRDefault="00FB69D4" w:rsidP="00FB69D4">
      <w:pPr>
        <w:pStyle w:val="AATitre1"/>
      </w:pPr>
      <w:bookmarkStart w:id="12" w:name="_Toc71192963"/>
      <w:r>
        <w:lastRenderedPageBreak/>
        <w:t>Drawdown of Funds</w:t>
      </w:r>
      <w:bookmarkEnd w:id="12"/>
    </w:p>
    <w:p w14:paraId="7FD53B44" w14:textId="77777777" w:rsidR="00FB69D4" w:rsidRDefault="00FB69D4" w:rsidP="00FB69D4">
      <w:pPr>
        <w:pStyle w:val="AATitre2"/>
        <w:rPr>
          <w:u w:val="none"/>
        </w:rPr>
      </w:pPr>
      <w:bookmarkStart w:id="13" w:name="_Toc71192964"/>
      <w:r>
        <w:t>Drawdown amounts</w:t>
      </w:r>
      <w:bookmarkEnd w:id="13"/>
    </w:p>
    <w:p w14:paraId="324F8DB3" w14:textId="77777777" w:rsidR="00FB69D4" w:rsidRDefault="00FB69D4" w:rsidP="00FB69D4">
      <w:pPr>
        <w:pStyle w:val="BodyText1"/>
      </w:pPr>
      <w:r>
        <w:t>The Facility will be made available to the Borrower during the Availability Period, in a single Drawdown.</w:t>
      </w:r>
    </w:p>
    <w:p w14:paraId="30FBD861" w14:textId="77777777" w:rsidR="00FB69D4" w:rsidRDefault="00FB69D4" w:rsidP="00FB69D4">
      <w:pPr>
        <w:pStyle w:val="BodyText1"/>
      </w:pPr>
      <w:r>
        <w:t xml:space="preserve">The amount of the proposed Drawdown shall be </w:t>
      </w:r>
      <w:r w:rsidRPr="003C1A42">
        <w:t>equal to the Available Credit</w:t>
      </w:r>
      <w:r>
        <w:t>.</w:t>
      </w:r>
    </w:p>
    <w:p w14:paraId="48A8DE99" w14:textId="77777777" w:rsidR="00FB69D4" w:rsidRDefault="00FB69D4" w:rsidP="00FB69D4">
      <w:pPr>
        <w:pStyle w:val="AATitre2"/>
        <w:rPr>
          <w:u w:val="none"/>
        </w:rPr>
      </w:pPr>
      <w:bookmarkStart w:id="14" w:name="_Toc71192965"/>
      <w:r>
        <w:t>Drawdown request</w:t>
      </w:r>
      <w:bookmarkEnd w:id="14"/>
    </w:p>
    <w:p w14:paraId="117079DD" w14:textId="77777777" w:rsidR="00FB69D4" w:rsidRDefault="00FB69D4" w:rsidP="00FB69D4">
      <w:pPr>
        <w:pStyle w:val="BodyText1"/>
      </w:pPr>
      <w:r>
        <w:t>Provided that the conditions set out in Clause 2.4 (</w:t>
      </w:r>
      <w:r w:rsidRPr="00457792">
        <w:rPr>
          <w:i/>
        </w:rPr>
        <w:t>Conditions precedent</w:t>
      </w:r>
      <w:r>
        <w:t>) are satisfied, the Borrower may draw on the Facility by delivery to the Lender of a duly completed Drawdown Request. Each Drawdown Request shall be delivered by the Borrower to the AFD office director at the address specified in Clause 16.1 (</w:t>
      </w:r>
      <w:r w:rsidRPr="00457792">
        <w:rPr>
          <w:i/>
        </w:rPr>
        <w:t>In writing</w:t>
      </w:r>
      <w:r>
        <w:rPr>
          <w:i/>
        </w:rPr>
        <w:t xml:space="preserve"> and addresses</w:t>
      </w:r>
      <w:r>
        <w:t>).</w:t>
      </w:r>
    </w:p>
    <w:p w14:paraId="22FFC471" w14:textId="77777777" w:rsidR="00FB69D4" w:rsidRDefault="00FB69D4" w:rsidP="00FB69D4">
      <w:pPr>
        <w:pStyle w:val="BodyText1"/>
      </w:pPr>
      <w:r>
        <w:t xml:space="preserve">Each Drawdown Request is irrevocable and will be regarded as having been duly completed if: </w:t>
      </w:r>
    </w:p>
    <w:p w14:paraId="491FDC85" w14:textId="77777777" w:rsidR="00FB69D4" w:rsidRDefault="00FB69D4" w:rsidP="00FB69D4">
      <w:pPr>
        <w:pStyle w:val="AATitre4"/>
      </w:pPr>
      <w:r>
        <w:t>the Drawdown Request is substantially in the form set out in Schedule </w:t>
      </w:r>
      <w:r w:rsidRPr="00457792">
        <w:rPr>
          <w:rStyle w:val="AATitre1CarCar"/>
        </w:rPr>
        <w:t>5A</w:t>
      </w:r>
      <w:r>
        <w:t xml:space="preserve"> (</w:t>
      </w:r>
      <w:r w:rsidRPr="00457792">
        <w:rPr>
          <w:i/>
        </w:rPr>
        <w:t>Form of Drawdown Request</w:t>
      </w:r>
      <w:r>
        <w:t>);</w:t>
      </w:r>
    </w:p>
    <w:p w14:paraId="665BC05E" w14:textId="77777777" w:rsidR="00FB69D4" w:rsidRDefault="00FB69D4" w:rsidP="00FB69D4">
      <w:pPr>
        <w:pStyle w:val="AATitre4"/>
      </w:pPr>
      <w:r>
        <w:t>the Drawdown Request is received by the Lender at the latest fifteen (15) Business Days prior to the Deadline for Drawdown;</w:t>
      </w:r>
    </w:p>
    <w:p w14:paraId="68EFBF1F" w14:textId="77777777" w:rsidR="00FB69D4" w:rsidRDefault="00FB69D4" w:rsidP="00FB69D4">
      <w:pPr>
        <w:pStyle w:val="AATitre4"/>
      </w:pPr>
      <w:r>
        <w:t>the proposed Drawdown Date is a Business Day falling within the Availability Period;</w:t>
      </w:r>
    </w:p>
    <w:p w14:paraId="5083F475" w14:textId="77777777" w:rsidR="00FB69D4" w:rsidRDefault="00FB69D4" w:rsidP="00FB69D4">
      <w:pPr>
        <w:pStyle w:val="AATitre4"/>
      </w:pPr>
      <w:r>
        <w:t>the amount of the Drawdown complies with Clause 3.1 (</w:t>
      </w:r>
      <w:r w:rsidRPr="00457792">
        <w:rPr>
          <w:i/>
        </w:rPr>
        <w:t>Drawdown amounts</w:t>
      </w:r>
      <w:r>
        <w:t>); and</w:t>
      </w:r>
    </w:p>
    <w:p w14:paraId="7146116E" w14:textId="77777777" w:rsidR="00FB69D4" w:rsidRDefault="00FB69D4" w:rsidP="00FB69D4">
      <w:pPr>
        <w:pStyle w:val="AATitre4"/>
      </w:pPr>
      <w:r>
        <w:t xml:space="preserve">all of the documents set out in Part II and III of Schedule </w:t>
      </w:r>
      <w:r w:rsidRPr="00457792">
        <w:rPr>
          <w:rStyle w:val="AATitre1CarCar"/>
        </w:rPr>
        <w:t>4</w:t>
      </w:r>
      <w:r>
        <w:t xml:space="preserve"> (</w:t>
      </w:r>
      <w:r w:rsidRPr="00457792">
        <w:rPr>
          <w:i/>
        </w:rPr>
        <w:t>Conditions Precedent</w:t>
      </w:r>
      <w:r>
        <w:t>) for the purposes of the Drawdown are attached to the Drawdown Request, comply with the abovementioned Schedule and with the requirements of Clause 3.4 (</w:t>
      </w:r>
      <w:r w:rsidRPr="00457792">
        <w:rPr>
          <w:i/>
        </w:rPr>
        <w:t>Payment mechanics</w:t>
      </w:r>
      <w:r>
        <w:t>), and are in form and substance satisfactory to the Lender.</w:t>
      </w:r>
    </w:p>
    <w:p w14:paraId="28179C81" w14:textId="77777777" w:rsidR="00FB69D4" w:rsidRDefault="00FB69D4" w:rsidP="00FB69D4">
      <w:pPr>
        <w:pStyle w:val="AATitre2"/>
        <w:rPr>
          <w:u w:val="none"/>
        </w:rPr>
      </w:pPr>
      <w:bookmarkStart w:id="15" w:name="_Toc71192966"/>
      <w:r>
        <w:t>Payment completion</w:t>
      </w:r>
      <w:bookmarkEnd w:id="15"/>
    </w:p>
    <w:p w14:paraId="2CDBB7F0" w14:textId="77777777" w:rsidR="00FB69D4" w:rsidRDefault="00FB69D4" w:rsidP="00FB69D4">
      <w:pPr>
        <w:pStyle w:val="BodyText1"/>
      </w:pPr>
      <w:r>
        <w:t>Subject to Clause 14.7 (</w:t>
      </w:r>
      <w:r w:rsidRPr="00457792">
        <w:rPr>
          <w:i/>
        </w:rPr>
        <w:t>Payment Systems Disruption</w:t>
      </w:r>
      <w:r>
        <w:t xml:space="preserve"> ), if each of the conditions set out in Clause </w:t>
      </w:r>
      <w:r w:rsidR="002227C8">
        <w:rPr>
          <w:lang w:val="sr-Latn-RS"/>
        </w:rPr>
        <w:t xml:space="preserve">2.4 </w:t>
      </w:r>
      <w:r>
        <w:t>b) (</w:t>
      </w:r>
      <w:r w:rsidRPr="00457792">
        <w:rPr>
          <w:i/>
        </w:rPr>
        <w:t>Conditions precedent</w:t>
      </w:r>
      <w:r>
        <w:t>) of this Agreement has been met, the Lender shall make the requested Drawdown available to the Borrower not later than the Drawdown Date.</w:t>
      </w:r>
    </w:p>
    <w:p w14:paraId="042C3913" w14:textId="77777777" w:rsidR="00FB69D4" w:rsidRDefault="00FB69D4" w:rsidP="00FB69D4">
      <w:pPr>
        <w:pStyle w:val="BodyText1"/>
      </w:pPr>
      <w:r>
        <w:t>The Lender shall provide the Borrower with a letter of Drawdown confirmation substantially in the form set out in Schedule 5B (</w:t>
      </w:r>
      <w:r w:rsidRPr="00457792">
        <w:rPr>
          <w:i/>
        </w:rPr>
        <w:t>Form of confirmation of drawdown and rate</w:t>
      </w:r>
      <w:r>
        <w:t>).</w:t>
      </w:r>
    </w:p>
    <w:p w14:paraId="2F963AF0" w14:textId="77777777" w:rsidR="00FB69D4" w:rsidRDefault="00FB69D4" w:rsidP="00FB69D4">
      <w:pPr>
        <w:pStyle w:val="AATitre2"/>
        <w:rPr>
          <w:u w:val="none"/>
        </w:rPr>
      </w:pPr>
      <w:bookmarkStart w:id="16" w:name="_Ref188164627"/>
      <w:bookmarkStart w:id="17" w:name="_Ref371532011"/>
      <w:bookmarkStart w:id="18" w:name="_Ref371533171"/>
      <w:bookmarkStart w:id="19" w:name="_Toc71192967"/>
      <w:r>
        <w:t xml:space="preserve">Payment </w:t>
      </w:r>
      <w:bookmarkEnd w:id="16"/>
      <w:r>
        <w:t>mechanics</w:t>
      </w:r>
      <w:bookmarkEnd w:id="17"/>
      <w:bookmarkEnd w:id="18"/>
      <w:bookmarkEnd w:id="19"/>
    </w:p>
    <w:p w14:paraId="315FC309" w14:textId="77777777" w:rsidR="00FB69D4" w:rsidRDefault="00FB69D4" w:rsidP="00FB69D4">
      <w:pPr>
        <w:pStyle w:val="BodyText1"/>
      </w:pPr>
      <w:r>
        <w:t>The proceeds of the Drawdown shall be paid to the Borrower’s Account or any other account which details will be duly notified by the Borrower to the Lender.</w:t>
      </w:r>
    </w:p>
    <w:p w14:paraId="41C9EC70" w14:textId="77777777" w:rsidR="00FB69D4" w:rsidRPr="0055165D" w:rsidRDefault="00FB69D4" w:rsidP="00FB69D4">
      <w:pPr>
        <w:pStyle w:val="AATitre1"/>
      </w:pPr>
      <w:bookmarkStart w:id="20" w:name="_Toc71192968"/>
      <w:r w:rsidRPr="0055165D">
        <w:t>Interest</w:t>
      </w:r>
      <w:bookmarkEnd w:id="20"/>
    </w:p>
    <w:p w14:paraId="7A80590E" w14:textId="77777777" w:rsidR="00FB69D4" w:rsidRPr="0055165D" w:rsidRDefault="00FB69D4" w:rsidP="00FB69D4">
      <w:pPr>
        <w:pStyle w:val="AATitre2"/>
        <w:rPr>
          <w:u w:val="none"/>
        </w:rPr>
      </w:pPr>
      <w:bookmarkStart w:id="21" w:name="_Toc71192969"/>
      <w:r w:rsidRPr="0055165D">
        <w:t>Interest Rate</w:t>
      </w:r>
      <w:bookmarkEnd w:id="21"/>
    </w:p>
    <w:p w14:paraId="28E55C28" w14:textId="77777777" w:rsidR="00FB69D4" w:rsidRPr="00C54A4B" w:rsidRDefault="00FB69D4" w:rsidP="00FB69D4">
      <w:pPr>
        <w:pStyle w:val="AATitre3"/>
      </w:pPr>
      <w:r w:rsidRPr="00C54A4B">
        <w:t>Selection of Interest Rate</w:t>
      </w:r>
    </w:p>
    <w:p w14:paraId="020D3DEE" w14:textId="77777777" w:rsidR="00FB69D4" w:rsidRPr="00C54A4B" w:rsidRDefault="00FB69D4" w:rsidP="00FB69D4">
      <w:pPr>
        <w:pStyle w:val="Doctxt2"/>
      </w:pPr>
      <w:r w:rsidRPr="00C54A4B">
        <w:t xml:space="preserve">The Borrower may select a fixed Interest Rate or a floating Interest Rate for the Facility, which shall apply to the amount set out in the Drawdown Request, by stating the selected Interest Rate, </w:t>
      </w:r>
      <w:r w:rsidRPr="00C54A4B">
        <w:lastRenderedPageBreak/>
        <w:t>i.e., fixed or floating, in the Drawdown Request delivered to the Lender substantially in the form set out in Schedule 5A (</w:t>
      </w:r>
      <w:r w:rsidRPr="00457792">
        <w:rPr>
          <w:i/>
        </w:rPr>
        <w:t>Form of Rate</w:t>
      </w:r>
      <w:r w:rsidRPr="00457792">
        <w:rPr>
          <w:lang w:val="en-US"/>
        </w:rPr>
        <w:t xml:space="preserve"> </w:t>
      </w:r>
      <w:r w:rsidRPr="00457792">
        <w:rPr>
          <w:i/>
          <w:lang w:val="en-US"/>
        </w:rPr>
        <w:t>Conversion</w:t>
      </w:r>
      <w:r w:rsidRPr="00457792">
        <w:rPr>
          <w:lang w:val="en-US"/>
        </w:rPr>
        <w:t xml:space="preserve"> Request</w:t>
      </w:r>
      <w:r w:rsidRPr="00C54A4B">
        <w:t>), subject to the following conditions:</w:t>
      </w:r>
    </w:p>
    <w:p w14:paraId="510D8D4E" w14:textId="77777777" w:rsidR="00FB69D4" w:rsidRPr="00C54A4B" w:rsidRDefault="00FB69D4" w:rsidP="00FB69D4">
      <w:pPr>
        <w:pStyle w:val="AATitre6"/>
      </w:pPr>
      <w:r w:rsidRPr="00C54A4B">
        <w:t>Floating Interest Rate</w:t>
      </w:r>
    </w:p>
    <w:p w14:paraId="0FF2CBDF" w14:textId="77777777" w:rsidR="00FB69D4" w:rsidRPr="00C54A4B" w:rsidRDefault="00FB69D4" w:rsidP="00FB69D4">
      <w:pPr>
        <w:pStyle w:val="Doctxt3"/>
        <w:rPr>
          <w:lang w:val="en-GB"/>
        </w:rPr>
      </w:pPr>
      <w:r w:rsidRPr="00C54A4B">
        <w:rPr>
          <w:lang w:val="en-GB"/>
        </w:rPr>
        <w:t>The Borrower may select a floating Interest Rate, which shall be the percentage rate per annum, being the aggregate of:</w:t>
      </w:r>
    </w:p>
    <w:p w14:paraId="7083EF05" w14:textId="77777777" w:rsidR="00FB69D4" w:rsidRPr="00C54A4B" w:rsidRDefault="00FB69D4" w:rsidP="00FB69D4">
      <w:pPr>
        <w:pStyle w:val="Bullet1"/>
        <w:ind w:left="2841"/>
        <w:rPr>
          <w:lang w:val="en-GB"/>
        </w:rPr>
      </w:pPr>
      <w:r w:rsidRPr="00C54A4B">
        <w:rPr>
          <w:lang w:val="en-GB"/>
        </w:rPr>
        <w:t xml:space="preserve">six-month EURIBOR, or, as the case may be, the Replacement Benchmark plus any Adjustment Margin, as determined in accordance with the provisions of Clause </w:t>
      </w:r>
      <w:r>
        <w:rPr>
          <w:lang w:val="en-GB"/>
        </w:rPr>
        <w:t>5</w:t>
      </w:r>
      <w:r w:rsidRPr="00C54A4B">
        <w:rPr>
          <w:lang w:val="en-GB"/>
        </w:rPr>
        <w:t xml:space="preserve"> (</w:t>
      </w:r>
      <w:r w:rsidRPr="00457792">
        <w:rPr>
          <w:i/>
          <w:lang w:val="en-US"/>
        </w:rPr>
        <w:t>Change to the calculation of interest</w:t>
      </w:r>
      <w:r w:rsidRPr="00C54A4B">
        <w:rPr>
          <w:lang w:val="en-GB"/>
        </w:rPr>
        <w:t>) of the Agreement; and</w:t>
      </w:r>
    </w:p>
    <w:p w14:paraId="107577D3" w14:textId="77777777" w:rsidR="00FB69D4" w:rsidRPr="00C54A4B" w:rsidRDefault="00FB69D4" w:rsidP="00FB69D4">
      <w:pPr>
        <w:pStyle w:val="Bullet1"/>
        <w:ind w:left="2838"/>
        <w:rPr>
          <w:rFonts w:cs="Times New Roman"/>
          <w:lang w:val="en-GB"/>
        </w:rPr>
      </w:pPr>
      <w:r w:rsidRPr="00C54A4B">
        <w:rPr>
          <w:lang w:val="en-GB"/>
        </w:rPr>
        <w:t>the Margin</w:t>
      </w:r>
      <w:r w:rsidRPr="00C54A4B">
        <w:rPr>
          <w:rFonts w:cs="Times New Roman"/>
          <w:lang w:val="en-GB"/>
        </w:rPr>
        <w:t>.</w:t>
      </w:r>
    </w:p>
    <w:p w14:paraId="05828770" w14:textId="77777777" w:rsidR="00FB69D4" w:rsidRPr="00C54A4B" w:rsidRDefault="00FB69D4" w:rsidP="00FB69D4">
      <w:pPr>
        <w:pStyle w:val="Doctxt3"/>
        <w:rPr>
          <w:lang w:val="en-GB"/>
        </w:rPr>
      </w:pPr>
      <w:r w:rsidRPr="00C54A4B">
        <w:rPr>
          <w:lang w:val="en-GB"/>
        </w:rPr>
        <w:t>Notwithstanding the above, if the first Interest Period is less than one hundred and thirty-five (135) days, the applicable EURIBOR shall be:</w:t>
      </w:r>
    </w:p>
    <w:p w14:paraId="7B92867C" w14:textId="77777777" w:rsidR="00FB69D4" w:rsidRPr="00C54A4B" w:rsidRDefault="00FB69D4" w:rsidP="00FB69D4">
      <w:pPr>
        <w:pStyle w:val="Bullet1"/>
        <w:ind w:left="2835" w:hanging="675"/>
        <w:rPr>
          <w:lang w:val="en-GB"/>
        </w:rPr>
      </w:pPr>
      <w:r w:rsidRPr="00C54A4B">
        <w:rPr>
          <w:lang w:val="en-GB"/>
        </w:rPr>
        <w:t xml:space="preserve">one-month EURIBOR, or, as the case may be, the Replacement Benchmark plus any Adjustment Margin, as determined in accordance with the provisions of Clause </w:t>
      </w:r>
      <w:r>
        <w:rPr>
          <w:lang w:val="en-GB"/>
        </w:rPr>
        <w:t>5</w:t>
      </w:r>
      <w:r w:rsidRPr="00C54A4B">
        <w:rPr>
          <w:lang w:val="en-GB"/>
        </w:rPr>
        <w:t xml:space="preserve"> (</w:t>
      </w:r>
      <w:r w:rsidRPr="00457792">
        <w:rPr>
          <w:i/>
          <w:lang w:val="en-US"/>
        </w:rPr>
        <w:t>Change to the calculation of interest</w:t>
      </w:r>
      <w:r w:rsidRPr="00C54A4B">
        <w:rPr>
          <w:lang w:val="en-GB"/>
        </w:rPr>
        <w:t>) of the Agreement, if the first Interest Period is less than sixty (60) days; or</w:t>
      </w:r>
    </w:p>
    <w:p w14:paraId="3F3E4918" w14:textId="77777777" w:rsidR="00FB69D4" w:rsidRPr="00C54A4B" w:rsidRDefault="00FB69D4" w:rsidP="00FB69D4">
      <w:pPr>
        <w:pStyle w:val="Bullet1"/>
        <w:ind w:left="2838"/>
        <w:rPr>
          <w:rFonts w:cs="Times New Roman"/>
          <w:lang w:val="en-GB"/>
        </w:rPr>
      </w:pPr>
      <w:r w:rsidRPr="00C54A4B">
        <w:rPr>
          <w:lang w:val="en-GB"/>
        </w:rPr>
        <w:t xml:space="preserve">three-month EURIBOR, or, as the case may be, the Replacement Benchmark plus any Adjustment Margin, as determined in accordance with the provisions of Clause </w:t>
      </w:r>
      <w:r>
        <w:rPr>
          <w:lang w:val="en-GB"/>
        </w:rPr>
        <w:t>5</w:t>
      </w:r>
      <w:r w:rsidRPr="00C54A4B">
        <w:rPr>
          <w:lang w:val="en-GB"/>
        </w:rPr>
        <w:t xml:space="preserve"> (</w:t>
      </w:r>
      <w:r w:rsidRPr="00457792">
        <w:rPr>
          <w:i/>
          <w:lang w:val="en-US"/>
        </w:rPr>
        <w:t>Change to the calculation of interest</w:t>
      </w:r>
      <w:r w:rsidRPr="00C54A4B">
        <w:rPr>
          <w:lang w:val="en-GB"/>
        </w:rPr>
        <w:t>) of the Agreement if the first Interest Period is between sixty (60) days and one hundred and thirty-five (135) days</w:t>
      </w:r>
      <w:r w:rsidRPr="00C54A4B">
        <w:rPr>
          <w:rFonts w:cs="Times New Roman"/>
          <w:lang w:val="en-GB"/>
        </w:rPr>
        <w:t>.</w:t>
      </w:r>
    </w:p>
    <w:p w14:paraId="5386F5E9" w14:textId="77777777" w:rsidR="00FB69D4" w:rsidRPr="00C54A4B" w:rsidRDefault="00FB69D4" w:rsidP="00FB69D4">
      <w:pPr>
        <w:pStyle w:val="AATitre6"/>
      </w:pPr>
      <w:r w:rsidRPr="00C54A4B">
        <w:t>Fixed Interest Rate</w:t>
      </w:r>
    </w:p>
    <w:p w14:paraId="7B94BD77" w14:textId="77777777" w:rsidR="00FB69D4" w:rsidRPr="00C54A4B" w:rsidRDefault="00FB69D4" w:rsidP="00FB69D4">
      <w:pPr>
        <w:pStyle w:val="Doctxt3"/>
        <w:rPr>
          <w:lang w:val="en-GB"/>
        </w:rPr>
      </w:pPr>
      <w:r>
        <w:rPr>
          <w:lang w:val="en-GB"/>
        </w:rPr>
        <w:t>T</w:t>
      </w:r>
      <w:r w:rsidRPr="00C54A4B">
        <w:rPr>
          <w:lang w:val="en-GB"/>
        </w:rPr>
        <w:t xml:space="preserve">he Borrower may select a fixed Interest Rate. The fixed Interest Rate shall be the Fixed Reference Rate increased or decreased by any fluctuation of the Index Rate from the Signing Date until the relevant Rate Setting Date. </w:t>
      </w:r>
    </w:p>
    <w:p w14:paraId="1435658F" w14:textId="77777777" w:rsidR="00FB69D4" w:rsidRPr="00C54A4B" w:rsidRDefault="00FB69D4" w:rsidP="00FB69D4">
      <w:pPr>
        <w:pStyle w:val="Doctxt3"/>
        <w:rPr>
          <w:lang w:val="en-GB"/>
        </w:rPr>
      </w:pPr>
      <w:r w:rsidRPr="00C54A4B">
        <w:rPr>
          <w:lang w:val="en-GB"/>
        </w:rPr>
        <w:t>The Borrower may specify in the Drawdown Request a maximum amount for fixed Interest Rate. If the fixed Interest Rate as calculated on the Rate Setting Date exceeds the maximum amount for fixed Interest Rate specified in the relevant Drawdown Request, such Drawdown Request shall be cancelled and the Drawdown amount specified in the cancelled Drawdown Request shall be credited to the Available Credit.</w:t>
      </w:r>
    </w:p>
    <w:p w14:paraId="5F85E501" w14:textId="77777777" w:rsidR="00FB69D4" w:rsidRPr="00C54A4B" w:rsidRDefault="00FB69D4" w:rsidP="00FB69D4">
      <w:pPr>
        <w:pStyle w:val="AATitre3"/>
      </w:pPr>
      <w:r w:rsidRPr="00C54A4B">
        <w:t xml:space="preserve">Minimum Interest Rate </w:t>
      </w:r>
    </w:p>
    <w:p w14:paraId="2EAF5133" w14:textId="77777777" w:rsidR="00FB69D4" w:rsidRPr="00C54A4B" w:rsidRDefault="00FB69D4" w:rsidP="00FB69D4">
      <w:pPr>
        <w:pStyle w:val="Doctxt2"/>
      </w:pPr>
      <w:r w:rsidRPr="00C54A4B">
        <w:t xml:space="preserve">The Interest Rate determined in accordance with Clause </w:t>
      </w:r>
      <w:r>
        <w:t xml:space="preserve">4.1.1 </w:t>
      </w:r>
      <w:r w:rsidRPr="00C54A4B">
        <w:t>(</w:t>
      </w:r>
      <w:r w:rsidRPr="00457792">
        <w:rPr>
          <w:i/>
        </w:rPr>
        <w:t>Selection of Interest Rate</w:t>
      </w:r>
      <w:r w:rsidRPr="00C54A4B">
        <w:rPr>
          <w:i/>
        </w:rPr>
        <w:t>)</w:t>
      </w:r>
      <w:r w:rsidRPr="00C54A4B">
        <w:t>, regardless of the elected option, shall not be less than zero point twenty-five percent (0.25%) per annum, notwithstanding any decline in the Interest Rate.</w:t>
      </w:r>
    </w:p>
    <w:p w14:paraId="16CAD258" w14:textId="77777777" w:rsidR="00FB69D4" w:rsidRPr="00C54A4B" w:rsidRDefault="00FB69D4" w:rsidP="00FB69D4">
      <w:pPr>
        <w:pStyle w:val="AATitre3"/>
        <w:rPr>
          <w:lang w:val="en-US"/>
        </w:rPr>
      </w:pPr>
      <w:bookmarkStart w:id="22" w:name="_Ref70368743"/>
      <w:r w:rsidRPr="00C54A4B">
        <w:rPr>
          <w:lang w:val="en-US"/>
        </w:rPr>
        <w:t>Conversion from a floating Interest Rate to a fixed Interest Rate</w:t>
      </w:r>
      <w:bookmarkEnd w:id="22"/>
    </w:p>
    <w:p w14:paraId="7DF43203" w14:textId="77777777" w:rsidR="00FB69D4" w:rsidRPr="00C54A4B" w:rsidRDefault="00FB69D4" w:rsidP="00FB69D4">
      <w:pPr>
        <w:pStyle w:val="Doctxt2"/>
      </w:pPr>
      <w:r w:rsidRPr="00C54A4B">
        <w:t xml:space="preserve">The floating Interest Rate applicable to </w:t>
      </w:r>
      <w:r>
        <w:t xml:space="preserve">the </w:t>
      </w:r>
      <w:r w:rsidRPr="00C54A4B">
        <w:t>Drawdown</w:t>
      </w:r>
      <w:r>
        <w:t xml:space="preserve">, </w:t>
      </w:r>
      <w:r w:rsidRPr="00C54A4B">
        <w:rPr>
          <w:lang w:val="en-US"/>
        </w:rPr>
        <w:t xml:space="preserve">as the case may be, </w:t>
      </w:r>
      <w:r w:rsidRPr="00C54A4B">
        <w:t>shall be converted to a fixed Interest Rate in accordance with the conditions set out below:</w:t>
      </w:r>
    </w:p>
    <w:p w14:paraId="1C2F9833" w14:textId="77777777" w:rsidR="00FB69D4" w:rsidRPr="00C54A4B" w:rsidRDefault="00FB69D4" w:rsidP="00FB69D4">
      <w:pPr>
        <w:pStyle w:val="AATitre6"/>
        <w:numPr>
          <w:ilvl w:val="5"/>
          <w:numId w:val="15"/>
        </w:numPr>
        <w:ind w:left="2160"/>
      </w:pPr>
      <w:r w:rsidRPr="00C54A4B">
        <w:t xml:space="preserve">Rate Conversion upon the Borrower’s request </w:t>
      </w:r>
    </w:p>
    <w:p w14:paraId="68EEA0C9" w14:textId="77777777" w:rsidR="00FB69D4" w:rsidRPr="00C54A4B" w:rsidRDefault="00FB69D4" w:rsidP="00FB69D4">
      <w:pPr>
        <w:pStyle w:val="Doctxt3"/>
        <w:rPr>
          <w:lang w:val="en-GB"/>
        </w:rPr>
      </w:pPr>
      <w:r w:rsidRPr="00C54A4B">
        <w:rPr>
          <w:lang w:val="en-GB"/>
        </w:rPr>
        <w:lastRenderedPageBreak/>
        <w:t xml:space="preserve">The Borrower may request at any time that the Lender converts the floating Interest Rate applicable to </w:t>
      </w:r>
      <w:r>
        <w:rPr>
          <w:lang w:val="en-GB"/>
        </w:rPr>
        <w:t>the</w:t>
      </w:r>
      <w:r w:rsidRPr="00C54A4B">
        <w:rPr>
          <w:lang w:val="en-GB"/>
        </w:rPr>
        <w:t xml:space="preserve"> Drawdown to a fixed Interest Rate.</w:t>
      </w:r>
    </w:p>
    <w:p w14:paraId="259B2B11" w14:textId="77777777" w:rsidR="00FB69D4" w:rsidRPr="00C54A4B" w:rsidRDefault="00FB69D4" w:rsidP="00FB69D4">
      <w:pPr>
        <w:pStyle w:val="Doctxt3"/>
        <w:rPr>
          <w:lang w:val="en-GB"/>
        </w:rPr>
      </w:pPr>
      <w:r w:rsidRPr="00C54A4B">
        <w:rPr>
          <w:lang w:val="en-GB"/>
        </w:rPr>
        <w:t xml:space="preserve">To this effect, the Borrower shall send to the Lender a Rate Conversion Request substantially in the form set out in Schedule </w:t>
      </w:r>
      <w:r w:rsidRPr="00457792">
        <w:rPr>
          <w:lang w:val="en-GB"/>
        </w:rPr>
        <w:t>5C</w:t>
      </w:r>
      <w:r w:rsidRPr="00C54A4B">
        <w:rPr>
          <w:lang w:val="en-GB"/>
        </w:rPr>
        <w:t xml:space="preserve"> (</w:t>
      </w:r>
      <w:r w:rsidRPr="00457792">
        <w:rPr>
          <w:i/>
          <w:lang w:val="en-GB"/>
        </w:rPr>
        <w:t>Form of Rate Conversion Request</w:t>
      </w:r>
      <w:r w:rsidRPr="00C54A4B">
        <w:rPr>
          <w:lang w:val="en-GB"/>
        </w:rPr>
        <w:t>). The Borrower may specify in the Rate Conversion Letter a maximum amount for fixed Interest Rate. If the fixed Interest Rate as calculated on the Rate Setting Date exceeds the maximum amount for fixed Interest Rate specified by the Borrower in the Rate Conversion Request, such Rate Conversion Request will be automatically cancelled.</w:t>
      </w:r>
    </w:p>
    <w:p w14:paraId="4CD0022B" w14:textId="77777777" w:rsidR="00FB69D4" w:rsidRPr="00C54A4B" w:rsidRDefault="00FB69D4" w:rsidP="00FB69D4">
      <w:pPr>
        <w:pStyle w:val="Doctxt3"/>
        <w:rPr>
          <w:lang w:val="en-GB"/>
        </w:rPr>
      </w:pPr>
      <w:r w:rsidRPr="00C54A4B">
        <w:rPr>
          <w:lang w:val="en-GB"/>
        </w:rPr>
        <w:t xml:space="preserve">The fixed Interest Rate will be effective two (2) Business Days after the Rate Setting Date. </w:t>
      </w:r>
    </w:p>
    <w:p w14:paraId="62F0010A" w14:textId="77777777" w:rsidR="00FB69D4" w:rsidRPr="00C54A4B" w:rsidRDefault="00FB69D4" w:rsidP="00FB69D4">
      <w:pPr>
        <w:pStyle w:val="AATitre6"/>
      </w:pPr>
      <w:r w:rsidRPr="00C54A4B">
        <w:t>Rate Conversion mechanics</w:t>
      </w:r>
    </w:p>
    <w:p w14:paraId="2C64B92C" w14:textId="77777777" w:rsidR="00FB69D4" w:rsidRPr="00C54A4B" w:rsidRDefault="00FB69D4" w:rsidP="00FB69D4">
      <w:pPr>
        <w:pStyle w:val="Doctxt3"/>
        <w:rPr>
          <w:lang w:val="en-GB"/>
        </w:rPr>
      </w:pPr>
      <w:r w:rsidRPr="00C54A4B">
        <w:rPr>
          <w:lang w:val="en-GB"/>
        </w:rPr>
        <w:t xml:space="preserve">The fixed Interest Rate applicable to the Drawdown shall be determined in accordance with Clause </w:t>
      </w:r>
      <w:r>
        <w:rPr>
          <w:lang w:val="en-GB"/>
        </w:rPr>
        <w:t>4.1.1 (ii)</w:t>
      </w:r>
      <w:r w:rsidRPr="00C54A4B">
        <w:rPr>
          <w:lang w:val="en-GB"/>
        </w:rPr>
        <w:t xml:space="preserve"> (</w:t>
      </w:r>
      <w:r w:rsidRPr="00457792">
        <w:rPr>
          <w:i/>
          <w:lang w:val="en-GB"/>
        </w:rPr>
        <w:t>Fixed Interest Rate</w:t>
      </w:r>
      <w:r w:rsidRPr="00C54A4B">
        <w:rPr>
          <w:lang w:val="en-GB"/>
        </w:rPr>
        <w:t xml:space="preserve">) above </w:t>
      </w:r>
      <w:r w:rsidRPr="00C54A4B">
        <w:t>on the Rate Setting Date referred to in subparagraph</w:t>
      </w:r>
      <w:r>
        <w:t xml:space="preserve"> (i) above</w:t>
      </w:r>
      <w:r w:rsidRPr="00C54A4B">
        <w:rPr>
          <w:lang w:val="en-GB"/>
        </w:rPr>
        <w:t>.</w:t>
      </w:r>
    </w:p>
    <w:p w14:paraId="2F208CF9" w14:textId="77777777" w:rsidR="00FB69D4" w:rsidRPr="00C54A4B" w:rsidRDefault="00FB69D4" w:rsidP="00FB69D4">
      <w:pPr>
        <w:pStyle w:val="Doctxt3"/>
        <w:rPr>
          <w:lang w:val="en-GB"/>
        </w:rPr>
      </w:pPr>
      <w:r w:rsidRPr="00C54A4B">
        <w:rPr>
          <w:lang w:val="en-GB"/>
        </w:rPr>
        <w:t xml:space="preserve">The Lender shall send to the Borrower a letter of confirmation of Rate Conversion substantially in the form set out in Schedule </w:t>
      </w:r>
      <w:r w:rsidRPr="00457792">
        <w:rPr>
          <w:lang w:val="en-GB"/>
        </w:rPr>
        <w:t>5D</w:t>
      </w:r>
      <w:r w:rsidRPr="00C54A4B">
        <w:rPr>
          <w:lang w:val="en-GB"/>
        </w:rPr>
        <w:t xml:space="preserve"> (</w:t>
      </w:r>
      <w:r w:rsidRPr="00457792">
        <w:rPr>
          <w:i/>
          <w:lang w:val="en-GB"/>
        </w:rPr>
        <w:t>Form of Rate Conversion Confirmation</w:t>
      </w:r>
      <w:r w:rsidRPr="00C54A4B">
        <w:rPr>
          <w:lang w:val="en-GB"/>
        </w:rPr>
        <w:t>).</w:t>
      </w:r>
    </w:p>
    <w:p w14:paraId="0ECD0AF2" w14:textId="77777777" w:rsidR="00FB69D4" w:rsidRPr="0011374C" w:rsidRDefault="00FB69D4" w:rsidP="00FB69D4">
      <w:pPr>
        <w:pStyle w:val="Doctxt3"/>
        <w:rPr>
          <w:lang w:val="en-GB"/>
        </w:rPr>
      </w:pPr>
      <w:r w:rsidRPr="00C54A4B">
        <w:rPr>
          <w:lang w:val="en-GB"/>
        </w:rPr>
        <w:t>A Rate Conver</w:t>
      </w:r>
      <w:r>
        <w:rPr>
          <w:lang w:val="en-GB"/>
        </w:rPr>
        <w:t xml:space="preserve">sion is final and at no costs. </w:t>
      </w:r>
    </w:p>
    <w:p w14:paraId="6B299B43" w14:textId="77777777" w:rsidR="00FB69D4" w:rsidRDefault="00FB69D4" w:rsidP="00FB69D4">
      <w:pPr>
        <w:pStyle w:val="AATitre2"/>
        <w:rPr>
          <w:u w:val="none"/>
        </w:rPr>
      </w:pPr>
      <w:bookmarkStart w:id="23" w:name="_Toc71192970"/>
      <w:r>
        <w:t>Calculation and payment of interest</w:t>
      </w:r>
      <w:bookmarkEnd w:id="23"/>
    </w:p>
    <w:p w14:paraId="36363FC5" w14:textId="77777777" w:rsidR="00FB69D4" w:rsidRDefault="00FB69D4" w:rsidP="00FB69D4">
      <w:pPr>
        <w:pStyle w:val="Doctxt1"/>
        <w:rPr>
          <w:lang w:val="en-GB"/>
        </w:rPr>
      </w:pPr>
      <w:r>
        <w:rPr>
          <w:lang w:val="en-GB"/>
        </w:rPr>
        <w:t>The Borrower shall pay accrued interest on the Drawdown on each Payment Date.</w:t>
      </w:r>
    </w:p>
    <w:p w14:paraId="5A3927BB" w14:textId="77777777" w:rsidR="00FB69D4" w:rsidRDefault="00FB69D4" w:rsidP="00FB69D4">
      <w:pPr>
        <w:pStyle w:val="Doctxt1"/>
        <w:rPr>
          <w:lang w:val="en-GB"/>
        </w:rPr>
      </w:pPr>
      <w:r>
        <w:rPr>
          <w:lang w:val="en-GB"/>
        </w:rPr>
        <w:t>The amount of interest payable by the Borrower on a relevant Payment Date and for a relevant Interest Period shall be equal to the sum of any interest owed by the Borrower on the amount of the Outstanding Principal in respect of the Drawdown. Interest owed by the Borrower in respect of the Drawdown shall be calculated on the basis of:</w:t>
      </w:r>
    </w:p>
    <w:p w14:paraId="5DB60F7E" w14:textId="77777777" w:rsidR="00FB69D4" w:rsidRPr="008B081E" w:rsidRDefault="00FB69D4" w:rsidP="00FB69D4">
      <w:pPr>
        <w:pStyle w:val="AATitre6"/>
        <w:rPr>
          <w:lang w:val="en-US"/>
        </w:rPr>
      </w:pPr>
      <w:r w:rsidRPr="008B081E">
        <w:rPr>
          <w:lang w:val="en-US"/>
        </w:rPr>
        <w:t>the Outstanding Principal owed by the Borrower in respect of the Drawdown as at the immediately preceding Payment Date or, in the case of the first Interest Period, on the corresponding Drawdown Date;</w:t>
      </w:r>
    </w:p>
    <w:p w14:paraId="2C7D3775" w14:textId="77777777" w:rsidR="00FB69D4" w:rsidRPr="008B081E" w:rsidRDefault="00FB69D4" w:rsidP="00FB69D4">
      <w:pPr>
        <w:pStyle w:val="AATitre6"/>
        <w:rPr>
          <w:lang w:val="en-US"/>
        </w:rPr>
      </w:pPr>
      <w:r w:rsidRPr="008B081E">
        <w:rPr>
          <w:lang w:val="en-US"/>
        </w:rPr>
        <w:t>the exact number of days which have accrued during the relevant Interest Period on the basis of a three hundred and sixty (360) day year; and</w:t>
      </w:r>
    </w:p>
    <w:p w14:paraId="5AC53F72" w14:textId="77777777" w:rsidR="00FB69D4" w:rsidRPr="008B081E" w:rsidRDefault="00FB69D4" w:rsidP="00FB69D4">
      <w:pPr>
        <w:pStyle w:val="AATitre6"/>
        <w:rPr>
          <w:lang w:val="en-US"/>
        </w:rPr>
      </w:pPr>
      <w:r w:rsidRPr="008B081E">
        <w:rPr>
          <w:lang w:val="en-US"/>
        </w:rPr>
        <w:t>the applicable Interest Rate determined in accordance with the provisions of Clause </w:t>
      </w:r>
      <w:r>
        <w:rPr>
          <w:lang w:val="en-US"/>
        </w:rPr>
        <w:t>4.1</w:t>
      </w:r>
      <w:r w:rsidRPr="008B081E">
        <w:rPr>
          <w:lang w:val="en-US"/>
        </w:rPr>
        <w:t xml:space="preserve"> (</w:t>
      </w:r>
      <w:r w:rsidRPr="00457792">
        <w:rPr>
          <w:i/>
          <w:lang w:val="en-US"/>
        </w:rPr>
        <w:t>Interest Rate</w:t>
      </w:r>
      <w:r w:rsidRPr="008B081E">
        <w:rPr>
          <w:lang w:val="en-US"/>
        </w:rPr>
        <w:t>).</w:t>
      </w:r>
    </w:p>
    <w:p w14:paraId="5C1FDE3D" w14:textId="77777777" w:rsidR="00FB69D4" w:rsidRDefault="00FB69D4" w:rsidP="00FB69D4">
      <w:pPr>
        <w:pStyle w:val="AATitre2"/>
        <w:rPr>
          <w:u w:val="none"/>
        </w:rPr>
      </w:pPr>
      <w:bookmarkStart w:id="24" w:name="_Toc71192971"/>
      <w:r>
        <w:t>Late payment and default interest</w:t>
      </w:r>
      <w:bookmarkEnd w:id="24"/>
    </w:p>
    <w:p w14:paraId="4D9DC498" w14:textId="77777777" w:rsidR="00FB69D4" w:rsidRDefault="00FB69D4" w:rsidP="00FB69D4">
      <w:pPr>
        <w:pStyle w:val="AATitre9"/>
        <w:ind w:left="1418"/>
      </w:pPr>
      <w:r>
        <w:t xml:space="preserve">Late payment and default interest on all amounts due and unpaid (except for interest) </w:t>
      </w:r>
    </w:p>
    <w:p w14:paraId="388BCD6A" w14:textId="77777777" w:rsidR="00FB69D4" w:rsidRDefault="00FB69D4" w:rsidP="00FB69D4">
      <w:pPr>
        <w:pStyle w:val="Doctxt1"/>
        <w:ind w:left="1418"/>
        <w:rPr>
          <w:lang w:val="en-GB"/>
        </w:rPr>
      </w:pPr>
      <w:r>
        <w:rPr>
          <w:lang w:val="en-GB"/>
        </w:rPr>
        <w:t xml:space="preserve">If the Borrower fails to pay any amount payable by it to the Lender under this Agreement (whether a payment of principal, a Prepayment Indemnity, any fees or incidental expenses of any kind except for any unpaid overdue interest) on its due date, interest shall accrue on the overdue amount, to the extent permitted by law from the due date up to the date of actual payment (both before and after an arbitral award, if any) at the Interest Rate applicable to the current Interest Period (default interest) increased by three </w:t>
      </w:r>
      <w:r>
        <w:rPr>
          <w:lang w:val="en-GB"/>
        </w:rPr>
        <w:lastRenderedPageBreak/>
        <w:t>point five percent (3.5%) (late-payment interest). No formal prior notice from the Lender shall be necessary.</w:t>
      </w:r>
    </w:p>
    <w:p w14:paraId="66543F4F" w14:textId="77777777" w:rsidR="00FB69D4" w:rsidRDefault="00FB69D4" w:rsidP="00FB69D4">
      <w:pPr>
        <w:pStyle w:val="AATitre9"/>
        <w:ind w:left="1418"/>
      </w:pPr>
      <w:r>
        <w:t>Late payment and default interest on unpaid overdue interest</w:t>
      </w:r>
    </w:p>
    <w:p w14:paraId="490DB7CE" w14:textId="77777777" w:rsidR="00FB69D4" w:rsidRDefault="00FB69D4" w:rsidP="00FB69D4">
      <w:pPr>
        <w:pStyle w:val="Doctxt1"/>
        <w:ind w:left="1418"/>
        <w:rPr>
          <w:lang w:val="en-GB"/>
        </w:rPr>
      </w:pPr>
      <w:r>
        <w:rPr>
          <w:lang w:val="en-GB"/>
        </w:rPr>
        <w:t>Interest which has not been paid on its due date shall bear interest, to the extent permitted by law, at the Interest Rate applicable to the ongoing Interest Period (default interest), increased by three point five percent (3.5%) (late-payment interest), to the extent that such Interest has been due and payable for at least one (1) year. No formal prior notice from the Lender shall be necessary.</w:t>
      </w:r>
    </w:p>
    <w:p w14:paraId="2E512836" w14:textId="77777777" w:rsidR="00FB69D4" w:rsidRDefault="00FB69D4" w:rsidP="00FB69D4">
      <w:pPr>
        <w:pStyle w:val="Doctxt1"/>
        <w:ind w:left="1418"/>
        <w:rPr>
          <w:lang w:val="en-GB"/>
        </w:rPr>
      </w:pPr>
      <w:r>
        <w:rPr>
          <w:lang w:val="en-GB"/>
        </w:rPr>
        <w:t>The Borrower shall pay any outstanding interest under this Clause 4.3 (</w:t>
      </w:r>
      <w:r w:rsidRPr="00457792">
        <w:rPr>
          <w:i/>
          <w:lang w:val="en-GB"/>
        </w:rPr>
        <w:t>Late payment and default interest</w:t>
      </w:r>
      <w:r>
        <w:rPr>
          <w:lang w:val="en-GB"/>
        </w:rPr>
        <w:t>) immediately on demand by the Lender or on each Payment Date following the due date for the outstanding payment.</w:t>
      </w:r>
    </w:p>
    <w:p w14:paraId="7A80794E" w14:textId="77777777" w:rsidR="00FB69D4" w:rsidRDefault="00FB69D4" w:rsidP="00FB69D4">
      <w:pPr>
        <w:pStyle w:val="AATitre9"/>
        <w:ind w:left="1418"/>
      </w:pPr>
      <w:r>
        <w:t>Receipt of any payment of late payment interest or default interest by the Lender shall neither imply the grant of any payment extension to the Borrower, nor operate as a waiver of any of the Lender’s rights hereunder.</w:t>
      </w:r>
    </w:p>
    <w:p w14:paraId="2DBA8F70" w14:textId="77777777" w:rsidR="00FB69D4" w:rsidRDefault="00FB69D4" w:rsidP="00FB69D4">
      <w:pPr>
        <w:pStyle w:val="AATitre2"/>
      </w:pPr>
      <w:bookmarkStart w:id="25" w:name="_Toc71192972"/>
      <w:r>
        <w:t>Communication of Interest Rates</w:t>
      </w:r>
      <w:bookmarkEnd w:id="25"/>
    </w:p>
    <w:p w14:paraId="691D76F4" w14:textId="77777777" w:rsidR="00FB69D4" w:rsidRDefault="00FB69D4" w:rsidP="00FB69D4">
      <w:pPr>
        <w:pStyle w:val="Doctxt1"/>
        <w:rPr>
          <w:lang w:val="en-GB"/>
        </w:rPr>
      </w:pPr>
      <w:r>
        <w:rPr>
          <w:lang w:val="en-GB"/>
        </w:rPr>
        <w:t>The Lender shall promptly notify the Borrower of the determination of each Interest Rate in accordance with this Agreement.</w:t>
      </w:r>
    </w:p>
    <w:p w14:paraId="2A69627B" w14:textId="77777777" w:rsidR="00FB69D4" w:rsidRDefault="00FB69D4" w:rsidP="00FB69D4">
      <w:pPr>
        <w:pStyle w:val="AATitre2"/>
        <w:rPr>
          <w:u w:val="none"/>
        </w:rPr>
      </w:pPr>
      <w:bookmarkStart w:id="26" w:name="_Toc71192973"/>
      <w:r>
        <w:t>Effective Global Rate (</w:t>
      </w:r>
      <w:r>
        <w:rPr>
          <w:i/>
        </w:rPr>
        <w:t>Taux Effectif Global</w:t>
      </w:r>
      <w:r>
        <w:t>)</w:t>
      </w:r>
      <w:bookmarkEnd w:id="26"/>
    </w:p>
    <w:p w14:paraId="27F3DB7B" w14:textId="77777777" w:rsidR="00FB69D4" w:rsidRDefault="00FB69D4" w:rsidP="00FB69D4">
      <w:pPr>
        <w:pStyle w:val="Doctxt1"/>
        <w:rPr>
          <w:lang w:val="en-GB"/>
        </w:rPr>
      </w:pPr>
      <w:r>
        <w:rPr>
          <w:lang w:val="en-GB"/>
        </w:rPr>
        <w:t xml:space="preserve">In order to comply with Articles L. 314-1 to L.314-5 and R.314-1 </w:t>
      </w:r>
      <w:r>
        <w:rPr>
          <w:i/>
          <w:lang w:val="en-GB"/>
        </w:rPr>
        <w:t>et seq</w:t>
      </w:r>
      <w:r>
        <w:rPr>
          <w:lang w:val="en-GB"/>
        </w:rPr>
        <w:t>. of the French Consumer Code and L. 313-4 of the French Monetary and Financial Code, the Lender informs the Borrower, and the Borrower accepts, that the effective global rate (</w:t>
      </w:r>
      <w:r>
        <w:rPr>
          <w:i/>
          <w:lang w:val="en-GB"/>
        </w:rPr>
        <w:t>taux effectif global</w:t>
      </w:r>
      <w:r>
        <w:rPr>
          <w:lang w:val="en-GB"/>
        </w:rPr>
        <w:t xml:space="preserve">) applicable to </w:t>
      </w:r>
      <w:r w:rsidRPr="001E32E0">
        <w:rPr>
          <w:lang w:val="en-GB"/>
        </w:rPr>
        <w:t xml:space="preserve">the Facility may be valued at an annual rate of </w:t>
      </w:r>
      <w:r w:rsidRPr="001E32E0">
        <w:rPr>
          <w:lang w:val="en-US"/>
        </w:rPr>
        <w:t>zero point eighty-four</w:t>
      </w:r>
      <w:r>
        <w:rPr>
          <w:lang w:val="en-US"/>
        </w:rPr>
        <w:t xml:space="preserve"> per</w:t>
      </w:r>
      <w:r w:rsidRPr="001E32E0">
        <w:rPr>
          <w:lang w:val="en-US"/>
        </w:rPr>
        <w:t>cent (0.84%)</w:t>
      </w:r>
      <w:r w:rsidRPr="001E32E0">
        <w:rPr>
          <w:lang w:val="en-GB"/>
        </w:rPr>
        <w:t xml:space="preserve"> on the basis of a three hundred and sixty-five (365) day year, and</w:t>
      </w:r>
      <w:r w:rsidRPr="001E32E0">
        <w:rPr>
          <w:lang w:val="en-US"/>
        </w:rPr>
        <w:t xml:space="preserve"> </w:t>
      </w:r>
      <w:r w:rsidRPr="001E32E0">
        <w:rPr>
          <w:lang w:val="en-GB"/>
        </w:rPr>
        <w:t>an Interest Period of six (6) months, subject to the following:</w:t>
      </w:r>
    </w:p>
    <w:p w14:paraId="5137CC82" w14:textId="77777777" w:rsidR="00FB69D4" w:rsidRDefault="00FB69D4" w:rsidP="00FB69D4">
      <w:pPr>
        <w:pStyle w:val="AATitre4"/>
      </w:pPr>
      <w:r>
        <w:t>the above rate is given for information purposes only;</w:t>
      </w:r>
    </w:p>
    <w:p w14:paraId="64AD745C" w14:textId="77777777" w:rsidR="00FB69D4" w:rsidRDefault="00FB69D4" w:rsidP="00FB69D4">
      <w:pPr>
        <w:pStyle w:val="AATitre4"/>
      </w:pPr>
      <w:r>
        <w:t>the above rate is calculated on the basis that:</w:t>
      </w:r>
    </w:p>
    <w:p w14:paraId="6D55E528" w14:textId="77777777" w:rsidR="00FB69D4" w:rsidRDefault="00FB69D4" w:rsidP="00FB69D4">
      <w:pPr>
        <w:pStyle w:val="AATitre6"/>
      </w:pPr>
      <w:r>
        <w:t xml:space="preserve">drawdown of the Facility is in full on the Signing Date; </w:t>
      </w:r>
    </w:p>
    <w:p w14:paraId="1345136A" w14:textId="77777777" w:rsidR="00FB69D4" w:rsidRDefault="00FB69D4" w:rsidP="00FB69D4">
      <w:pPr>
        <w:pStyle w:val="AATitre6"/>
      </w:pPr>
      <w:r>
        <w:t>no Drawdown made available to the Borrower will bear interest on the floating rate; and</w:t>
      </w:r>
    </w:p>
    <w:p w14:paraId="5C0681ED" w14:textId="77777777" w:rsidR="00FB69D4" w:rsidRPr="001E32E0" w:rsidRDefault="00FB69D4" w:rsidP="00FB69D4">
      <w:pPr>
        <w:pStyle w:val="AATitre6"/>
      </w:pPr>
      <w:r>
        <w:t xml:space="preserve">the fixed rate for </w:t>
      </w:r>
      <w:r w:rsidRPr="001E32E0">
        <w:t>the duration of the facility should be equal to</w:t>
      </w:r>
      <w:r>
        <w:t xml:space="preserve"> zero point seventy-nine per</w:t>
      </w:r>
      <w:r w:rsidRPr="001E32E0">
        <w:t xml:space="preserve">cent (0.79%); </w:t>
      </w:r>
    </w:p>
    <w:p w14:paraId="00B358B0" w14:textId="77777777" w:rsidR="00FB69D4" w:rsidRDefault="00FB69D4" w:rsidP="00FB69D4">
      <w:pPr>
        <w:pStyle w:val="AATitre4"/>
      </w:pPr>
      <w:r>
        <w:t>the above rate take into account the fees and costs payable by the Borrower under this Agreement, assuming that such fees and costs will remain fixed and will apply until the expiry of the term of this Agreement.</w:t>
      </w:r>
    </w:p>
    <w:p w14:paraId="7B5E0784" w14:textId="77777777" w:rsidR="00FB69D4" w:rsidRPr="00C74897" w:rsidRDefault="00FB69D4" w:rsidP="00FB69D4">
      <w:pPr>
        <w:pStyle w:val="AATitre1"/>
        <w:rPr>
          <w:lang w:val="en-US"/>
        </w:rPr>
      </w:pPr>
      <w:bookmarkStart w:id="27" w:name="_Ref27072856"/>
      <w:bookmarkStart w:id="28" w:name="_Ref27072866"/>
      <w:bookmarkStart w:id="29" w:name="_Toc71192974"/>
      <w:r w:rsidRPr="00C74897">
        <w:rPr>
          <w:lang w:val="en-US"/>
        </w:rPr>
        <w:t>Change to the calculation of interest</w:t>
      </w:r>
      <w:bookmarkEnd w:id="27"/>
      <w:bookmarkEnd w:id="28"/>
      <w:bookmarkEnd w:id="29"/>
    </w:p>
    <w:p w14:paraId="615339E7" w14:textId="77777777" w:rsidR="00FB69D4" w:rsidRDefault="00FB69D4" w:rsidP="00FB69D4">
      <w:pPr>
        <w:pStyle w:val="AATitre2"/>
        <w:rPr>
          <w:rFonts w:eastAsia="Calibri"/>
          <w:lang w:eastAsia="en-US"/>
        </w:rPr>
      </w:pPr>
      <w:bookmarkStart w:id="30" w:name="_Toc71192975"/>
      <w:r>
        <w:rPr>
          <w:rFonts w:eastAsia="Calibri"/>
          <w:lang w:eastAsia="en-US"/>
        </w:rPr>
        <w:t>Market Disruption</w:t>
      </w:r>
      <w:bookmarkEnd w:id="30"/>
      <w:r>
        <w:rPr>
          <w:rFonts w:eastAsia="Calibri"/>
          <w:lang w:eastAsia="en-US"/>
        </w:rPr>
        <w:t xml:space="preserve"> </w:t>
      </w:r>
    </w:p>
    <w:p w14:paraId="50E14E53" w14:textId="77777777" w:rsidR="00FB69D4" w:rsidRDefault="00FB69D4" w:rsidP="00FB69D4">
      <w:pPr>
        <w:spacing w:after="200"/>
        <w:ind w:left="1440" w:hanging="720"/>
        <w:rPr>
          <w:szCs w:val="22"/>
        </w:rPr>
      </w:pPr>
      <w:r>
        <w:rPr>
          <w:szCs w:val="22"/>
        </w:rPr>
        <w:t>(a)</w:t>
      </w:r>
      <w:r>
        <w:rPr>
          <w:szCs w:val="22"/>
        </w:rPr>
        <w:tab/>
        <w:t>If a Market Disruption affects the interbank market in the Eurozone and it is impossible:</w:t>
      </w:r>
    </w:p>
    <w:p w14:paraId="6E86A635" w14:textId="77777777" w:rsidR="00FB69D4" w:rsidRDefault="00FB69D4" w:rsidP="00FB69D4">
      <w:pPr>
        <w:spacing w:after="200"/>
        <w:ind w:left="2160" w:hanging="720"/>
        <w:rPr>
          <w:szCs w:val="22"/>
        </w:rPr>
      </w:pPr>
      <w:r>
        <w:rPr>
          <w:szCs w:val="22"/>
        </w:rPr>
        <w:lastRenderedPageBreak/>
        <w:t>(i)</w:t>
      </w:r>
      <w:r>
        <w:rPr>
          <w:szCs w:val="22"/>
        </w:rPr>
        <w:tab/>
        <w:t xml:space="preserve">for the fixed Interest Rate, to determine the fixed Interest Rate applicable to a Drawdown, or </w:t>
      </w:r>
    </w:p>
    <w:p w14:paraId="3EA33A36" w14:textId="77777777" w:rsidR="00FB69D4" w:rsidRDefault="00FB69D4" w:rsidP="00FB69D4">
      <w:pPr>
        <w:spacing w:after="200"/>
        <w:ind w:left="2160" w:hanging="720"/>
        <w:rPr>
          <w:szCs w:val="22"/>
        </w:rPr>
      </w:pPr>
      <w:r>
        <w:rPr>
          <w:szCs w:val="22"/>
        </w:rPr>
        <w:t>(ii)</w:t>
      </w:r>
      <w:r>
        <w:rPr>
          <w:szCs w:val="22"/>
        </w:rPr>
        <w:tab/>
        <w:t xml:space="preserve">for the variable Interest Rate, to determine the applicable EURIBOR for the relevant Interest Period, </w:t>
      </w:r>
    </w:p>
    <w:p w14:paraId="16FD064E" w14:textId="77777777" w:rsidR="00FB69D4" w:rsidRDefault="00FB69D4" w:rsidP="00FB69D4">
      <w:pPr>
        <w:spacing w:after="200"/>
        <w:rPr>
          <w:szCs w:val="22"/>
        </w:rPr>
      </w:pPr>
      <w:r>
        <w:rPr>
          <w:szCs w:val="22"/>
        </w:rPr>
        <w:tab/>
      </w:r>
      <w:r>
        <w:rPr>
          <w:szCs w:val="22"/>
        </w:rPr>
        <w:tab/>
        <w:t xml:space="preserve">the Lender shall inform the Borrower. </w:t>
      </w:r>
    </w:p>
    <w:p w14:paraId="03E7AC44" w14:textId="77777777" w:rsidR="00FB69D4" w:rsidRDefault="00FB69D4" w:rsidP="00FB69D4">
      <w:pPr>
        <w:spacing w:after="200"/>
        <w:ind w:left="1440" w:hanging="720"/>
        <w:rPr>
          <w:szCs w:val="22"/>
        </w:rPr>
      </w:pPr>
      <w:r>
        <w:rPr>
          <w:szCs w:val="22"/>
        </w:rPr>
        <w:t>(b)</w:t>
      </w:r>
      <w:r>
        <w:rPr>
          <w:szCs w:val="22"/>
        </w:rPr>
        <w:tab/>
        <w:t>Upon the occurrence of the event described in paragraph (a) above, the applicable Interest Rate, as the case may be, for the Drawdown or for the relevant Interest Period will be the sum of:</w:t>
      </w:r>
    </w:p>
    <w:p w14:paraId="69C85C95" w14:textId="77777777" w:rsidR="00FB69D4" w:rsidRDefault="00FB69D4" w:rsidP="00FB69D4">
      <w:pPr>
        <w:spacing w:after="200"/>
        <w:ind w:left="2160" w:hanging="720"/>
        <w:rPr>
          <w:szCs w:val="22"/>
        </w:rPr>
      </w:pPr>
      <w:r>
        <w:rPr>
          <w:szCs w:val="22"/>
        </w:rPr>
        <w:t>(i)</w:t>
      </w:r>
      <w:r>
        <w:rPr>
          <w:szCs w:val="22"/>
        </w:rPr>
        <w:tab/>
        <w:t>the Margin; and</w:t>
      </w:r>
    </w:p>
    <w:p w14:paraId="46949C97" w14:textId="77777777" w:rsidR="00FB69D4" w:rsidRDefault="00FB69D4" w:rsidP="00FB69D4">
      <w:pPr>
        <w:spacing w:after="200"/>
        <w:ind w:left="2160" w:hanging="720"/>
        <w:rPr>
          <w:szCs w:val="22"/>
        </w:rPr>
      </w:pPr>
      <w:r>
        <w:rPr>
          <w:szCs w:val="22"/>
        </w:rPr>
        <w:t>(ii)</w:t>
      </w:r>
      <w:r>
        <w:rPr>
          <w:szCs w:val="22"/>
        </w:rPr>
        <w:tab/>
        <w:t>the percentage rate per annum corresponding to the cost to the Lender of funding the Drawdown from whatever source it may reasonably select. Such rate shall be notified to the Borrower as soon as possible and, in any case, prior to (1) the first Payment Date for interest owed under the Drawdown for the fixed Interest Rate or (2) the Payment Date for interest owed under such Interest Period for the variable Interest Rate.</w:t>
      </w:r>
    </w:p>
    <w:p w14:paraId="4E482C3D" w14:textId="77777777" w:rsidR="00FB69D4" w:rsidRDefault="00FB69D4" w:rsidP="00FB69D4">
      <w:pPr>
        <w:pStyle w:val="AATitre2"/>
        <w:rPr>
          <w:rFonts w:eastAsia="Calibri"/>
          <w:lang w:eastAsia="en-US"/>
        </w:rPr>
      </w:pPr>
      <w:bookmarkStart w:id="31" w:name="_Toc71192976"/>
      <w:r>
        <w:rPr>
          <w:rFonts w:eastAsia="Calibri"/>
          <w:lang w:eastAsia="en-US"/>
        </w:rPr>
        <w:t>Replacement of Screen Rate</w:t>
      </w:r>
      <w:bookmarkEnd w:id="31"/>
      <w:r>
        <w:rPr>
          <w:rFonts w:eastAsia="Calibri"/>
          <w:lang w:eastAsia="en-US"/>
        </w:rPr>
        <w:t xml:space="preserve"> </w:t>
      </w:r>
    </w:p>
    <w:p w14:paraId="41D602C4" w14:textId="77777777" w:rsidR="00FB69D4" w:rsidRDefault="00FB69D4" w:rsidP="00FB69D4">
      <w:pPr>
        <w:keepNext/>
        <w:spacing w:after="200"/>
        <w:ind w:left="720"/>
        <w:rPr>
          <w:szCs w:val="22"/>
        </w:rPr>
      </w:pPr>
      <w:r>
        <w:rPr>
          <w:szCs w:val="22"/>
        </w:rPr>
        <w:t>5.2.1</w:t>
      </w:r>
      <w:r>
        <w:rPr>
          <w:szCs w:val="22"/>
        </w:rPr>
        <w:tab/>
        <w:t>Definitions</w:t>
      </w:r>
    </w:p>
    <w:p w14:paraId="4A34F48A" w14:textId="77777777" w:rsidR="00FB69D4" w:rsidRDefault="00FB69D4" w:rsidP="00FB69D4">
      <w:pPr>
        <w:spacing w:after="200"/>
        <w:ind w:left="1440"/>
        <w:rPr>
          <w:szCs w:val="22"/>
        </w:rPr>
      </w:pPr>
      <w:r>
        <w:rPr>
          <w:szCs w:val="22"/>
        </w:rPr>
        <w:t>"</w:t>
      </w:r>
      <w:r>
        <w:rPr>
          <w:b/>
          <w:szCs w:val="22"/>
        </w:rPr>
        <w:t>Relevant Nominating Body</w:t>
      </w:r>
      <w:r>
        <w:rPr>
          <w:szCs w:val="22"/>
        </w:rPr>
        <w:t xml:space="preserve">" means any central bank, regulator, supervisor or working group or committee sponsored or chaired by, or constituted at the request of any of them. </w:t>
      </w:r>
    </w:p>
    <w:p w14:paraId="6C963C14" w14:textId="77777777" w:rsidR="00FB69D4" w:rsidRDefault="00FB69D4" w:rsidP="00FB69D4">
      <w:pPr>
        <w:spacing w:after="200"/>
        <w:ind w:left="1440"/>
        <w:rPr>
          <w:szCs w:val="22"/>
        </w:rPr>
      </w:pPr>
      <w:r>
        <w:rPr>
          <w:szCs w:val="22"/>
        </w:rPr>
        <w:t>"</w:t>
      </w:r>
      <w:r>
        <w:rPr>
          <w:b/>
          <w:szCs w:val="22"/>
        </w:rPr>
        <w:t>Screen Rate Replacement Event</w:t>
      </w:r>
      <w:r>
        <w:rPr>
          <w:szCs w:val="22"/>
        </w:rPr>
        <w:t xml:space="preserve">" means any of the following events or series of events: </w:t>
      </w:r>
    </w:p>
    <w:p w14:paraId="5A8BC553" w14:textId="77777777" w:rsidR="00FB69D4" w:rsidRDefault="00FB69D4" w:rsidP="00FB69D4">
      <w:pPr>
        <w:spacing w:after="200"/>
        <w:ind w:left="2160" w:hanging="720"/>
        <w:rPr>
          <w:szCs w:val="22"/>
        </w:rPr>
      </w:pPr>
      <w:r>
        <w:rPr>
          <w:szCs w:val="22"/>
        </w:rPr>
        <w:t>(a)</w:t>
      </w:r>
      <w:r>
        <w:rPr>
          <w:szCs w:val="22"/>
        </w:rPr>
        <w:tab/>
        <w:t xml:space="preserve">the definition, methodology, formula or means of determining the Screen Rate has materially changed; </w:t>
      </w:r>
    </w:p>
    <w:p w14:paraId="3F1DD6F2" w14:textId="77777777" w:rsidR="00FB69D4" w:rsidRDefault="00FB69D4" w:rsidP="00FB69D4">
      <w:pPr>
        <w:spacing w:after="200"/>
        <w:ind w:left="2160" w:hanging="720"/>
        <w:rPr>
          <w:szCs w:val="22"/>
        </w:rPr>
      </w:pPr>
      <w:r>
        <w:rPr>
          <w:szCs w:val="22"/>
        </w:rPr>
        <w:t>(b)</w:t>
      </w:r>
      <w:r>
        <w:rPr>
          <w:szCs w:val="22"/>
        </w:rPr>
        <w:tab/>
        <w:t xml:space="preserve">a law or regulation is enacted which prohibits the use of the Screen Rate, it being specified, for the avoidance of doubt, that the occurrence of this event shall not constitute a mandatory prepayment event;  </w:t>
      </w:r>
    </w:p>
    <w:p w14:paraId="76CBDAED" w14:textId="77777777" w:rsidR="00FB69D4" w:rsidRDefault="00FB69D4" w:rsidP="00FB69D4">
      <w:pPr>
        <w:spacing w:after="200"/>
        <w:ind w:left="2160" w:hanging="720"/>
        <w:rPr>
          <w:szCs w:val="22"/>
        </w:rPr>
      </w:pPr>
      <w:r>
        <w:rPr>
          <w:szCs w:val="22"/>
        </w:rPr>
        <w:t>(c)</w:t>
      </w:r>
      <w:r>
        <w:rPr>
          <w:szCs w:val="22"/>
        </w:rPr>
        <w:tab/>
        <w:t xml:space="preserve">the administrator of the Screen Rate or its supervisor publicly announces: </w:t>
      </w:r>
    </w:p>
    <w:p w14:paraId="059AAE36" w14:textId="77777777" w:rsidR="00FB69D4" w:rsidRDefault="00FB69D4" w:rsidP="00FB69D4">
      <w:pPr>
        <w:spacing w:after="200"/>
        <w:ind w:left="2880" w:hanging="720"/>
        <w:rPr>
          <w:szCs w:val="22"/>
        </w:rPr>
      </w:pPr>
      <w:r>
        <w:rPr>
          <w:szCs w:val="22"/>
        </w:rPr>
        <w:t>(i)</w:t>
      </w:r>
      <w:r>
        <w:rPr>
          <w:szCs w:val="22"/>
        </w:rPr>
        <w:tab/>
        <w:t xml:space="preserve">that it has ceased or will cease to provide the Screen Rate permanently or indefinitely, and, at that time, no successor administrator has been publicly nominated to continue to provide that Screen Rate; </w:t>
      </w:r>
    </w:p>
    <w:p w14:paraId="1A1A07B0" w14:textId="77777777" w:rsidR="00FB69D4" w:rsidRDefault="00FB69D4" w:rsidP="00FB69D4">
      <w:pPr>
        <w:spacing w:after="200"/>
        <w:ind w:left="2880" w:hanging="720"/>
        <w:rPr>
          <w:szCs w:val="22"/>
        </w:rPr>
      </w:pPr>
      <w:r>
        <w:rPr>
          <w:szCs w:val="22"/>
        </w:rPr>
        <w:t>(ii)</w:t>
      </w:r>
      <w:r>
        <w:rPr>
          <w:szCs w:val="22"/>
        </w:rPr>
        <w:tab/>
        <w:t xml:space="preserve">that the Screen Rate has ceased or will cease to be published permanently or indefinitely; or </w:t>
      </w:r>
    </w:p>
    <w:p w14:paraId="73A5BC02" w14:textId="77777777" w:rsidR="00FB69D4" w:rsidRDefault="00FB69D4" w:rsidP="00FB69D4">
      <w:pPr>
        <w:spacing w:after="200"/>
        <w:ind w:left="2880" w:hanging="720"/>
        <w:rPr>
          <w:szCs w:val="22"/>
        </w:rPr>
      </w:pPr>
      <w:r>
        <w:rPr>
          <w:szCs w:val="22"/>
        </w:rPr>
        <w:t>(iii)</w:t>
      </w:r>
      <w:r>
        <w:rPr>
          <w:szCs w:val="22"/>
        </w:rPr>
        <w:tab/>
        <w:t xml:space="preserve">that the Screen Rate may no longer be used (whether now or in the future); </w:t>
      </w:r>
    </w:p>
    <w:p w14:paraId="382A8719" w14:textId="77777777" w:rsidR="00FB69D4" w:rsidRDefault="00FB69D4" w:rsidP="00FB69D4">
      <w:pPr>
        <w:spacing w:after="200"/>
        <w:ind w:left="2160" w:hanging="720"/>
        <w:rPr>
          <w:szCs w:val="22"/>
        </w:rPr>
      </w:pPr>
      <w:r>
        <w:rPr>
          <w:szCs w:val="22"/>
        </w:rPr>
        <w:t>(d)</w:t>
      </w:r>
      <w:r>
        <w:rPr>
          <w:szCs w:val="22"/>
        </w:rPr>
        <w:tab/>
        <w:t>a public announcement is made about the bankruptcy of the administrator of that Screen Rate or any other insolvency proceedings against it, and, at that time, no successor administrator has been publicly nominated to continue to provide that Screen Rate; or</w:t>
      </w:r>
    </w:p>
    <w:p w14:paraId="528D92FD" w14:textId="77777777" w:rsidR="00FB69D4" w:rsidRDefault="00FB69D4" w:rsidP="00FB69D4">
      <w:pPr>
        <w:spacing w:after="200"/>
        <w:ind w:left="2160" w:hanging="720"/>
        <w:rPr>
          <w:szCs w:val="22"/>
        </w:rPr>
      </w:pPr>
      <w:r>
        <w:rPr>
          <w:szCs w:val="22"/>
        </w:rPr>
        <w:t>(e)</w:t>
      </w:r>
      <w:r>
        <w:rPr>
          <w:szCs w:val="22"/>
        </w:rPr>
        <w:tab/>
        <w:t xml:space="preserve">in the opinion of the Lender, the Screen Rate has ceased to be used in a series of comparable financing transactions. </w:t>
      </w:r>
    </w:p>
    <w:p w14:paraId="1C4CC3A3" w14:textId="77777777" w:rsidR="00FB69D4" w:rsidRDefault="00FB69D4" w:rsidP="00FB69D4">
      <w:pPr>
        <w:spacing w:after="200"/>
        <w:ind w:left="1260"/>
        <w:rPr>
          <w:szCs w:val="22"/>
        </w:rPr>
      </w:pPr>
      <w:r>
        <w:rPr>
          <w:szCs w:val="22"/>
        </w:rPr>
        <w:lastRenderedPageBreak/>
        <w:t>"</w:t>
      </w:r>
      <w:r>
        <w:rPr>
          <w:b/>
          <w:szCs w:val="22"/>
        </w:rPr>
        <w:t>Screen Rate</w:t>
      </w:r>
      <w:r>
        <w:rPr>
          <w:szCs w:val="22"/>
        </w:rPr>
        <w:t xml:space="preserve">" means EURIBOR or, following the replacement of this rate by a Replacement Benchmark, the Replacement Benchmark. </w:t>
      </w:r>
    </w:p>
    <w:p w14:paraId="47FA01E1" w14:textId="77777777" w:rsidR="00FB69D4" w:rsidRDefault="00FB69D4" w:rsidP="00FB69D4">
      <w:pPr>
        <w:keepNext/>
        <w:spacing w:after="200"/>
        <w:ind w:left="1267"/>
        <w:rPr>
          <w:szCs w:val="22"/>
        </w:rPr>
      </w:pPr>
      <w:r>
        <w:rPr>
          <w:szCs w:val="22"/>
        </w:rPr>
        <w:t>"</w:t>
      </w:r>
      <w:r>
        <w:rPr>
          <w:b/>
          <w:szCs w:val="22"/>
        </w:rPr>
        <w:t>Screen Rate Replacement Date</w:t>
      </w:r>
      <w:r>
        <w:rPr>
          <w:szCs w:val="22"/>
        </w:rPr>
        <w:t xml:space="preserve">" means: </w:t>
      </w:r>
    </w:p>
    <w:p w14:paraId="5D270162" w14:textId="77777777" w:rsidR="00FB69D4" w:rsidRDefault="00FB69D4" w:rsidP="00FB69D4">
      <w:pPr>
        <w:spacing w:after="200"/>
        <w:ind w:left="2160" w:hanging="450"/>
        <w:rPr>
          <w:szCs w:val="22"/>
        </w:rPr>
      </w:pPr>
      <w:r>
        <w:rPr>
          <w:szCs w:val="22"/>
        </w:rPr>
        <w:t>–</w:t>
      </w:r>
      <w:r>
        <w:rPr>
          <w:szCs w:val="22"/>
        </w:rPr>
        <w:tab/>
        <w:t xml:space="preserve">with respect to the events referred to in items a), d) and e) of the above definition of Screen Rate Replacement Event, the date on which the Lender has knowledge of the occurrence of such event, and, </w:t>
      </w:r>
    </w:p>
    <w:p w14:paraId="3C6CF4FA" w14:textId="77777777" w:rsidR="00FB69D4" w:rsidRDefault="00FB69D4" w:rsidP="00FB69D4">
      <w:pPr>
        <w:spacing w:after="200"/>
        <w:ind w:left="2160" w:hanging="450"/>
        <w:rPr>
          <w:szCs w:val="22"/>
        </w:rPr>
      </w:pPr>
      <w:r>
        <w:rPr>
          <w:szCs w:val="22"/>
        </w:rPr>
        <w:t>–</w:t>
      </w:r>
      <w:r>
        <w:rPr>
          <w:szCs w:val="22"/>
        </w:rPr>
        <w:tab/>
        <w:t>with respect to the events referred to in items b) and c) of the above definition of Screen Rate Replacement Event, the date beyond which the use of the Screen Rate will be prohibited or the date on which the administrator of the Screen Rate permanently or indefinitely ceases to provide the Screen Rate or the date beyond which the Screen Rate may no longer be used.</w:t>
      </w:r>
    </w:p>
    <w:p w14:paraId="3AFEF5A2" w14:textId="77777777" w:rsidR="00FB69D4" w:rsidRDefault="00FB69D4" w:rsidP="00FB69D4">
      <w:pPr>
        <w:spacing w:after="200"/>
        <w:ind w:left="1440" w:hanging="720"/>
        <w:rPr>
          <w:szCs w:val="22"/>
        </w:rPr>
      </w:pPr>
      <w:r>
        <w:rPr>
          <w:szCs w:val="22"/>
        </w:rPr>
        <w:t>5.2.2</w:t>
      </w:r>
      <w:r>
        <w:rPr>
          <w:szCs w:val="22"/>
        </w:rPr>
        <w:tab/>
        <w:t>Each Party acknowledges and agrees for the benefit of the other Party that if a Screen Rate Replacement Event occurs and in order to preserve the economic balance of the Agreement, the Lender may replace the Screen Rate with another rate (the "</w:t>
      </w:r>
      <w:r>
        <w:rPr>
          <w:b/>
          <w:szCs w:val="22"/>
        </w:rPr>
        <w:t>Replacement Benchmark</w:t>
      </w:r>
      <w:r>
        <w:rPr>
          <w:szCs w:val="22"/>
        </w:rPr>
        <w:t>") which may include an adjustment margin in order to avoid any transfer of economic value between the Parties (if any) (the "</w:t>
      </w:r>
      <w:r>
        <w:rPr>
          <w:b/>
          <w:szCs w:val="22"/>
        </w:rPr>
        <w:t>Adjustment Margin</w:t>
      </w:r>
      <w:r>
        <w:rPr>
          <w:szCs w:val="22"/>
        </w:rPr>
        <w:t xml:space="preserve">") and the Lender will determine the date from which the Replacement Benchmark and, if any, the Adjustment Margin shall replace the Screen Rate and any other amendments to the Agreement required as a result of the replacement of the Screen Rate by the Replacement Benchmark. </w:t>
      </w:r>
    </w:p>
    <w:p w14:paraId="62222762" w14:textId="77777777" w:rsidR="00FB69D4" w:rsidRDefault="00FB69D4" w:rsidP="00FB69D4">
      <w:pPr>
        <w:spacing w:after="200"/>
        <w:ind w:left="1440" w:hanging="720"/>
        <w:rPr>
          <w:szCs w:val="22"/>
        </w:rPr>
      </w:pPr>
      <w:r>
        <w:rPr>
          <w:szCs w:val="22"/>
        </w:rPr>
        <w:t>5.2.3</w:t>
      </w:r>
      <w:r>
        <w:rPr>
          <w:szCs w:val="22"/>
        </w:rPr>
        <w:tab/>
        <w:t>The determination of the Replacement Benchmark and the necessary amendments will be made in good faith and taking into account, (i) the recommendations of any Relevant Nominating Body, or (ii) the recommendations of the administrator of the Screen Rate, or (iii) the industry solution recommended by professional associations in the banking sector or, (iv) the market practice observed in a series of comparable financing transactions on the replacement date.</w:t>
      </w:r>
    </w:p>
    <w:p w14:paraId="534DCB25" w14:textId="77777777" w:rsidR="00FB69D4" w:rsidRDefault="00FB69D4" w:rsidP="00FB69D4">
      <w:pPr>
        <w:spacing w:after="200"/>
        <w:ind w:left="1440" w:hanging="720"/>
        <w:rPr>
          <w:szCs w:val="22"/>
        </w:rPr>
      </w:pPr>
      <w:r>
        <w:rPr>
          <w:szCs w:val="22"/>
        </w:rPr>
        <w:t>5.2.4</w:t>
      </w:r>
      <w:r>
        <w:rPr>
          <w:szCs w:val="22"/>
        </w:rPr>
        <w:tab/>
        <w:t>In case of replacement of the Screen Rate, the Lender will promptly notify the Borrower of the replacement terms and conditions to replace the Screen Rate with the Replacement Benchmark, which will be applicable to Interest Periods starting at least two Business Days after the Screen Rate Replacement Date.</w:t>
      </w:r>
    </w:p>
    <w:p w14:paraId="6A771D89" w14:textId="77777777" w:rsidR="00FB69D4" w:rsidRDefault="00FB69D4" w:rsidP="00FB69D4">
      <w:pPr>
        <w:spacing w:after="200"/>
        <w:ind w:left="1440" w:hanging="720"/>
        <w:rPr>
          <w:szCs w:val="22"/>
        </w:rPr>
      </w:pPr>
      <w:r>
        <w:rPr>
          <w:szCs w:val="22"/>
        </w:rPr>
        <w:t>5.2.5</w:t>
      </w:r>
      <w:r>
        <w:rPr>
          <w:szCs w:val="22"/>
        </w:rPr>
        <w:tab/>
        <w:t>The provisions of Clause 5.2 (</w:t>
      </w:r>
      <w:r w:rsidRPr="00457792">
        <w:rPr>
          <w:i/>
          <w:szCs w:val="22"/>
        </w:rPr>
        <w:t>Replacement of Screen Rate</w:t>
      </w:r>
      <w:r>
        <w:rPr>
          <w:szCs w:val="22"/>
        </w:rPr>
        <w:t>) shall prevail over the provisions of Clause 5.1 (</w:t>
      </w:r>
      <w:r w:rsidRPr="00457792">
        <w:rPr>
          <w:i/>
          <w:szCs w:val="22"/>
        </w:rPr>
        <w:t>Market Disruption</w:t>
      </w:r>
      <w:r>
        <w:rPr>
          <w:szCs w:val="22"/>
        </w:rPr>
        <w:t>).</w:t>
      </w:r>
    </w:p>
    <w:p w14:paraId="76B4FB77" w14:textId="77777777" w:rsidR="00FB69D4" w:rsidRDefault="00FB69D4" w:rsidP="00FB69D4">
      <w:pPr>
        <w:pStyle w:val="AATitre1"/>
      </w:pPr>
      <w:bookmarkStart w:id="32" w:name="_Toc71192977"/>
      <w:r>
        <w:t>FEES</w:t>
      </w:r>
      <w:bookmarkEnd w:id="32"/>
    </w:p>
    <w:p w14:paraId="181FF740" w14:textId="77777777" w:rsidR="00FB69D4" w:rsidRDefault="00FB69D4" w:rsidP="00FB69D4">
      <w:pPr>
        <w:pStyle w:val="AATitre2"/>
        <w:rPr>
          <w:u w:val="none"/>
        </w:rPr>
      </w:pPr>
      <w:bookmarkStart w:id="33" w:name="_Toc71192978"/>
      <w:r>
        <w:t>Commitment fees</w:t>
      </w:r>
      <w:bookmarkEnd w:id="33"/>
    </w:p>
    <w:p w14:paraId="1D5CFED6" w14:textId="77777777" w:rsidR="00FB69D4" w:rsidRDefault="00FB69D4" w:rsidP="00FB69D4">
      <w:pPr>
        <w:pStyle w:val="BodyText1"/>
      </w:pPr>
      <w:r>
        <w:t>One hundred and eighty (180) calendar days after the Signing Date onwards, the Borrower shall pay to the Lender a commitment fee of zero point twenty five percent (0.25%) per annum.</w:t>
      </w:r>
    </w:p>
    <w:p w14:paraId="13A90E25" w14:textId="77777777" w:rsidR="00FB69D4" w:rsidRDefault="00FB69D4" w:rsidP="00FB69D4">
      <w:pPr>
        <w:pStyle w:val="BodyText1"/>
      </w:pPr>
      <w:r>
        <w:t>The commitment fee shall be computed at the rate specified above on the amount of the Available Credit pro-rated for the actual number of days elapsed increased by the amount of any Drawdown to be made available by the Lender in accordance with any pending Drawdown Request.</w:t>
      </w:r>
    </w:p>
    <w:p w14:paraId="57904FF9" w14:textId="77777777" w:rsidR="00FB69D4" w:rsidRDefault="00FB69D4" w:rsidP="00FB69D4">
      <w:pPr>
        <w:pStyle w:val="BodyText1"/>
      </w:pPr>
      <w:r>
        <w:t>The first commitment fee shall be calculated for the period from (i) the date falling sixty (60) calendar days after the Signing Date (excluded) up to (ii) the immediately following Payment Date (included). Subsequent commitment fees shall be calculated for periods commencing on the day immediately following a Payment Date (included) and ending on the next Payment Date (included).</w:t>
      </w:r>
    </w:p>
    <w:p w14:paraId="5658D594" w14:textId="77777777" w:rsidR="00FB69D4" w:rsidRDefault="00FB69D4" w:rsidP="00FB69D4">
      <w:pPr>
        <w:pStyle w:val="BodyText1"/>
      </w:pPr>
      <w:r>
        <w:lastRenderedPageBreak/>
        <w:t>The accrued commitment fee shall be payable (i) on each Payment Date within the Availability Period; (ii) on the Payment Date following the last day of the Drawdown Period; and (iii) in the event the Available Credit is cancelled in full, on the Payment Date following the effective date of such cancellation.</w:t>
      </w:r>
    </w:p>
    <w:p w14:paraId="29066B9A" w14:textId="77777777" w:rsidR="00FB69D4" w:rsidRDefault="00FB69D4" w:rsidP="00FB69D4">
      <w:pPr>
        <w:pStyle w:val="AATitre2"/>
        <w:rPr>
          <w:u w:val="none"/>
        </w:rPr>
      </w:pPr>
      <w:bookmarkStart w:id="34" w:name="_Toc71192979"/>
      <w:r>
        <w:t>Front-end Fee</w:t>
      </w:r>
      <w:bookmarkEnd w:id="34"/>
    </w:p>
    <w:p w14:paraId="765ACECE" w14:textId="77777777" w:rsidR="00FB69D4" w:rsidRDefault="00FB69D4" w:rsidP="00FB69D4">
      <w:pPr>
        <w:pStyle w:val="BodyText1"/>
      </w:pPr>
      <w:r w:rsidRPr="00F15531">
        <w:t xml:space="preserve">No later than </w:t>
      </w:r>
      <w:r>
        <w:t>one hundred and eighty (180)</w:t>
      </w:r>
      <w:r w:rsidRPr="00F15531">
        <w:t xml:space="preserve"> </w:t>
      </w:r>
      <w:r>
        <w:t>calendar days after the Signing Date and prior to the Drawdown, the Borrower shall pay to the Lender an appraisal fee of zero point twenty five percent (0.25%) calculated on the maximum amount of the Facility.</w:t>
      </w:r>
    </w:p>
    <w:p w14:paraId="14BCA934" w14:textId="77777777" w:rsidR="00FB69D4" w:rsidRDefault="00FB69D4" w:rsidP="00FB69D4">
      <w:pPr>
        <w:pStyle w:val="AATitre1"/>
      </w:pPr>
      <w:bookmarkStart w:id="35" w:name="_Toc71192980"/>
      <w:r>
        <w:t>REPAYMENT</w:t>
      </w:r>
      <w:bookmarkEnd w:id="35"/>
    </w:p>
    <w:p w14:paraId="24B3E6D1" w14:textId="77777777" w:rsidR="00FB69D4" w:rsidRPr="006B4182" w:rsidRDefault="00FB69D4" w:rsidP="00FB69D4">
      <w:pPr>
        <w:pStyle w:val="BodyTexteNiveau1"/>
        <w:ind w:left="709"/>
      </w:pPr>
      <w:r w:rsidRPr="006B4182">
        <w:t>Following expiry of the Grace Period, the Borrower shall repay the Lender the principal amount of the Facility in eighteen (18) equal semi-annual instalments, due and payable on each Payment Date.</w:t>
      </w:r>
    </w:p>
    <w:p w14:paraId="24AA98E0" w14:textId="77777777" w:rsidR="00FB69D4" w:rsidRDefault="00FB69D4" w:rsidP="00FB69D4">
      <w:pPr>
        <w:pStyle w:val="BodyText1"/>
        <w:ind w:left="709"/>
      </w:pPr>
      <w:r w:rsidRPr="006B4182">
        <w:t>The first instalment shall be due and payable on December 15, 2024 and the last instalment shall be due and payable on June 15, 2033.</w:t>
      </w:r>
    </w:p>
    <w:p w14:paraId="3FB77EA6" w14:textId="77777777" w:rsidR="00FB69D4" w:rsidRDefault="00FB69D4" w:rsidP="00FB69D4">
      <w:pPr>
        <w:pStyle w:val="BodyText1"/>
        <w:ind w:left="709"/>
      </w:pPr>
      <w:r>
        <w:t>At the end of the Drawdown Period, the Lender shall deliver to the Borrower an amortisation schedule in respect of the Facility taking into account, if applicable, any potential cancellation of the Facility pursuant to Clauses 8.3 (</w:t>
      </w:r>
      <w:r w:rsidRPr="00457792">
        <w:rPr>
          <w:i/>
        </w:rPr>
        <w:t>Cancellation by the Borrower</w:t>
      </w:r>
      <w:r>
        <w:t>) and/or 8.4 (</w:t>
      </w:r>
      <w:r w:rsidRPr="00457792">
        <w:rPr>
          <w:i/>
        </w:rPr>
        <w:t>Cancellation by the Lender</w:t>
      </w:r>
      <w:r>
        <w:t>).</w:t>
      </w:r>
    </w:p>
    <w:p w14:paraId="7D8285C3" w14:textId="77777777" w:rsidR="00FB69D4" w:rsidRDefault="00FB69D4" w:rsidP="00FB69D4">
      <w:pPr>
        <w:pStyle w:val="AATitre1"/>
      </w:pPr>
      <w:bookmarkStart w:id="36" w:name="_Toc71192981"/>
      <w:r>
        <w:t>Prepayment and Cancellation</w:t>
      </w:r>
      <w:bookmarkEnd w:id="36"/>
    </w:p>
    <w:p w14:paraId="1352736B" w14:textId="77777777" w:rsidR="00FB69D4" w:rsidRDefault="00FB69D4" w:rsidP="00FB69D4">
      <w:pPr>
        <w:pStyle w:val="AATitre2"/>
        <w:rPr>
          <w:u w:val="none"/>
        </w:rPr>
      </w:pPr>
      <w:bookmarkStart w:id="37" w:name="_Toc71192982"/>
      <w:r>
        <w:t>Voluntary prepayment</w:t>
      </w:r>
      <w:bookmarkEnd w:id="37"/>
      <w:r>
        <w:t xml:space="preserve"> </w:t>
      </w:r>
    </w:p>
    <w:p w14:paraId="5D2280CC" w14:textId="77777777" w:rsidR="00FB69D4" w:rsidRDefault="00FB69D4" w:rsidP="00FB69D4">
      <w:pPr>
        <w:pStyle w:val="BodyText1"/>
      </w:pPr>
      <w:r>
        <w:t xml:space="preserve">The Borrower </w:t>
      </w:r>
      <w:r w:rsidRPr="006B4182">
        <w:t>shall not be entitled to prepay the whole or any part of the Facility prior to the expiration date of a six (6) year period</w:t>
      </w:r>
      <w:r>
        <w:t xml:space="preserve"> starting on the Signing Date. </w:t>
      </w:r>
    </w:p>
    <w:p w14:paraId="0FB40367" w14:textId="77777777" w:rsidR="00FB69D4" w:rsidRDefault="00FB69D4" w:rsidP="00FB69D4">
      <w:pPr>
        <w:pStyle w:val="BodyText1"/>
      </w:pPr>
      <w:r>
        <w:t>As from the date referred to in the previous paragraph, the Borrower may prepay the whole or any part of the Facility, subject to the following conditions:</w:t>
      </w:r>
    </w:p>
    <w:p w14:paraId="07F35279" w14:textId="77777777" w:rsidR="00FB69D4" w:rsidRDefault="00FB69D4" w:rsidP="00FB69D4">
      <w:pPr>
        <w:pStyle w:val="AATitre4"/>
      </w:pPr>
      <w:r>
        <w:t xml:space="preserve">the Borrower shall notify the Lender of its intention to prepay by not less than thirty (30) Business Days’ written and irrevocable notice prior to the contemplated prepayment date; </w:t>
      </w:r>
    </w:p>
    <w:p w14:paraId="1CAFAD72" w14:textId="77777777" w:rsidR="00FB69D4" w:rsidRDefault="00FB69D4" w:rsidP="00FB69D4">
      <w:pPr>
        <w:pStyle w:val="AATitre4"/>
      </w:pPr>
      <w:r>
        <w:t>the amount to be prepaid shall be equal to one or several instalment(s) in principal;</w:t>
      </w:r>
    </w:p>
    <w:p w14:paraId="1A9DBED1" w14:textId="77777777" w:rsidR="00FB69D4" w:rsidRDefault="00FB69D4" w:rsidP="00FB69D4">
      <w:pPr>
        <w:pStyle w:val="AATitre4"/>
      </w:pPr>
      <w:r>
        <w:t>the contemplated prepayment date shall be a Payment Date;</w:t>
      </w:r>
    </w:p>
    <w:p w14:paraId="30AE0795" w14:textId="77777777" w:rsidR="00FB69D4" w:rsidRDefault="00FB69D4" w:rsidP="00FB69D4">
      <w:pPr>
        <w:pStyle w:val="AATitre4"/>
      </w:pPr>
      <w:r>
        <w:t>all prepayments shall be made together with the payment of accrued interest, any fees, indemnities and related costs in connection with the prepaid amount as provided under this Agreement;</w:t>
      </w:r>
    </w:p>
    <w:p w14:paraId="1F65A6B0" w14:textId="77777777" w:rsidR="00FB69D4" w:rsidRDefault="00FB69D4" w:rsidP="00FB69D4">
      <w:pPr>
        <w:pStyle w:val="AATitre4"/>
      </w:pPr>
      <w:r>
        <w:t>there is no outstanding unpaid amount; and</w:t>
      </w:r>
    </w:p>
    <w:p w14:paraId="19B87353" w14:textId="77777777" w:rsidR="00FB69D4" w:rsidRDefault="00FB69D4" w:rsidP="00FB69D4">
      <w:pPr>
        <w:pStyle w:val="AATitre4"/>
      </w:pPr>
      <w:r>
        <w:t>in case of a part prepayment, the Borrower shall have given evidence, satisfactory to the Lender, that it has sufficient committed funding available for the purpose of financing the Program as determined in the Financing Plan.</w:t>
      </w:r>
    </w:p>
    <w:p w14:paraId="542CF245" w14:textId="77777777" w:rsidR="00FB69D4" w:rsidRDefault="00FB69D4" w:rsidP="00FB69D4">
      <w:pPr>
        <w:pStyle w:val="BodyText1"/>
      </w:pPr>
      <w:r>
        <w:t>On the Payment Date on which the prepayment is made, the Borrower shall pay the full amount of the Prepayment Indemnities due and payable pursuant to Clause 9.3 (</w:t>
      </w:r>
      <w:r w:rsidRPr="00457792">
        <w:rPr>
          <w:i/>
        </w:rPr>
        <w:t>Prepayment Indemnity</w:t>
      </w:r>
      <w:r>
        <w:t>).</w:t>
      </w:r>
    </w:p>
    <w:p w14:paraId="5B5726F8" w14:textId="77777777" w:rsidR="00FB69D4" w:rsidRDefault="00FB69D4" w:rsidP="00FB69D4">
      <w:pPr>
        <w:pStyle w:val="AATitre2"/>
        <w:rPr>
          <w:u w:val="none"/>
        </w:rPr>
      </w:pPr>
      <w:bookmarkStart w:id="38" w:name="_Toc71192983"/>
      <w:r>
        <w:lastRenderedPageBreak/>
        <w:t>Mandatory prepayment</w:t>
      </w:r>
      <w:bookmarkEnd w:id="38"/>
    </w:p>
    <w:p w14:paraId="397ED322" w14:textId="77777777" w:rsidR="00FB69D4" w:rsidRDefault="00FB69D4" w:rsidP="00FB69D4">
      <w:pPr>
        <w:pStyle w:val="BodyText1"/>
      </w:pPr>
      <w:r>
        <w:t>The Borrower shall immediately prepay the whole or part of the Facility upon receipt of a notice from the Lender informing the Borrower of any of the following events:</w:t>
      </w:r>
    </w:p>
    <w:p w14:paraId="51768D6D" w14:textId="77777777" w:rsidR="00FB69D4" w:rsidRDefault="00FB69D4" w:rsidP="00FB69D4">
      <w:pPr>
        <w:pStyle w:val="AATitre4"/>
      </w:pPr>
      <w:r>
        <w:rPr>
          <w:u w:val="single"/>
        </w:rPr>
        <w:t>Illegality</w:t>
      </w:r>
      <w:r>
        <w:t>: it becomes unlawful for the Lender pursuant to its applicable law to perform any of its obligations as contemplated by this Agreement or to fund or maintain the Facility;</w:t>
      </w:r>
    </w:p>
    <w:p w14:paraId="4C1C72C7" w14:textId="77777777" w:rsidR="00FB69D4" w:rsidRDefault="00FB69D4" w:rsidP="00FB69D4">
      <w:pPr>
        <w:pStyle w:val="AATitre4"/>
      </w:pPr>
      <w:r>
        <w:rPr>
          <w:u w:val="single"/>
        </w:rPr>
        <w:t>Additional Costs</w:t>
      </w:r>
      <w:r>
        <w:t>: the amount of any Additional Costs referred to in Clause 9.5 (</w:t>
      </w:r>
      <w:r w:rsidRPr="00457792">
        <w:rPr>
          <w:i/>
        </w:rPr>
        <w:t>Additional Costs</w:t>
      </w:r>
      <w:r>
        <w:t xml:space="preserve">) is significant and the Borrower has refused to pay such Additional Costs; </w:t>
      </w:r>
    </w:p>
    <w:p w14:paraId="7A6C1082" w14:textId="77777777" w:rsidR="00FB69D4" w:rsidRDefault="00FB69D4" w:rsidP="00FB69D4">
      <w:pPr>
        <w:pStyle w:val="AATitre4"/>
      </w:pPr>
      <w:r>
        <w:rPr>
          <w:u w:val="single"/>
        </w:rPr>
        <w:t>Default</w:t>
      </w:r>
      <w:r>
        <w:t>: the Lender declares an Event of Default in accordance with Clause 13 (</w:t>
      </w:r>
      <w:r w:rsidRPr="00457792">
        <w:rPr>
          <w:i/>
        </w:rPr>
        <w:t>Events of Defaults</w:t>
      </w:r>
      <w:r>
        <w:t>);</w:t>
      </w:r>
    </w:p>
    <w:p w14:paraId="1EC251BA" w14:textId="77777777" w:rsidR="00FB69D4" w:rsidRPr="00CE5A13" w:rsidRDefault="00FB69D4" w:rsidP="00FB69D4">
      <w:pPr>
        <w:pStyle w:val="AATitre4"/>
      </w:pPr>
      <w:r w:rsidRPr="00CE5A13">
        <w:rPr>
          <w:u w:val="single"/>
        </w:rPr>
        <w:t>Prepayment to a Co-Financier</w:t>
      </w:r>
      <w:r w:rsidRPr="00CE5A13">
        <w:t>: the Borrower prepays whole or part of any amounts owed to a Co-Financier</w:t>
      </w:r>
      <w:r>
        <w:t xml:space="preserve"> on a mandatory prepayment basis</w:t>
      </w:r>
      <w:r w:rsidRPr="00CE5A13">
        <w:t>, in which case the Lender shall be entitled to request that the Borrower prepays, as the case may be, the Facility or an amount of the outstanding Facility in proportion with the amount prepaid to the Co-Financier.</w:t>
      </w:r>
    </w:p>
    <w:p w14:paraId="1FC601D9" w14:textId="77777777" w:rsidR="00FB69D4" w:rsidRDefault="00FB69D4" w:rsidP="00FB69D4">
      <w:pPr>
        <w:pStyle w:val="BodyText1"/>
      </w:pPr>
      <w:r w:rsidRPr="00CE5A13">
        <w:t xml:space="preserve">In the case of each of the events specified in paragraphs </w:t>
      </w:r>
      <w:r>
        <w:t>(a)</w:t>
      </w:r>
      <w:r w:rsidRPr="00CE5A13">
        <w:t xml:space="preserve">, </w:t>
      </w:r>
      <w:r>
        <w:t>(b)</w:t>
      </w:r>
      <w:r w:rsidRPr="00CE5A13">
        <w:t xml:space="preserve"> and</w:t>
      </w:r>
      <w:r>
        <w:t xml:space="preserve"> (c) above</w:t>
      </w:r>
      <w:r w:rsidRPr="00CE5A13">
        <w:t>, the Lender</w:t>
      </w:r>
      <w:r>
        <w:t xml:space="preserve"> reserves the right, after having notified the Borrower in writing, to exercise its rights as a creditor in the manner specified in paragraph (b) of Clause 13.2 (</w:t>
      </w:r>
      <w:r w:rsidRPr="00457792">
        <w:rPr>
          <w:i/>
        </w:rPr>
        <w:t>Acceleration</w:t>
      </w:r>
      <w:r>
        <w:t>).</w:t>
      </w:r>
    </w:p>
    <w:p w14:paraId="0A419AEE" w14:textId="77777777" w:rsidR="00FB69D4" w:rsidRDefault="00FB69D4" w:rsidP="00FB69D4">
      <w:pPr>
        <w:pStyle w:val="AATitre2"/>
        <w:rPr>
          <w:u w:val="none"/>
        </w:rPr>
      </w:pPr>
      <w:bookmarkStart w:id="39" w:name="_Toc71192984"/>
      <w:r>
        <w:t>Cancellation by the Borrower</w:t>
      </w:r>
      <w:bookmarkEnd w:id="39"/>
    </w:p>
    <w:p w14:paraId="11E15FAD" w14:textId="77777777" w:rsidR="00FB69D4" w:rsidRDefault="00FB69D4" w:rsidP="00FB69D4">
      <w:pPr>
        <w:pStyle w:val="BodyText1"/>
      </w:pPr>
      <w:r>
        <w:t>Prior to the Deadline for Drawdown, the Borrower may cancel the whole or any part of the Available Credit by giving the Lender a three (3) Business Days’ prior notice,.</w:t>
      </w:r>
    </w:p>
    <w:p w14:paraId="0E2020B4" w14:textId="77777777" w:rsidR="00FB69D4" w:rsidRDefault="00FB69D4" w:rsidP="00FB69D4">
      <w:pPr>
        <w:pStyle w:val="BodyText1"/>
      </w:pPr>
      <w:r>
        <w:t>Upon receipt of such notice of cancellation, the Lender shall cancel the amount notified by the Borrower, provided that the expenses, as specified in the Financing Plan, are covered in a manner satisfactory to the Lender, except in the event that the Program is abandoned by the Borrower.</w:t>
      </w:r>
    </w:p>
    <w:p w14:paraId="01935D5B" w14:textId="77777777" w:rsidR="00FB69D4" w:rsidRDefault="00FB69D4" w:rsidP="00FB69D4">
      <w:pPr>
        <w:pStyle w:val="AATitre2"/>
        <w:rPr>
          <w:u w:val="none"/>
        </w:rPr>
      </w:pPr>
      <w:bookmarkStart w:id="40" w:name="_Toc71192985"/>
      <w:r>
        <w:t>Cancellation by the Lender</w:t>
      </w:r>
      <w:bookmarkEnd w:id="40"/>
    </w:p>
    <w:p w14:paraId="0D7115DF" w14:textId="77777777" w:rsidR="00FB69D4" w:rsidRDefault="00FB69D4" w:rsidP="00FB69D4">
      <w:pPr>
        <w:pStyle w:val="BodyText1"/>
      </w:pPr>
      <w:r>
        <w:t>The Available Credit shall be immediately cancelled upon delivery of a notice to the Borrower which shall be immediately effective, if:</w:t>
      </w:r>
    </w:p>
    <w:p w14:paraId="4660CD20" w14:textId="77777777" w:rsidR="00FB69D4" w:rsidRDefault="00FB69D4" w:rsidP="00FB69D4">
      <w:pPr>
        <w:pStyle w:val="AATitre4"/>
      </w:pPr>
      <w:r>
        <w:t xml:space="preserve">the Available Credit is not equal to zero on the Deadline for Drawdown; </w:t>
      </w:r>
    </w:p>
    <w:p w14:paraId="0AAA240D" w14:textId="77777777" w:rsidR="00FB69D4" w:rsidRDefault="00FB69D4" w:rsidP="00FB69D4">
      <w:pPr>
        <w:pStyle w:val="AATitre4"/>
      </w:pPr>
      <w:r>
        <w:t>an Event of Default has occurred and is continuing; or</w:t>
      </w:r>
    </w:p>
    <w:p w14:paraId="3C35B33B" w14:textId="77777777" w:rsidR="00FB69D4" w:rsidRDefault="00FB69D4" w:rsidP="00FB69D4">
      <w:pPr>
        <w:pStyle w:val="AATitre4"/>
      </w:pPr>
      <w:r>
        <w:t>an event referred to in Clause 8.2 (</w:t>
      </w:r>
      <w:r w:rsidRPr="00457792">
        <w:rPr>
          <w:i/>
        </w:rPr>
        <w:t>Mandatory prepayment</w:t>
      </w:r>
      <w:r>
        <w:t>) has occurred;</w:t>
      </w:r>
    </w:p>
    <w:p w14:paraId="7329B439" w14:textId="77777777" w:rsidR="00FB69D4" w:rsidRDefault="00FB69D4" w:rsidP="00FB69D4">
      <w:pPr>
        <w:pStyle w:val="BodyText1"/>
      </w:pPr>
      <w:r>
        <w:t>except where, in the case of paragraphs (a) of this Clause 8.4 (</w:t>
      </w:r>
      <w:r w:rsidRPr="00457792">
        <w:rPr>
          <w:i/>
        </w:rPr>
        <w:t>Cancellation by the Lender</w:t>
      </w:r>
      <w:r>
        <w:t xml:space="preserve">), the Lender has proposed to postpone the Deadline for Drawdown on the basis of new financial conditions which will apply to the Drawdown under the Available Credit and  the Borrower has agreed on the proposition. </w:t>
      </w:r>
    </w:p>
    <w:p w14:paraId="21F3EE16" w14:textId="77777777" w:rsidR="00FB69D4" w:rsidRDefault="00FB69D4" w:rsidP="00FB69D4">
      <w:pPr>
        <w:pStyle w:val="AATitre2"/>
        <w:rPr>
          <w:u w:val="none"/>
        </w:rPr>
      </w:pPr>
      <w:bookmarkStart w:id="41" w:name="_Toc71192986"/>
      <w:r>
        <w:t>Restrictions</w:t>
      </w:r>
      <w:bookmarkEnd w:id="41"/>
    </w:p>
    <w:p w14:paraId="260193BE" w14:textId="77777777" w:rsidR="00FB69D4" w:rsidRDefault="00FB69D4" w:rsidP="00684C41">
      <w:pPr>
        <w:pStyle w:val="AltAATitre4"/>
        <w:numPr>
          <w:ilvl w:val="0"/>
          <w:numId w:val="56"/>
        </w:numPr>
      </w:pPr>
      <w:r>
        <w:t>Any notice of prepayment or cancellation given by a Party pursuant to this Clause 8 (</w:t>
      </w:r>
      <w:r w:rsidRPr="00457792">
        <w:rPr>
          <w:i/>
        </w:rPr>
        <w:t>Prepayment and Cancellation</w:t>
      </w:r>
      <w:r>
        <w:t>) shall be irrevocable, and, unless otherwise provided in this Agreement, any such notice shall specify the date or dates on which the relevant prepayment or cancellation is to be made and the amount of that prepayment or cancellation.</w:t>
      </w:r>
    </w:p>
    <w:p w14:paraId="258D9A05" w14:textId="77777777" w:rsidR="00FB69D4" w:rsidRDefault="00FB69D4" w:rsidP="00684C41">
      <w:pPr>
        <w:pStyle w:val="AltAATitre4"/>
        <w:numPr>
          <w:ilvl w:val="0"/>
          <w:numId w:val="56"/>
        </w:numPr>
      </w:pPr>
      <w:r>
        <w:lastRenderedPageBreak/>
        <w:t>The Borrower shall not prepay or cancel all or any part of the Facility except at the times and in the manner expressly provided for in this Agreement.</w:t>
      </w:r>
    </w:p>
    <w:p w14:paraId="445A7BEC" w14:textId="77777777" w:rsidR="00FB69D4" w:rsidRDefault="00FB69D4" w:rsidP="00684C41">
      <w:pPr>
        <w:pStyle w:val="AltAATitre4"/>
        <w:numPr>
          <w:ilvl w:val="0"/>
          <w:numId w:val="56"/>
        </w:numPr>
      </w:pPr>
      <w:r>
        <w:t>Any prepayment under this Agreement shall be made together with payment of (i) accrued interest on the prepaid amount, (ii) outstanding fees, and (iii) the Prepayment Indemnity referred to in Clause 9.3 (</w:t>
      </w:r>
      <w:r w:rsidRPr="00457792">
        <w:rPr>
          <w:i/>
        </w:rPr>
        <w:t>Prepayment Indemnity</w:t>
      </w:r>
      <w:r>
        <w:t>) below.</w:t>
      </w:r>
    </w:p>
    <w:p w14:paraId="5E50D8DC" w14:textId="77777777" w:rsidR="00FB69D4" w:rsidRDefault="00FB69D4" w:rsidP="00684C41">
      <w:pPr>
        <w:pStyle w:val="AltAATitre4"/>
        <w:numPr>
          <w:ilvl w:val="0"/>
          <w:numId w:val="56"/>
        </w:numPr>
      </w:pPr>
      <w:r>
        <w:t xml:space="preserve">Any prepayment amount will be applied against the remaining instalments in inverse order of maturity. </w:t>
      </w:r>
    </w:p>
    <w:p w14:paraId="5E9C5EBD" w14:textId="77777777" w:rsidR="00FB69D4" w:rsidRDefault="00FB69D4" w:rsidP="00684C41">
      <w:pPr>
        <w:pStyle w:val="AltAATitre4"/>
        <w:numPr>
          <w:ilvl w:val="0"/>
          <w:numId w:val="56"/>
        </w:numPr>
      </w:pPr>
      <w:r>
        <w:t>The Borrower may not re-borrow the whole or any part of the Facility which has been prepaid or cancelled.</w:t>
      </w:r>
    </w:p>
    <w:p w14:paraId="2FEB6B4D" w14:textId="77777777" w:rsidR="00FB69D4" w:rsidRDefault="00FB69D4" w:rsidP="00FB69D4">
      <w:pPr>
        <w:pStyle w:val="AATitre1"/>
      </w:pPr>
      <w:bookmarkStart w:id="42" w:name="_Toc71192987"/>
      <w:r>
        <w:t>Additional Payment Obligations</w:t>
      </w:r>
      <w:bookmarkEnd w:id="42"/>
    </w:p>
    <w:p w14:paraId="75803F5D" w14:textId="77777777" w:rsidR="00FB69D4" w:rsidRDefault="00FB69D4" w:rsidP="00FB69D4">
      <w:pPr>
        <w:pStyle w:val="AATitre2"/>
        <w:rPr>
          <w:u w:val="none"/>
        </w:rPr>
      </w:pPr>
      <w:bookmarkStart w:id="43" w:name="_Toc71192988"/>
      <w:r>
        <w:t>Costs and expenses</w:t>
      </w:r>
      <w:bookmarkEnd w:id="43"/>
    </w:p>
    <w:p w14:paraId="540BBD2F" w14:textId="77777777" w:rsidR="00FB69D4" w:rsidRDefault="00FB69D4" w:rsidP="00FB69D4">
      <w:pPr>
        <w:pStyle w:val="AATitre3"/>
      </w:pPr>
      <w:r>
        <w:t>If an amendment to this Agreement is required, the Borrower shall reimburse to the Lender for all costs (including legal fees) reasonably incurred in responding to, evaluating, negotiating or complying with that requirement.</w:t>
      </w:r>
    </w:p>
    <w:p w14:paraId="61658B37" w14:textId="77777777" w:rsidR="00FB69D4" w:rsidRDefault="00FB69D4" w:rsidP="00FB69D4">
      <w:pPr>
        <w:pStyle w:val="AATitre3"/>
      </w:pPr>
      <w:r>
        <w:t>The Borrower shall reimburse to the Lender for all costs and expenses (including legal fees) incurred by it in connection with the enforcement or preservation of any of its rights under this Agreement.</w:t>
      </w:r>
    </w:p>
    <w:p w14:paraId="0F9AA057" w14:textId="77777777" w:rsidR="00FB69D4" w:rsidRDefault="00FB69D4" w:rsidP="00FB69D4">
      <w:pPr>
        <w:pStyle w:val="AATitre3"/>
      </w:pPr>
      <w:r>
        <w:t>The Borrower shall pay directly or, if applicable, reimburse the Lender in case of an advance made by the Lender, the amount of all costs and expenses in connection with the transfer of funds to, or for the account of, the Borrower from Paris to any other place agreed with the Lender, as well as any transfer fees and expenses in connection with the payment of all sums due under the Facility.</w:t>
      </w:r>
    </w:p>
    <w:p w14:paraId="3A05D78A" w14:textId="77777777" w:rsidR="00FB69D4" w:rsidRDefault="00FB69D4" w:rsidP="00FB69D4">
      <w:pPr>
        <w:pStyle w:val="AATitre2"/>
      </w:pPr>
      <w:bookmarkStart w:id="44" w:name="_Toc71192989"/>
      <w:r>
        <w:t>Cancellation Indemnity</w:t>
      </w:r>
      <w:bookmarkEnd w:id="44"/>
    </w:p>
    <w:p w14:paraId="0D2A89E0" w14:textId="77777777" w:rsidR="00FB69D4" w:rsidRDefault="00FB69D4" w:rsidP="00FB69D4">
      <w:pPr>
        <w:pStyle w:val="Doctxt1"/>
        <w:rPr>
          <w:lang w:val="en-US"/>
        </w:rPr>
      </w:pPr>
      <w:r>
        <w:rPr>
          <w:lang w:val="en-US"/>
        </w:rPr>
        <w:t>If the Facility is cancelled in full or in part in accordance with the terms of Clauses 8.3 (</w:t>
      </w:r>
      <w:r w:rsidRPr="00457792">
        <w:rPr>
          <w:i/>
          <w:lang w:val="en-US"/>
        </w:rPr>
        <w:t>Cancellation by the Borrower</w:t>
      </w:r>
      <w:r>
        <w:rPr>
          <w:lang w:val="en-US"/>
        </w:rPr>
        <w:t>) and/or  8.4 (</w:t>
      </w:r>
      <w:r w:rsidRPr="00457792">
        <w:rPr>
          <w:i/>
          <w:lang w:val="en-US"/>
        </w:rPr>
        <w:t>Cancellation by the Lender</w:t>
      </w:r>
      <w:r>
        <w:rPr>
          <w:lang w:val="en-US"/>
        </w:rPr>
        <w:t xml:space="preserve">) paragraphs (a) and (b), the Borrower shall pay a cancellation indemnity computed at </w:t>
      </w:r>
      <w:r w:rsidRPr="00FF783E">
        <w:rPr>
          <w:lang w:val="en-US"/>
        </w:rPr>
        <w:t>two point five (2.5</w:t>
      </w:r>
      <w:r w:rsidRPr="009D3662">
        <w:rPr>
          <w:lang w:val="en-US"/>
        </w:rPr>
        <w:t>%) on the cancelled amount</w:t>
      </w:r>
      <w:r>
        <w:rPr>
          <w:lang w:val="en-US"/>
        </w:rPr>
        <w:t xml:space="preserve"> of the Facility.</w:t>
      </w:r>
    </w:p>
    <w:p w14:paraId="33F80774" w14:textId="77777777" w:rsidR="00FB69D4" w:rsidRDefault="00FB69D4" w:rsidP="00FB69D4">
      <w:pPr>
        <w:pStyle w:val="Doctxt1"/>
        <w:rPr>
          <w:lang w:val="en-US"/>
        </w:rPr>
      </w:pPr>
      <w:r>
        <w:rPr>
          <w:lang w:val="en-US"/>
        </w:rPr>
        <w:t>Each cancellation indemnity shall be due and payable on the Payment Date immediately following a cancellation of all or part of the Facility.</w:t>
      </w:r>
    </w:p>
    <w:p w14:paraId="4D42C601" w14:textId="77777777" w:rsidR="00FB69D4" w:rsidRDefault="00FB69D4" w:rsidP="00FB69D4">
      <w:pPr>
        <w:pStyle w:val="AATitre2"/>
        <w:rPr>
          <w:u w:val="none"/>
        </w:rPr>
      </w:pPr>
      <w:bookmarkStart w:id="45" w:name="_Ref427055451"/>
      <w:bookmarkStart w:id="46" w:name="_Ref427055454"/>
      <w:bookmarkStart w:id="47" w:name="_Ref427055460"/>
      <w:bookmarkStart w:id="48" w:name="_Ref427055539"/>
      <w:bookmarkStart w:id="49" w:name="_Ref427055555"/>
      <w:bookmarkStart w:id="50" w:name="_Ref427055702"/>
      <w:bookmarkStart w:id="51" w:name="_Ref427055705"/>
      <w:bookmarkStart w:id="52" w:name="_Toc71192990"/>
      <w:r>
        <w:t>Prepayment Indemnity</w:t>
      </w:r>
      <w:bookmarkEnd w:id="45"/>
      <w:bookmarkEnd w:id="46"/>
      <w:bookmarkEnd w:id="47"/>
      <w:bookmarkEnd w:id="48"/>
      <w:bookmarkEnd w:id="49"/>
      <w:bookmarkEnd w:id="50"/>
      <w:bookmarkEnd w:id="51"/>
      <w:bookmarkEnd w:id="52"/>
    </w:p>
    <w:p w14:paraId="15B2FE8A" w14:textId="77777777" w:rsidR="00FB69D4" w:rsidRDefault="00FB69D4" w:rsidP="00FB69D4">
      <w:pPr>
        <w:pStyle w:val="Doctxt1"/>
        <w:rPr>
          <w:lang w:val="en-GB"/>
        </w:rPr>
      </w:pPr>
      <w:r>
        <w:rPr>
          <w:lang w:val="en-GB"/>
        </w:rPr>
        <w:t>On account of any losses suffered by the Lender as a result of the prepayment of the whole or any part of the Facility in accordance with Clauses 8.1 (</w:t>
      </w:r>
      <w:r w:rsidRPr="00457792">
        <w:rPr>
          <w:i/>
          <w:lang w:val="en-GB"/>
        </w:rPr>
        <w:t>Voluntary prepayment</w:t>
      </w:r>
      <w:r>
        <w:rPr>
          <w:lang w:val="en-GB"/>
        </w:rPr>
        <w:t>) or 8.2 (</w:t>
      </w:r>
      <w:r w:rsidRPr="00457792">
        <w:rPr>
          <w:i/>
          <w:lang w:val="en-GB"/>
        </w:rPr>
        <w:t>Mandatory prepayment</w:t>
      </w:r>
      <w:r>
        <w:rPr>
          <w:lang w:val="en-GB"/>
        </w:rPr>
        <w:t>), the Borrower shall pay to the Lender an indemnity equal to the aggregate amount of:</w:t>
      </w:r>
    </w:p>
    <w:p w14:paraId="0EDBB65F" w14:textId="77777777" w:rsidR="00FB69D4" w:rsidRDefault="00FB69D4" w:rsidP="00FB69D4">
      <w:pPr>
        <w:pStyle w:val="Bullet1"/>
        <w:ind w:left="1426"/>
        <w:rPr>
          <w:rFonts w:cs="Times New Roman"/>
          <w:lang w:val="en-GB"/>
        </w:rPr>
      </w:pPr>
      <w:r>
        <w:rPr>
          <w:rFonts w:cs="Times New Roman"/>
          <w:lang w:val="en-GB"/>
        </w:rPr>
        <w:t>the Prepayment Compensatory Indemnity; and</w:t>
      </w:r>
    </w:p>
    <w:p w14:paraId="1DF023DE" w14:textId="77777777" w:rsidR="00FB69D4" w:rsidRDefault="00FB69D4" w:rsidP="00FB69D4">
      <w:pPr>
        <w:pStyle w:val="Bullet1"/>
        <w:ind w:left="1426"/>
        <w:rPr>
          <w:rFonts w:cs="Times New Roman"/>
          <w:lang w:val="en-GB"/>
        </w:rPr>
      </w:pPr>
      <w:r>
        <w:rPr>
          <w:rFonts w:cs="Times New Roman"/>
          <w:lang w:val="en-GB"/>
        </w:rPr>
        <w:t>any costs arising out of the break of any interest hedging swap transactions put in place by the Lender in connection with the amount prepaid.</w:t>
      </w:r>
    </w:p>
    <w:p w14:paraId="209CCED2" w14:textId="77777777" w:rsidR="00FB69D4" w:rsidRDefault="00FB69D4" w:rsidP="00FB69D4">
      <w:pPr>
        <w:pStyle w:val="AATitre2"/>
        <w:rPr>
          <w:u w:val="none"/>
        </w:rPr>
      </w:pPr>
      <w:bookmarkStart w:id="53" w:name="_Toc71192991"/>
      <w:r>
        <w:lastRenderedPageBreak/>
        <w:t>Taxes and duties</w:t>
      </w:r>
      <w:bookmarkEnd w:id="53"/>
    </w:p>
    <w:p w14:paraId="3AB71998" w14:textId="77777777" w:rsidR="00FB69D4" w:rsidRDefault="00FB69D4" w:rsidP="00FB69D4">
      <w:pPr>
        <w:pStyle w:val="AATitre3"/>
      </w:pPr>
      <w:r>
        <w:t>Registration costs</w:t>
      </w:r>
    </w:p>
    <w:p w14:paraId="1D5DA4C0" w14:textId="77777777" w:rsidR="00FB69D4" w:rsidRDefault="00FB69D4" w:rsidP="00FB69D4">
      <w:pPr>
        <w:pStyle w:val="BodyText2"/>
      </w:pPr>
      <w:r>
        <w:t>The Borrower shall pay directly, or, if applicable, reimburse the Lender in case of an advance made by the Lender, the costs of all stamp duty, registration and other similar taxes payable in respect of the Agreement and any potential amendment thereto.</w:t>
      </w:r>
    </w:p>
    <w:p w14:paraId="2C862CFF" w14:textId="77777777" w:rsidR="00FB69D4" w:rsidRDefault="00FB69D4" w:rsidP="00FB69D4">
      <w:pPr>
        <w:pStyle w:val="AATitre3"/>
      </w:pPr>
      <w:r>
        <w:t>Withholding Tax</w:t>
      </w:r>
    </w:p>
    <w:p w14:paraId="327904E9" w14:textId="77777777" w:rsidR="00FB69D4" w:rsidRDefault="00FB69D4" w:rsidP="00FB69D4">
      <w:pPr>
        <w:pStyle w:val="BodyText2"/>
      </w:pPr>
      <w:r>
        <w:t xml:space="preserve">The Borrower undertakes that all payments made to the Lender under this Agreement shall be free of any Withholding Tax in accordance with the interstate agreement entered into between the Republic of Serbia and the French Republic on February 25, 2019. </w:t>
      </w:r>
    </w:p>
    <w:p w14:paraId="67BE230D" w14:textId="77777777" w:rsidR="00FB69D4" w:rsidRDefault="00FB69D4" w:rsidP="00FB69D4">
      <w:pPr>
        <w:pStyle w:val="BodyText2"/>
      </w:pPr>
      <w:r>
        <w:t>If a Withholding Tax is required by law, the Borrower undertakes to gross-up the amount of any such payment to such amount which leaves the Lender with an amount equal to the payment which would have been due if no payment of Withholding Tax had been required.</w:t>
      </w:r>
    </w:p>
    <w:p w14:paraId="0453A3B6" w14:textId="77777777" w:rsidR="00FB69D4" w:rsidRDefault="00FB69D4" w:rsidP="00FB69D4">
      <w:pPr>
        <w:pStyle w:val="BodyText2"/>
      </w:pPr>
      <w:r>
        <w:t>The Borrower shall reimburse to the Lender all expenses and/or Taxes for the Borrower’s account which have been paid by the Lender (if applicable), with the exception of any Taxes due in France.</w:t>
      </w:r>
    </w:p>
    <w:p w14:paraId="17BC2582" w14:textId="77777777" w:rsidR="00FB69D4" w:rsidRDefault="00FB69D4" w:rsidP="00FB69D4">
      <w:pPr>
        <w:pStyle w:val="AATitre2"/>
        <w:rPr>
          <w:u w:val="none"/>
        </w:rPr>
      </w:pPr>
      <w:bookmarkStart w:id="54" w:name="_Toc71192992"/>
      <w:r>
        <w:t>Additional Costs</w:t>
      </w:r>
      <w:bookmarkEnd w:id="54"/>
    </w:p>
    <w:p w14:paraId="27F79C08" w14:textId="77777777" w:rsidR="00FB69D4" w:rsidRDefault="00FB69D4" w:rsidP="00FB69D4">
      <w:pPr>
        <w:pStyle w:val="BodyText1"/>
      </w:pPr>
      <w:r>
        <w:t xml:space="preserve">The Borrower shall pay to the Lender, within ten (10) Business Days of the Lender’s request, all Additional Costs incurred by the Lender as a result of: (i) the coming into force of any new law or regulation, or any amendment to, or any change in the interpretation or application of any existing law or regulation; or (ii) compliance with any law or regulation made after the Signing Date.  </w:t>
      </w:r>
    </w:p>
    <w:p w14:paraId="6129B466" w14:textId="77777777" w:rsidR="00FB69D4" w:rsidRDefault="00FB69D4" w:rsidP="00FB69D4">
      <w:pPr>
        <w:pStyle w:val="BodyText1"/>
      </w:pPr>
      <w:r>
        <w:t>In this Clause, “</w:t>
      </w:r>
      <w:r>
        <w:rPr>
          <w:b/>
        </w:rPr>
        <w:t>Additional Costs</w:t>
      </w:r>
      <w:r>
        <w:t>” means:</w:t>
      </w:r>
    </w:p>
    <w:p w14:paraId="17FA9090" w14:textId="77777777" w:rsidR="00FB69D4" w:rsidRPr="00873062" w:rsidRDefault="00FB69D4" w:rsidP="00FB69D4">
      <w:pPr>
        <w:pStyle w:val="AATitre6"/>
        <w:rPr>
          <w:lang w:val="en-US"/>
        </w:rPr>
      </w:pPr>
      <w:r w:rsidRPr="00873062">
        <w:rPr>
          <w:lang w:val="en-US"/>
        </w:rPr>
        <w:t>any cost arising after the Signing Date out of one of the event referred to in the first paragraph of this Clause and not taken into account by the Lender to compute the financial conditions of the Facility; or</w:t>
      </w:r>
    </w:p>
    <w:p w14:paraId="0288A02F" w14:textId="77777777" w:rsidR="00FB69D4" w:rsidRPr="00873062" w:rsidRDefault="00FB69D4" w:rsidP="00FB69D4">
      <w:pPr>
        <w:pStyle w:val="AATitre6"/>
        <w:rPr>
          <w:lang w:val="en-US"/>
        </w:rPr>
      </w:pPr>
      <w:r w:rsidRPr="00873062">
        <w:rPr>
          <w:lang w:val="en-US"/>
        </w:rPr>
        <w:t>any reduction of any amount due and payable under this Agreement;</w:t>
      </w:r>
    </w:p>
    <w:p w14:paraId="4E75E392" w14:textId="77777777" w:rsidR="00FB69D4" w:rsidRDefault="00FB69D4" w:rsidP="00FB69D4">
      <w:pPr>
        <w:pStyle w:val="BodyText1"/>
      </w:pPr>
      <w:r>
        <w:t>which is incurred or suffered by the Lender as a result of (i) making the Facility available to the Borrower or (ii) entering into or performing its obligations under the Agreement.</w:t>
      </w:r>
    </w:p>
    <w:p w14:paraId="1BA8303C" w14:textId="77777777" w:rsidR="00FB69D4" w:rsidRDefault="00FB69D4" w:rsidP="00FB69D4">
      <w:pPr>
        <w:pStyle w:val="AATitre2"/>
        <w:rPr>
          <w:u w:val="none"/>
        </w:rPr>
      </w:pPr>
      <w:bookmarkStart w:id="55" w:name="_Toc71192993"/>
      <w:r>
        <w:t>Currency indemnity</w:t>
      </w:r>
      <w:bookmarkEnd w:id="55"/>
    </w:p>
    <w:p w14:paraId="1E4F3043" w14:textId="77777777" w:rsidR="00FB69D4" w:rsidRDefault="00FB69D4" w:rsidP="00FB69D4">
      <w:pPr>
        <w:pStyle w:val="BodyText1"/>
      </w:pPr>
      <w:r>
        <w:t>If any sum due by the Borrower under this Agreement, or any order, judgment or award given or made in relation to such a sum, has to be converted from the currency in which that sum is payable into another currency, for the purpose of:</w:t>
      </w:r>
    </w:p>
    <w:p w14:paraId="5EFB323C" w14:textId="77777777" w:rsidR="00FB69D4" w:rsidRPr="00873062" w:rsidRDefault="00FB69D4" w:rsidP="00FB69D4">
      <w:pPr>
        <w:pStyle w:val="AATitre6"/>
        <w:rPr>
          <w:lang w:val="en-US"/>
        </w:rPr>
      </w:pPr>
      <w:r w:rsidRPr="00873062">
        <w:rPr>
          <w:lang w:val="en-US"/>
        </w:rPr>
        <w:t>making or filing a claim or proof against the Borrower; or</w:t>
      </w:r>
    </w:p>
    <w:p w14:paraId="65C314F7" w14:textId="77777777" w:rsidR="00FB69D4" w:rsidRPr="00873062" w:rsidRDefault="00FB69D4" w:rsidP="00FB69D4">
      <w:pPr>
        <w:pStyle w:val="AATitre6"/>
        <w:rPr>
          <w:lang w:val="en-US"/>
        </w:rPr>
      </w:pPr>
      <w:r w:rsidRPr="00873062">
        <w:rPr>
          <w:lang w:val="en-US"/>
        </w:rPr>
        <w:t>obtaining or enforcing an order, judgment or award in relation to any litigation or arbitration proceedings,</w:t>
      </w:r>
    </w:p>
    <w:p w14:paraId="08083A86" w14:textId="77777777" w:rsidR="00FB69D4" w:rsidRDefault="00FB69D4" w:rsidP="00FB69D4">
      <w:pPr>
        <w:pStyle w:val="BodyText1"/>
      </w:pPr>
      <w:r>
        <w:t xml:space="preserve">the Borrower shall indemnify the Lender against and, within ten (10) Business Days of the Lender’s request and as permitted by law, pay to the Lender, the amount of any cost, loss or liability arising out of or as a result of the conversion including any discrepancy between: (A) the exchange rate used to </w:t>
      </w:r>
      <w:r>
        <w:lastRenderedPageBreak/>
        <w:t>convert the relevant sum from the first currency to the second currency; and (B) the exchange rate or rate(s) available to the Lender at the time of its receipt of that sum. This obligation to indemnify the Lender is independent of any other obligation of the Borrower under this Agreement.</w:t>
      </w:r>
    </w:p>
    <w:p w14:paraId="3EB9E4A5" w14:textId="77777777" w:rsidR="00FB69D4" w:rsidRDefault="00FB69D4" w:rsidP="00FB69D4">
      <w:pPr>
        <w:pStyle w:val="BodyText1"/>
      </w:pPr>
      <w:r>
        <w:t>The Borrower waives any right it may have in any jurisdiction to pay any amount due under this Agreement in a currency or currency unit other than that in which it is expressed to be payable.</w:t>
      </w:r>
    </w:p>
    <w:p w14:paraId="7C857018" w14:textId="77777777" w:rsidR="00FB69D4" w:rsidRDefault="00FB69D4" w:rsidP="00FB69D4">
      <w:pPr>
        <w:pStyle w:val="AATitre2"/>
        <w:rPr>
          <w:u w:val="none"/>
        </w:rPr>
      </w:pPr>
      <w:bookmarkStart w:id="56" w:name="_Toc71192994"/>
      <w:r>
        <w:t>Due dates</w:t>
      </w:r>
      <w:bookmarkEnd w:id="56"/>
    </w:p>
    <w:p w14:paraId="262A46FA" w14:textId="77777777" w:rsidR="00FB69D4" w:rsidRDefault="00FB69D4" w:rsidP="00FB69D4">
      <w:pPr>
        <w:pStyle w:val="BodyText1"/>
      </w:pPr>
      <w:r>
        <w:t>Any indemnity or reimbursement payable by the Borrower to the Lender under this Clause 9 (</w:t>
      </w:r>
      <w:r w:rsidRPr="00457792">
        <w:rPr>
          <w:i/>
        </w:rPr>
        <w:t>Additional Payment Obligations</w:t>
      </w:r>
      <w:r>
        <w:t>) is due and payable on the Payment Date immediately following the circumstances which have given rise to the relevant indemnity or reimbursement.</w:t>
      </w:r>
    </w:p>
    <w:p w14:paraId="3EF19AD8" w14:textId="77777777" w:rsidR="00FB69D4" w:rsidRDefault="00FB69D4" w:rsidP="00FB69D4">
      <w:pPr>
        <w:pStyle w:val="BodyText1"/>
      </w:pPr>
      <w:r>
        <w:t>Notwithstanding the above, any indemnity to be paid in connection with a prepayment pursuant to Clause 9.3 (</w:t>
      </w:r>
      <w:r w:rsidRPr="00457792">
        <w:rPr>
          <w:i/>
        </w:rPr>
        <w:t>Prepayment Indemnity</w:t>
      </w:r>
      <w:r>
        <w:t>) is due and payable on the date of the relevant prepayment.</w:t>
      </w:r>
    </w:p>
    <w:p w14:paraId="55CE28E2" w14:textId="77777777" w:rsidR="00FB69D4" w:rsidRDefault="00FB69D4" w:rsidP="00FB69D4">
      <w:pPr>
        <w:pStyle w:val="AATitre1"/>
      </w:pPr>
      <w:bookmarkStart w:id="57" w:name="_Toc71192995"/>
      <w:r>
        <w:t>Representations and warranties</w:t>
      </w:r>
      <w:bookmarkEnd w:id="57"/>
    </w:p>
    <w:p w14:paraId="61034CD4" w14:textId="77777777" w:rsidR="00FB69D4" w:rsidRDefault="00FB69D4" w:rsidP="00FB69D4">
      <w:pPr>
        <w:pStyle w:val="BodyTexteNiveau1"/>
      </w:pPr>
      <w:r>
        <w:t>All the representations and warranties set out in this Clause 10 (</w:t>
      </w:r>
      <w:r w:rsidRPr="00457792">
        <w:rPr>
          <w:i/>
        </w:rPr>
        <w:t>Representations and warranties</w:t>
      </w:r>
      <w:r>
        <w:t>) are made by the Borrower for the benefit of the Lender on the Signing Date. All the representations and warranties in this Clause 10 (</w:t>
      </w:r>
      <w:r w:rsidRPr="00457792">
        <w:rPr>
          <w:i/>
        </w:rPr>
        <w:t>Representations and warranties</w:t>
      </w:r>
      <w:r>
        <w:t xml:space="preserve">) are also deemed to be made by the Borrower on the date on which all of the conditions precedent listed in Part </w:t>
      </w:r>
      <w:r w:rsidRPr="00457792">
        <w:rPr>
          <w:smallCaps/>
        </w:rPr>
        <w:t>II</w:t>
      </w:r>
      <w:r>
        <w:t xml:space="preserve"> of Schedule </w:t>
      </w:r>
      <w:r w:rsidRPr="00457792">
        <w:rPr>
          <w:rStyle w:val="AATitre1CarCar"/>
        </w:rPr>
        <w:t>4</w:t>
      </w:r>
      <w:r>
        <w:t xml:space="preserve"> (</w:t>
      </w:r>
      <w:r w:rsidRPr="00457792">
        <w:rPr>
          <w:i/>
        </w:rPr>
        <w:t>Conditions Precedent</w:t>
      </w:r>
      <w:r>
        <w:t>) are satisfied, on the date of each Drawdown Request, on each Drawdown Date and on each Payment Date, except that the repeating representations contained in Clause 10.9 (</w:t>
      </w:r>
      <w:r w:rsidRPr="00457792">
        <w:rPr>
          <w:i/>
        </w:rPr>
        <w:t>No Misleading Information</w:t>
      </w:r>
      <w:r>
        <w:t>) are deemed to be made by the Borrower in relation to the information provided by the Borrower since the date on which the representation was last made.</w:t>
      </w:r>
    </w:p>
    <w:p w14:paraId="56A73BFA" w14:textId="77777777" w:rsidR="00FB69D4" w:rsidRDefault="00FB69D4" w:rsidP="00FB69D4">
      <w:pPr>
        <w:pStyle w:val="AATitre2"/>
        <w:rPr>
          <w:u w:val="none"/>
        </w:rPr>
      </w:pPr>
      <w:bookmarkStart w:id="58" w:name="_Toc71192996"/>
      <w:r>
        <w:t>Power and authority</w:t>
      </w:r>
      <w:bookmarkEnd w:id="58"/>
    </w:p>
    <w:p w14:paraId="68B4D34A" w14:textId="77777777" w:rsidR="00FB69D4" w:rsidRDefault="00FB69D4" w:rsidP="00FB69D4">
      <w:pPr>
        <w:pStyle w:val="BodyText1"/>
      </w:pPr>
      <w:r>
        <w:t xml:space="preserve">The Borrower has the power to enter into, perform and deliver this Agreement and to perform all contemplated obligations. The Borrower has taken all necessary action to authorise its entry into, performance and delivery of this Agreement. </w:t>
      </w:r>
    </w:p>
    <w:p w14:paraId="7C1AA62E" w14:textId="77777777" w:rsidR="00FB69D4" w:rsidRDefault="00FB69D4" w:rsidP="00FB69D4">
      <w:pPr>
        <w:pStyle w:val="AATitre2"/>
        <w:rPr>
          <w:u w:val="none"/>
        </w:rPr>
      </w:pPr>
      <w:bookmarkStart w:id="59" w:name="_Toc71192997"/>
      <w:r>
        <w:t>Validity and admissibility in evidence</w:t>
      </w:r>
      <w:bookmarkEnd w:id="59"/>
    </w:p>
    <w:p w14:paraId="25662CEC" w14:textId="77777777" w:rsidR="00FB69D4" w:rsidRDefault="00FB69D4" w:rsidP="00FB69D4">
      <w:pPr>
        <w:pStyle w:val="BodyText1"/>
      </w:pPr>
      <w:r>
        <w:t>All Authorisations required:</w:t>
      </w:r>
    </w:p>
    <w:p w14:paraId="5BD61719" w14:textId="77777777" w:rsidR="00FB69D4" w:rsidRDefault="00FB69D4" w:rsidP="00FB69D4">
      <w:pPr>
        <w:pStyle w:val="AATitre4"/>
      </w:pPr>
      <w:r>
        <w:t>to enable the Borrower to lawfully enter into, and exercise its rights and comply with its obligations under this Agreement; and</w:t>
      </w:r>
    </w:p>
    <w:p w14:paraId="3F411138" w14:textId="77777777" w:rsidR="00FB69D4" w:rsidRDefault="00FB69D4" w:rsidP="00FB69D4">
      <w:pPr>
        <w:pStyle w:val="AATitre4"/>
      </w:pPr>
      <w:r>
        <w:t>to make this Agreement admissible in evidence in the courts of the jurisdiction of the Borrower or in arbitration proceedings as defined under Clause 17 (</w:t>
      </w:r>
      <w:r w:rsidRPr="00457792">
        <w:rPr>
          <w:i/>
        </w:rPr>
        <w:t>Governing Law, Enforcement and Choice of Domicile</w:t>
      </w:r>
      <w:r>
        <w:t>),</w:t>
      </w:r>
    </w:p>
    <w:p w14:paraId="3E3E63D7" w14:textId="77777777" w:rsidR="00FB69D4" w:rsidRDefault="00FB69D4" w:rsidP="00FB69D4">
      <w:pPr>
        <w:pStyle w:val="BodyText1"/>
      </w:pPr>
      <w:r>
        <w:t>have been obtained and are in full force and effect, and no circumstances exist which could result in the revocation, non-renewal or modification, in whole or in part, of any such Authorisations.</w:t>
      </w:r>
    </w:p>
    <w:p w14:paraId="7A89086B" w14:textId="77777777" w:rsidR="00FB69D4" w:rsidRDefault="00FB69D4" w:rsidP="00FB69D4">
      <w:pPr>
        <w:pStyle w:val="AATitre2"/>
        <w:rPr>
          <w:u w:val="none"/>
        </w:rPr>
      </w:pPr>
      <w:bookmarkStart w:id="60" w:name="_Toc71192998"/>
      <w:r>
        <w:t>Binding obligations</w:t>
      </w:r>
      <w:bookmarkEnd w:id="60"/>
    </w:p>
    <w:p w14:paraId="7614DE7D" w14:textId="77777777" w:rsidR="00FB69D4" w:rsidRDefault="00FB69D4" w:rsidP="00FB69D4">
      <w:pPr>
        <w:pStyle w:val="BodyText1"/>
      </w:pPr>
      <w:r>
        <w:t>The obligations expressed to be assumed by the Borrower under this Agreement comply with all laws and regulations applicable to the Borrower in its jurisdiction and are legal, valid, binding and enforceable obligations which are effective in accordance with their written terms.</w:t>
      </w:r>
    </w:p>
    <w:p w14:paraId="19A857B9" w14:textId="77777777" w:rsidR="00FB69D4" w:rsidRDefault="00FB69D4" w:rsidP="00FB69D4">
      <w:pPr>
        <w:pStyle w:val="AATitre2"/>
        <w:rPr>
          <w:u w:val="none"/>
        </w:rPr>
      </w:pPr>
      <w:bookmarkStart w:id="61" w:name="_Toc71192999"/>
      <w:r>
        <w:lastRenderedPageBreak/>
        <w:t>No filing or stamp taxes</w:t>
      </w:r>
      <w:bookmarkEnd w:id="61"/>
    </w:p>
    <w:p w14:paraId="6A3A26DA" w14:textId="77777777" w:rsidR="00FB69D4" w:rsidRDefault="00FB69D4" w:rsidP="00FB69D4">
      <w:pPr>
        <w:pStyle w:val="BodyText1"/>
      </w:pPr>
      <w:r>
        <w:t>Under the laws of the jurisdiction of incorporation of the Borrower, it is not necessary that this Agreement be filed, recorded or enrolled with any court or other authority in that jurisdiction or that any stamp, registration or similar taxes or fees be paid on or in relation to this Agreement or the transactions contemplated therein.</w:t>
      </w:r>
    </w:p>
    <w:p w14:paraId="53F16072" w14:textId="77777777" w:rsidR="00FB69D4" w:rsidRDefault="00FB69D4" w:rsidP="00FB69D4">
      <w:pPr>
        <w:pStyle w:val="AATitre2"/>
        <w:rPr>
          <w:u w:val="none"/>
        </w:rPr>
      </w:pPr>
      <w:bookmarkStart w:id="62" w:name="_Toc71193000"/>
      <w:r>
        <w:t>Transfer of funds</w:t>
      </w:r>
      <w:bookmarkEnd w:id="62"/>
    </w:p>
    <w:p w14:paraId="6E0DDACA" w14:textId="77777777" w:rsidR="00FB69D4" w:rsidRDefault="00FB69D4" w:rsidP="00FB69D4">
      <w:pPr>
        <w:pStyle w:val="BodyText1"/>
        <w:ind w:left="709"/>
      </w:pPr>
      <w:r>
        <w:t>All amounts due by the Borrower to the Lender under this Agreement whether as principal or interest, late payment interest, Prepayment Indemnity, incidental costs and expenses or any other sum are freely convertible and transferable.</w:t>
      </w:r>
    </w:p>
    <w:p w14:paraId="248F6E5F" w14:textId="77777777" w:rsidR="00FB69D4" w:rsidRDefault="00FB69D4" w:rsidP="00FB69D4">
      <w:pPr>
        <w:pStyle w:val="BodyText1"/>
      </w:pPr>
      <w:r>
        <w:t>This representation shall remain in full force and effect until full repayment of all sums due to the Lender. In the event that the repayment dates of the Facility are extended by the Lender, no further confirmation of this representation shall be necessary.</w:t>
      </w:r>
    </w:p>
    <w:p w14:paraId="2D89F713" w14:textId="77777777" w:rsidR="00FB69D4" w:rsidRDefault="00FB69D4" w:rsidP="00FB69D4">
      <w:pPr>
        <w:pStyle w:val="BodyText1"/>
      </w:pPr>
      <w:r>
        <w:t>The Borrower shall obtain Euros necessary for compliance with this representation in due course.</w:t>
      </w:r>
    </w:p>
    <w:p w14:paraId="20D84F19" w14:textId="77777777" w:rsidR="00FB69D4" w:rsidRPr="0011374C" w:rsidRDefault="00FB69D4" w:rsidP="00FB69D4">
      <w:pPr>
        <w:pStyle w:val="BodyText1"/>
        <w:rPr>
          <w:lang w:val="en-US"/>
        </w:rPr>
      </w:pPr>
      <w:r w:rsidRPr="0039403A">
        <w:rPr>
          <w:lang w:val="en-US"/>
        </w:rPr>
        <w:t>Should any difficulty in respect of Lender’s right of conversion and free transfer of any sum under this Agreement occur for any reason, including but not limiting to: (i) the coming into force of any new law or regulation, or any amendment to, or any change in the interpretation or application of any existing law or regulation; or (ii) compliance with any law or regulation made after the Signing Date; the Borrower will secure, without delay, all required certificates/confirmations from competent authorities (including National Bank of Serbia) in order to enable that all due sums under this Agreement are freel</w:t>
      </w:r>
      <w:r>
        <w:rPr>
          <w:lang w:val="en-US"/>
        </w:rPr>
        <w:t>y convertible and transferable.</w:t>
      </w:r>
    </w:p>
    <w:p w14:paraId="255F3897" w14:textId="77777777" w:rsidR="00FB69D4" w:rsidRDefault="00FB69D4" w:rsidP="00FB69D4">
      <w:pPr>
        <w:pStyle w:val="AATitre2"/>
        <w:rPr>
          <w:u w:val="none"/>
        </w:rPr>
      </w:pPr>
      <w:bookmarkStart w:id="63" w:name="_Toc71193001"/>
      <w:r>
        <w:t>No conflict with other obligations</w:t>
      </w:r>
      <w:bookmarkEnd w:id="63"/>
    </w:p>
    <w:p w14:paraId="510ACFC6" w14:textId="77777777" w:rsidR="00FB69D4" w:rsidRDefault="00FB69D4" w:rsidP="00FB69D4">
      <w:pPr>
        <w:pStyle w:val="BodyText1"/>
      </w:pPr>
      <w:r>
        <w:t>The entry into and performance by the Borrower of, and the transactions contemplated by, this Agreement do not conflict with any domestic or foreign law or regulation applicable to it, its constitutional documents (or any similar documents) or any agreement or instrument binding upon the Borrower or affecting any of its assets.</w:t>
      </w:r>
    </w:p>
    <w:p w14:paraId="26D1AD62" w14:textId="77777777" w:rsidR="00FB69D4" w:rsidRDefault="00FB69D4" w:rsidP="00FB69D4">
      <w:pPr>
        <w:pStyle w:val="AATitre2"/>
        <w:rPr>
          <w:u w:val="none"/>
        </w:rPr>
      </w:pPr>
      <w:bookmarkStart w:id="64" w:name="_Toc71193002"/>
      <w:r>
        <w:t>Governing Law and Enforcement</w:t>
      </w:r>
      <w:bookmarkEnd w:id="64"/>
    </w:p>
    <w:p w14:paraId="54F542E5" w14:textId="77777777" w:rsidR="00FB69D4" w:rsidRDefault="00FB69D4" w:rsidP="00684C41">
      <w:pPr>
        <w:pStyle w:val="AltAATitre4"/>
        <w:numPr>
          <w:ilvl w:val="0"/>
          <w:numId w:val="57"/>
        </w:numPr>
      </w:pPr>
      <w:r>
        <w:t>The choice of French law as the governing law of this Agreement will be recognised and enforced by the courts and arbitration tribunals in the jurisdiction of the Borrower.</w:t>
      </w:r>
    </w:p>
    <w:p w14:paraId="6014312B" w14:textId="77777777" w:rsidR="00FB69D4" w:rsidRDefault="00FB69D4" w:rsidP="00684C41">
      <w:pPr>
        <w:pStyle w:val="AltAATitre4"/>
        <w:numPr>
          <w:ilvl w:val="0"/>
          <w:numId w:val="57"/>
        </w:numPr>
      </w:pPr>
      <w:r>
        <w:t>Any judgment obtained in relation to this Agreement in a French court or any award by an arbitration tribunal will be recognised and enforced in the jurisdiction of incorporation of the Borrower.</w:t>
      </w:r>
    </w:p>
    <w:p w14:paraId="01AF20A2" w14:textId="77777777" w:rsidR="00FB69D4" w:rsidRDefault="00FB69D4" w:rsidP="00FB69D4">
      <w:pPr>
        <w:pStyle w:val="AATitre2"/>
        <w:rPr>
          <w:u w:val="none"/>
        </w:rPr>
      </w:pPr>
      <w:bookmarkStart w:id="65" w:name="_Toc71193003"/>
      <w:r>
        <w:t>No Default</w:t>
      </w:r>
      <w:bookmarkEnd w:id="65"/>
    </w:p>
    <w:p w14:paraId="36838A72" w14:textId="77777777" w:rsidR="00FB69D4" w:rsidRDefault="00FB69D4" w:rsidP="00FB69D4">
      <w:pPr>
        <w:pStyle w:val="BodyText1"/>
      </w:pPr>
      <w:r>
        <w:t>No Event of Default is continuing or is reasonably likely to occur.</w:t>
      </w:r>
    </w:p>
    <w:p w14:paraId="6F62F59B" w14:textId="77777777" w:rsidR="00FB69D4" w:rsidRDefault="00FB69D4" w:rsidP="00FB69D4">
      <w:pPr>
        <w:pStyle w:val="BodyText1"/>
      </w:pPr>
      <w:r>
        <w:t xml:space="preserve">No breach of the Borrower is continuing in relation to any other agreement binding upon it, or affecting any of its assets, which has, or is reasonably likely to have, a Material Adverse Effect. </w:t>
      </w:r>
    </w:p>
    <w:p w14:paraId="42752302" w14:textId="77777777" w:rsidR="00FB69D4" w:rsidRDefault="00FB69D4" w:rsidP="00FB69D4">
      <w:pPr>
        <w:pStyle w:val="AATitre2"/>
        <w:rPr>
          <w:u w:val="none"/>
        </w:rPr>
      </w:pPr>
      <w:bookmarkStart w:id="66" w:name="_Ref371990035"/>
      <w:bookmarkStart w:id="67" w:name="_Ref371990037"/>
      <w:bookmarkStart w:id="68" w:name="_Toc71193004"/>
      <w:r>
        <w:t>No Misleading Information</w:t>
      </w:r>
      <w:bookmarkEnd w:id="66"/>
      <w:bookmarkEnd w:id="67"/>
      <w:bookmarkEnd w:id="68"/>
    </w:p>
    <w:p w14:paraId="22CCEC8E" w14:textId="77777777" w:rsidR="00FB69D4" w:rsidRDefault="00FB69D4" w:rsidP="00FB69D4">
      <w:pPr>
        <w:pStyle w:val="BodyText1"/>
      </w:pPr>
      <w:r>
        <w:t xml:space="preserve">All information and documents supplied by the Borrower to the Lender were true, accurate and up-to-date as at the date they were provided or, if appropriate, as at the date at which they are stated to be given and have not been varied, revoked, cancelled or renewed on revised terms, and are not misleading </w:t>
      </w:r>
      <w:r>
        <w:lastRenderedPageBreak/>
        <w:t>in any material respect as a result of an omission, the occurrence of new circumstances or the disclosure or non-disclosure of any information.</w:t>
      </w:r>
    </w:p>
    <w:p w14:paraId="2A9BBB7C" w14:textId="77777777" w:rsidR="00FB69D4" w:rsidRDefault="00FB69D4" w:rsidP="00FB69D4">
      <w:pPr>
        <w:pStyle w:val="AATitre2"/>
        <w:rPr>
          <w:u w:val="none"/>
        </w:rPr>
      </w:pPr>
      <w:bookmarkStart w:id="69" w:name="_Toc71193005"/>
      <w:r>
        <w:t>Pari Passu Ranking</w:t>
      </w:r>
      <w:bookmarkEnd w:id="69"/>
    </w:p>
    <w:p w14:paraId="33744ADB" w14:textId="77777777" w:rsidR="00FB69D4" w:rsidRDefault="00FB69D4" w:rsidP="00FB69D4">
      <w:pPr>
        <w:pStyle w:val="BodyText1"/>
      </w:pPr>
      <w:r>
        <w:t xml:space="preserve">The Borrower’s payment obligations under this Agreement rank at least </w:t>
      </w:r>
      <w:r>
        <w:rPr>
          <w:i/>
          <w:iCs/>
        </w:rPr>
        <w:t>pari passu</w:t>
      </w:r>
      <w:r>
        <w:t xml:space="preserve"> with the claims of all its other unsecured and unsubordinated creditors.</w:t>
      </w:r>
    </w:p>
    <w:p w14:paraId="0F687FFD" w14:textId="77777777" w:rsidR="00FB69D4" w:rsidRDefault="00FB69D4" w:rsidP="00FB69D4">
      <w:pPr>
        <w:pStyle w:val="AATitre2"/>
        <w:rPr>
          <w:u w:val="none"/>
        </w:rPr>
      </w:pPr>
      <w:bookmarkStart w:id="70" w:name="_Toc71193006"/>
      <w:r>
        <w:rPr>
          <w:snapToGrid w:val="0"/>
        </w:rPr>
        <w:t>Origin of funds, Acts of Corruption, Fraud and Anti-Competitive Practices</w:t>
      </w:r>
      <w:bookmarkEnd w:id="70"/>
    </w:p>
    <w:p w14:paraId="3702CAE0" w14:textId="77777777" w:rsidR="00FB69D4" w:rsidRDefault="00FB69D4" w:rsidP="00FB69D4">
      <w:pPr>
        <w:pStyle w:val="BodyText1"/>
      </w:pPr>
      <w:r>
        <w:t xml:space="preserve">The Borrower represents and warrants that: </w:t>
      </w:r>
    </w:p>
    <w:p w14:paraId="012DD589" w14:textId="77777777" w:rsidR="00FB69D4" w:rsidRPr="00873062" w:rsidRDefault="00FB69D4" w:rsidP="00FB69D4">
      <w:pPr>
        <w:pStyle w:val="AATitre6"/>
        <w:rPr>
          <w:lang w:val="en-US"/>
        </w:rPr>
      </w:pPr>
      <w:r w:rsidRPr="00873062">
        <w:rPr>
          <w:lang w:val="en-US"/>
        </w:rPr>
        <w:t>all the funds allocated to support the Program are from the proceeds of the Facility and the Co-financing, pursuant to the Law Approving the Budget of the Republic of Serbia for the year 2021 (</w:t>
      </w:r>
      <w:r w:rsidRPr="00873062">
        <w:rPr>
          <w:i/>
          <w:lang w:val="en-US"/>
        </w:rPr>
        <w:t>Zakon o budžetu Republike Srbije za 2021. godinu, Official Gazette of the Republic of Serbia, no. 149/2020 and 40/2021</w:t>
      </w:r>
      <w:r w:rsidRPr="00873062">
        <w:rPr>
          <w:lang w:val="en-US"/>
        </w:rPr>
        <w:t>);</w:t>
      </w:r>
    </w:p>
    <w:p w14:paraId="56659A4C" w14:textId="77777777" w:rsidR="00FB69D4" w:rsidRPr="00873062" w:rsidRDefault="00FB69D4" w:rsidP="00FB69D4">
      <w:pPr>
        <w:pStyle w:val="AATitre6"/>
        <w:rPr>
          <w:lang w:val="en-US"/>
        </w:rPr>
      </w:pPr>
      <w:r w:rsidRPr="00873062">
        <w:rPr>
          <w:lang w:val="en-US"/>
        </w:rPr>
        <w:t>the Program has not given rise to any Act of Corruption, Fraud or Anti-Competitive Practice.</w:t>
      </w:r>
    </w:p>
    <w:p w14:paraId="12DD31ED" w14:textId="77777777" w:rsidR="00FB69D4" w:rsidRDefault="00FB69D4" w:rsidP="00FB69D4">
      <w:pPr>
        <w:pStyle w:val="AATitre2"/>
        <w:rPr>
          <w:u w:val="none"/>
        </w:rPr>
      </w:pPr>
      <w:bookmarkStart w:id="71" w:name="_Toc71193007"/>
      <w:r>
        <w:t>No Material Adverse Effect</w:t>
      </w:r>
      <w:bookmarkEnd w:id="71"/>
    </w:p>
    <w:p w14:paraId="4AD107A5" w14:textId="77777777" w:rsidR="00FB69D4" w:rsidRDefault="00FB69D4" w:rsidP="00FB69D4">
      <w:pPr>
        <w:pStyle w:val="BodyText1"/>
      </w:pPr>
      <w:r>
        <w:t>The Borrower represents and warrants that no event or circumstance which is likely to have a Material Adverse Effect has occurred or is likely to occur.</w:t>
      </w:r>
    </w:p>
    <w:p w14:paraId="501F27C5" w14:textId="77777777" w:rsidR="00FB69D4" w:rsidRPr="007A7588" w:rsidRDefault="00FB69D4" w:rsidP="00FB69D4">
      <w:pPr>
        <w:pStyle w:val="AATitre2"/>
      </w:pPr>
      <w:bookmarkStart w:id="72" w:name="_Toc71193008"/>
      <w:r w:rsidRPr="007A7588">
        <w:t>No immunity</w:t>
      </w:r>
      <w:bookmarkEnd w:id="72"/>
    </w:p>
    <w:p w14:paraId="5645A0CF" w14:textId="77777777" w:rsidR="00FB69D4" w:rsidRPr="007A7588" w:rsidRDefault="00FB69D4" w:rsidP="00FB69D4">
      <w:pPr>
        <w:pStyle w:val="BodyText1"/>
      </w:pPr>
      <w:r w:rsidRPr="007A7588">
        <w:t xml:space="preserve">If and to the extent that the Borrower may now or in future in any jurisdiction claim immunity for itself or its assets and to the extent that a jurisdiction grants immunity to the Borrower, the Borrower will not be entitled to claim for itself or any of its assets immunity from suit, execution, attachment or other legal process in connection with this Agreement to the fullest extent permitted by the laws of such jurisdiction. </w:t>
      </w:r>
    </w:p>
    <w:p w14:paraId="483702C9" w14:textId="77777777" w:rsidR="00FB69D4" w:rsidRPr="0011374C" w:rsidRDefault="00FB69D4" w:rsidP="00FB69D4">
      <w:pPr>
        <w:pStyle w:val="BodyText1"/>
      </w:pPr>
      <w:r w:rsidRPr="007A7588">
        <w:t>The Borrower does not waive any immunity in respect of any present or future (i)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(viii) the state's, autonomous province’s or local government’s stocks and shares in companies and public enterprises, unless the rele</w:t>
      </w:r>
      <w:r>
        <w:t>vant entity consented to the establishment of a pledge over such stocks or shares, (ix) movable or immovable assets of health institutions, unless a mortgage was established based on the government's decision,  (x) monetary assets and financial instruments determined as financial collateral in accordance with the law regulating financial collateral including monetary assets and financial instruments which are pledged in accordance with such law or (xi) other assets exempt from enforcement by international law or international treaties.</w:t>
      </w:r>
    </w:p>
    <w:p w14:paraId="0172ADD8" w14:textId="77777777" w:rsidR="00FB69D4" w:rsidRDefault="00FB69D4" w:rsidP="00FB69D4">
      <w:pPr>
        <w:pStyle w:val="AATitre1"/>
      </w:pPr>
      <w:bookmarkStart w:id="73" w:name="_Toc71193009"/>
      <w:r>
        <w:t>Undertakings</w:t>
      </w:r>
      <w:bookmarkEnd w:id="73"/>
    </w:p>
    <w:p w14:paraId="2783DC43" w14:textId="77777777" w:rsidR="00FB69D4" w:rsidRDefault="00FB69D4" w:rsidP="00FB69D4">
      <w:pPr>
        <w:pStyle w:val="BodyTexteNiveau1"/>
      </w:pPr>
      <w:r>
        <w:t>The undertakings in this Clause 11 (</w:t>
      </w:r>
      <w:r w:rsidRPr="00457792">
        <w:rPr>
          <w:i/>
        </w:rPr>
        <w:t>Undertakings</w:t>
      </w:r>
      <w:r>
        <w:t>) take effect on the Signing Date and remain in full force and effect for as long as any amount is outstanding under this Agreement.</w:t>
      </w:r>
    </w:p>
    <w:p w14:paraId="08A5B0F0" w14:textId="77777777" w:rsidR="00FB69D4" w:rsidRDefault="00FB69D4" w:rsidP="00FB69D4">
      <w:pPr>
        <w:pStyle w:val="AATitre2"/>
        <w:rPr>
          <w:u w:val="none"/>
        </w:rPr>
      </w:pPr>
      <w:bookmarkStart w:id="74" w:name="_Toc71193010"/>
      <w:r>
        <w:lastRenderedPageBreak/>
        <w:t>Compliance with Laws; Regulations and Obligations</w:t>
      </w:r>
      <w:bookmarkEnd w:id="74"/>
    </w:p>
    <w:p w14:paraId="5781A7D0" w14:textId="77777777" w:rsidR="00FB69D4" w:rsidRDefault="00FB69D4" w:rsidP="00FB69D4">
      <w:pPr>
        <w:pStyle w:val="BodyText1"/>
      </w:pPr>
      <w:r>
        <w:t xml:space="preserve">The Borrower shall comply </w:t>
      </w:r>
    </w:p>
    <w:p w14:paraId="240FB6BC" w14:textId="77777777" w:rsidR="00FB69D4" w:rsidRDefault="00FB69D4" w:rsidP="00FB69D4">
      <w:pPr>
        <w:pStyle w:val="AATitre4"/>
      </w:pPr>
      <w:r>
        <w:t xml:space="preserve">in all respects with all laws and regulations to which it and/or the Program is subject, particularly in relation to all applicable procurement, environmental protection, safety and labour laws; and </w:t>
      </w:r>
    </w:p>
    <w:p w14:paraId="09E21621" w14:textId="77777777" w:rsidR="00FB69D4" w:rsidRDefault="00FB69D4" w:rsidP="00FB69D4">
      <w:pPr>
        <w:pStyle w:val="AATitre4"/>
      </w:pPr>
      <w:r>
        <w:t>with all of its obligations under this Agreement.</w:t>
      </w:r>
    </w:p>
    <w:p w14:paraId="41779C92" w14:textId="77777777" w:rsidR="00FB69D4" w:rsidRDefault="00FB69D4" w:rsidP="00FB69D4">
      <w:pPr>
        <w:pStyle w:val="AATitre2"/>
        <w:rPr>
          <w:u w:val="none"/>
        </w:rPr>
      </w:pPr>
      <w:bookmarkStart w:id="75" w:name="_Toc71193011"/>
      <w:r>
        <w:t>Authorisations</w:t>
      </w:r>
      <w:bookmarkEnd w:id="75"/>
    </w:p>
    <w:p w14:paraId="24BE69CD" w14:textId="77777777" w:rsidR="00FB69D4" w:rsidRDefault="00FB69D4" w:rsidP="00FB69D4">
      <w:pPr>
        <w:pStyle w:val="BodyText1"/>
      </w:pPr>
      <w:r>
        <w:t>The Borrower shall promptly obtain, comply with and do all that is necessary to maintain in full force and effect any Authorisation required under any applicable law or regulation to enable it to perform its obligations under this Agreement and to ensure their legality, validity, enforceability and admissibility in evidence.</w:t>
      </w:r>
    </w:p>
    <w:p w14:paraId="37EDB25E" w14:textId="77777777" w:rsidR="00FB69D4" w:rsidRDefault="00FB69D4" w:rsidP="00FB69D4">
      <w:pPr>
        <w:pStyle w:val="AATitre2"/>
      </w:pPr>
      <w:bookmarkStart w:id="76" w:name="_Toc71193012"/>
      <w:r>
        <w:t>Implementation and Preservation of the Program</w:t>
      </w:r>
      <w:bookmarkEnd w:id="76"/>
    </w:p>
    <w:p w14:paraId="34E09245" w14:textId="77777777" w:rsidR="00FB69D4" w:rsidRDefault="00FB69D4" w:rsidP="00FB69D4">
      <w:pPr>
        <w:pStyle w:val="BodyText1"/>
      </w:pPr>
      <w:r>
        <w:t>The Borrower shall:</w:t>
      </w:r>
    </w:p>
    <w:p w14:paraId="26583DE8" w14:textId="77777777" w:rsidR="00FB69D4" w:rsidRPr="00873062" w:rsidRDefault="00FB69D4" w:rsidP="00FB69D4">
      <w:pPr>
        <w:pStyle w:val="AATitre6"/>
        <w:rPr>
          <w:lang w:val="en-US"/>
        </w:rPr>
      </w:pPr>
      <w:r w:rsidRPr="00873062">
        <w:rPr>
          <w:lang w:val="en-US"/>
        </w:rPr>
        <w:t>implement the Program in accordance with the generally accepted safety principles and in accordance with technical standards in force; and</w:t>
      </w:r>
    </w:p>
    <w:p w14:paraId="224BA2C8" w14:textId="77777777" w:rsidR="00FB69D4" w:rsidRPr="00873062" w:rsidRDefault="00FB69D4" w:rsidP="00FB69D4">
      <w:pPr>
        <w:pStyle w:val="AATitre6"/>
        <w:rPr>
          <w:lang w:val="en-US"/>
        </w:rPr>
      </w:pPr>
      <w:r w:rsidRPr="00873062">
        <w:rPr>
          <w:lang w:val="en-US"/>
        </w:rPr>
        <w:t>maintain the Program assets in accordance with all applicable laws and regulations and in good operating and maintenance conditions, and use such assets in compliance with their  purpose and all applicable laws and regulations.</w:t>
      </w:r>
    </w:p>
    <w:p w14:paraId="4AB0A0A8" w14:textId="77777777" w:rsidR="00FB69D4" w:rsidRDefault="00FB69D4" w:rsidP="00FB69D4">
      <w:pPr>
        <w:pStyle w:val="AATitre2"/>
        <w:rPr>
          <w:u w:val="none"/>
        </w:rPr>
      </w:pPr>
      <w:bookmarkStart w:id="77" w:name="_Toc71193013"/>
      <w:r>
        <w:t>Environmental and Social Responsibility</w:t>
      </w:r>
      <w:bookmarkEnd w:id="77"/>
    </w:p>
    <w:p w14:paraId="75102A3D" w14:textId="77777777" w:rsidR="00FB69D4" w:rsidRDefault="00FB69D4" w:rsidP="00FB69D4">
      <w:pPr>
        <w:pStyle w:val="AATitre3"/>
      </w:pPr>
      <w:r>
        <w:t>Implementation of environmental and social measures</w:t>
      </w:r>
    </w:p>
    <w:p w14:paraId="083164DE" w14:textId="77777777" w:rsidR="00FB69D4" w:rsidRPr="00625EBA" w:rsidRDefault="00FB69D4" w:rsidP="00FB69D4">
      <w:pPr>
        <w:pStyle w:val="BodyText1"/>
        <w:rPr>
          <w:snapToGrid w:val="0"/>
        </w:rPr>
      </w:pPr>
      <w:r>
        <w:rPr>
          <w:snapToGrid w:val="0"/>
        </w:rPr>
        <w:t>In order to promote sustainable development, the Parties agree that it is necessary to promote compliance with internationally recognised environmental and labour standards, including fundamental conventions of the International Labour Organization (“</w:t>
      </w:r>
      <w:r>
        <w:rPr>
          <w:b/>
          <w:snapToGrid w:val="0"/>
        </w:rPr>
        <w:t>ILO</w:t>
      </w:r>
      <w:r>
        <w:rPr>
          <w:snapToGrid w:val="0"/>
        </w:rPr>
        <w:t xml:space="preserve">”) and the </w:t>
      </w:r>
      <w:r w:rsidRPr="00625EBA">
        <w:rPr>
          <w:snapToGrid w:val="0"/>
        </w:rPr>
        <w:t>international environmental laws and regulations applicable in the Borrower’s jurisdiction.</w:t>
      </w:r>
    </w:p>
    <w:p w14:paraId="69F7521E" w14:textId="77777777" w:rsidR="00FB69D4" w:rsidRPr="00625EBA" w:rsidRDefault="00FB69D4" w:rsidP="00FB69D4">
      <w:pPr>
        <w:pStyle w:val="BodyText1"/>
        <w:numPr>
          <w:ilvl w:val="2"/>
          <w:numId w:val="8"/>
        </w:numPr>
        <w:rPr>
          <w:snapToGrid w:val="0"/>
          <w:color w:val="auto"/>
        </w:rPr>
      </w:pPr>
      <w:r w:rsidRPr="00625EBA">
        <w:rPr>
          <w:snapToGrid w:val="0"/>
          <w:color w:val="auto"/>
        </w:rPr>
        <w:t>Environmental</w:t>
      </w:r>
      <w:r w:rsidRPr="00625EBA">
        <w:rPr>
          <w:snapToGrid w:val="0"/>
          <w:color w:val="auto"/>
          <w:lang w:val="fr-FR"/>
        </w:rPr>
        <w:t xml:space="preserve"> and social grievance management</w:t>
      </w:r>
    </w:p>
    <w:p w14:paraId="50162EF3" w14:textId="77777777" w:rsidR="00FB69D4" w:rsidRDefault="00FB69D4" w:rsidP="00FB69D4">
      <w:pPr>
        <w:pStyle w:val="AATitre4"/>
        <w:rPr>
          <w:snapToGrid w:val="0"/>
        </w:rPr>
      </w:pPr>
      <w:r>
        <w:rPr>
          <w:snapToGrid w:val="0"/>
        </w:rPr>
        <w:t>The Borrower (i) confirms that it has received a copy of the ES Grievance Management Procedures and has acknowledged its terms, in particular with respect to actions that may be taken by the Lender in the event that a third party lodges a grievance, and (ii) acknowledges that the ES Grievance Management Procedures have, as between the Borrower and the Lender, the same contractually binding effect as this Agreement.</w:t>
      </w:r>
    </w:p>
    <w:p w14:paraId="7E140940" w14:textId="77777777" w:rsidR="00FB69D4" w:rsidRDefault="00FB69D4" w:rsidP="00FB69D4">
      <w:pPr>
        <w:pStyle w:val="AATitre4"/>
        <w:rPr>
          <w:snapToGrid w:val="0"/>
        </w:rPr>
      </w:pPr>
      <w:r>
        <w:rPr>
          <w:snapToGrid w:val="0"/>
        </w:rPr>
        <w:t>The Borrower expressly authorises the Lender to disclose to the Experts (as defined in the ES Grievance Management Procedures) and to parties involved in the compliance audit and/or dispute resolution procedure, the Program documents concerning environmental and social matters necessary for processing the environmental and social Grievance (as defined in the ES Grievance Management Procedures), including, without limitation, those listed in Schedule 7 (</w:t>
      </w:r>
      <w:r>
        <w:rPr>
          <w:i/>
          <w:snapToGrid w:val="0"/>
        </w:rPr>
        <w:t>Non-exhaustive list of environmental and social documents which the Borrower permits to be disclosed in connection with ES Grievance management procedures</w:t>
      </w:r>
      <w:r>
        <w:rPr>
          <w:snapToGrid w:val="0"/>
        </w:rPr>
        <w:t>).</w:t>
      </w:r>
    </w:p>
    <w:p w14:paraId="61B3C872" w14:textId="77777777" w:rsidR="00FB69D4" w:rsidRDefault="00FB69D4" w:rsidP="00FB69D4">
      <w:pPr>
        <w:pStyle w:val="AATitre2"/>
        <w:rPr>
          <w:u w:val="none"/>
        </w:rPr>
      </w:pPr>
      <w:bookmarkStart w:id="78" w:name="_Toc71193014"/>
      <w:r>
        <w:lastRenderedPageBreak/>
        <w:t>Additional Financing</w:t>
      </w:r>
      <w:bookmarkEnd w:id="78"/>
    </w:p>
    <w:p w14:paraId="491DA258" w14:textId="77777777" w:rsidR="00FB69D4" w:rsidRDefault="00FB69D4" w:rsidP="00FB69D4">
      <w:pPr>
        <w:pStyle w:val="BodyText1"/>
      </w:pPr>
      <w:r>
        <w:t>The Borrower shall not amend or alter the Financing Plan without obtaining the Lender’s prior written consent and shall finance any additional costs not anticipated in the Financing Plan on terms which ensure that the Facility will be repaid.</w:t>
      </w:r>
    </w:p>
    <w:p w14:paraId="10E9D726" w14:textId="77777777" w:rsidR="00FB69D4" w:rsidRDefault="00FB69D4" w:rsidP="00FB69D4">
      <w:pPr>
        <w:pStyle w:val="AATitre2"/>
        <w:rPr>
          <w:u w:val="none"/>
        </w:rPr>
      </w:pPr>
      <w:bookmarkStart w:id="79" w:name="_Toc71193015"/>
      <w:r>
        <w:t>Pari Passu Ranking</w:t>
      </w:r>
      <w:bookmarkEnd w:id="79"/>
    </w:p>
    <w:p w14:paraId="75EF83B9" w14:textId="77777777" w:rsidR="00FB69D4" w:rsidRDefault="00FB69D4" w:rsidP="00FB69D4">
      <w:pPr>
        <w:pStyle w:val="BodyText1"/>
      </w:pPr>
      <w:r>
        <w:t xml:space="preserve">The Borrower undertakes (i) to ensure that its payment obligations under this Agreement rank at all times at least </w:t>
      </w:r>
      <w:r>
        <w:rPr>
          <w:i/>
          <w:iCs/>
        </w:rPr>
        <w:t>pari passu</w:t>
      </w:r>
      <w:r>
        <w:t xml:space="preserve"> with its other present and future unsecured and unsubordinated payment obligations; (ii) not to grant prior ranking or guarantees to any other lenders except if the same ranking or guarantees are granted by the Borrower in favour of the Lender, if so requested by the Lender.</w:t>
      </w:r>
    </w:p>
    <w:p w14:paraId="009D55E2" w14:textId="77777777" w:rsidR="00FB69D4" w:rsidRDefault="00FB69D4" w:rsidP="00FB69D4">
      <w:pPr>
        <w:pStyle w:val="AATitre2"/>
        <w:rPr>
          <w:u w:val="none"/>
        </w:rPr>
      </w:pPr>
      <w:bookmarkStart w:id="80" w:name="_Toc71193016"/>
      <w:r>
        <w:t>Inspections</w:t>
      </w:r>
      <w:bookmarkEnd w:id="80"/>
    </w:p>
    <w:p w14:paraId="2EF47460" w14:textId="77777777" w:rsidR="00FB69D4" w:rsidRDefault="00FB69D4" w:rsidP="00FB69D4">
      <w:pPr>
        <w:pStyle w:val="BodyText1"/>
      </w:pPr>
      <w:r>
        <w:t>The Borrower hereby authorizes the Lender and its representatives to carry out inspections on a yearly basis, the purpose of which will be to assess the implementation of the Program and the Monitoring Chart on technical, financial and institutional aspects.</w:t>
      </w:r>
    </w:p>
    <w:p w14:paraId="73216655" w14:textId="77777777" w:rsidR="00FB69D4" w:rsidRDefault="00FB69D4" w:rsidP="00FB69D4">
      <w:pPr>
        <w:pStyle w:val="BodyText1"/>
      </w:pPr>
      <w:r>
        <w:t>The Borrower shall co-operate and provide all reasonable assistance and information to the Lender and its representatives when carrying out such inspections, the timing and format of which shall be determined by the Lender following consultation with the Borrower.</w:t>
      </w:r>
    </w:p>
    <w:p w14:paraId="635FBFF4" w14:textId="77777777" w:rsidR="00FB69D4" w:rsidRDefault="00FB69D4" w:rsidP="00FB69D4">
      <w:pPr>
        <w:pStyle w:val="BodyText1"/>
      </w:pPr>
      <w:r>
        <w:t xml:space="preserve">The Borrower shall retain and make for inspection by the Lender, all documents relating to the implementation of the Program for </w:t>
      </w:r>
      <w:r w:rsidRPr="004825C6">
        <w:t xml:space="preserve">a period of </w:t>
      </w:r>
      <w:r>
        <w:t>five</w:t>
      </w:r>
      <w:r w:rsidRPr="004825C6">
        <w:t xml:space="preserve"> (</w:t>
      </w:r>
      <w:r>
        <w:t>5</w:t>
      </w:r>
      <w:r w:rsidRPr="004825C6">
        <w:t>) years from</w:t>
      </w:r>
      <w:r>
        <w:t xml:space="preserve"> the date of the Drawdown under the Facility. </w:t>
      </w:r>
    </w:p>
    <w:p w14:paraId="6B53D99E" w14:textId="77777777" w:rsidR="00FB69D4" w:rsidRDefault="00FB69D4" w:rsidP="00FB69D4">
      <w:pPr>
        <w:pStyle w:val="AATitre2"/>
        <w:rPr>
          <w:u w:val="none"/>
        </w:rPr>
      </w:pPr>
      <w:bookmarkStart w:id="81" w:name="_Toc71193017"/>
      <w:r>
        <w:t>Program Evaluation</w:t>
      </w:r>
      <w:bookmarkEnd w:id="81"/>
    </w:p>
    <w:p w14:paraId="0AD06469" w14:textId="77777777" w:rsidR="00FB69D4" w:rsidRDefault="00FB69D4" w:rsidP="00FB69D4">
      <w:pPr>
        <w:pStyle w:val="BodyText1"/>
      </w:pPr>
      <w:r>
        <w:t xml:space="preserve">The Borrower acknowledges that the Lender may carry out, or procure that a third party carries out on its behalf, an evaluation of the Program. Feedback from this evaluation will be used to produce a  summary containing information on the Program, such as: total amount and duration of the funding, objectives of the Program, expected and achieved quantified outputs of the Program, assessment of the relevance, effectiveness, impact and viability/sustainability of the Program, main conclusions and recommendations. </w:t>
      </w:r>
    </w:p>
    <w:p w14:paraId="77A8B3BB" w14:textId="77777777" w:rsidR="00FB69D4" w:rsidRDefault="00FB69D4" w:rsidP="00FB69D4">
      <w:pPr>
        <w:pStyle w:val="BodyText1"/>
      </w:pPr>
      <w:r>
        <w:t xml:space="preserve">The main objective of the evaluation will be the articulation of credible and independent judgement on the key issues of relevance, implementation (efficiency) and effects (effectiveness, impact and sustainability). </w:t>
      </w:r>
    </w:p>
    <w:p w14:paraId="1E0417DA" w14:textId="77777777" w:rsidR="00FB69D4" w:rsidRDefault="00FB69D4" w:rsidP="00FB69D4">
      <w:pPr>
        <w:pStyle w:val="BodyText1"/>
      </w:pPr>
      <w:r>
        <w:t>Evaluators will need to take into account in a balanced way the different legitimate points of view that may be expressed and conduct the evaluation impartially.</w:t>
      </w:r>
    </w:p>
    <w:p w14:paraId="1E13D70C" w14:textId="77777777" w:rsidR="00FB69D4" w:rsidRDefault="00FB69D4" w:rsidP="00FB69D4">
      <w:pPr>
        <w:pStyle w:val="BodyText1"/>
      </w:pPr>
      <w:r>
        <w:t xml:space="preserve">The Borrower will be involved as closely as possible in the evaluation, from the drafting of the Terms of Reference to the delivery of the final report.     </w:t>
      </w:r>
    </w:p>
    <w:p w14:paraId="7A2D9A75" w14:textId="77777777" w:rsidR="00FB69D4" w:rsidRDefault="00FB69D4" w:rsidP="00FB69D4">
      <w:pPr>
        <w:pStyle w:val="BodyText1"/>
      </w:pPr>
      <w:r>
        <w:t>The Borrower agrees to the publication of this summary, in particular on the Lender's website.</w:t>
      </w:r>
    </w:p>
    <w:p w14:paraId="428B7610" w14:textId="77777777" w:rsidR="00FB69D4" w:rsidRDefault="00FB69D4" w:rsidP="00FB69D4">
      <w:pPr>
        <w:pStyle w:val="AATitre2"/>
        <w:rPr>
          <w:u w:val="none"/>
        </w:rPr>
      </w:pPr>
      <w:bookmarkStart w:id="82" w:name="_Toc71193018"/>
      <w:r>
        <w:t>Program Implementation</w:t>
      </w:r>
      <w:bookmarkEnd w:id="82"/>
      <w:r>
        <w:t xml:space="preserve"> </w:t>
      </w:r>
    </w:p>
    <w:p w14:paraId="7B3D0B84" w14:textId="77777777" w:rsidR="00FB69D4" w:rsidRDefault="00FB69D4" w:rsidP="00FB69D4">
      <w:pPr>
        <w:pStyle w:val="BodyText1"/>
        <w:rPr>
          <w:snapToGrid w:val="0"/>
        </w:rPr>
      </w:pPr>
      <w:r>
        <w:rPr>
          <w:snapToGrid w:val="0"/>
        </w:rPr>
        <w:t xml:space="preserve">The Borrower shall: </w:t>
      </w:r>
    </w:p>
    <w:p w14:paraId="6FEFC0A2" w14:textId="77777777" w:rsidR="00FB69D4" w:rsidRPr="00873062" w:rsidRDefault="00FB69D4" w:rsidP="00FB69D4">
      <w:pPr>
        <w:pStyle w:val="AATitre6"/>
        <w:rPr>
          <w:lang w:val="en-US"/>
        </w:rPr>
      </w:pPr>
      <w:r w:rsidRPr="00873062">
        <w:rPr>
          <w:snapToGrid w:val="0"/>
          <w:lang w:val="en-US"/>
        </w:rPr>
        <w:t>ensure that any person, group or entity participating in the implementation of the Program</w:t>
      </w:r>
      <w:r w:rsidRPr="00873062">
        <w:rPr>
          <w:lang w:val="en-US"/>
        </w:rPr>
        <w:t xml:space="preserve"> is not listed on any Financial Sanctions List (including in particular the fight against terrorist financing); and</w:t>
      </w:r>
    </w:p>
    <w:p w14:paraId="5BBE0674" w14:textId="77777777" w:rsidR="00FB69D4" w:rsidRPr="00873062" w:rsidRDefault="00FB69D4" w:rsidP="00FB69D4">
      <w:pPr>
        <w:pStyle w:val="AATitre6"/>
        <w:rPr>
          <w:lang w:val="en-US"/>
        </w:rPr>
      </w:pPr>
      <w:r w:rsidRPr="00873062">
        <w:rPr>
          <w:lang w:val="en-US"/>
        </w:rPr>
        <w:lastRenderedPageBreak/>
        <w:t xml:space="preserve">not finance any supplies or sectors which are subject to an Embargo by the United Nations, the European Union or France. </w:t>
      </w:r>
    </w:p>
    <w:p w14:paraId="240A76DF" w14:textId="77777777" w:rsidR="00FB69D4" w:rsidRDefault="00FB69D4" w:rsidP="00FB69D4">
      <w:pPr>
        <w:pStyle w:val="AATitre2"/>
        <w:rPr>
          <w:snapToGrid w:val="0"/>
          <w:u w:val="none"/>
        </w:rPr>
      </w:pPr>
      <w:bookmarkStart w:id="83" w:name="_Toc71193019"/>
      <w:r>
        <w:rPr>
          <w:snapToGrid w:val="0"/>
        </w:rPr>
        <w:t>Origin of funds, no Acts of Corruption, Fraud or Anti-Competitive Practices</w:t>
      </w:r>
      <w:bookmarkEnd w:id="83"/>
      <w:r>
        <w:rPr>
          <w:snapToGrid w:val="0"/>
        </w:rPr>
        <w:t xml:space="preserve"> </w:t>
      </w:r>
    </w:p>
    <w:p w14:paraId="407EFD9D" w14:textId="77777777" w:rsidR="00FB69D4" w:rsidRDefault="00FB69D4" w:rsidP="00FB69D4">
      <w:pPr>
        <w:pStyle w:val="BodyText1"/>
      </w:pPr>
      <w:r>
        <w:t>The Borrower undertakes:</w:t>
      </w:r>
    </w:p>
    <w:p w14:paraId="62D43724" w14:textId="77777777" w:rsidR="00FB69D4" w:rsidRPr="00873062" w:rsidRDefault="00FB69D4" w:rsidP="00FB69D4">
      <w:pPr>
        <w:pStyle w:val="AATitre6"/>
        <w:rPr>
          <w:lang w:val="en-US"/>
        </w:rPr>
      </w:pPr>
      <w:r w:rsidRPr="00873062">
        <w:rPr>
          <w:lang w:val="en-US"/>
        </w:rPr>
        <w:t>to ensure that the funds, other than those of State origin, used for the implementation of the Program will not be of an Illicit Origin;</w:t>
      </w:r>
    </w:p>
    <w:p w14:paraId="02544862" w14:textId="77777777" w:rsidR="00FB69D4" w:rsidRPr="00873062" w:rsidRDefault="00FB69D4" w:rsidP="00FB69D4">
      <w:pPr>
        <w:pStyle w:val="AATitre6"/>
        <w:rPr>
          <w:lang w:val="en-US"/>
        </w:rPr>
      </w:pPr>
      <w:r w:rsidRPr="00873062">
        <w:rPr>
          <w:lang w:val="en-US"/>
        </w:rPr>
        <w:t>to ensure that the Program shall not give rise to any Act of Corruption, Fraud or Anti-Competitive Practice;</w:t>
      </w:r>
    </w:p>
    <w:p w14:paraId="76698514" w14:textId="77777777" w:rsidR="00FB69D4" w:rsidRPr="00873062" w:rsidRDefault="00FB69D4" w:rsidP="00FB69D4">
      <w:pPr>
        <w:pStyle w:val="AATitre6"/>
        <w:rPr>
          <w:lang w:val="en-US"/>
        </w:rPr>
      </w:pPr>
      <w:r w:rsidRPr="00873062">
        <w:rPr>
          <w:lang w:val="en-US"/>
        </w:rPr>
        <w:t xml:space="preserve">as soon as it becomes aware of, or suspects, any Act of Corruption, Fraud or Anti-Competitive Practice, to inform the Lender without any delay; </w:t>
      </w:r>
    </w:p>
    <w:p w14:paraId="49235A49" w14:textId="77777777" w:rsidR="00FB69D4" w:rsidRPr="00873062" w:rsidRDefault="00FB69D4" w:rsidP="00FB69D4">
      <w:pPr>
        <w:pStyle w:val="AATitre6"/>
        <w:rPr>
          <w:sz w:val="24"/>
          <w:szCs w:val="24"/>
          <w:lang w:val="en-US"/>
        </w:rPr>
      </w:pPr>
      <w:r w:rsidRPr="00873062">
        <w:rPr>
          <w:lang w:val="en-US"/>
        </w:rPr>
        <w:t xml:space="preserve">in the event referred to in paragraph (iii) above, or at the Lender’s request if the Lender suspects that the acts or practices referred to in paragraph </w:t>
      </w:r>
      <w:r>
        <w:rPr>
          <w:lang w:val="en-US"/>
        </w:rPr>
        <w:t>(iii)</w:t>
      </w:r>
      <w:r w:rsidRPr="00873062">
        <w:rPr>
          <w:lang w:val="en-US"/>
        </w:rPr>
        <w:t xml:space="preserve"> have occurred, take all necessary actions to remedy the situation in a manner satisfactory to the Lender and within the time period determined by the Lender;  and</w:t>
      </w:r>
    </w:p>
    <w:p w14:paraId="6C4B8366" w14:textId="77777777" w:rsidR="00FB69D4" w:rsidRPr="00873062" w:rsidRDefault="00FB69D4" w:rsidP="00FB69D4">
      <w:pPr>
        <w:pStyle w:val="AATitre6"/>
        <w:rPr>
          <w:lang w:val="en-US"/>
        </w:rPr>
      </w:pPr>
      <w:r w:rsidRPr="00873062">
        <w:rPr>
          <w:lang w:val="en-US"/>
        </w:rPr>
        <w:t>to notify the Lender without delay if it has knowledge of any information which leads it to suspect any Illicit Origin of any funds used for the implementation of the Program.</w:t>
      </w:r>
    </w:p>
    <w:p w14:paraId="27FCDAF0" w14:textId="77777777" w:rsidR="00FB69D4" w:rsidRDefault="00FB69D4" w:rsidP="00FB69D4">
      <w:pPr>
        <w:pStyle w:val="AATitre2"/>
        <w:rPr>
          <w:snapToGrid w:val="0"/>
          <w:lang w:val="en-US"/>
        </w:rPr>
      </w:pPr>
      <w:bookmarkStart w:id="84" w:name="_Toc71193020"/>
      <w:r>
        <w:rPr>
          <w:snapToGrid w:val="0"/>
          <w:lang w:val="en-US"/>
        </w:rPr>
        <w:t>Monitoring Chart</w:t>
      </w:r>
      <w:bookmarkEnd w:id="84"/>
      <w:r>
        <w:rPr>
          <w:snapToGrid w:val="0"/>
          <w:lang w:val="en-US"/>
        </w:rPr>
        <w:t xml:space="preserve"> </w:t>
      </w:r>
    </w:p>
    <w:p w14:paraId="2A67FED5" w14:textId="77777777" w:rsidR="00FB69D4" w:rsidRPr="007A7588" w:rsidRDefault="00FB69D4" w:rsidP="00FB69D4">
      <w:pPr>
        <w:pStyle w:val="BodyText1"/>
        <w:rPr>
          <w:snapToGrid w:val="0"/>
        </w:rPr>
      </w:pPr>
      <w:r>
        <w:rPr>
          <w:snapToGrid w:val="0"/>
        </w:rPr>
        <w:t>The Borrower shall inform, consult and discuss with the Lender and the Co-Financier in respect of (i) a</w:t>
      </w:r>
      <w:r w:rsidRPr="007A7588">
        <w:rPr>
          <w:snapToGrid w:val="0"/>
        </w:rPr>
        <w:t>ny amendment to the Monitoring Chart</w:t>
      </w:r>
      <w:r>
        <w:rPr>
          <w:snapToGrid w:val="0"/>
        </w:rPr>
        <w:t xml:space="preserve"> </w:t>
      </w:r>
      <w:r w:rsidRPr="007A7588">
        <w:rPr>
          <w:snapToGrid w:val="0"/>
        </w:rPr>
        <w:t>as described in Schedule 3B</w:t>
      </w:r>
      <w:r>
        <w:rPr>
          <w:snapToGrid w:val="0"/>
        </w:rPr>
        <w:t xml:space="preserve"> and (ii) the implementation of the ahead mentioned Monitoring Chart, for all the result indicators pertaining to the implementation of the Law on Climate Change.</w:t>
      </w:r>
    </w:p>
    <w:p w14:paraId="72A7FC74" w14:textId="77777777" w:rsidR="00FB69D4" w:rsidRPr="007A7588" w:rsidRDefault="00FB69D4" w:rsidP="00FB69D4">
      <w:pPr>
        <w:pStyle w:val="AATitre2"/>
        <w:rPr>
          <w:snapToGrid w:val="0"/>
          <w:lang w:val="en-US"/>
        </w:rPr>
      </w:pPr>
      <w:bookmarkStart w:id="85" w:name="_Toc71193021"/>
      <w:r w:rsidRPr="007A7588">
        <w:rPr>
          <w:snapToGrid w:val="0"/>
          <w:lang w:val="en-US"/>
        </w:rPr>
        <w:t>Inter-ministerial Steering Committee</w:t>
      </w:r>
      <w:bookmarkEnd w:id="85"/>
      <w:r w:rsidRPr="007A7588">
        <w:rPr>
          <w:snapToGrid w:val="0"/>
          <w:lang w:val="en-US"/>
        </w:rPr>
        <w:t xml:space="preserve"> </w:t>
      </w:r>
    </w:p>
    <w:p w14:paraId="318CEE7E" w14:textId="77777777" w:rsidR="00FB69D4" w:rsidRPr="007D2705" w:rsidRDefault="00FB69D4" w:rsidP="00FB69D4">
      <w:pPr>
        <w:pStyle w:val="BodyText1"/>
        <w:rPr>
          <w:snapToGrid w:val="0"/>
        </w:rPr>
      </w:pPr>
      <w:r>
        <w:rPr>
          <w:lang w:val="en-US"/>
        </w:rPr>
        <w:t>The Borrower, through the Ministry of Environmental Protection, shall set up a</w:t>
      </w:r>
      <w:r w:rsidRPr="007A7588">
        <w:rPr>
          <w:lang w:val="en-US"/>
        </w:rPr>
        <w:t>n inter-ministerial steering committee to monitor the achievement of the results of the Monitoring Chart.</w:t>
      </w:r>
    </w:p>
    <w:p w14:paraId="06A63776" w14:textId="77777777" w:rsidR="00FB69D4" w:rsidRPr="007D2705" w:rsidRDefault="00FB69D4" w:rsidP="00FB69D4">
      <w:pPr>
        <w:pStyle w:val="AATitre1"/>
        <w:rPr>
          <w:lang w:val="en-US"/>
        </w:rPr>
      </w:pPr>
      <w:bookmarkStart w:id="86" w:name="_Toc71193022"/>
      <w:r w:rsidRPr="007D2705">
        <w:rPr>
          <w:lang w:val="en-US"/>
        </w:rPr>
        <w:t>Information Undertakings</w:t>
      </w:r>
      <w:bookmarkEnd w:id="86"/>
    </w:p>
    <w:p w14:paraId="31AA5B9F" w14:textId="77777777" w:rsidR="00FB69D4" w:rsidRDefault="00FB69D4" w:rsidP="00FB69D4">
      <w:pPr>
        <w:pStyle w:val="BodyTexteNiveau1"/>
      </w:pPr>
      <w:r>
        <w:t>The undertakings in this Clause 12 (</w:t>
      </w:r>
      <w:r w:rsidRPr="00457792">
        <w:rPr>
          <w:i/>
        </w:rPr>
        <w:t>Information Undertakings</w:t>
      </w:r>
      <w:r>
        <w:t>) take effect on the Signing Date and remain in full force and effect for as long as any amount is outstanding under this Agreement.</w:t>
      </w:r>
    </w:p>
    <w:p w14:paraId="6F89AD9D" w14:textId="77777777" w:rsidR="00FB69D4" w:rsidRDefault="00FB69D4" w:rsidP="00FB69D4">
      <w:pPr>
        <w:pStyle w:val="AATitre2"/>
        <w:rPr>
          <w:u w:val="none"/>
        </w:rPr>
      </w:pPr>
      <w:bookmarkStart w:id="87" w:name="_Toc71193023"/>
      <w:r>
        <w:t>Financial Information</w:t>
      </w:r>
      <w:bookmarkEnd w:id="87"/>
    </w:p>
    <w:p w14:paraId="0FD64B7C" w14:textId="77777777" w:rsidR="00FB69D4" w:rsidRDefault="00FB69D4" w:rsidP="00FB69D4">
      <w:pPr>
        <w:pStyle w:val="BodyText1"/>
      </w:pPr>
      <w:r>
        <w:t>The Borrower shall supply to the Lender any information that the Lender may reasonably require in relation to the Borrower’s foreign and domestic debt as well as the status of any guaranteed loans.</w:t>
      </w:r>
    </w:p>
    <w:p w14:paraId="2B1A99CF" w14:textId="77777777" w:rsidR="00FB69D4" w:rsidRDefault="00FB69D4" w:rsidP="00FB69D4">
      <w:pPr>
        <w:pStyle w:val="AATitre2"/>
      </w:pPr>
      <w:bookmarkStart w:id="88" w:name="_Toc71193024"/>
      <w:r>
        <w:t>Program Implementation</w:t>
      </w:r>
      <w:bookmarkEnd w:id="88"/>
    </w:p>
    <w:p w14:paraId="368B51CC" w14:textId="77777777" w:rsidR="00FB69D4" w:rsidRPr="001F40D0" w:rsidRDefault="00FB69D4" w:rsidP="00FB69D4">
      <w:pPr>
        <w:pStyle w:val="BodyText1"/>
      </w:pPr>
      <w:r>
        <w:t xml:space="preserve">The Borrower shall supply to the Lender, promptly upon the Lender’s request, any information or supporting document regarding the Program and the Monitoring Chart implementation. </w:t>
      </w:r>
    </w:p>
    <w:p w14:paraId="19CDD069" w14:textId="77777777" w:rsidR="00FB69D4" w:rsidRDefault="00FB69D4" w:rsidP="00FB69D4">
      <w:pPr>
        <w:pStyle w:val="AATitre2"/>
        <w:rPr>
          <w:u w:val="none"/>
        </w:rPr>
      </w:pPr>
      <w:bookmarkStart w:id="89" w:name="_Toc71193025"/>
      <w:r>
        <w:t>Monitoring Report</w:t>
      </w:r>
      <w:bookmarkEnd w:id="89"/>
    </w:p>
    <w:p w14:paraId="07C102B2" w14:textId="77777777" w:rsidR="00FB69D4" w:rsidRDefault="00FB69D4" w:rsidP="00FB69D4">
      <w:pPr>
        <w:pStyle w:val="BodyText1"/>
      </w:pPr>
      <w:r>
        <w:t>The Borrower shall supply to the Lender:</w:t>
      </w:r>
    </w:p>
    <w:p w14:paraId="12912322" w14:textId="77777777" w:rsidR="00FB69D4" w:rsidRPr="00873062" w:rsidRDefault="00FB69D4" w:rsidP="00FB69D4">
      <w:pPr>
        <w:pStyle w:val="AATitre6"/>
        <w:rPr>
          <w:lang w:val="en-US"/>
        </w:rPr>
      </w:pPr>
      <w:r w:rsidRPr="00873062">
        <w:rPr>
          <w:lang w:val="en-US"/>
        </w:rPr>
        <w:lastRenderedPageBreak/>
        <w:t>Until the Program Completion Date, within one (1) month following the end of each six-months period, a monitoring report with respect to the implementation of the Program during the past six-months;</w:t>
      </w:r>
    </w:p>
    <w:p w14:paraId="64FD993B" w14:textId="77777777" w:rsidR="00FB69D4" w:rsidRPr="00873062" w:rsidRDefault="00FB69D4" w:rsidP="00FB69D4">
      <w:pPr>
        <w:pStyle w:val="AATitre6"/>
        <w:rPr>
          <w:lang w:val="en-US"/>
        </w:rPr>
      </w:pPr>
      <w:r>
        <w:rPr>
          <w:lang w:val="en-US"/>
        </w:rPr>
        <w:t>Within one (1) month</w:t>
      </w:r>
      <w:r w:rsidRPr="00873062">
        <w:rPr>
          <w:lang w:val="en-US"/>
        </w:rPr>
        <w:t xml:space="preserve"> after the Program </w:t>
      </w:r>
      <w:r w:rsidRPr="003454DE">
        <w:rPr>
          <w:lang w:val="en-US"/>
        </w:rPr>
        <w:t>Completion Date, the</w:t>
      </w:r>
      <w:r w:rsidRPr="00873062">
        <w:rPr>
          <w:lang w:val="en-US"/>
        </w:rPr>
        <w:t xml:space="preserve"> report summarizing the technical and budget implementation of the Program. </w:t>
      </w:r>
    </w:p>
    <w:p w14:paraId="6FEC4A04" w14:textId="77777777" w:rsidR="00FB69D4" w:rsidRPr="00513799" w:rsidRDefault="00FB69D4" w:rsidP="00FB69D4">
      <w:pPr>
        <w:pStyle w:val="AATitre2"/>
        <w:rPr>
          <w:u w:val="none"/>
        </w:rPr>
      </w:pPr>
      <w:bookmarkStart w:id="90" w:name="_Toc71193026"/>
      <w:r w:rsidRPr="00513799">
        <w:t>Co-Financing</w:t>
      </w:r>
      <w:bookmarkEnd w:id="90"/>
    </w:p>
    <w:p w14:paraId="56E076A2" w14:textId="77777777" w:rsidR="00FB69D4" w:rsidRDefault="00FB69D4" w:rsidP="00FB69D4">
      <w:pPr>
        <w:pStyle w:val="BodyText1"/>
      </w:pPr>
      <w:r w:rsidRPr="00513799">
        <w:t>The Borrower shall promptly inform the Lender of any cancellation (in whole or in part) or any prepayment by a Co-Financier.</w:t>
      </w:r>
    </w:p>
    <w:p w14:paraId="7C34165D" w14:textId="77777777" w:rsidR="00FB69D4" w:rsidRDefault="00FB69D4" w:rsidP="00FB69D4">
      <w:pPr>
        <w:pStyle w:val="AATitre2"/>
        <w:rPr>
          <w:u w:val="none"/>
        </w:rPr>
      </w:pPr>
      <w:bookmarkStart w:id="91" w:name="_Toc71193027"/>
      <w:r>
        <w:t>Additional Information</w:t>
      </w:r>
      <w:bookmarkEnd w:id="91"/>
      <w:r>
        <w:t xml:space="preserve"> </w:t>
      </w:r>
    </w:p>
    <w:p w14:paraId="754AF51A" w14:textId="77777777" w:rsidR="00FB69D4" w:rsidRDefault="00FB69D4" w:rsidP="00FB69D4">
      <w:pPr>
        <w:pStyle w:val="BodyText1"/>
      </w:pPr>
      <w:r>
        <w:t>The Borrower shall supply to the Lender:</w:t>
      </w:r>
    </w:p>
    <w:p w14:paraId="57A9E872" w14:textId="77777777" w:rsidR="00FB69D4" w:rsidRDefault="00FB69D4" w:rsidP="00FB69D4">
      <w:pPr>
        <w:pStyle w:val="AATitre4"/>
      </w:pPr>
      <w:r>
        <w:t xml:space="preserve">promptly upon becoming aware of them, details of any event or circumstance which is or may be an Event of Default or which has or may have a Material Adverse Effect, the nature of such an event and all the actions taken or to be taken to remedy it (if any); </w:t>
      </w:r>
    </w:p>
    <w:p w14:paraId="2C473CF3" w14:textId="77777777" w:rsidR="00FB69D4" w:rsidRPr="003B74D3" w:rsidRDefault="00FB69D4" w:rsidP="00FB69D4">
      <w:pPr>
        <w:pStyle w:val="AATitre4"/>
      </w:pPr>
      <w:r>
        <w:t>promptly, details of any decision or event which might affect the organisation, completion or operation of the Program.</w:t>
      </w:r>
    </w:p>
    <w:p w14:paraId="43FA0075" w14:textId="77777777" w:rsidR="00FB69D4" w:rsidRDefault="00FB69D4" w:rsidP="00FB69D4">
      <w:pPr>
        <w:pStyle w:val="AATitre1"/>
      </w:pPr>
      <w:bookmarkStart w:id="92" w:name="_Ref204492185"/>
      <w:bookmarkStart w:id="93" w:name="eofd"/>
      <w:bookmarkStart w:id="94" w:name="_Toc71193028"/>
      <w:r>
        <w:t>Events of Defaults</w:t>
      </w:r>
      <w:bookmarkEnd w:id="92"/>
      <w:bookmarkEnd w:id="93"/>
      <w:bookmarkEnd w:id="94"/>
    </w:p>
    <w:p w14:paraId="68F05B99" w14:textId="77777777" w:rsidR="00FB69D4" w:rsidRDefault="00FB69D4" w:rsidP="00FB69D4">
      <w:pPr>
        <w:pStyle w:val="AATitre2"/>
        <w:rPr>
          <w:u w:val="none"/>
        </w:rPr>
      </w:pPr>
      <w:bookmarkStart w:id="95" w:name="_Toc71193029"/>
      <w:r>
        <w:t>Events of Default</w:t>
      </w:r>
      <w:bookmarkEnd w:id="95"/>
    </w:p>
    <w:p w14:paraId="67F6E747" w14:textId="77777777" w:rsidR="00FB69D4" w:rsidRDefault="00FB69D4" w:rsidP="00FB69D4">
      <w:pPr>
        <w:pStyle w:val="BodyText1"/>
      </w:pPr>
      <w:r>
        <w:t>Each of the events or circumstances set out in this Clause 13.1 (</w:t>
      </w:r>
      <w:r w:rsidRPr="00457792">
        <w:rPr>
          <w:i/>
        </w:rPr>
        <w:t>Events of Default</w:t>
      </w:r>
      <w:r>
        <w:t>) is an Event of Default.</w:t>
      </w:r>
    </w:p>
    <w:p w14:paraId="061381D0" w14:textId="77777777" w:rsidR="00FB69D4" w:rsidRDefault="00FB69D4" w:rsidP="00FB69D4">
      <w:pPr>
        <w:pStyle w:val="AATitre4"/>
        <w:rPr>
          <w:b/>
        </w:rPr>
      </w:pPr>
      <w:bookmarkStart w:id="96" w:name="_Ref190168619"/>
      <w:r>
        <w:rPr>
          <w:b/>
        </w:rPr>
        <w:t>Payment Default</w:t>
      </w:r>
      <w:bookmarkEnd w:id="96"/>
    </w:p>
    <w:p w14:paraId="3567B512" w14:textId="77777777" w:rsidR="00FB69D4" w:rsidRDefault="00FB69D4" w:rsidP="00FB69D4">
      <w:pPr>
        <w:pStyle w:val="BodyText2"/>
      </w:pPr>
      <w:r>
        <w:t>The Borrower does not pay on the due date any amount payable by it under this Agreement in the manner required under this Agreement. However, without prejudice to Clause 4.3 (</w:t>
      </w:r>
      <w:r w:rsidRPr="00457792">
        <w:rPr>
          <w:i/>
        </w:rPr>
        <w:t>Late payment and default</w:t>
      </w:r>
      <w:r>
        <w:t xml:space="preserve"> interest), no Event of Default will occur under this paragraph (a) if such payment is made in full by the Borrower within five (5) Business Days of the due date.</w:t>
      </w:r>
    </w:p>
    <w:p w14:paraId="669A4954" w14:textId="77777777" w:rsidR="00FB69D4" w:rsidRDefault="00FB69D4" w:rsidP="00FB69D4">
      <w:pPr>
        <w:pStyle w:val="AATitre4"/>
        <w:rPr>
          <w:b/>
        </w:rPr>
      </w:pPr>
      <w:r>
        <w:rPr>
          <w:b/>
        </w:rPr>
        <w:t>Undertakings and Obligations</w:t>
      </w:r>
    </w:p>
    <w:p w14:paraId="47FC1AE5" w14:textId="77777777" w:rsidR="00FB69D4" w:rsidRDefault="00FB69D4" w:rsidP="00FB69D4">
      <w:pPr>
        <w:pStyle w:val="BodyText2"/>
      </w:pPr>
      <w:r>
        <w:t>The Borrower does not comply with any term of the Agreement, including, without limitation, any of the undertakings it has given pursuant to Clause 11 (</w:t>
      </w:r>
      <w:r w:rsidRPr="00457792">
        <w:rPr>
          <w:i/>
        </w:rPr>
        <w:t>Undertakings</w:t>
      </w:r>
      <w:r>
        <w:t>) and Clause 12 (</w:t>
      </w:r>
      <w:r w:rsidRPr="00457792">
        <w:rPr>
          <w:i/>
        </w:rPr>
        <w:t>Information Undertakings</w:t>
      </w:r>
      <w:r>
        <w:t xml:space="preserve">). </w:t>
      </w:r>
    </w:p>
    <w:p w14:paraId="2DA094F1" w14:textId="77777777" w:rsidR="00FB69D4" w:rsidRPr="00457792" w:rsidRDefault="00FB69D4" w:rsidP="00FB69D4">
      <w:pPr>
        <w:pStyle w:val="Doctxt2"/>
        <w:tabs>
          <w:tab w:val="left" w:pos="1701"/>
        </w:tabs>
        <w:rPr>
          <w:i/>
          <w:lang w:val="en-US"/>
        </w:rPr>
      </w:pPr>
      <w:r>
        <w:t>Save for the undertakings given pursuant to Clause 11.4 (</w:t>
      </w:r>
      <w:r>
        <w:rPr>
          <w:i/>
        </w:rPr>
        <w:t>Environmental and Social Liability</w:t>
      </w:r>
      <w:r>
        <w:t>), Clause 11.9</w:t>
      </w:r>
    </w:p>
    <w:p w14:paraId="047E9B8D" w14:textId="77777777" w:rsidR="00FB69D4" w:rsidRDefault="00FB69D4" w:rsidP="00FB69D4">
      <w:pPr>
        <w:pStyle w:val="Doctxt2"/>
        <w:tabs>
          <w:tab w:val="left" w:pos="1701"/>
        </w:tabs>
      </w:pPr>
      <w:r w:rsidRPr="00457792">
        <w:rPr>
          <w:i/>
          <w:lang w:val="en-US"/>
        </w:rPr>
        <w:t>Program Implementation</w:t>
      </w:r>
      <w:r w:rsidRPr="00457792">
        <w:rPr>
          <w:lang w:val="en-US"/>
        </w:rPr>
        <w:t xml:space="preserve"> </w:t>
      </w:r>
      <w:r>
        <w:t>) and 11.10 (</w:t>
      </w:r>
      <w:r w:rsidRPr="00457792">
        <w:rPr>
          <w:i/>
          <w:snapToGrid w:val="0"/>
        </w:rPr>
        <w:t>Origin of funds, no Acts of Corruption, Fraud or Anti-Competitive Practices</w:t>
      </w:r>
      <w:r>
        <w:t>) in respect of which no grace period is permitted, no Event of Default will occur under this paragraph (b) if the non-compliance is capable of remedy and is remedied within five (5) Business Days of the earlier of (A) the date of the Lender’ notice of failure to the Borrower; and (B) the Borrower becoming aware of the breach, or within the time limit determined by the Lender in the case referred to in subparagraph (iv) of Clause 11.10 (</w:t>
      </w:r>
      <w:r w:rsidRPr="00457792">
        <w:rPr>
          <w:i/>
          <w:snapToGrid w:val="0"/>
        </w:rPr>
        <w:t>Origin of funds, no Acts of Corruption, Fraud or Anti-Competitive Practices</w:t>
      </w:r>
      <w:r>
        <w:t>)</w:t>
      </w:r>
      <w:r>
        <w:rPr>
          <w:i/>
        </w:rPr>
        <w:t>.</w:t>
      </w:r>
    </w:p>
    <w:p w14:paraId="082213F8" w14:textId="77777777" w:rsidR="00FB69D4" w:rsidRDefault="00FB69D4" w:rsidP="00FB69D4">
      <w:pPr>
        <w:pStyle w:val="AATitre4"/>
        <w:rPr>
          <w:b/>
        </w:rPr>
      </w:pPr>
      <w:r>
        <w:rPr>
          <w:b/>
        </w:rPr>
        <w:t>Misrepresentation</w:t>
      </w:r>
    </w:p>
    <w:p w14:paraId="1E64B6DC" w14:textId="77777777" w:rsidR="00FB69D4" w:rsidRDefault="00FB69D4" w:rsidP="00FB69D4">
      <w:pPr>
        <w:pStyle w:val="BodyText2"/>
      </w:pPr>
      <w:r>
        <w:lastRenderedPageBreak/>
        <w:t>A representation or warranty made by the Borrower in the Agreement, including under Clause 10 (</w:t>
      </w:r>
      <w:r w:rsidRPr="00457792">
        <w:rPr>
          <w:i/>
        </w:rPr>
        <w:t>Representations</w:t>
      </w:r>
      <w:r>
        <w:t xml:space="preserve"> </w:t>
      </w:r>
      <w:r w:rsidRPr="00457792">
        <w:rPr>
          <w:i/>
        </w:rPr>
        <w:t>and warranties</w:t>
      </w:r>
      <w:r>
        <w:t>), or in any document delivered by or on behalf of the Borrower under or in relation to the Agreement, is incorrect or misleading when made or deemed to be made.</w:t>
      </w:r>
    </w:p>
    <w:p w14:paraId="18C7DE61" w14:textId="77777777" w:rsidR="00FB69D4" w:rsidRDefault="00FB69D4" w:rsidP="00FB69D4">
      <w:pPr>
        <w:pStyle w:val="AATitre4"/>
        <w:keepNext/>
        <w:keepLines/>
        <w:rPr>
          <w:b/>
        </w:rPr>
      </w:pPr>
      <w:bookmarkStart w:id="97" w:name="_Ref190168661"/>
      <w:r>
        <w:rPr>
          <w:b/>
        </w:rPr>
        <w:t>Cross Default</w:t>
      </w:r>
      <w:bookmarkEnd w:id="97"/>
    </w:p>
    <w:p w14:paraId="46AAFB84" w14:textId="77777777" w:rsidR="00FB69D4" w:rsidRDefault="00FB69D4" w:rsidP="00FB69D4">
      <w:pPr>
        <w:pStyle w:val="AATitre6"/>
      </w:pPr>
      <w:r>
        <w:t>Subject to paragraph (ii)</w:t>
      </w:r>
      <w:r w:rsidRPr="00A35D49">
        <w:t>,</w:t>
      </w:r>
      <w:r>
        <w:t xml:space="preserve"> any Financial Indebtedness of the Borrower is not paid on its due date or, if applicable, within any grace period granted pursuant to the relevant documentation.</w:t>
      </w:r>
    </w:p>
    <w:p w14:paraId="287FCD59" w14:textId="77777777" w:rsidR="00FB69D4" w:rsidRDefault="00FB69D4" w:rsidP="00FB69D4">
      <w:pPr>
        <w:pStyle w:val="AATitre6"/>
      </w:pPr>
      <w:r>
        <w:t>A creditor has cancelled or suspended its commitment towards the Borrower pursuant to any Financial Indebtedness, or has declared the Financial Indebtedness due and payable prior to its specified maturity, or requested prepayment in full of the Financial Indebtedness, in each case, as a result of an event of default or any provision having a similar effect (howsoever described) pursuant to the relevant documentation.</w:t>
      </w:r>
    </w:p>
    <w:p w14:paraId="49F5935E" w14:textId="77777777" w:rsidR="00FB69D4" w:rsidRDefault="00FB69D4" w:rsidP="00FB69D4">
      <w:pPr>
        <w:pStyle w:val="AATitre6"/>
      </w:pPr>
      <w:r>
        <w:t xml:space="preserve">No Event of Default will occur under this clause 13.1 (d) if the relevant amount of Financial Indebtedness or the commitment for Financial Indebtedness falling within paragraphs (i) and (ii) above is less than </w:t>
      </w:r>
      <w:r w:rsidRPr="00EB401C">
        <w:rPr>
          <w:lang w:val="en-US"/>
        </w:rPr>
        <w:t>thirty millions Euros (EUR 30,000,</w:t>
      </w:r>
      <w:r w:rsidRPr="009D3662">
        <w:rPr>
          <w:lang w:val="en-US"/>
        </w:rPr>
        <w:t>000)</w:t>
      </w:r>
      <w:r w:rsidRPr="009D3662">
        <w:t xml:space="preserve"> (or</w:t>
      </w:r>
      <w:r>
        <w:t xml:space="preserve"> its equivalent in any other currency(ies)).</w:t>
      </w:r>
    </w:p>
    <w:p w14:paraId="6D23544A" w14:textId="77777777" w:rsidR="00FB69D4" w:rsidRDefault="00FB69D4" w:rsidP="00FB69D4">
      <w:pPr>
        <w:pStyle w:val="AATitre4"/>
        <w:rPr>
          <w:b/>
        </w:rPr>
      </w:pPr>
      <w:r>
        <w:rPr>
          <w:b/>
        </w:rPr>
        <w:t>Unlawfulness</w:t>
      </w:r>
    </w:p>
    <w:p w14:paraId="7F657E3C" w14:textId="77777777" w:rsidR="00FB69D4" w:rsidRDefault="00FB69D4" w:rsidP="00FB69D4">
      <w:pPr>
        <w:pStyle w:val="BodyText3"/>
      </w:pPr>
      <w:r>
        <w:t>It is or becomes unlawful for the Borrower to perform any of its obligations under this Agreement.</w:t>
      </w:r>
    </w:p>
    <w:p w14:paraId="73A8BE9A" w14:textId="77777777" w:rsidR="00FB69D4" w:rsidRDefault="00FB69D4" w:rsidP="00FB69D4">
      <w:pPr>
        <w:pStyle w:val="AATitre4"/>
        <w:rPr>
          <w:b/>
        </w:rPr>
      </w:pPr>
      <w:r>
        <w:rPr>
          <w:b/>
        </w:rPr>
        <w:t>Material adverse change</w:t>
      </w:r>
    </w:p>
    <w:p w14:paraId="2BA50F0F" w14:textId="77777777" w:rsidR="00FB69D4" w:rsidRDefault="00FB69D4" w:rsidP="00FB69D4">
      <w:pPr>
        <w:pStyle w:val="BodyText3"/>
      </w:pPr>
      <w:r>
        <w:t>Any event (including a change in the political situation of the country of the Borrower) or any measure which is likely, according to the Lender’s opinion, to have a Material Adverse Effect occurs or is likely to occur.</w:t>
      </w:r>
    </w:p>
    <w:p w14:paraId="763F88B0" w14:textId="77777777" w:rsidR="00FB69D4" w:rsidRDefault="00FB69D4" w:rsidP="00FB69D4">
      <w:pPr>
        <w:pStyle w:val="AATitre4"/>
        <w:rPr>
          <w:b/>
        </w:rPr>
      </w:pPr>
      <w:r>
        <w:rPr>
          <w:b/>
        </w:rPr>
        <w:t>Withdrawal or suspension of the Program</w:t>
      </w:r>
    </w:p>
    <w:p w14:paraId="7E6BCAC2" w14:textId="77777777" w:rsidR="00FB69D4" w:rsidRDefault="00FB69D4" w:rsidP="00FB69D4">
      <w:pPr>
        <w:pStyle w:val="BodyText3"/>
      </w:pPr>
      <w:r>
        <w:t>Any of the following occurs:</w:t>
      </w:r>
    </w:p>
    <w:p w14:paraId="084E7A61" w14:textId="77777777" w:rsidR="00FB69D4" w:rsidRDefault="00FB69D4" w:rsidP="00FB69D4">
      <w:pPr>
        <w:pStyle w:val="AATitre6"/>
      </w:pPr>
      <w:r>
        <w:t>the Borrower withdraws from the Program;</w:t>
      </w:r>
    </w:p>
    <w:p w14:paraId="45B97F21" w14:textId="77777777" w:rsidR="00FB69D4" w:rsidRDefault="00FB69D4" w:rsidP="00FB69D4">
      <w:pPr>
        <w:pStyle w:val="AATitre6"/>
      </w:pPr>
      <w:r>
        <w:t>the implementation of the Program is suspended by the Borrower for a period exceeding six (6) months; or</w:t>
      </w:r>
    </w:p>
    <w:p w14:paraId="784EEF0D" w14:textId="77777777" w:rsidR="00FB69D4" w:rsidRDefault="00FB69D4" w:rsidP="00FB69D4">
      <w:pPr>
        <w:pStyle w:val="AATitre4"/>
        <w:rPr>
          <w:b/>
        </w:rPr>
      </w:pPr>
      <w:r>
        <w:rPr>
          <w:b/>
        </w:rPr>
        <w:t>Authorisations</w:t>
      </w:r>
    </w:p>
    <w:p w14:paraId="0735AC4E" w14:textId="77777777" w:rsidR="00FB69D4" w:rsidRDefault="00FB69D4" w:rsidP="00FB69D4">
      <w:pPr>
        <w:pStyle w:val="BodyText3"/>
      </w:pPr>
      <w:r>
        <w:t>Any Authorisation required for the Borrower in order to perform or comply with its obligations under this Agreement or required in the ordinary course of the Program is not obtained within the required timeframe or is cancelled or becomes invalid or otherwise ceases to be in full force and effect.</w:t>
      </w:r>
    </w:p>
    <w:p w14:paraId="311FD313" w14:textId="77777777" w:rsidR="00FB69D4" w:rsidRDefault="00FB69D4" w:rsidP="00FB69D4">
      <w:pPr>
        <w:pStyle w:val="AATitre4"/>
        <w:rPr>
          <w:b/>
        </w:rPr>
      </w:pPr>
      <w:r>
        <w:rPr>
          <w:b/>
        </w:rPr>
        <w:t>Judgments, rulings or decisions having a Material Adverse Effect</w:t>
      </w:r>
    </w:p>
    <w:p w14:paraId="2CF15639" w14:textId="77777777" w:rsidR="00FB69D4" w:rsidRDefault="00FB69D4" w:rsidP="00FB69D4">
      <w:pPr>
        <w:pStyle w:val="BodyText3"/>
      </w:pPr>
      <w:r>
        <w:t>Any judgment or arbitral award or any judicial or administrative decision affecting the Borrower has or is reasonably likely, according to the opinion of the Lender, to have a Material Adverse Effect, occurs or is likely to occur.</w:t>
      </w:r>
    </w:p>
    <w:p w14:paraId="418585C6" w14:textId="77777777" w:rsidR="00FB69D4" w:rsidRDefault="00FB69D4" w:rsidP="00FB69D4">
      <w:pPr>
        <w:pStyle w:val="AATitre4"/>
        <w:rPr>
          <w:b/>
        </w:rPr>
      </w:pPr>
      <w:r>
        <w:rPr>
          <w:b/>
        </w:rPr>
        <w:lastRenderedPageBreak/>
        <w:t>Suspension of free convertibility and free transfer</w:t>
      </w:r>
    </w:p>
    <w:p w14:paraId="3A69D831" w14:textId="77777777" w:rsidR="00FB69D4" w:rsidRDefault="00FB69D4" w:rsidP="00FB69D4">
      <w:pPr>
        <w:pStyle w:val="AATitre4"/>
        <w:numPr>
          <w:ilvl w:val="0"/>
          <w:numId w:val="0"/>
        </w:numPr>
        <w:ind w:left="1440"/>
        <w:rPr>
          <w:szCs w:val="22"/>
        </w:rPr>
      </w:pPr>
      <w:r>
        <w:rPr>
          <w:szCs w:val="22"/>
        </w:rPr>
        <w:t>Free convertibility and free transfer of any of the amounts due by the Borrower under this Agreement, or any other facility provided by the Lender to the Borrower or any other borrower of the jurisdiction of the Borrower, is challenged.</w:t>
      </w:r>
    </w:p>
    <w:p w14:paraId="0997B2C9" w14:textId="77777777" w:rsidR="00FB69D4" w:rsidRPr="007D2705" w:rsidRDefault="00FB69D4" w:rsidP="00FB69D4">
      <w:pPr>
        <w:pStyle w:val="AATitre4"/>
        <w:numPr>
          <w:ilvl w:val="0"/>
          <w:numId w:val="0"/>
        </w:numPr>
        <w:ind w:left="1440"/>
        <w:rPr>
          <w:szCs w:val="22"/>
        </w:rPr>
      </w:pPr>
      <w:r w:rsidRPr="007D2705">
        <w:rPr>
          <w:szCs w:val="22"/>
        </w:rPr>
        <w:t>Any foreign exchange law is amended, enacted or introduced or is reasonably to be amended, enacted or introduced in the Republic of Serbia that (in the opinion of the Lender): (i) has or is reasonably likely to have the effect of prohibiting, or restricting or delaying in any material respect any payment that the Borrower is required to make pursuant to the terms of this Agreement; or (ii) is materially prejudicial to the interests of the Lenders under or in connection with this Agreement.</w:t>
      </w:r>
    </w:p>
    <w:p w14:paraId="1BB27A7A" w14:textId="77777777" w:rsidR="00FB69D4" w:rsidRDefault="00FB69D4" w:rsidP="00FB69D4">
      <w:pPr>
        <w:pStyle w:val="AATitre2"/>
        <w:rPr>
          <w:u w:val="none"/>
        </w:rPr>
      </w:pPr>
      <w:bookmarkStart w:id="98" w:name="_Toc71193030"/>
      <w:r>
        <w:t>Acceleration</w:t>
      </w:r>
      <w:bookmarkEnd w:id="98"/>
    </w:p>
    <w:p w14:paraId="2911494D" w14:textId="77777777" w:rsidR="00FB69D4" w:rsidRDefault="00FB69D4" w:rsidP="00FB69D4">
      <w:pPr>
        <w:pStyle w:val="BodyText1"/>
      </w:pPr>
      <w:r>
        <w:t xml:space="preserve">On and at any time after the occurrence of an Event of Default, the Lender may, without providing any formal demand or commencing any judicial or extra-judicial proceedings, by written notice to the Borrower: </w:t>
      </w:r>
    </w:p>
    <w:p w14:paraId="1735E48B" w14:textId="77777777" w:rsidR="00FB69D4" w:rsidRDefault="00FB69D4" w:rsidP="00FB69D4">
      <w:pPr>
        <w:pStyle w:val="AATitre4"/>
      </w:pPr>
      <w:r>
        <w:t>cancel the Available Credit; and/or</w:t>
      </w:r>
    </w:p>
    <w:p w14:paraId="098D6C9C" w14:textId="77777777" w:rsidR="00FB69D4" w:rsidRDefault="00FB69D4" w:rsidP="00FB69D4">
      <w:pPr>
        <w:pStyle w:val="AATitre4"/>
      </w:pPr>
      <w:r>
        <w:t>declare that all or part of the Facility, together with any accrued or outstanding interest and all other amounts outstanding under this Agreement, are immediately due and payable.</w:t>
      </w:r>
    </w:p>
    <w:p w14:paraId="118C546C" w14:textId="77777777" w:rsidR="00FB69D4" w:rsidRDefault="00FB69D4" w:rsidP="00FB69D4">
      <w:pPr>
        <w:pStyle w:val="BodyText1"/>
      </w:pPr>
      <w:r>
        <w:t>Without prejudice to the above, in the event that an Event of Default occurs as set out in Clause 13.1 (</w:t>
      </w:r>
      <w:r w:rsidRPr="00457792">
        <w:rPr>
          <w:i/>
        </w:rPr>
        <w:t>Events of Default</w:t>
      </w:r>
      <w:r>
        <w:t xml:space="preserve">), the Lender reserves the right to, upon written notice to the Borrower, (i) suspend or postpone any Drawdown under the Facility; and/or (ii) suspend the finalisation of any agreements relating to other possible financial offers which have been notified by the Lender to the Borrower; and/or (iii) suspend or postpone any drawdown under any loan agreement entered into between the Borrower and the Lender. </w:t>
      </w:r>
    </w:p>
    <w:p w14:paraId="4F8F6C1B" w14:textId="77777777" w:rsidR="00FB69D4" w:rsidRDefault="00FB69D4" w:rsidP="00FB69D4">
      <w:pPr>
        <w:pStyle w:val="BodyText1"/>
      </w:pPr>
      <w:r w:rsidRPr="0062600C">
        <w:t>If any drawdown is postponed or suspended by a Co-Financier under an agreement between such Co-Financier and the Borrower, the Lender reserves the right to postpone or suspend any Drawdown under the Facility.</w:t>
      </w:r>
    </w:p>
    <w:p w14:paraId="4C331C7A" w14:textId="77777777" w:rsidR="00FB69D4" w:rsidRDefault="00FB69D4" w:rsidP="00FB69D4">
      <w:pPr>
        <w:pStyle w:val="AATitre2"/>
        <w:rPr>
          <w:u w:val="none"/>
        </w:rPr>
      </w:pPr>
      <w:bookmarkStart w:id="99" w:name="_Toc71193031"/>
      <w:r>
        <w:t>Notification of an Event of Default</w:t>
      </w:r>
      <w:bookmarkEnd w:id="99"/>
    </w:p>
    <w:p w14:paraId="5FD857E6" w14:textId="77777777" w:rsidR="00FB69D4" w:rsidRDefault="00FB69D4" w:rsidP="00FB69D4">
      <w:pPr>
        <w:pStyle w:val="BodyText1"/>
      </w:pPr>
      <w:r>
        <w:t>In accordance with Clause 12.5 (</w:t>
      </w:r>
      <w:r w:rsidRPr="00457792">
        <w:rPr>
          <w:i/>
        </w:rPr>
        <w:t>Additional</w:t>
      </w:r>
      <w:r>
        <w:t xml:space="preserve"> Information), the Borrower shall promptly notify the Lender upon becoming aware of any event which is or is likely to be an Event of Default and inform the Lender of all the measures contemplated by the Borrower to remedy it.</w:t>
      </w:r>
    </w:p>
    <w:p w14:paraId="09B0FBC2" w14:textId="77777777" w:rsidR="00FB69D4" w:rsidRDefault="00FB69D4" w:rsidP="00FB69D4">
      <w:pPr>
        <w:pStyle w:val="AATitre1"/>
      </w:pPr>
      <w:bookmarkStart w:id="100" w:name="_Toc71193032"/>
      <w:r>
        <w:t>ADMINISTRATION OF THE FACILITY</w:t>
      </w:r>
      <w:bookmarkEnd w:id="100"/>
    </w:p>
    <w:p w14:paraId="65B6F5D9" w14:textId="77777777" w:rsidR="00FB69D4" w:rsidRDefault="00FB69D4" w:rsidP="00FB69D4">
      <w:pPr>
        <w:pStyle w:val="AATitre2"/>
        <w:rPr>
          <w:u w:val="none"/>
        </w:rPr>
      </w:pPr>
      <w:bookmarkStart w:id="101" w:name="_Toc71193033"/>
      <w:r>
        <w:t>Payments</w:t>
      </w:r>
      <w:bookmarkEnd w:id="101"/>
    </w:p>
    <w:p w14:paraId="370284C3" w14:textId="77777777" w:rsidR="00FB69D4" w:rsidRDefault="00FB69D4" w:rsidP="00FB69D4">
      <w:pPr>
        <w:pStyle w:val="BodyText1"/>
      </w:pPr>
      <w:r>
        <w:t>All payments received by the Lender under this Agreement shall be applied towards the payment of expenses, fees, interest, principal amounts or any other sum due under this Agreement in the following order:</w:t>
      </w:r>
    </w:p>
    <w:p w14:paraId="76ABFB23" w14:textId="77777777" w:rsidR="00FB69D4" w:rsidRDefault="00FB69D4" w:rsidP="00FB69D4">
      <w:pPr>
        <w:pStyle w:val="AATitre5"/>
      </w:pPr>
      <w:r>
        <w:t>incidental costs and expenses;</w:t>
      </w:r>
    </w:p>
    <w:p w14:paraId="3ECE66CD" w14:textId="77777777" w:rsidR="00FB69D4" w:rsidRDefault="00FB69D4" w:rsidP="00FB69D4">
      <w:pPr>
        <w:pStyle w:val="AATitre5"/>
      </w:pPr>
      <w:r>
        <w:t>fees;</w:t>
      </w:r>
    </w:p>
    <w:p w14:paraId="0F4A8E55" w14:textId="77777777" w:rsidR="00FB69D4" w:rsidRDefault="00FB69D4" w:rsidP="00FB69D4">
      <w:pPr>
        <w:pStyle w:val="AATitre5"/>
      </w:pPr>
      <w:r>
        <w:t>late-payment interest and default interest;</w:t>
      </w:r>
    </w:p>
    <w:p w14:paraId="3A430DC6" w14:textId="77777777" w:rsidR="00FB69D4" w:rsidRDefault="00FB69D4" w:rsidP="00FB69D4">
      <w:pPr>
        <w:pStyle w:val="AATitre5"/>
      </w:pPr>
      <w:r>
        <w:lastRenderedPageBreak/>
        <w:t>accrued interest;</w:t>
      </w:r>
    </w:p>
    <w:p w14:paraId="397435EE" w14:textId="77777777" w:rsidR="00FB69D4" w:rsidRDefault="00FB69D4" w:rsidP="00FB69D4">
      <w:pPr>
        <w:pStyle w:val="AATitre5"/>
      </w:pPr>
      <w:r>
        <w:t>principal repayments.</w:t>
      </w:r>
    </w:p>
    <w:p w14:paraId="3A45AC80" w14:textId="77777777" w:rsidR="00FB69D4" w:rsidRDefault="00FB69D4" w:rsidP="00FB69D4">
      <w:pPr>
        <w:pStyle w:val="BodyText2"/>
        <w:ind w:left="720"/>
      </w:pPr>
      <w:r>
        <w:t>Any payments received from the Borrower shall be applied first in or towards payment of any sums due and payable under the Facility or under other loans extended by the Lender to the Borrower, should it be in the Lender’s interest to apply these sums to such other loans, in the order set out above.</w:t>
      </w:r>
    </w:p>
    <w:p w14:paraId="1DF77774" w14:textId="77777777" w:rsidR="00FB69D4" w:rsidRDefault="00FB69D4" w:rsidP="00FB69D4">
      <w:pPr>
        <w:pStyle w:val="AATitre2"/>
        <w:rPr>
          <w:u w:val="none"/>
        </w:rPr>
      </w:pPr>
      <w:bookmarkStart w:id="102" w:name="_Toc71193034"/>
      <w:r>
        <w:t>Set-off</w:t>
      </w:r>
      <w:bookmarkEnd w:id="102"/>
    </w:p>
    <w:p w14:paraId="39AE6586" w14:textId="77777777" w:rsidR="00FB69D4" w:rsidRDefault="00FB69D4" w:rsidP="00FB69D4">
      <w:pPr>
        <w:pStyle w:val="BodyText1"/>
      </w:pPr>
      <w:r>
        <w:t>Without prior approval of the Borrower, the Lender may, at any time, set-off due and payable obligations owed by the Borrower against any amounts held by the Lender on behalf of the Borrower or any due and payable obligations owed by the Lender to the Borrower. If the obligations are in different currencies, the Lender may convert either obligation at the prevailing currency exchange rate for the purpose of the set-off.</w:t>
      </w:r>
    </w:p>
    <w:p w14:paraId="72798AFC" w14:textId="77777777" w:rsidR="00FB69D4" w:rsidRDefault="00FB69D4" w:rsidP="00FB69D4">
      <w:pPr>
        <w:pStyle w:val="BodyText1"/>
      </w:pPr>
      <w:r>
        <w:t xml:space="preserve">All payments made by the Borrower under the Agreement shall be calculated and made without set-off. The Borrower is prohibited from making any set-off. </w:t>
      </w:r>
    </w:p>
    <w:p w14:paraId="3BD5E66D" w14:textId="77777777" w:rsidR="00FB69D4" w:rsidRDefault="00FB69D4" w:rsidP="00FB69D4">
      <w:pPr>
        <w:pStyle w:val="AATitre2"/>
        <w:rPr>
          <w:u w:val="none"/>
        </w:rPr>
      </w:pPr>
      <w:bookmarkStart w:id="103" w:name="_Toc71193035"/>
      <w:r>
        <w:t>Business Days</w:t>
      </w:r>
      <w:bookmarkEnd w:id="103"/>
    </w:p>
    <w:p w14:paraId="17F5A743" w14:textId="77777777" w:rsidR="00FB69D4" w:rsidRDefault="00FB69D4" w:rsidP="00FB69D4">
      <w:pPr>
        <w:pStyle w:val="BodyText1"/>
      </w:pPr>
      <w:r>
        <w:t>If a payment is due on a day which is not a Business Day, the due date for that payment shall be the next Business Day if the next Business Day is in the same calendar month, or the preceding Business Day if the next Business Day is not in the same calendar month.</w:t>
      </w:r>
    </w:p>
    <w:p w14:paraId="461E69A4" w14:textId="77777777" w:rsidR="00FB69D4" w:rsidRDefault="00FB69D4" w:rsidP="00FB69D4">
      <w:pPr>
        <w:pStyle w:val="BodyText1"/>
      </w:pPr>
      <w:r>
        <w:t xml:space="preserve">During any extension of the Payment Date for a principal or unpaid amount under this Agreement, interest shall be payable on that amount during the extension period at the rate applicable on the original Payment Date. </w:t>
      </w:r>
    </w:p>
    <w:p w14:paraId="17C78A2E" w14:textId="77777777" w:rsidR="00FB69D4" w:rsidRDefault="00FB69D4" w:rsidP="00FB69D4">
      <w:pPr>
        <w:pStyle w:val="AATitre2"/>
        <w:rPr>
          <w:u w:val="none"/>
        </w:rPr>
      </w:pPr>
      <w:bookmarkStart w:id="104" w:name="_Toc71193036"/>
      <w:r>
        <w:t>Currency of payment</w:t>
      </w:r>
      <w:bookmarkEnd w:id="104"/>
    </w:p>
    <w:p w14:paraId="5D0CB2C4" w14:textId="77777777" w:rsidR="00FB69D4" w:rsidRDefault="00FB69D4" w:rsidP="00FB69D4">
      <w:pPr>
        <w:pStyle w:val="BodyText1"/>
      </w:pPr>
      <w:r>
        <w:t>The currency of each amount payable under this Agreement is Euros, except as provided in Clause 14.6 (</w:t>
      </w:r>
      <w:r w:rsidRPr="00457792">
        <w:rPr>
          <w:i/>
        </w:rPr>
        <w:t>Place of payment</w:t>
      </w:r>
      <w:r>
        <w:t>).</w:t>
      </w:r>
    </w:p>
    <w:p w14:paraId="4B3301EA" w14:textId="77777777" w:rsidR="00FB69D4" w:rsidRDefault="00FB69D4" w:rsidP="00FB69D4">
      <w:pPr>
        <w:pStyle w:val="AATitre2"/>
        <w:rPr>
          <w:u w:val="none"/>
        </w:rPr>
      </w:pPr>
      <w:bookmarkStart w:id="105" w:name="_Toc204504399"/>
      <w:bookmarkStart w:id="106" w:name="_Toc257823914"/>
      <w:bookmarkStart w:id="107" w:name="_Toc71193037"/>
      <w:r>
        <w:t>Da</w:t>
      </w:r>
      <w:bookmarkEnd w:id="105"/>
      <w:bookmarkEnd w:id="106"/>
      <w:r>
        <w:t>y count convention</w:t>
      </w:r>
      <w:bookmarkEnd w:id="107"/>
    </w:p>
    <w:p w14:paraId="7EDD3962" w14:textId="77777777" w:rsidR="00FB69D4" w:rsidRDefault="00FB69D4" w:rsidP="00FB69D4">
      <w:pPr>
        <w:pStyle w:val="BodyText1"/>
      </w:pPr>
      <w:r>
        <w:t>Any interest, fee or expense accruing under this Agreement will be calculated on the basis of the actual number of days elapsed and a year of three hundred and sixty (360) days in accordance with European interbank market practice.</w:t>
      </w:r>
    </w:p>
    <w:p w14:paraId="07EF5A78" w14:textId="77777777" w:rsidR="00FB69D4" w:rsidRDefault="00FB69D4" w:rsidP="00FB69D4">
      <w:pPr>
        <w:pStyle w:val="AATitre2"/>
        <w:rPr>
          <w:u w:val="none"/>
        </w:rPr>
      </w:pPr>
      <w:bookmarkStart w:id="108" w:name="_Ref204492618"/>
      <w:bookmarkStart w:id="109" w:name="_Toc71193038"/>
      <w:r>
        <w:t>Place of payment</w:t>
      </w:r>
      <w:bookmarkEnd w:id="108"/>
      <w:bookmarkEnd w:id="109"/>
    </w:p>
    <w:p w14:paraId="046E566F" w14:textId="77777777" w:rsidR="00FB69D4" w:rsidRDefault="00FB69D4" w:rsidP="00684C41">
      <w:pPr>
        <w:pStyle w:val="AltAATitre4"/>
        <w:numPr>
          <w:ilvl w:val="0"/>
          <w:numId w:val="58"/>
        </w:numPr>
      </w:pPr>
      <w:r>
        <w:t>Any funds to be transferred by the Lender to the Borrower under the Facility will be paid to the bank account specifically designated for such purpose by the Borrower, provided that the Lender has given its prior consent on the selected bank.</w:t>
      </w:r>
    </w:p>
    <w:p w14:paraId="17F69394" w14:textId="77777777" w:rsidR="00FB69D4" w:rsidRPr="00B54C70" w:rsidRDefault="00FB69D4" w:rsidP="00684C41">
      <w:pPr>
        <w:pStyle w:val="AltAATitre4"/>
        <w:numPr>
          <w:ilvl w:val="0"/>
          <w:numId w:val="58"/>
        </w:numPr>
      </w:pPr>
      <w:r>
        <w:t>Any payment to be made by the Borrower to the Lender shall be paid on the due date by no later than 11:00 am (Paris time) to the following bank account:</w:t>
      </w:r>
    </w:p>
    <w:p w14:paraId="69885188" w14:textId="77777777" w:rsidR="00FB69D4" w:rsidRDefault="00FB69D4" w:rsidP="00FB69D4">
      <w:pPr>
        <w:spacing w:after="120"/>
        <w:ind w:left="1134"/>
        <w:rPr>
          <w:lang w:val="fr-FR"/>
        </w:rPr>
      </w:pPr>
      <w:r>
        <w:rPr>
          <w:lang w:val="fr-FR"/>
        </w:rPr>
        <w:t>RIB Code:</w:t>
      </w:r>
      <w:r>
        <w:rPr>
          <w:lang w:val="fr-FR"/>
        </w:rPr>
        <w:tab/>
        <w:t>30001 00064 00000040235 03</w:t>
      </w:r>
    </w:p>
    <w:p w14:paraId="2DACB429" w14:textId="77777777" w:rsidR="00FB69D4" w:rsidRDefault="00FB69D4" w:rsidP="00FB69D4">
      <w:pPr>
        <w:spacing w:after="120"/>
        <w:ind w:left="1134"/>
        <w:rPr>
          <w:lang w:val="fr-FR"/>
        </w:rPr>
      </w:pPr>
      <w:r>
        <w:rPr>
          <w:lang w:val="fr-FR"/>
        </w:rPr>
        <w:t>IBAN Code:</w:t>
      </w:r>
      <w:r>
        <w:rPr>
          <w:lang w:val="fr-FR"/>
        </w:rPr>
        <w:tab/>
        <w:t>FR76 3000 1000 6400 0000 4023 503</w:t>
      </w:r>
    </w:p>
    <w:p w14:paraId="558855FF" w14:textId="77777777" w:rsidR="00FB69D4" w:rsidRDefault="00FB69D4" w:rsidP="00FB69D4">
      <w:pPr>
        <w:spacing w:after="120"/>
        <w:ind w:left="1134"/>
        <w:rPr>
          <w:lang w:val="fr-FR"/>
        </w:rPr>
      </w:pPr>
      <w:r>
        <w:rPr>
          <w:lang w:val="fr-FR"/>
        </w:rPr>
        <w:t>Banque de France SWIFT code (BIC):</w:t>
      </w:r>
      <w:r>
        <w:rPr>
          <w:lang w:val="fr-FR"/>
        </w:rPr>
        <w:tab/>
        <w:t>BDFEFRPPCCT</w:t>
      </w:r>
    </w:p>
    <w:p w14:paraId="6A57EDF4" w14:textId="77777777" w:rsidR="00FB69D4" w:rsidRDefault="00FB69D4" w:rsidP="00FB69D4">
      <w:pPr>
        <w:spacing w:after="120"/>
        <w:ind w:left="1134"/>
      </w:pPr>
      <w:r>
        <w:lastRenderedPageBreak/>
        <w:t xml:space="preserve">opened by the Lender at the Banque de France (head office/main branch) in Paris or any other account notified by the Lender to the Borrower. </w:t>
      </w:r>
    </w:p>
    <w:p w14:paraId="4A508D12" w14:textId="77777777" w:rsidR="00FB69D4" w:rsidRDefault="00FB69D4" w:rsidP="00FB69D4">
      <w:pPr>
        <w:spacing w:after="120"/>
        <w:ind w:left="1134"/>
      </w:pPr>
    </w:p>
    <w:p w14:paraId="0F40C6CE" w14:textId="77777777" w:rsidR="00FB69D4" w:rsidRDefault="00FB69D4" w:rsidP="00684C41">
      <w:pPr>
        <w:pStyle w:val="AltAATitre4"/>
        <w:numPr>
          <w:ilvl w:val="0"/>
          <w:numId w:val="58"/>
        </w:numPr>
      </w:pPr>
      <w:r>
        <w:t>The Borrower shall request from the bank responsible for transferring any amounts to the Lender that it provides the following information in any wire transfer messages in a comprehensive manner and in the order set out below (the caption numbers are referring to SWIFT MT 202 and 103 protocol)</w:t>
      </w:r>
    </w:p>
    <w:p w14:paraId="43178974" w14:textId="77777777" w:rsidR="00FB69D4" w:rsidRDefault="00FB69D4" w:rsidP="00FB69D4">
      <w:pPr>
        <w:pStyle w:val="Bullet2"/>
        <w:tabs>
          <w:tab w:val="clear" w:pos="0"/>
          <w:tab w:val="num" w:pos="706"/>
        </w:tabs>
        <w:ind w:left="1426"/>
        <w:rPr>
          <w:lang w:val="en-GB"/>
        </w:rPr>
      </w:pPr>
      <w:r>
        <w:rPr>
          <w:lang w:val="en-GB"/>
        </w:rPr>
        <w:t xml:space="preserve">Principal: name, address, bank account number (field 50) </w:t>
      </w:r>
    </w:p>
    <w:p w14:paraId="7900FEF4" w14:textId="77777777" w:rsidR="00FB69D4" w:rsidRDefault="00FB69D4" w:rsidP="00FB69D4">
      <w:pPr>
        <w:pStyle w:val="Bullet2"/>
        <w:tabs>
          <w:tab w:val="clear" w:pos="0"/>
          <w:tab w:val="num" w:pos="706"/>
        </w:tabs>
        <w:ind w:left="1426"/>
        <w:rPr>
          <w:lang w:val="en-GB"/>
        </w:rPr>
      </w:pPr>
      <w:r>
        <w:rPr>
          <w:lang w:val="en-GB"/>
        </w:rPr>
        <w:t>Principal’s bank: name and address (field 52)</w:t>
      </w:r>
    </w:p>
    <w:p w14:paraId="3641D259" w14:textId="77777777" w:rsidR="00FB69D4" w:rsidRDefault="00FB69D4" w:rsidP="00FB69D4">
      <w:pPr>
        <w:pStyle w:val="Bullet2"/>
        <w:tabs>
          <w:tab w:val="clear" w:pos="0"/>
          <w:tab w:val="num" w:pos="706"/>
        </w:tabs>
        <w:ind w:left="1426"/>
        <w:rPr>
          <w:lang w:val="en-GB"/>
        </w:rPr>
      </w:pPr>
      <w:r>
        <w:rPr>
          <w:lang w:val="en-GB"/>
        </w:rPr>
        <w:t>Reference: name of the Borrower, name of the Program, reference number of the Agreement (field 70)</w:t>
      </w:r>
    </w:p>
    <w:p w14:paraId="162F75FA" w14:textId="77777777" w:rsidR="00FB69D4" w:rsidRDefault="00FB69D4" w:rsidP="00684C41">
      <w:pPr>
        <w:pStyle w:val="AltAATitre4"/>
        <w:numPr>
          <w:ilvl w:val="0"/>
          <w:numId w:val="58"/>
        </w:numPr>
      </w:pPr>
      <w:r>
        <w:t>All payments made by the Borrower shall comply with this Clause 14.6 (</w:t>
      </w:r>
      <w:r w:rsidRPr="00457792">
        <w:rPr>
          <w:i/>
        </w:rPr>
        <w:t>Place of payment</w:t>
      </w:r>
      <w:r>
        <w:t>) in order for the relevant payment obligation to be deemed discharged in full.</w:t>
      </w:r>
    </w:p>
    <w:p w14:paraId="35CDC2E6" w14:textId="77777777" w:rsidR="00FB69D4" w:rsidRDefault="00FB69D4" w:rsidP="00FB69D4">
      <w:pPr>
        <w:pStyle w:val="AATitre2"/>
      </w:pPr>
      <w:bookmarkStart w:id="110" w:name="_Toc71193039"/>
      <w:r>
        <w:t>Payment Systems Disruption</w:t>
      </w:r>
      <w:bookmarkEnd w:id="110"/>
      <w:r>
        <w:t xml:space="preserve"> </w:t>
      </w:r>
    </w:p>
    <w:p w14:paraId="31BACB8B" w14:textId="77777777" w:rsidR="00FB69D4" w:rsidRDefault="00FB69D4" w:rsidP="00FB69D4">
      <w:pPr>
        <w:pStyle w:val="BodyText1"/>
      </w:pPr>
      <w:r>
        <w:t xml:space="preserve">If the Lender determines (in its discretion) that a Payment Systems Disruption Event has occurred or the Borrower notifies the Lender that a Payment Systems Disruption Event has occurred, the Lender: </w:t>
      </w:r>
    </w:p>
    <w:p w14:paraId="661F731A" w14:textId="77777777" w:rsidR="00FB69D4" w:rsidRDefault="00FB69D4" w:rsidP="00FB69D4">
      <w:pPr>
        <w:pStyle w:val="AATitre4"/>
      </w:pPr>
      <w:r>
        <w:t xml:space="preserve">may, and shall if requested by the Borrower, enter into discussions with the Borrower with a view to agreeing any changes to the operation and administration of the Facility as the Lender may deem necessary in the circumstances; </w:t>
      </w:r>
    </w:p>
    <w:p w14:paraId="5F8FA3F4" w14:textId="77777777" w:rsidR="00FB69D4" w:rsidRDefault="00FB69D4" w:rsidP="00FB69D4">
      <w:pPr>
        <w:pStyle w:val="AATitre4"/>
      </w:pPr>
      <w:r>
        <w:t>shall not be obliged to enter into discussions with the Borrower in relation to any of the changes mentioned in paragraph (a) above if, in its opinion, it is not practicable to do so in the circumstances and, in any event, it has no obligation to agree to such changes; and</w:t>
      </w:r>
    </w:p>
    <w:p w14:paraId="2491BCFB" w14:textId="77777777" w:rsidR="00FB69D4" w:rsidRDefault="00FB69D4" w:rsidP="00FB69D4">
      <w:pPr>
        <w:pStyle w:val="AATitre4"/>
      </w:pPr>
      <w:r>
        <w:t>shall not be liable for any cost, loss or liability arising as a result  of its taking, or failing to take, any actions pursuant to this Clause 14.7 (</w:t>
      </w:r>
      <w:r w:rsidRPr="00457792">
        <w:rPr>
          <w:i/>
        </w:rPr>
        <w:t>Payment Systems Disruption</w:t>
      </w:r>
      <w:r>
        <w:t xml:space="preserve"> ). </w:t>
      </w:r>
    </w:p>
    <w:p w14:paraId="060BADE6" w14:textId="77777777" w:rsidR="00FB69D4" w:rsidRDefault="00FB69D4" w:rsidP="00FB69D4">
      <w:pPr>
        <w:pStyle w:val="AATitre1"/>
      </w:pPr>
      <w:bookmarkStart w:id="111" w:name="_Toc71193040"/>
      <w:r>
        <w:t>MISCELLANEOUS</w:t>
      </w:r>
      <w:bookmarkEnd w:id="111"/>
    </w:p>
    <w:p w14:paraId="091AF353" w14:textId="77777777" w:rsidR="00FB69D4" w:rsidRDefault="00FB69D4" w:rsidP="00FB69D4">
      <w:pPr>
        <w:pStyle w:val="AATitre2"/>
        <w:rPr>
          <w:u w:val="none"/>
        </w:rPr>
      </w:pPr>
      <w:bookmarkStart w:id="112" w:name="_Toc71193041"/>
      <w:r>
        <w:t>Language</w:t>
      </w:r>
      <w:bookmarkEnd w:id="112"/>
    </w:p>
    <w:p w14:paraId="69F5756A" w14:textId="77777777" w:rsidR="00FB69D4" w:rsidRDefault="00FB69D4" w:rsidP="00FB69D4">
      <w:pPr>
        <w:pStyle w:val="BodyText1"/>
      </w:pPr>
      <w:r>
        <w:t>The language of this Agreement is English. If this Agreement is translated into another language, the English version shall prevail in the event of any conflicting interpretation or in the event of a dispute between the Parties.</w:t>
      </w:r>
    </w:p>
    <w:p w14:paraId="08A6618A" w14:textId="77777777" w:rsidR="00FB69D4" w:rsidRDefault="00FB69D4" w:rsidP="00FB69D4">
      <w:pPr>
        <w:pStyle w:val="BodyText1"/>
      </w:pPr>
      <w:r>
        <w:t xml:space="preserve">All notices given or documents provided under, or in connection with, this Agreement shall be in English. </w:t>
      </w:r>
    </w:p>
    <w:p w14:paraId="71F8B289" w14:textId="77777777" w:rsidR="00FB69D4" w:rsidRDefault="00FB69D4" w:rsidP="00FB69D4">
      <w:pPr>
        <w:pStyle w:val="BodyText1"/>
      </w:pPr>
      <w:r>
        <w:t xml:space="preserve">The Lender may request that a notice or document provided under, or in connection with, this Agreement which is not in English is accompanied by a certified English translation, in which case, the English translation shall prevail unless the document is a statutory document of an company, legal text or other official document. </w:t>
      </w:r>
    </w:p>
    <w:p w14:paraId="6CE635F1" w14:textId="77777777" w:rsidR="00FB69D4" w:rsidRDefault="00FB69D4" w:rsidP="00FB69D4">
      <w:pPr>
        <w:pStyle w:val="AATitre2"/>
        <w:rPr>
          <w:u w:val="none"/>
        </w:rPr>
      </w:pPr>
      <w:bookmarkStart w:id="113" w:name="_Toc71193042"/>
      <w:r>
        <w:t>Certifications and determinations</w:t>
      </w:r>
      <w:bookmarkEnd w:id="113"/>
    </w:p>
    <w:p w14:paraId="56B04846" w14:textId="77777777" w:rsidR="00FB69D4" w:rsidRDefault="00FB69D4" w:rsidP="00FB69D4">
      <w:pPr>
        <w:pStyle w:val="BodyText1"/>
      </w:pPr>
      <w:r>
        <w:t xml:space="preserve">In any litigation or arbitration arising out of or in connection with this Agreement, entries made in the accounts maintained by the Lender are </w:t>
      </w:r>
      <w:r>
        <w:rPr>
          <w:i/>
        </w:rPr>
        <w:t>prima facie</w:t>
      </w:r>
      <w:r>
        <w:t xml:space="preserve"> evidence of the matters to which they relate.  </w:t>
      </w:r>
    </w:p>
    <w:p w14:paraId="43D18AA8" w14:textId="77777777" w:rsidR="00FB69D4" w:rsidRDefault="00FB69D4" w:rsidP="00FB69D4">
      <w:pPr>
        <w:pStyle w:val="BodyText1"/>
      </w:pPr>
      <w:r>
        <w:lastRenderedPageBreak/>
        <w:t>Any certification or determination by the Lender of a rate or amount under this Agreement will be, in the absence of manifest error, conclusive evidence of the matters to which it relates.</w:t>
      </w:r>
    </w:p>
    <w:p w14:paraId="58C13814" w14:textId="77777777" w:rsidR="00FB69D4" w:rsidRDefault="00FB69D4" w:rsidP="00FB69D4">
      <w:pPr>
        <w:pStyle w:val="AATitre2"/>
        <w:rPr>
          <w:u w:val="none"/>
        </w:rPr>
      </w:pPr>
      <w:bookmarkStart w:id="114" w:name="_Toc71193043"/>
      <w:r>
        <w:t>Partial invalidity</w:t>
      </w:r>
      <w:bookmarkEnd w:id="114"/>
    </w:p>
    <w:p w14:paraId="07914A6F" w14:textId="77777777" w:rsidR="00FB69D4" w:rsidRDefault="00FB69D4" w:rsidP="00FB69D4">
      <w:pPr>
        <w:pStyle w:val="BodyText1"/>
      </w:pPr>
      <w:r>
        <w:t>If, at any time, a term of this Agreement is or becomes illegal, invalid or unenforceable, neither the validity, legality or enforceability of the remaining provisions of this Agreement will in any way be affected or impaired.</w:t>
      </w:r>
    </w:p>
    <w:p w14:paraId="6BE13EC4" w14:textId="77777777" w:rsidR="00FB69D4" w:rsidRDefault="00FB69D4" w:rsidP="00FB69D4">
      <w:pPr>
        <w:pStyle w:val="AATitre2"/>
        <w:rPr>
          <w:u w:val="none"/>
        </w:rPr>
      </w:pPr>
      <w:bookmarkStart w:id="115" w:name="_Toc71193044"/>
      <w:r>
        <w:t>No Waiver</w:t>
      </w:r>
      <w:bookmarkEnd w:id="115"/>
    </w:p>
    <w:p w14:paraId="3B31D91E" w14:textId="77777777" w:rsidR="00FB69D4" w:rsidRDefault="00FB69D4" w:rsidP="00FB69D4">
      <w:pPr>
        <w:pStyle w:val="BodyText1"/>
      </w:pPr>
      <w:r>
        <w:t>Failure to exercise, or a delay in exercising, on the part of the Lender of any right under the Agreement shall not operate as a waiver of that right.</w:t>
      </w:r>
    </w:p>
    <w:p w14:paraId="02632DBE" w14:textId="77777777" w:rsidR="00FB69D4" w:rsidRDefault="00FB69D4" w:rsidP="00FB69D4">
      <w:pPr>
        <w:pStyle w:val="BodyText1"/>
      </w:pPr>
      <w:r>
        <w:t xml:space="preserve">Partial exercise of any right shall not prevent any further exercise of such right or the exercise of any other right or remedy under the applicable law. </w:t>
      </w:r>
    </w:p>
    <w:p w14:paraId="31DE7D55" w14:textId="77777777" w:rsidR="00FB69D4" w:rsidRDefault="00FB69D4" w:rsidP="00FB69D4">
      <w:pPr>
        <w:pStyle w:val="BodyText1"/>
      </w:pPr>
      <w:r>
        <w:t>The rights and remedies of the Lender under this Agreement are cumulative and not exclusive of any rights and remedies under the applicable law.</w:t>
      </w:r>
    </w:p>
    <w:p w14:paraId="3F7AFF45" w14:textId="77777777" w:rsidR="00FB69D4" w:rsidRDefault="00FB69D4" w:rsidP="00FB69D4">
      <w:pPr>
        <w:pStyle w:val="AATitre2"/>
        <w:rPr>
          <w:u w:val="none"/>
        </w:rPr>
      </w:pPr>
      <w:bookmarkStart w:id="116" w:name="_Toc71193045"/>
      <w:r>
        <w:t>Assignment</w:t>
      </w:r>
      <w:bookmarkEnd w:id="116"/>
    </w:p>
    <w:p w14:paraId="6C9FDF4B" w14:textId="77777777" w:rsidR="00FB69D4" w:rsidRDefault="00FB69D4" w:rsidP="00FB69D4">
      <w:pPr>
        <w:pStyle w:val="BodyText1"/>
      </w:pPr>
      <w:r>
        <w:t>The Borrower may not assign or transfer, in any manner whatsoever, all or any of its rights and obligations under this Agreement without the prior written consent of the Lender.</w:t>
      </w:r>
    </w:p>
    <w:p w14:paraId="4C46294C" w14:textId="77777777" w:rsidR="00FB69D4" w:rsidRDefault="00FB69D4" w:rsidP="00FB69D4">
      <w:pPr>
        <w:pStyle w:val="BodyText1"/>
      </w:pPr>
      <w:r>
        <w:t xml:space="preserve">The Lender may assign or transfer any of its rights or obligations under this Agreement to any other third party and may enter into any sub-participation agreement relating thereto. </w:t>
      </w:r>
    </w:p>
    <w:p w14:paraId="3AAB1590" w14:textId="77777777" w:rsidR="00FB69D4" w:rsidRDefault="00FB69D4" w:rsidP="00FB69D4">
      <w:pPr>
        <w:pStyle w:val="AATitre2"/>
        <w:rPr>
          <w:u w:val="none"/>
        </w:rPr>
      </w:pPr>
      <w:bookmarkStart w:id="117" w:name="_Toc71193046"/>
      <w:r>
        <w:t>Legal effect</w:t>
      </w:r>
      <w:bookmarkEnd w:id="117"/>
      <w:r>
        <w:t xml:space="preserve"> </w:t>
      </w:r>
    </w:p>
    <w:p w14:paraId="5066FDB1" w14:textId="77777777" w:rsidR="00FB69D4" w:rsidRDefault="00FB69D4" w:rsidP="00FB69D4">
      <w:pPr>
        <w:pStyle w:val="BodyText1"/>
      </w:pPr>
      <w:r>
        <w:t>The Schedules annexed hereto and the recitals hereof form part of this Agreement and have the same legal effect.</w:t>
      </w:r>
    </w:p>
    <w:p w14:paraId="1A1F5AFA" w14:textId="77777777" w:rsidR="00FB69D4" w:rsidRDefault="00FB69D4" w:rsidP="00FB69D4">
      <w:pPr>
        <w:pStyle w:val="AATitre2"/>
        <w:rPr>
          <w:u w:val="none"/>
        </w:rPr>
      </w:pPr>
      <w:bookmarkStart w:id="118" w:name="_Toc71193047"/>
      <w:r>
        <w:t>Entire agreement</w:t>
      </w:r>
      <w:bookmarkEnd w:id="118"/>
    </w:p>
    <w:p w14:paraId="3FF1DCF9" w14:textId="77777777" w:rsidR="00FB69D4" w:rsidRDefault="00FB69D4" w:rsidP="00FB69D4">
      <w:pPr>
        <w:pStyle w:val="BodyText1"/>
      </w:pPr>
      <w:r>
        <w:t>As of the Signing Date, this Agreement represents the entire agreement between the Parties in relation to the matters set out herein, and supersedes and replaces all previous documents, agreements or understandings which may have been exchanged or communicated as part of the negotiations in connection with this Agreement.</w:t>
      </w:r>
    </w:p>
    <w:p w14:paraId="3CB7001E" w14:textId="77777777" w:rsidR="00FB69D4" w:rsidRDefault="00FB69D4" w:rsidP="00FB69D4">
      <w:pPr>
        <w:pStyle w:val="AATitre2"/>
        <w:rPr>
          <w:u w:val="none"/>
        </w:rPr>
      </w:pPr>
      <w:bookmarkStart w:id="119" w:name="_Toc71193048"/>
      <w:r>
        <w:t>Amendments</w:t>
      </w:r>
      <w:bookmarkEnd w:id="119"/>
    </w:p>
    <w:p w14:paraId="538C5990" w14:textId="77777777" w:rsidR="00FB69D4" w:rsidRDefault="00FB69D4" w:rsidP="00FB69D4">
      <w:pPr>
        <w:pStyle w:val="BodyText1"/>
      </w:pPr>
      <w:r>
        <w:t>No amendment may be made to this Agreement unless expressly agreed in writing between the Parties.</w:t>
      </w:r>
    </w:p>
    <w:p w14:paraId="4A54BAE9" w14:textId="77777777" w:rsidR="00FB69D4" w:rsidRDefault="00FB69D4" w:rsidP="00FB69D4">
      <w:pPr>
        <w:pStyle w:val="AATitre2"/>
        <w:rPr>
          <w:u w:val="none"/>
        </w:rPr>
      </w:pPr>
      <w:bookmarkStart w:id="120" w:name="_Toc71193049"/>
      <w:r>
        <w:t>Confidentiality – Disclosure of information</w:t>
      </w:r>
      <w:bookmarkEnd w:id="120"/>
    </w:p>
    <w:p w14:paraId="2F934F11" w14:textId="77777777" w:rsidR="00FB69D4" w:rsidRDefault="00FB69D4" w:rsidP="001533DC">
      <w:pPr>
        <w:pStyle w:val="AltAATitre4"/>
        <w:numPr>
          <w:ilvl w:val="0"/>
          <w:numId w:val="0"/>
        </w:numPr>
        <w:ind w:left="1440"/>
      </w:pPr>
      <w:r>
        <w:t>The Borrower shall not disclose the content of this Agreement to any third party without the prior consent of the Lender except to any person to whom the Borrower has a disclosure obligation under any applicable law, regulation or judicial ruling.</w:t>
      </w:r>
    </w:p>
    <w:p w14:paraId="414D1186" w14:textId="77777777" w:rsidR="00FB69D4" w:rsidRDefault="00FB69D4" w:rsidP="001533DC">
      <w:pPr>
        <w:pStyle w:val="AltAATitre4"/>
        <w:numPr>
          <w:ilvl w:val="0"/>
          <w:numId w:val="0"/>
        </w:numPr>
        <w:ind w:left="1440"/>
      </w:pPr>
      <w:r>
        <w:t>Notwithstanding any existing confidentiality agreement, the Lender may disclose any information or documents in relation to the Program to: (i) its auditors, experts, rating agencies, legal advisers or supervisory bodies; (ii) any person or entity to whom the Lender may assign or transfer all or part of its rights or obligations under the Agreement; and (iii) any person or entity for the purpose of taking any protective measures or preserving the rights of the Lender under the Agreement.</w:t>
      </w:r>
    </w:p>
    <w:p w14:paraId="44A60D0F" w14:textId="77777777" w:rsidR="00FB69D4" w:rsidRDefault="00FB69D4" w:rsidP="001533DC">
      <w:pPr>
        <w:pStyle w:val="AltAATitre4"/>
        <w:numPr>
          <w:ilvl w:val="0"/>
          <w:numId w:val="0"/>
        </w:numPr>
        <w:ind w:left="1440"/>
      </w:pPr>
      <w:r>
        <w:lastRenderedPageBreak/>
        <w:t>Furthermore, the Borrower hereby expressly authorizes the Lender:</w:t>
      </w:r>
    </w:p>
    <w:p w14:paraId="314FC7F3" w14:textId="77777777" w:rsidR="00FB69D4" w:rsidRDefault="00FB69D4" w:rsidP="001533DC">
      <w:pPr>
        <w:pStyle w:val="AATitre6"/>
        <w:ind w:left="1843" w:hanging="425"/>
        <w:rPr>
          <w:lang w:val="en-US"/>
        </w:rPr>
      </w:pPr>
      <w:r>
        <w:rPr>
          <w:lang w:val="en-US"/>
        </w:rPr>
        <w:t>to exchange with the French Republic for publication on the French government website pursuant to any request from International Aid Transparency Initiative; and</w:t>
      </w:r>
    </w:p>
    <w:p w14:paraId="5CB68466" w14:textId="77777777" w:rsidR="00FB69D4" w:rsidRDefault="00FB69D4" w:rsidP="001533DC">
      <w:pPr>
        <w:pStyle w:val="AATitre6"/>
        <w:ind w:left="1843" w:hanging="425"/>
        <w:rPr>
          <w:lang w:val="en-US"/>
        </w:rPr>
      </w:pPr>
      <w:r>
        <w:rPr>
          <w:lang w:val="en-US"/>
        </w:rPr>
        <w:t>to publish on the Lender’s Website;</w:t>
      </w:r>
    </w:p>
    <w:p w14:paraId="61023610" w14:textId="77777777" w:rsidR="00FB69D4" w:rsidRDefault="00FB69D4" w:rsidP="00FB69D4">
      <w:pPr>
        <w:pStyle w:val="AATitre6"/>
        <w:numPr>
          <w:ilvl w:val="0"/>
          <w:numId w:val="0"/>
        </w:numPr>
        <w:ind w:left="709"/>
        <w:rPr>
          <w:i/>
          <w:lang w:val="en-US"/>
        </w:rPr>
      </w:pPr>
      <w:r>
        <w:rPr>
          <w:lang w:val="en-US"/>
        </w:rPr>
        <w:t>information relating to the Program and its support from the Lender as listed in Schedule 6 (</w:t>
      </w:r>
      <w:r>
        <w:rPr>
          <w:i/>
          <w:lang w:val="en-US"/>
        </w:rPr>
        <w:t>Information that may be published on the French Government Website and the Lender’s Website</w:t>
      </w:r>
      <w:r>
        <w:rPr>
          <w:lang w:val="en-US"/>
        </w:rPr>
        <w:t>)</w:t>
      </w:r>
      <w:r>
        <w:rPr>
          <w:i/>
          <w:lang w:val="en-US"/>
        </w:rPr>
        <w:t>.</w:t>
      </w:r>
    </w:p>
    <w:p w14:paraId="2CE0EB11" w14:textId="77777777" w:rsidR="00FB69D4" w:rsidRDefault="00FB69D4" w:rsidP="00FB69D4">
      <w:pPr>
        <w:pStyle w:val="AATitre2"/>
      </w:pPr>
      <w:bookmarkStart w:id="121" w:name="_Toc71193050"/>
      <w:r>
        <w:t>Limitation</w:t>
      </w:r>
      <w:bookmarkEnd w:id="121"/>
      <w:r>
        <w:t xml:space="preserve"> </w:t>
      </w:r>
    </w:p>
    <w:p w14:paraId="4BA6AA31" w14:textId="77777777" w:rsidR="00FB69D4" w:rsidRDefault="00FB69D4" w:rsidP="00FB69D4">
      <w:pPr>
        <w:pStyle w:val="BodyText"/>
        <w:ind w:left="709"/>
        <w:rPr>
          <w:rFonts w:cs="Times New Roman"/>
          <w:bCs w:val="0"/>
          <w:color w:val="000000"/>
          <w:szCs w:val="22"/>
        </w:rPr>
      </w:pPr>
      <w:r>
        <w:rPr>
          <w:rFonts w:cs="Times New Roman"/>
          <w:bCs w:val="0"/>
          <w:color w:val="000000"/>
          <w:szCs w:val="22"/>
        </w:rPr>
        <w:t>The statute of limitations of any claims under this Agreement shall be ten (10) years, except for any claim of interest due under this Agreement.</w:t>
      </w:r>
    </w:p>
    <w:p w14:paraId="53DBEA6C" w14:textId="77777777" w:rsidR="00FB69D4" w:rsidRPr="00F6432E" w:rsidRDefault="00FB69D4" w:rsidP="00FB69D4">
      <w:pPr>
        <w:pStyle w:val="AATitre2"/>
        <w:rPr>
          <w:lang w:val="en-US"/>
        </w:rPr>
      </w:pPr>
      <w:bookmarkStart w:id="122" w:name="_Toc63352476"/>
      <w:bookmarkStart w:id="123" w:name="_Toc71193051"/>
      <w:r>
        <w:rPr>
          <w:lang w:val="en-US"/>
        </w:rPr>
        <w:t>Hardship</w:t>
      </w:r>
      <w:bookmarkEnd w:id="122"/>
      <w:bookmarkEnd w:id="123"/>
      <w:r w:rsidRPr="00F6432E">
        <w:rPr>
          <w:lang w:val="en-US"/>
        </w:rPr>
        <w:t xml:space="preserve"> </w:t>
      </w:r>
    </w:p>
    <w:p w14:paraId="36BD1C28" w14:textId="77777777" w:rsidR="00FB69D4" w:rsidRPr="003B74D3" w:rsidRDefault="00FB69D4" w:rsidP="00FB69D4">
      <w:pPr>
        <w:pStyle w:val="BodyText"/>
        <w:ind w:left="709"/>
        <w:rPr>
          <w:color w:val="000000"/>
          <w:szCs w:val="22"/>
          <w:lang w:val="en-US"/>
        </w:rPr>
      </w:pPr>
      <w:r w:rsidRPr="00F6432E">
        <w:rPr>
          <w:color w:val="000000"/>
          <w:szCs w:val="22"/>
          <w:lang w:val="en-US"/>
        </w:rPr>
        <w:t xml:space="preserve">Each Party hereby acknowledges that the provisions of article 1195 of the French Code civil shall not apply to it with respect to its obligations under the </w:t>
      </w:r>
      <w:r>
        <w:rPr>
          <w:color w:val="000000"/>
          <w:szCs w:val="22"/>
          <w:lang w:val="en-US"/>
        </w:rPr>
        <w:t>Agreement</w:t>
      </w:r>
      <w:r w:rsidRPr="00F6432E">
        <w:rPr>
          <w:color w:val="000000"/>
          <w:szCs w:val="22"/>
          <w:lang w:val="en-US"/>
        </w:rPr>
        <w:t xml:space="preserve"> and it shall be not entitled to make any claim under article 1195 of the French Code civil. </w:t>
      </w:r>
    </w:p>
    <w:p w14:paraId="0FEE0C17" w14:textId="77777777" w:rsidR="00FB69D4" w:rsidRDefault="00FB69D4" w:rsidP="00FB69D4">
      <w:pPr>
        <w:pStyle w:val="AATitre1"/>
      </w:pPr>
      <w:bookmarkStart w:id="124" w:name="_Toc71193052"/>
      <w:r>
        <w:t>Notices</w:t>
      </w:r>
      <w:bookmarkEnd w:id="124"/>
    </w:p>
    <w:p w14:paraId="3A5294DD" w14:textId="77777777" w:rsidR="00FB69D4" w:rsidRDefault="00FB69D4" w:rsidP="00FB69D4">
      <w:pPr>
        <w:pStyle w:val="AATitre2"/>
        <w:rPr>
          <w:u w:val="none"/>
        </w:rPr>
      </w:pPr>
      <w:bookmarkStart w:id="125" w:name="_Toc71193053"/>
      <w:r>
        <w:t>In writing and addresses</w:t>
      </w:r>
      <w:bookmarkEnd w:id="125"/>
    </w:p>
    <w:p w14:paraId="0D25B935" w14:textId="77777777" w:rsidR="00FB69D4" w:rsidRDefault="00FB69D4" w:rsidP="00FB69D4">
      <w:pPr>
        <w:pStyle w:val="BodyText1"/>
      </w:pPr>
      <w:r>
        <w:t>Any notice, request or other communication to be given or made under or in connection with this Agreement shall be given or made in writing and, unless otherwise stated, may be given or made by fax or by letter sent by the post office to the address and number of the relevant Party set out below:</w:t>
      </w:r>
    </w:p>
    <w:p w14:paraId="7B3ECE56" w14:textId="77777777" w:rsidR="00FB69D4" w:rsidRDefault="00FB69D4" w:rsidP="00FB69D4">
      <w:pPr>
        <w:pStyle w:val="BodyText1"/>
      </w:pPr>
      <w:r>
        <w:t>For the Borrower:</w:t>
      </w:r>
    </w:p>
    <w:p w14:paraId="337EC044" w14:textId="77777777" w:rsidR="00FB69D4" w:rsidRDefault="00FB69D4" w:rsidP="00FB69D4">
      <w:pPr>
        <w:pStyle w:val="BodyText1"/>
      </w:pPr>
      <w:r w:rsidRPr="009B6ABE">
        <w:rPr>
          <w:b/>
        </w:rPr>
        <w:t>MINISTRY OF FINANCE</w:t>
      </w:r>
    </w:p>
    <w:p w14:paraId="20A2B078" w14:textId="77777777" w:rsidR="00FB69D4" w:rsidRPr="009B6ABE" w:rsidRDefault="00FB69D4" w:rsidP="00FB69D4">
      <w:pPr>
        <w:pStyle w:val="BodyText1"/>
      </w:pPr>
      <w:r w:rsidRPr="009B6ABE">
        <w:t xml:space="preserve">Address: </w:t>
      </w:r>
      <w:r w:rsidRPr="009B6ABE">
        <w:tab/>
        <w:t>20 Kneza Milosa St. 11000 Belgrade</w:t>
      </w:r>
    </w:p>
    <w:p w14:paraId="1C58B52D" w14:textId="77777777" w:rsidR="00FB69D4" w:rsidRPr="009B6ABE" w:rsidRDefault="00FB69D4" w:rsidP="00FB69D4">
      <w:pPr>
        <w:pStyle w:val="BodyText1"/>
      </w:pPr>
      <w:r w:rsidRPr="009B6ABE">
        <w:t xml:space="preserve">Telephone: </w:t>
      </w:r>
      <w:r w:rsidRPr="009B6ABE">
        <w:tab/>
        <w:t xml:space="preserve">(381-11) </w:t>
      </w:r>
      <w:r w:rsidRPr="000C0E1A">
        <w:t>364 26 00</w:t>
      </w:r>
    </w:p>
    <w:p w14:paraId="122B4110" w14:textId="77777777" w:rsidR="00FB69D4" w:rsidRPr="009B6ABE" w:rsidRDefault="00FB69D4" w:rsidP="00FB69D4">
      <w:pPr>
        <w:pStyle w:val="BodyText1"/>
      </w:pPr>
      <w:r w:rsidRPr="009B6ABE">
        <w:t xml:space="preserve">Facsimile: </w:t>
      </w:r>
      <w:r w:rsidRPr="009B6ABE">
        <w:tab/>
        <w:t>(381-11) 3618-961</w:t>
      </w:r>
    </w:p>
    <w:p w14:paraId="206BC1C1" w14:textId="77777777" w:rsidR="00FB69D4" w:rsidRPr="009B6ABE" w:rsidRDefault="00FB69D4" w:rsidP="00FB69D4">
      <w:pPr>
        <w:pStyle w:val="BodyText1"/>
        <w:rPr>
          <w:lang w:val="en-US"/>
        </w:rPr>
      </w:pPr>
      <w:r w:rsidRPr="009B6ABE">
        <w:rPr>
          <w:lang w:val="en-US"/>
        </w:rPr>
        <w:t>E-mail: kabinet@mfin.gov.rs</w:t>
      </w:r>
    </w:p>
    <w:p w14:paraId="60F4D2C4" w14:textId="77777777" w:rsidR="00FB69D4" w:rsidRPr="009B6ABE" w:rsidRDefault="00FB69D4" w:rsidP="00FB69D4">
      <w:pPr>
        <w:pStyle w:val="BodyText1"/>
      </w:pPr>
      <w:r w:rsidRPr="009B6ABE">
        <w:t xml:space="preserve">Attention: </w:t>
      </w:r>
      <w:r w:rsidRPr="009B6ABE">
        <w:tab/>
      </w:r>
      <w:r w:rsidRPr="004E3391">
        <w:t>Mr. Siniša Mali</w:t>
      </w:r>
      <w:r w:rsidRPr="009B6ABE">
        <w:t xml:space="preserve">, Minister of Finance </w:t>
      </w:r>
    </w:p>
    <w:p w14:paraId="2B469840" w14:textId="77777777" w:rsidR="00FB69D4" w:rsidRDefault="00FB69D4" w:rsidP="00FB69D4">
      <w:pPr>
        <w:pStyle w:val="BodyText1"/>
      </w:pPr>
      <w:r>
        <w:t>For the Lender:</w:t>
      </w:r>
    </w:p>
    <w:p w14:paraId="4E4B8A11" w14:textId="77777777" w:rsidR="00FB69D4" w:rsidRPr="00EB43C6" w:rsidRDefault="00FB69D4" w:rsidP="00FB69D4">
      <w:pPr>
        <w:pStyle w:val="BodyText1"/>
        <w:rPr>
          <w:b/>
          <w:lang w:val="en-US"/>
        </w:rPr>
      </w:pPr>
      <w:r w:rsidRPr="00EB43C6">
        <w:rPr>
          <w:b/>
          <w:caps/>
          <w:lang w:val="en-US"/>
        </w:rPr>
        <w:t>AFD – WESTERN BALKANS REGIONAL Office</w:t>
      </w:r>
    </w:p>
    <w:p w14:paraId="42FC9E92" w14:textId="77777777" w:rsidR="00FB69D4" w:rsidRPr="00455F8B" w:rsidRDefault="00FB69D4" w:rsidP="00FB69D4">
      <w:pPr>
        <w:pStyle w:val="BodyText1"/>
        <w:ind w:left="709"/>
      </w:pPr>
      <w:r w:rsidRPr="00455F8B">
        <w:t xml:space="preserve">Address: </w:t>
      </w:r>
      <w:r w:rsidRPr="00455F8B">
        <w:tab/>
        <w:t>Zmaj Jovina 11, 11000 Belgrade, Republic of Serbia</w:t>
      </w:r>
    </w:p>
    <w:p w14:paraId="705C0C32" w14:textId="77777777" w:rsidR="00FB69D4" w:rsidRPr="00455F8B" w:rsidRDefault="00FB69D4" w:rsidP="00FB69D4">
      <w:pPr>
        <w:pStyle w:val="BodyText1"/>
        <w:ind w:left="709"/>
      </w:pPr>
      <w:r w:rsidRPr="00455F8B">
        <w:t xml:space="preserve">Telephone: </w:t>
      </w:r>
      <w:r w:rsidRPr="00455F8B">
        <w:tab/>
        <w:t>+(381) 11.78.58.830</w:t>
      </w:r>
    </w:p>
    <w:p w14:paraId="164CCD1B" w14:textId="77777777" w:rsidR="00FB69D4" w:rsidRDefault="00FB69D4" w:rsidP="00FB69D4">
      <w:pPr>
        <w:pStyle w:val="BodyText1"/>
        <w:ind w:left="709"/>
      </w:pPr>
      <w:r w:rsidRPr="00455F8B">
        <w:t xml:space="preserve">Attention: </w:t>
      </w:r>
      <w:r w:rsidRPr="00455F8B">
        <w:tab/>
      </w:r>
      <w:r>
        <w:t xml:space="preserve">Head of </w:t>
      </w:r>
      <w:r w:rsidRPr="00455F8B">
        <w:t>Western Balkans Regional Office</w:t>
      </w:r>
    </w:p>
    <w:p w14:paraId="1B6550DD" w14:textId="77777777" w:rsidR="00FB69D4" w:rsidRDefault="00FB69D4" w:rsidP="00FB69D4">
      <w:pPr>
        <w:pStyle w:val="BodyText1"/>
      </w:pPr>
      <w:r>
        <w:t>With a copy to:</w:t>
      </w:r>
    </w:p>
    <w:p w14:paraId="18DBEFC6" w14:textId="77777777" w:rsidR="00FB69D4" w:rsidRDefault="00FB69D4" w:rsidP="00FB69D4">
      <w:pPr>
        <w:pStyle w:val="BodyText1"/>
      </w:pPr>
      <w:r>
        <w:lastRenderedPageBreak/>
        <w:t>AFD – PARIS HEAD OFFICE</w:t>
      </w:r>
    </w:p>
    <w:p w14:paraId="488A4F54" w14:textId="77777777" w:rsidR="00FB69D4" w:rsidRDefault="00FB69D4" w:rsidP="00FB69D4">
      <w:pPr>
        <w:pStyle w:val="BodyText1"/>
      </w:pPr>
      <w:r>
        <w:t>Address:</w:t>
      </w:r>
      <w:r>
        <w:tab/>
        <w:t>5, rue Roland Barthes – 75598 Paris Cedex 12, France</w:t>
      </w:r>
    </w:p>
    <w:p w14:paraId="7D121F88" w14:textId="77777777" w:rsidR="00FB69D4" w:rsidRPr="0061563D" w:rsidRDefault="00FB69D4" w:rsidP="00FB69D4">
      <w:pPr>
        <w:pStyle w:val="BodyText1"/>
        <w:rPr>
          <w:lang w:val="en-US"/>
        </w:rPr>
      </w:pPr>
      <w:r w:rsidRPr="0061563D">
        <w:rPr>
          <w:lang w:val="en-US"/>
        </w:rPr>
        <w:t xml:space="preserve">Telephone: </w:t>
      </w:r>
      <w:r w:rsidRPr="0061563D">
        <w:rPr>
          <w:lang w:val="en-US"/>
        </w:rPr>
        <w:tab/>
        <w:t>+ 33 1 53 44 31 31</w:t>
      </w:r>
    </w:p>
    <w:p w14:paraId="3B509254" w14:textId="77777777" w:rsidR="00FB69D4" w:rsidRPr="009B6ABE" w:rsidRDefault="00FB69D4" w:rsidP="00FB69D4">
      <w:pPr>
        <w:pStyle w:val="BodyText1"/>
        <w:rPr>
          <w:lang w:val="en-US"/>
        </w:rPr>
      </w:pPr>
      <w:r w:rsidRPr="009B6ABE">
        <w:rPr>
          <w:lang w:val="en-US"/>
        </w:rPr>
        <w:t xml:space="preserve">Attention: </w:t>
      </w:r>
      <w:r w:rsidRPr="009B6ABE">
        <w:rPr>
          <w:lang w:val="en-US"/>
        </w:rPr>
        <w:tab/>
      </w:r>
      <w:r>
        <w:rPr>
          <w:lang w:val="en-US"/>
        </w:rPr>
        <w:t>Head of</w:t>
      </w:r>
      <w:r w:rsidRPr="00FF783E">
        <w:rPr>
          <w:lang w:val="en-US"/>
        </w:rPr>
        <w:t xml:space="preserve"> </w:t>
      </w:r>
      <w:r>
        <w:rPr>
          <w:lang w:val="en-US"/>
        </w:rPr>
        <w:t xml:space="preserve">Europe, Middle East and </w:t>
      </w:r>
      <w:r w:rsidRPr="00FF783E">
        <w:rPr>
          <w:lang w:val="en-US"/>
        </w:rPr>
        <w:t>Asia Department</w:t>
      </w:r>
    </w:p>
    <w:p w14:paraId="1D0A65FA" w14:textId="77777777" w:rsidR="00FB69D4" w:rsidRDefault="00FB69D4" w:rsidP="00FB69D4">
      <w:pPr>
        <w:pStyle w:val="BodyText1"/>
      </w:pPr>
      <w:r>
        <w:t>or such other address, fax number, department or officer as one Party notifies to the other Party.</w:t>
      </w:r>
    </w:p>
    <w:p w14:paraId="32F6E9E8" w14:textId="77777777" w:rsidR="00FB69D4" w:rsidRDefault="00FB69D4" w:rsidP="00FB69D4">
      <w:pPr>
        <w:pStyle w:val="AATitre2"/>
        <w:rPr>
          <w:u w:val="none"/>
        </w:rPr>
      </w:pPr>
      <w:bookmarkStart w:id="126" w:name="_Toc71193054"/>
      <w:r>
        <w:t>Delivery</w:t>
      </w:r>
      <w:bookmarkEnd w:id="126"/>
    </w:p>
    <w:p w14:paraId="45784B10" w14:textId="77777777" w:rsidR="00FB69D4" w:rsidRDefault="00FB69D4" w:rsidP="00FB69D4">
      <w:pPr>
        <w:pStyle w:val="BodyText1"/>
      </w:pPr>
      <w:r>
        <w:t>Any notice, request or communication made or any document sent by a Party to the other Party in connection with this Agreement will only be effective:</w:t>
      </w:r>
    </w:p>
    <w:p w14:paraId="32E4803A" w14:textId="77777777" w:rsidR="00FB69D4" w:rsidRDefault="00FB69D4" w:rsidP="00FB69D4">
      <w:pPr>
        <w:pStyle w:val="AATitre4"/>
      </w:pPr>
      <w:r>
        <w:t>if by fax, when received in a legible form; and</w:t>
      </w:r>
    </w:p>
    <w:p w14:paraId="0317FBA1" w14:textId="77777777" w:rsidR="00FB69D4" w:rsidRDefault="00FB69D4" w:rsidP="00FB69D4">
      <w:pPr>
        <w:pStyle w:val="AATitre4"/>
      </w:pPr>
      <w:r>
        <w:t>if by letter sent though the post office, when delivered to the correct address,</w:t>
      </w:r>
    </w:p>
    <w:p w14:paraId="4A1CF8B3" w14:textId="77777777" w:rsidR="00FB69D4" w:rsidRDefault="00FB69D4" w:rsidP="00FB69D4">
      <w:pPr>
        <w:pStyle w:val="BodyText1"/>
      </w:pPr>
      <w:r>
        <w:t>and, where a particular person or a department is specified as part of the address details provided under Clause 16.1 (</w:t>
      </w:r>
      <w:r>
        <w:rPr>
          <w:i/>
        </w:rPr>
        <w:t>In writing and addresses</w:t>
      </w:r>
      <w:r>
        <w:t>), if such notice, request or communication has been addressed to that person or department.</w:t>
      </w:r>
    </w:p>
    <w:p w14:paraId="547DC11F" w14:textId="77777777" w:rsidR="00FB69D4" w:rsidRDefault="00FB69D4" w:rsidP="00FB69D4">
      <w:pPr>
        <w:pStyle w:val="AATitre2"/>
        <w:rPr>
          <w:u w:val="none"/>
        </w:rPr>
      </w:pPr>
      <w:bookmarkStart w:id="127" w:name="_Toc71193055"/>
      <w:r>
        <w:t>Electronic communications</w:t>
      </w:r>
      <w:bookmarkEnd w:id="127"/>
    </w:p>
    <w:p w14:paraId="7766A7C9" w14:textId="77777777" w:rsidR="00FB69D4" w:rsidRDefault="00FB69D4" w:rsidP="00FB69D4">
      <w:pPr>
        <w:pStyle w:val="AATitre9"/>
        <w:ind w:left="720"/>
      </w:pPr>
      <w:r>
        <w:t>Any communication made by one person to another under or in connection with this Agreement may be made by electronic mail or other electronic means if the Parties:</w:t>
      </w:r>
    </w:p>
    <w:p w14:paraId="383FCEF1" w14:textId="77777777" w:rsidR="00FB69D4" w:rsidRPr="00670D92" w:rsidRDefault="00E749AA" w:rsidP="00E749AA">
      <w:pPr>
        <w:pStyle w:val="AATitre6"/>
        <w:numPr>
          <w:ilvl w:val="0"/>
          <w:numId w:val="0"/>
        </w:numPr>
        <w:tabs>
          <w:tab w:val="left" w:pos="2268"/>
        </w:tabs>
        <w:ind w:left="2160" w:hanging="742"/>
        <w:rPr>
          <w:lang w:val="en-US"/>
        </w:rPr>
      </w:pPr>
      <w:r>
        <w:rPr>
          <w:lang w:val="sr-Cyrl-RS"/>
        </w:rPr>
        <w:t>(</w:t>
      </w:r>
      <w:r>
        <w:rPr>
          <w:lang w:val="sr-Latn-RS"/>
        </w:rPr>
        <w:t>i</w:t>
      </w:r>
      <w:r>
        <w:rPr>
          <w:lang w:val="sr-Cyrl-RS"/>
        </w:rPr>
        <w:t>)</w:t>
      </w:r>
      <w:r>
        <w:rPr>
          <w:lang w:val="sr-Latn-RS"/>
        </w:rPr>
        <w:t xml:space="preserve"> </w:t>
      </w:r>
      <w:r>
        <w:rPr>
          <w:lang w:val="sr-Latn-RS"/>
        </w:rPr>
        <w:tab/>
      </w:r>
      <w:r w:rsidR="00FB69D4" w:rsidRPr="00670D92">
        <w:rPr>
          <w:lang w:val="en-US"/>
        </w:rPr>
        <w:t>agree that, unless and until notified to the contrary, this is to be an accepted form of communication;</w:t>
      </w:r>
    </w:p>
    <w:p w14:paraId="02F2D663" w14:textId="77777777" w:rsidR="00FB69D4" w:rsidRDefault="00E749AA" w:rsidP="00E749AA">
      <w:pPr>
        <w:pStyle w:val="AATitre6"/>
        <w:numPr>
          <w:ilvl w:val="0"/>
          <w:numId w:val="0"/>
        </w:numPr>
        <w:tabs>
          <w:tab w:val="left" w:pos="2268"/>
        </w:tabs>
        <w:ind w:left="2160" w:hanging="742"/>
        <w:rPr>
          <w:lang w:val="en-US"/>
        </w:rPr>
      </w:pPr>
      <w:r>
        <w:rPr>
          <w:lang w:val="sr-Cyrl-RS"/>
        </w:rPr>
        <w:t>(</w:t>
      </w:r>
      <w:r>
        <w:rPr>
          <w:lang w:val="sr-Latn-RS"/>
        </w:rPr>
        <w:t>ii</w:t>
      </w:r>
      <w:r>
        <w:rPr>
          <w:lang w:val="sr-Cyrl-RS"/>
        </w:rPr>
        <w:t>)</w:t>
      </w:r>
      <w:r>
        <w:rPr>
          <w:lang w:val="sr-Latn-RS"/>
        </w:rPr>
        <w:t xml:space="preserve"> </w:t>
      </w:r>
      <w:r>
        <w:rPr>
          <w:lang w:val="sr-Latn-RS"/>
        </w:rPr>
        <w:tab/>
      </w:r>
      <w:r w:rsidR="00FB69D4">
        <w:rPr>
          <w:lang w:val="en-US"/>
        </w:rPr>
        <w:t>notify each other in writing of their electronic mail address and/or any other information required to enable the sending and receipt of information by that means; and</w:t>
      </w:r>
    </w:p>
    <w:p w14:paraId="3917377B" w14:textId="77777777" w:rsidR="00FB69D4" w:rsidRDefault="00E749AA" w:rsidP="00E749AA">
      <w:pPr>
        <w:pStyle w:val="AATitre6"/>
        <w:numPr>
          <w:ilvl w:val="0"/>
          <w:numId w:val="0"/>
        </w:numPr>
        <w:tabs>
          <w:tab w:val="left" w:pos="2268"/>
        </w:tabs>
        <w:ind w:left="2160" w:hanging="742"/>
        <w:rPr>
          <w:lang w:val="en-US"/>
        </w:rPr>
      </w:pPr>
      <w:r>
        <w:t>(</w:t>
      </w:r>
      <w:r>
        <w:rPr>
          <w:lang w:val="sr-Latn-RS"/>
        </w:rPr>
        <w:t>iii</w:t>
      </w:r>
      <w:r>
        <w:t>)</w:t>
      </w:r>
      <w:r>
        <w:rPr>
          <w:lang w:val="sr-Latn-RS"/>
        </w:rPr>
        <w:t xml:space="preserve"> </w:t>
      </w:r>
      <w:r>
        <w:rPr>
          <w:lang w:val="sr-Latn-RS"/>
        </w:rPr>
        <w:tab/>
      </w:r>
      <w:r w:rsidR="00FB69D4">
        <w:rPr>
          <w:lang w:val="en-US"/>
        </w:rPr>
        <w:t>notify each other of any change to their address or any other such information supplied by them.</w:t>
      </w:r>
    </w:p>
    <w:p w14:paraId="4AB84745" w14:textId="77777777" w:rsidR="00FB69D4" w:rsidRDefault="00FB69D4" w:rsidP="00684C41">
      <w:pPr>
        <w:pStyle w:val="AATitre9"/>
        <w:numPr>
          <w:ilvl w:val="8"/>
          <w:numId w:val="54"/>
        </w:numPr>
      </w:pPr>
      <w:r>
        <w:t>Any electronic communication made between the Parties will be effective only when actually received in a readable form.</w:t>
      </w:r>
    </w:p>
    <w:p w14:paraId="1A930DE4" w14:textId="77777777" w:rsidR="00FB69D4" w:rsidRDefault="00FB69D4" w:rsidP="00FB69D4">
      <w:pPr>
        <w:pStyle w:val="AATitre1"/>
        <w:rPr>
          <w:lang w:val="en-US"/>
        </w:rPr>
      </w:pPr>
      <w:bookmarkStart w:id="128" w:name="_Toc71193056"/>
      <w:r>
        <w:rPr>
          <w:lang w:val="en-US"/>
        </w:rPr>
        <w:t>Governing Law, Enforcement and Choice of Domicile</w:t>
      </w:r>
      <w:bookmarkEnd w:id="128"/>
    </w:p>
    <w:p w14:paraId="1688A5EB" w14:textId="77777777" w:rsidR="00FB69D4" w:rsidRDefault="00FB69D4" w:rsidP="00FB69D4">
      <w:pPr>
        <w:pStyle w:val="AATitre2"/>
        <w:rPr>
          <w:u w:val="none"/>
        </w:rPr>
      </w:pPr>
      <w:bookmarkStart w:id="129" w:name="_Toc106103776"/>
      <w:bookmarkStart w:id="130" w:name="_Toc106104612"/>
      <w:bookmarkStart w:id="131" w:name="_Toc106104723"/>
      <w:bookmarkStart w:id="132" w:name="_Toc71193057"/>
      <w:r>
        <w:t>Governing Law</w:t>
      </w:r>
      <w:bookmarkEnd w:id="129"/>
      <w:bookmarkEnd w:id="130"/>
      <w:bookmarkEnd w:id="131"/>
      <w:bookmarkEnd w:id="132"/>
    </w:p>
    <w:p w14:paraId="1351E3CB" w14:textId="77777777" w:rsidR="00FB69D4" w:rsidRDefault="00FB69D4" w:rsidP="00FB69D4">
      <w:pPr>
        <w:pStyle w:val="BodyText1"/>
      </w:pPr>
      <w:r>
        <w:t>This Agreement is governed by French law.</w:t>
      </w:r>
    </w:p>
    <w:p w14:paraId="479C97CC" w14:textId="77777777" w:rsidR="00FB69D4" w:rsidRDefault="00FB69D4" w:rsidP="00FB69D4">
      <w:pPr>
        <w:pStyle w:val="AATitre2"/>
        <w:rPr>
          <w:u w:val="none"/>
        </w:rPr>
      </w:pPr>
      <w:bookmarkStart w:id="133" w:name="_Toc71193058"/>
      <w:r>
        <w:t>Arbitration</w:t>
      </w:r>
      <w:bookmarkEnd w:id="133"/>
    </w:p>
    <w:p w14:paraId="5D7837A9" w14:textId="77777777" w:rsidR="00FB69D4" w:rsidRDefault="00FB69D4" w:rsidP="00FB69D4">
      <w:pPr>
        <w:pStyle w:val="BodyText1"/>
      </w:pPr>
      <w:r>
        <w:t xml:space="preserve">Any dispute arising out of or in connection with this Agreement shall be referred to and finally settled by arbitration under the Rules of Conciliation and Arbitration of the International Chamber of Commerce applicable on the date of commencement of arbitration proceedings, by one or more arbitrators to be appointed in accordance with such Rules. </w:t>
      </w:r>
    </w:p>
    <w:p w14:paraId="67FC4454" w14:textId="77777777" w:rsidR="00FB69D4" w:rsidRDefault="00FB69D4" w:rsidP="00FB69D4">
      <w:pPr>
        <w:pStyle w:val="BodyText1"/>
      </w:pPr>
      <w:r>
        <w:t>The seat of arbitration shall be Paris and the language of arbitration shall be English.</w:t>
      </w:r>
    </w:p>
    <w:p w14:paraId="53D646F8" w14:textId="77777777" w:rsidR="00FB69D4" w:rsidRDefault="00FB69D4" w:rsidP="00FB69D4">
      <w:pPr>
        <w:pStyle w:val="BodyText1"/>
      </w:pPr>
      <w:r>
        <w:lastRenderedPageBreak/>
        <w:t>This arbitration clause shall remain in full force and effect if this Agreement is declared void or is terminated or cancelled and following expiry of this Agreement. The Parties’ contractual obligations under this Agreement are not suspended if a Party initiates legal proceedings against the other Party.</w:t>
      </w:r>
    </w:p>
    <w:p w14:paraId="5E6D8CFB" w14:textId="77777777" w:rsidR="00FB69D4" w:rsidRDefault="00FB69D4" w:rsidP="00FB69D4">
      <w:pPr>
        <w:pStyle w:val="BodyText1"/>
      </w:pPr>
      <w:r>
        <w:t>The Parties expressly agree that, by signing this Agreement, the Borrower irrevocably waives all rights of immunity in respect of jurisdiction or execution on which it could otherwise rely.</w:t>
      </w:r>
    </w:p>
    <w:p w14:paraId="2BC660D0" w14:textId="77777777" w:rsidR="00FB69D4" w:rsidRPr="00FD1BD7" w:rsidRDefault="00FB69D4" w:rsidP="00FB69D4">
      <w:pPr>
        <w:pStyle w:val="BodyText1"/>
      </w:pPr>
      <w:r w:rsidRPr="00FD1BD7">
        <w:t>For the avoidance of doubt, this waiver includes a waiver of immunity from:</w:t>
      </w:r>
    </w:p>
    <w:p w14:paraId="747CC70D" w14:textId="77777777" w:rsidR="00FB69D4" w:rsidRPr="00FD1BD7" w:rsidRDefault="00FB69D4" w:rsidP="00FB69D4">
      <w:pPr>
        <w:pStyle w:val="Corpsdetexte21"/>
        <w:numPr>
          <w:ilvl w:val="0"/>
          <w:numId w:val="28"/>
        </w:numPr>
      </w:pPr>
      <w:r w:rsidRPr="00FD1BD7">
        <w:t>Any suit or legal, judicial or arbitral process arising out of, in relation to or in connection with this Agreement;</w:t>
      </w:r>
    </w:p>
    <w:p w14:paraId="71ED4677" w14:textId="77777777" w:rsidR="00FB69D4" w:rsidRPr="00FD1BD7" w:rsidRDefault="00FB69D4" w:rsidP="00FB69D4">
      <w:pPr>
        <w:pStyle w:val="Corpsdetexte21"/>
        <w:numPr>
          <w:ilvl w:val="0"/>
          <w:numId w:val="28"/>
        </w:numPr>
      </w:pPr>
      <w:r w:rsidRPr="00FD1BD7">
        <w:t>Giving of any relief by way of injunction or order for specific performance or for the recovery of assets or revenues;</w:t>
      </w:r>
    </w:p>
    <w:p w14:paraId="36B5301A" w14:textId="77777777" w:rsidR="00FB69D4" w:rsidRDefault="00FB69D4" w:rsidP="00FB69D4">
      <w:pPr>
        <w:pStyle w:val="Corpsdetexte21"/>
        <w:numPr>
          <w:ilvl w:val="0"/>
          <w:numId w:val="28"/>
        </w:numPr>
      </w:pPr>
      <w:r w:rsidRPr="00FD1BD7">
        <w:t xml:space="preserve">Any effort to confirm, recognize, enforce or execute any decision, settlement, award judgment, execution order or, in an action in rem, any effort for the arrest, for the arrest, detention or sale of any of its assets and revenues that result from any arbitration, or any legal, judicial or administrative proceedings. </w:t>
      </w:r>
    </w:p>
    <w:p w14:paraId="60032C6F" w14:textId="77777777" w:rsidR="00FB69D4" w:rsidRDefault="00FB69D4" w:rsidP="00FB69D4">
      <w:pPr>
        <w:pStyle w:val="BodyText1"/>
      </w:pPr>
      <w:r w:rsidRPr="004A2E8D">
        <w:t>The Borrower does not waive any immunity in respect of any present or future (i)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(viii) the state's, autonomous province’s or local government’s stocks and shares in companies and public enterprises, unless the relevant entity consented to the establishment of a pledge over such stocks or shares, (ix) movable or immovable assets of health institutions, unless a mortgage was established based on the government's decision,  (x) monetary assets and financial instruments determined as financial collateral in accordance with the law regulating financial collateral including monetary assets and financial instruments which are pledged in accordance with such law or (xi) other assets exempt from enforcement by international law or international treaties</w:t>
      </w:r>
      <w:r>
        <w:t>.</w:t>
      </w:r>
    </w:p>
    <w:p w14:paraId="74CC9A1A" w14:textId="77777777" w:rsidR="00FB69D4" w:rsidRDefault="00FB69D4" w:rsidP="00FB69D4">
      <w:pPr>
        <w:pStyle w:val="AATitre2"/>
        <w:rPr>
          <w:u w:val="none"/>
        </w:rPr>
      </w:pPr>
      <w:bookmarkStart w:id="134" w:name="_Toc71193059"/>
      <w:r>
        <w:t>Service of process</w:t>
      </w:r>
      <w:bookmarkEnd w:id="134"/>
    </w:p>
    <w:p w14:paraId="6840DA58" w14:textId="77777777" w:rsidR="00FB69D4" w:rsidRDefault="00FB69D4" w:rsidP="00FB69D4">
      <w:pPr>
        <w:pStyle w:val="BodyText1"/>
      </w:pPr>
      <w:r>
        <w:t>Without prejudice to any applicable law, for the purposes of serving judicial and extrajudicial documents in connection with any action or proceedings referred to above, the Borrower irrevocably chooses its registered office as at the date of this Agreement at the address set out in Clause 16 (</w:t>
      </w:r>
      <w:r w:rsidRPr="00457792">
        <w:rPr>
          <w:i/>
        </w:rPr>
        <w:t>Notices</w:t>
      </w:r>
      <w:r>
        <w:t>) for service of process, and the Lender chooses the address “AFD PARIS HEAD OFFICE” set out in Clause 16 (</w:t>
      </w:r>
      <w:r w:rsidRPr="00457792">
        <w:rPr>
          <w:i/>
        </w:rPr>
        <w:t>Notices</w:t>
      </w:r>
      <w:r>
        <w:t>) for service of process.</w:t>
      </w:r>
    </w:p>
    <w:p w14:paraId="1B054866" w14:textId="77777777" w:rsidR="00FB69D4" w:rsidRDefault="00FB69D4" w:rsidP="00FB69D4">
      <w:pPr>
        <w:pStyle w:val="AATitre1"/>
      </w:pPr>
      <w:bookmarkStart w:id="135" w:name="_Toc71193060"/>
      <w:r>
        <w:t>DURATION</w:t>
      </w:r>
      <w:bookmarkEnd w:id="135"/>
    </w:p>
    <w:p w14:paraId="34B73025" w14:textId="77777777" w:rsidR="00FB69D4" w:rsidRDefault="00FB69D4" w:rsidP="00FB69D4">
      <w:pPr>
        <w:pStyle w:val="BodyTexteNiveau1"/>
      </w:pPr>
      <w:r>
        <w:t xml:space="preserve">This Agreement comes into force on the </w:t>
      </w:r>
      <w:r w:rsidRPr="00A17CF7">
        <w:t xml:space="preserve">Effective Date </w:t>
      </w:r>
      <w:r>
        <w:t>and remains in full force and effect for as long as any amount is outstanding under this Agreement.</w:t>
      </w:r>
    </w:p>
    <w:p w14:paraId="72BED308" w14:textId="77777777" w:rsidR="00FB69D4" w:rsidRDefault="00FB69D4" w:rsidP="00FB69D4">
      <w:pPr>
        <w:pStyle w:val="BodyTexteNiveau1"/>
        <w:rPr>
          <w:color w:val="auto"/>
          <w:lang w:val="en-US"/>
        </w:rPr>
      </w:pPr>
      <w:r>
        <w:t>Notwithstanding the above, the obligations under Clause 15.9 (</w:t>
      </w:r>
      <w:r w:rsidRPr="00457792">
        <w:rPr>
          <w:i/>
        </w:rPr>
        <w:t>Confidentiality – Disclosure of information</w:t>
      </w:r>
      <w:r>
        <w:t>)</w:t>
      </w:r>
      <w:r>
        <w:rPr>
          <w:i/>
        </w:rPr>
        <w:t xml:space="preserve"> </w:t>
      </w:r>
      <w:r>
        <w:t>shall survive and remain in full force and effect for a period of five years after the last Payment Date</w:t>
      </w:r>
      <w:r>
        <w:rPr>
          <w:color w:val="auto"/>
        </w:rPr>
        <w:t>;</w:t>
      </w:r>
      <w:r>
        <w:rPr>
          <w:color w:val="auto"/>
          <w:lang w:val="en-US"/>
        </w:rPr>
        <w:t xml:space="preserve"> the provisions of </w:t>
      </w:r>
      <w:r>
        <w:rPr>
          <w:bCs/>
          <w:color w:val="auto"/>
          <w:lang w:val="en-US"/>
        </w:rPr>
        <w:t>Clause 11.4.2 (</w:t>
      </w:r>
      <w:r w:rsidRPr="00457792">
        <w:rPr>
          <w:i/>
          <w:color w:val="auto"/>
        </w:rPr>
        <w:t>Environmental</w:t>
      </w:r>
      <w:r w:rsidRPr="00457792">
        <w:rPr>
          <w:i/>
          <w:color w:val="auto"/>
          <w:lang w:val="en-US"/>
        </w:rPr>
        <w:t xml:space="preserve"> and social grievance management</w:t>
      </w:r>
      <w:r>
        <w:rPr>
          <w:bCs/>
          <w:color w:val="auto"/>
          <w:lang w:val="en-US"/>
        </w:rPr>
        <w:t xml:space="preserve">) shall continue to have effect whilst any grievance lodged </w:t>
      </w:r>
      <w:r>
        <w:rPr>
          <w:color w:val="auto"/>
          <w:lang w:val="en-US"/>
        </w:rPr>
        <w:t>under the ES Grievance Management Procedures is still being processed or monitored</w:t>
      </w:r>
      <w:r>
        <w:rPr>
          <w:b/>
          <w:bCs/>
          <w:color w:val="auto"/>
          <w:lang w:val="en-US"/>
        </w:rPr>
        <w:t>.</w:t>
      </w:r>
    </w:p>
    <w:p w14:paraId="1DB2C0B6" w14:textId="77777777" w:rsidR="00FB69D4" w:rsidRPr="004E3391" w:rsidRDefault="00FB69D4" w:rsidP="00FB69D4">
      <w:pPr>
        <w:pStyle w:val="BodyTexteNiveau1"/>
        <w:rPr>
          <w:lang w:val="en-US"/>
        </w:rPr>
      </w:pPr>
      <w:r w:rsidRPr="004E3391">
        <w:rPr>
          <w:lang w:val="en-US"/>
        </w:rPr>
        <w:lastRenderedPageBreak/>
        <w:t xml:space="preserve">Executed in </w:t>
      </w:r>
      <w:r w:rsidRPr="00EB43C6">
        <w:rPr>
          <w:lang w:val="en-US"/>
        </w:rPr>
        <w:t>three (3) originals, one (1) for the Lender and two (2) for the Borrower,</w:t>
      </w:r>
      <w:r>
        <w:rPr>
          <w:lang w:val="en-US"/>
        </w:rPr>
        <w:t xml:space="preserve"> </w:t>
      </w:r>
      <w:r w:rsidRPr="0011374C">
        <w:rPr>
          <w:lang w:val="en-US"/>
        </w:rPr>
        <w:t xml:space="preserve">in </w:t>
      </w:r>
      <w:r>
        <w:rPr>
          <w:lang w:val="en-US"/>
        </w:rPr>
        <w:t>Belgrade (Republic of Serbia)</w:t>
      </w:r>
      <w:r w:rsidRPr="0011374C">
        <w:rPr>
          <w:lang w:val="en-US"/>
        </w:rPr>
        <w:t xml:space="preserve">, on </w:t>
      </w:r>
      <w:r>
        <w:rPr>
          <w:lang w:val="en-US"/>
        </w:rPr>
        <w:t>May 10, 2021</w:t>
      </w:r>
      <w:r w:rsidRPr="0011374C">
        <w:rPr>
          <w:lang w:val="en-US"/>
        </w:rPr>
        <w:t>.</w:t>
      </w:r>
    </w:p>
    <w:p w14:paraId="6D97C1AF" w14:textId="77777777" w:rsidR="00FB69D4" w:rsidRPr="004E3391" w:rsidRDefault="00FB69D4" w:rsidP="00FB69D4">
      <w:pPr>
        <w:pStyle w:val="BodyText"/>
        <w:rPr>
          <w:rFonts w:cs="Times New Roman"/>
          <w:lang w:val="en-US"/>
        </w:rPr>
      </w:pPr>
    </w:p>
    <w:tbl>
      <w:tblPr>
        <w:tblW w:w="5000" w:type="pct"/>
        <w:tblLayout w:type="fixed"/>
        <w:tblCellMar>
          <w:left w:w="115" w:type="dxa"/>
          <w:right w:w="115" w:type="dxa"/>
        </w:tblCellMar>
        <w:tblLook w:val="04A0" w:firstRow="1" w:lastRow="0" w:firstColumn="1" w:lastColumn="0" w:noHBand="0" w:noVBand="1"/>
      </w:tblPr>
      <w:tblGrid>
        <w:gridCol w:w="9073"/>
      </w:tblGrid>
      <w:tr w:rsidR="00FB69D4" w14:paraId="5C17298F" w14:textId="77777777" w:rsidTr="00FB69D4">
        <w:tc>
          <w:tcPr>
            <w:tcW w:w="5000" w:type="pct"/>
            <w:shd w:val="clear" w:color="auto" w:fill="auto"/>
          </w:tcPr>
          <w:p w14:paraId="71EE3FEC" w14:textId="77777777" w:rsidR="00FB69D4" w:rsidRDefault="00FB69D4" w:rsidP="00FB69D4">
            <w:pPr>
              <w:pStyle w:val="BodyText"/>
              <w:rPr>
                <w:rFonts w:cs="Times New Roman"/>
                <w:b/>
              </w:rPr>
            </w:pPr>
            <w:r>
              <w:rPr>
                <w:rFonts w:cs="Times New Roman"/>
                <w:b/>
              </w:rPr>
              <w:t>BORROWER</w:t>
            </w:r>
          </w:p>
        </w:tc>
      </w:tr>
      <w:tr w:rsidR="00FB69D4" w14:paraId="5E1C8FE5" w14:textId="77777777" w:rsidTr="00FB69D4">
        <w:tc>
          <w:tcPr>
            <w:tcW w:w="5000" w:type="pct"/>
            <w:shd w:val="clear" w:color="auto" w:fill="auto"/>
          </w:tcPr>
          <w:p w14:paraId="7FA23148" w14:textId="77777777" w:rsidR="00FB69D4" w:rsidRDefault="00FB69D4" w:rsidP="00FB69D4">
            <w:pPr>
              <w:pStyle w:val="BodyText"/>
              <w:rPr>
                <w:rFonts w:cs="Times New Roman"/>
              </w:rPr>
            </w:pPr>
            <w:r>
              <w:rPr>
                <w:rFonts w:cs="Times New Roman"/>
                <w:b/>
              </w:rPr>
              <w:t>REPUBLIC OF SERBIA</w:t>
            </w:r>
          </w:p>
          <w:p w14:paraId="0C498B4C" w14:textId="77777777" w:rsidR="00FB69D4" w:rsidRDefault="00FB69D4" w:rsidP="00FB69D4">
            <w:pPr>
              <w:pStyle w:val="BodyText"/>
              <w:keepNext/>
              <w:tabs>
                <w:tab w:val="right" w:leader="underscore" w:pos="3960"/>
              </w:tabs>
              <w:rPr>
                <w:rFonts w:cs="Times New Roman"/>
                <w:szCs w:val="22"/>
              </w:rPr>
            </w:pPr>
          </w:p>
          <w:p w14:paraId="7C71AB10" w14:textId="77777777" w:rsidR="00FB69D4" w:rsidRDefault="00FB69D4" w:rsidP="00FB69D4">
            <w:pPr>
              <w:pStyle w:val="BodyText"/>
              <w:keepNext/>
              <w:tabs>
                <w:tab w:val="right" w:leader="underscore" w:pos="3960"/>
              </w:tabs>
              <w:rPr>
                <w:rFonts w:cs="Times New Roman"/>
                <w:szCs w:val="22"/>
              </w:rPr>
            </w:pPr>
          </w:p>
          <w:p w14:paraId="2FBC7774" w14:textId="77777777" w:rsidR="00FB69D4" w:rsidRDefault="00FB69D4" w:rsidP="00FB69D4">
            <w:pPr>
              <w:pStyle w:val="BodyText"/>
              <w:keepNext/>
              <w:tabs>
                <w:tab w:val="right" w:leader="underscore" w:pos="3960"/>
              </w:tabs>
              <w:rPr>
                <w:rFonts w:cs="Times New Roman"/>
                <w:szCs w:val="22"/>
              </w:rPr>
            </w:pPr>
          </w:p>
          <w:p w14:paraId="6C3F73AE" w14:textId="77777777" w:rsidR="00FB69D4" w:rsidRDefault="00FB69D4" w:rsidP="00FB69D4">
            <w:pPr>
              <w:pStyle w:val="BodyText"/>
              <w:tabs>
                <w:tab w:val="right" w:leader="underscore" w:pos="3960"/>
              </w:tabs>
              <w:rPr>
                <w:rFonts w:cs="Times New Roman"/>
                <w:szCs w:val="22"/>
              </w:rPr>
            </w:pPr>
            <w:r>
              <w:rPr>
                <w:rFonts w:cs="Times New Roman"/>
                <w:szCs w:val="22"/>
              </w:rPr>
              <w:tab/>
            </w:r>
          </w:p>
          <w:p w14:paraId="5945D28B" w14:textId="77777777" w:rsidR="00FB69D4" w:rsidRPr="00D04336" w:rsidRDefault="00FB69D4" w:rsidP="00FB69D4">
            <w:pPr>
              <w:pStyle w:val="BodyText"/>
              <w:rPr>
                <w:rFonts w:cs="Times New Roman"/>
                <w:szCs w:val="22"/>
              </w:rPr>
            </w:pPr>
            <w:r w:rsidRPr="00D04336">
              <w:rPr>
                <w:rFonts w:cs="Times New Roman"/>
                <w:szCs w:val="22"/>
              </w:rPr>
              <w:t>Represented by:</w:t>
            </w:r>
          </w:p>
          <w:p w14:paraId="66AB13E8" w14:textId="77777777" w:rsidR="00FB69D4" w:rsidRPr="00D04336" w:rsidRDefault="00FB69D4" w:rsidP="00FB69D4">
            <w:pPr>
              <w:pStyle w:val="BodyText"/>
              <w:spacing w:after="0"/>
              <w:rPr>
                <w:rFonts w:cs="Times New Roman"/>
                <w:b/>
                <w:szCs w:val="22"/>
              </w:rPr>
            </w:pPr>
            <w:r w:rsidRPr="00D04336">
              <w:rPr>
                <w:rFonts w:cs="Times New Roman"/>
                <w:b/>
                <w:szCs w:val="22"/>
              </w:rPr>
              <w:t xml:space="preserve">Name: </w:t>
            </w:r>
            <w:r>
              <w:rPr>
                <w:rFonts w:cs="Times New Roman"/>
                <w:b/>
                <w:szCs w:val="22"/>
              </w:rPr>
              <w:t xml:space="preserve">His Excellency </w:t>
            </w:r>
            <w:r w:rsidRPr="00D04336">
              <w:rPr>
                <w:rFonts w:cs="Times New Roman"/>
                <w:b/>
                <w:szCs w:val="22"/>
              </w:rPr>
              <w:t xml:space="preserve">Mr. </w:t>
            </w:r>
            <w:r w:rsidRPr="00D04336">
              <w:rPr>
                <w:b/>
                <w:lang w:val="en-US"/>
              </w:rPr>
              <w:t>Siniša Mali</w:t>
            </w:r>
          </w:p>
          <w:p w14:paraId="4C279D52" w14:textId="77777777" w:rsidR="00FB69D4" w:rsidRPr="00D04336" w:rsidRDefault="00FB69D4" w:rsidP="00FB69D4">
            <w:pPr>
              <w:pStyle w:val="BodyText"/>
              <w:rPr>
                <w:rFonts w:cs="Times New Roman"/>
                <w:b/>
                <w:szCs w:val="22"/>
              </w:rPr>
            </w:pPr>
            <w:r w:rsidRPr="00D04336">
              <w:rPr>
                <w:rFonts w:cs="Times New Roman"/>
                <w:b/>
                <w:szCs w:val="22"/>
              </w:rPr>
              <w:t xml:space="preserve">Capacity: </w:t>
            </w:r>
            <w:r w:rsidRPr="00D04336">
              <w:rPr>
                <w:rFonts w:cs="Times New Roman"/>
                <w:b/>
              </w:rPr>
              <w:t>Minister of Finance</w:t>
            </w:r>
          </w:p>
          <w:p w14:paraId="26CB3E2A" w14:textId="77777777" w:rsidR="00FB69D4" w:rsidRDefault="00FB69D4" w:rsidP="00FB69D4">
            <w:pPr>
              <w:pStyle w:val="BodyText"/>
              <w:tabs>
                <w:tab w:val="right" w:leader="underscore" w:pos="3960"/>
              </w:tabs>
              <w:rPr>
                <w:rFonts w:cs="Times New Roman"/>
                <w:szCs w:val="22"/>
              </w:rPr>
            </w:pPr>
          </w:p>
        </w:tc>
      </w:tr>
      <w:tr w:rsidR="00FB69D4" w14:paraId="2B773232" w14:textId="77777777" w:rsidTr="00FB69D4">
        <w:tc>
          <w:tcPr>
            <w:tcW w:w="5000" w:type="pct"/>
            <w:shd w:val="clear" w:color="auto" w:fill="auto"/>
          </w:tcPr>
          <w:p w14:paraId="08C93EB4" w14:textId="77777777" w:rsidR="00FB69D4" w:rsidRDefault="00FB69D4" w:rsidP="00FB69D4">
            <w:pPr>
              <w:pStyle w:val="BodyText"/>
              <w:rPr>
                <w:rFonts w:cs="Times New Roman"/>
                <w:szCs w:val="22"/>
              </w:rPr>
            </w:pPr>
          </w:p>
        </w:tc>
      </w:tr>
      <w:tr w:rsidR="00FB69D4" w14:paraId="6021AA29" w14:textId="77777777" w:rsidTr="00FB69D4">
        <w:tc>
          <w:tcPr>
            <w:tcW w:w="5000" w:type="pct"/>
            <w:shd w:val="clear" w:color="auto" w:fill="auto"/>
          </w:tcPr>
          <w:p w14:paraId="16CD617D" w14:textId="77777777" w:rsidR="00FB69D4" w:rsidRPr="00D04336" w:rsidRDefault="00FB69D4" w:rsidP="00FB69D4">
            <w:pPr>
              <w:pStyle w:val="BodyText"/>
              <w:rPr>
                <w:rFonts w:cs="Times New Roman"/>
                <w:b/>
                <w:szCs w:val="22"/>
              </w:rPr>
            </w:pPr>
            <w:r w:rsidRPr="00D04336">
              <w:rPr>
                <w:rFonts w:cs="Times New Roman"/>
                <w:b/>
                <w:szCs w:val="22"/>
              </w:rPr>
              <w:t>LENDER</w:t>
            </w:r>
          </w:p>
        </w:tc>
      </w:tr>
      <w:tr w:rsidR="00FB69D4" w14:paraId="6667D8BC" w14:textId="77777777" w:rsidTr="00FB69D4">
        <w:tc>
          <w:tcPr>
            <w:tcW w:w="5000" w:type="pct"/>
            <w:shd w:val="clear" w:color="auto" w:fill="auto"/>
          </w:tcPr>
          <w:p w14:paraId="0689D81D" w14:textId="77777777" w:rsidR="00FB69D4" w:rsidRPr="001E32E0" w:rsidRDefault="00FB69D4" w:rsidP="00FB69D4">
            <w:pPr>
              <w:pStyle w:val="BodyText"/>
              <w:rPr>
                <w:rFonts w:cs="Times New Roman"/>
                <w:szCs w:val="22"/>
                <w:lang w:val="fr-FR"/>
              </w:rPr>
            </w:pPr>
            <w:r w:rsidRPr="001E32E0">
              <w:rPr>
                <w:rFonts w:cs="Times New Roman"/>
                <w:b/>
                <w:szCs w:val="22"/>
                <w:lang w:val="fr-FR"/>
              </w:rPr>
              <w:t>AGENCE FRANÇAISE DE DÉVELOPPEMENT</w:t>
            </w:r>
          </w:p>
          <w:p w14:paraId="7134959E" w14:textId="77777777" w:rsidR="00FB69D4" w:rsidRPr="00104CBE" w:rsidRDefault="00FB69D4" w:rsidP="00FB69D4">
            <w:pPr>
              <w:pStyle w:val="BodyText"/>
              <w:keepNext/>
              <w:tabs>
                <w:tab w:val="right" w:leader="underscore" w:pos="3960"/>
              </w:tabs>
              <w:rPr>
                <w:rFonts w:cs="Times New Roman"/>
                <w:szCs w:val="22"/>
                <w:lang w:val="fr-FR"/>
              </w:rPr>
            </w:pPr>
          </w:p>
          <w:p w14:paraId="095CBA60" w14:textId="77777777" w:rsidR="00FB69D4" w:rsidRPr="00104CBE" w:rsidRDefault="00FB69D4" w:rsidP="00FB69D4">
            <w:pPr>
              <w:pStyle w:val="BodyText"/>
              <w:keepNext/>
              <w:tabs>
                <w:tab w:val="right" w:leader="underscore" w:pos="3960"/>
              </w:tabs>
              <w:rPr>
                <w:rFonts w:cs="Times New Roman"/>
                <w:szCs w:val="22"/>
                <w:lang w:val="fr-FR"/>
              </w:rPr>
            </w:pPr>
          </w:p>
          <w:p w14:paraId="45669E9C" w14:textId="77777777" w:rsidR="00FB69D4" w:rsidRPr="00104CBE" w:rsidRDefault="00FB69D4" w:rsidP="00FB69D4">
            <w:pPr>
              <w:pStyle w:val="BodyText"/>
              <w:keepNext/>
              <w:tabs>
                <w:tab w:val="right" w:leader="underscore" w:pos="3960"/>
              </w:tabs>
              <w:rPr>
                <w:rFonts w:cs="Times New Roman"/>
                <w:szCs w:val="22"/>
                <w:lang w:val="fr-FR"/>
              </w:rPr>
            </w:pPr>
          </w:p>
          <w:p w14:paraId="0CDFA72F" w14:textId="77777777" w:rsidR="00FB69D4" w:rsidRPr="001E32E0" w:rsidRDefault="00FB69D4" w:rsidP="00FB69D4">
            <w:pPr>
              <w:pStyle w:val="BodyText"/>
              <w:tabs>
                <w:tab w:val="right" w:leader="underscore" w:pos="3960"/>
              </w:tabs>
              <w:rPr>
                <w:rFonts w:cs="Times New Roman"/>
                <w:szCs w:val="22"/>
                <w:lang w:val="fr-FR"/>
              </w:rPr>
            </w:pPr>
            <w:r w:rsidRPr="001E32E0">
              <w:rPr>
                <w:rFonts w:cs="Times New Roman"/>
                <w:szCs w:val="22"/>
                <w:lang w:val="fr-FR"/>
              </w:rPr>
              <w:tab/>
            </w:r>
          </w:p>
          <w:p w14:paraId="7B1D67C0" w14:textId="77777777" w:rsidR="00FB69D4" w:rsidRPr="001E32E0" w:rsidRDefault="00FB69D4" w:rsidP="00FB69D4">
            <w:pPr>
              <w:pStyle w:val="BodyText"/>
              <w:rPr>
                <w:rFonts w:cs="Times New Roman"/>
                <w:szCs w:val="22"/>
                <w:lang w:val="fr-FR"/>
              </w:rPr>
            </w:pPr>
            <w:r w:rsidRPr="001E32E0">
              <w:rPr>
                <w:rFonts w:cs="Times New Roman"/>
                <w:szCs w:val="22"/>
                <w:lang w:val="fr-FR"/>
              </w:rPr>
              <w:t xml:space="preserve">Represented by: </w:t>
            </w:r>
          </w:p>
          <w:p w14:paraId="32221B00" w14:textId="77777777" w:rsidR="00FB69D4" w:rsidRPr="00F40AE9" w:rsidRDefault="00FB69D4" w:rsidP="00FB69D4">
            <w:pPr>
              <w:pStyle w:val="BodyText"/>
              <w:spacing w:after="0"/>
              <w:rPr>
                <w:rFonts w:cs="Times New Roman"/>
                <w:szCs w:val="22"/>
              </w:rPr>
            </w:pPr>
            <w:r w:rsidRPr="00F40AE9">
              <w:rPr>
                <w:rFonts w:cs="Times New Roman"/>
                <w:b/>
                <w:szCs w:val="22"/>
              </w:rPr>
              <w:t xml:space="preserve">Name: </w:t>
            </w:r>
            <w:r>
              <w:rPr>
                <w:rFonts w:cs="Times New Roman"/>
                <w:b/>
              </w:rPr>
              <w:t>Ms. Cécile Couprie</w:t>
            </w:r>
          </w:p>
          <w:p w14:paraId="6172985A" w14:textId="77777777" w:rsidR="00FB69D4" w:rsidRPr="00D04336" w:rsidRDefault="00FB69D4" w:rsidP="00FB69D4">
            <w:pPr>
              <w:pStyle w:val="BodyText"/>
              <w:rPr>
                <w:rFonts w:cs="Times New Roman"/>
                <w:szCs w:val="22"/>
              </w:rPr>
            </w:pPr>
            <w:r w:rsidRPr="00F40AE9">
              <w:rPr>
                <w:rFonts w:cs="Times New Roman"/>
                <w:b/>
                <w:szCs w:val="22"/>
              </w:rPr>
              <w:t xml:space="preserve">Capacity: </w:t>
            </w:r>
            <w:r>
              <w:rPr>
                <w:rFonts w:cs="Times New Roman"/>
                <w:b/>
              </w:rPr>
              <w:t>Regional Director for Eurasia</w:t>
            </w:r>
          </w:p>
          <w:p w14:paraId="044BAE3C" w14:textId="77777777" w:rsidR="00FB69D4" w:rsidRPr="00D04336" w:rsidRDefault="00FB69D4" w:rsidP="00FB69D4">
            <w:pPr>
              <w:pStyle w:val="BodyText"/>
              <w:tabs>
                <w:tab w:val="right" w:leader="underscore" w:pos="3960"/>
              </w:tabs>
              <w:rPr>
                <w:rFonts w:cs="Times New Roman"/>
                <w:szCs w:val="22"/>
              </w:rPr>
            </w:pPr>
          </w:p>
        </w:tc>
      </w:tr>
      <w:tr w:rsidR="00FB69D4" w14:paraId="4185E01E" w14:textId="77777777" w:rsidTr="00FB69D4">
        <w:tc>
          <w:tcPr>
            <w:tcW w:w="5000" w:type="pct"/>
            <w:shd w:val="clear" w:color="auto" w:fill="auto"/>
          </w:tcPr>
          <w:p w14:paraId="38F29331" w14:textId="77777777" w:rsidR="00FB69D4" w:rsidRPr="006F62E9" w:rsidRDefault="00FB69D4" w:rsidP="00FB69D4">
            <w:pPr>
              <w:pStyle w:val="Doctxt"/>
              <w:rPr>
                <w:b/>
                <w:lang w:val="en-US"/>
              </w:rPr>
            </w:pPr>
            <w:r w:rsidRPr="00F40AE9">
              <w:rPr>
                <w:b/>
                <w:lang w:val="en-US"/>
              </w:rPr>
              <w:t xml:space="preserve">Cosigner, His Excellency Mr. </w:t>
            </w:r>
            <w:r>
              <w:rPr>
                <w:b/>
                <w:lang w:val="en-US"/>
              </w:rPr>
              <w:t>Jean-Louis Falconi</w:t>
            </w:r>
            <w:r w:rsidRPr="00F40AE9">
              <w:rPr>
                <w:b/>
                <w:lang w:val="en-US"/>
              </w:rPr>
              <w:t xml:space="preserve">, </w:t>
            </w:r>
            <w:r>
              <w:rPr>
                <w:b/>
                <w:lang w:val="en-US"/>
              </w:rPr>
              <w:t>Ambassador of France</w:t>
            </w:r>
          </w:p>
          <w:p w14:paraId="4D05920C" w14:textId="77777777" w:rsidR="00FB69D4" w:rsidRPr="00EB43C6" w:rsidRDefault="00FB69D4" w:rsidP="00FB69D4">
            <w:pPr>
              <w:pStyle w:val="BodyText"/>
              <w:keepNext/>
              <w:tabs>
                <w:tab w:val="right" w:leader="underscore" w:pos="3960"/>
              </w:tabs>
              <w:rPr>
                <w:rFonts w:cs="Times New Roman"/>
                <w:szCs w:val="22"/>
                <w:lang w:val="en-US"/>
              </w:rPr>
            </w:pPr>
          </w:p>
          <w:p w14:paraId="69C0A8A1" w14:textId="77777777" w:rsidR="00FB69D4" w:rsidRDefault="00FB69D4" w:rsidP="00FB69D4">
            <w:pPr>
              <w:pStyle w:val="BodyText"/>
              <w:keepNext/>
              <w:tabs>
                <w:tab w:val="right" w:leader="underscore" w:pos="3960"/>
              </w:tabs>
              <w:rPr>
                <w:rFonts w:cs="Times New Roman"/>
                <w:szCs w:val="22"/>
              </w:rPr>
            </w:pPr>
          </w:p>
          <w:p w14:paraId="1F121343" w14:textId="77777777" w:rsidR="00FB69D4" w:rsidRDefault="00FB69D4" w:rsidP="00FB69D4">
            <w:pPr>
              <w:pStyle w:val="BodyText"/>
              <w:keepNext/>
              <w:tabs>
                <w:tab w:val="right" w:leader="underscore" w:pos="3960"/>
              </w:tabs>
              <w:rPr>
                <w:rFonts w:cs="Times New Roman"/>
                <w:szCs w:val="22"/>
              </w:rPr>
            </w:pPr>
          </w:p>
          <w:p w14:paraId="1379C4F6" w14:textId="77777777" w:rsidR="00FB69D4" w:rsidRPr="00EB43C6" w:rsidRDefault="00FB69D4" w:rsidP="00FB69D4">
            <w:pPr>
              <w:pStyle w:val="Doctxt"/>
              <w:tabs>
                <w:tab w:val="left" w:leader="underscore" w:pos="3600"/>
              </w:tabs>
              <w:spacing w:before="120"/>
              <w:rPr>
                <w:lang w:val="en-US"/>
              </w:rPr>
            </w:pPr>
            <w:r w:rsidRPr="00B32ABA">
              <w:rPr>
                <w:lang w:val="en-US"/>
              </w:rPr>
              <w:tab/>
            </w:r>
          </w:p>
        </w:tc>
      </w:tr>
    </w:tbl>
    <w:p w14:paraId="47F3B511" w14:textId="77777777" w:rsidR="00FB69D4" w:rsidRDefault="00FB69D4" w:rsidP="00FB69D4">
      <w:pPr>
        <w:pStyle w:val="Schhead"/>
      </w:pPr>
      <w:bookmarkStart w:id="136" w:name="_Toc71193061"/>
      <w:r>
        <w:lastRenderedPageBreak/>
        <w:t>SCHEDULE 1A – Definitions</w:t>
      </w:r>
      <w:bookmarkEnd w:id="136"/>
    </w:p>
    <w:p w14:paraId="6B7622AB" w14:textId="77777777" w:rsidR="00FB69D4" w:rsidRDefault="00FB69D4" w:rsidP="00FB69D4">
      <w:pPr>
        <w:pStyle w:val="BodyText"/>
        <w:rPr>
          <w:rFonts w:cs="Times New Roman"/>
        </w:rPr>
      </w:pPr>
    </w:p>
    <w:tbl>
      <w:tblPr>
        <w:tblW w:w="4498" w:type="pct"/>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02"/>
        <w:gridCol w:w="5251"/>
      </w:tblGrid>
      <w:tr w:rsidR="00FB69D4" w14:paraId="3FF1DB22" w14:textId="77777777" w:rsidTr="00FB69D4">
        <w:tc>
          <w:tcPr>
            <w:tcW w:w="1780" w:type="pct"/>
          </w:tcPr>
          <w:p w14:paraId="2E1CDDA1" w14:textId="77777777" w:rsidR="00FB69D4" w:rsidRDefault="00FB69D4" w:rsidP="00FB69D4">
            <w:pPr>
              <w:pStyle w:val="BodyText"/>
              <w:spacing w:before="120"/>
              <w:rPr>
                <w:rFonts w:cs="Times New Roman"/>
                <w:b/>
              </w:rPr>
            </w:pPr>
            <w:r>
              <w:rPr>
                <w:rFonts w:cs="Times New Roman"/>
                <w:b/>
              </w:rPr>
              <w:t xml:space="preserve">Act of Corruption </w:t>
            </w:r>
          </w:p>
        </w:tc>
        <w:tc>
          <w:tcPr>
            <w:tcW w:w="3220" w:type="pct"/>
          </w:tcPr>
          <w:p w14:paraId="246F255C" w14:textId="77777777" w:rsidR="00FB69D4" w:rsidRDefault="00FB69D4" w:rsidP="00FB69D4">
            <w:pPr>
              <w:pStyle w:val="BodyText"/>
              <w:spacing w:before="120"/>
              <w:rPr>
                <w:rFonts w:cs="Times New Roman"/>
              </w:rPr>
            </w:pPr>
            <w:r>
              <w:rPr>
                <w:rFonts w:cs="Times New Roman"/>
              </w:rPr>
              <w:t>means any of the following:</w:t>
            </w:r>
          </w:p>
          <w:p w14:paraId="56F8F2EB" w14:textId="77777777" w:rsidR="00FB69D4" w:rsidRDefault="00FB69D4" w:rsidP="00FB69D4">
            <w:pPr>
              <w:pStyle w:val="Num4"/>
              <w:numPr>
                <w:ilvl w:val="3"/>
                <w:numId w:val="17"/>
              </w:numPr>
              <w:tabs>
                <w:tab w:val="clear" w:pos="720"/>
                <w:tab w:val="num" w:pos="594"/>
              </w:tabs>
              <w:spacing w:after="200"/>
              <w:ind w:left="594" w:hanging="594"/>
              <w:rPr>
                <w:snapToGrid w:val="0"/>
                <w:lang w:val="en-GB"/>
              </w:rPr>
            </w:pPr>
            <w:r>
              <w:rPr>
                <w:snapToGrid w:val="0"/>
                <w:lang w:val="en-GB"/>
              </w:rPr>
              <w:t>the act of promising, offering or giving, directly or indirectly, to a Public Official or to any person who directs or works, in any capacity, for a private sector entity, an undue advantage of any nature, for the relevant person himself or herself or for another person or entity, in order that this person acts  or refrains from acting  in breach of his or her legal, contractual or professional obligations and, having for effect to influence his or her own actions or those of another person or entity; or</w:t>
            </w:r>
          </w:p>
          <w:p w14:paraId="278BF990" w14:textId="77777777" w:rsidR="00FB69D4" w:rsidRDefault="00FB69D4" w:rsidP="00FB69D4">
            <w:pPr>
              <w:pStyle w:val="Num4"/>
              <w:numPr>
                <w:ilvl w:val="3"/>
                <w:numId w:val="17"/>
              </w:numPr>
              <w:tabs>
                <w:tab w:val="clear" w:pos="720"/>
                <w:tab w:val="num" w:pos="594"/>
              </w:tabs>
              <w:spacing w:after="200"/>
              <w:ind w:left="594" w:hanging="594"/>
              <w:rPr>
                <w:lang w:val="en-GB"/>
              </w:rPr>
            </w:pPr>
            <w:r>
              <w:rPr>
                <w:snapToGrid w:val="0"/>
                <w:lang w:val="en-GB"/>
              </w:rPr>
              <w:t>the act of a Public Official or any person</w:t>
            </w:r>
            <w:r>
              <w:rPr>
                <w:rFonts w:eastAsia="Times New Roman"/>
                <w:snapToGrid w:val="0"/>
                <w:szCs w:val="20"/>
                <w:lang w:val="en-GB" w:eastAsia="fr-FR"/>
              </w:rPr>
              <w:t xml:space="preserve"> </w:t>
            </w:r>
            <w:r>
              <w:rPr>
                <w:snapToGrid w:val="0"/>
                <w:lang w:val="en-GB"/>
              </w:rPr>
              <w:t>who directs or works, in any capacity, for a private sector entity, soliciting or accepting, directly or indirectly, an undue advantage of any nature, for the relevant person himself or herself or for another person or entity, in order</w:t>
            </w:r>
            <w:r>
              <w:rPr>
                <w:rFonts w:eastAsia="Times New Roman"/>
                <w:snapToGrid w:val="0"/>
                <w:szCs w:val="20"/>
                <w:lang w:val="en-GB" w:eastAsia="fr-FR"/>
              </w:rPr>
              <w:t xml:space="preserve"> </w:t>
            </w:r>
            <w:r>
              <w:rPr>
                <w:snapToGrid w:val="0"/>
                <w:lang w:val="en-GB"/>
              </w:rPr>
              <w:t>that this person acts or refrains from acting   in breach of his or her legal, contractual or professional obligations and, having for effect to influence his or her own actions or those of another person or entity.</w:t>
            </w:r>
          </w:p>
        </w:tc>
      </w:tr>
      <w:tr w:rsidR="00FB69D4" w14:paraId="3B9C9DAB" w14:textId="77777777" w:rsidTr="00FB69D4">
        <w:tc>
          <w:tcPr>
            <w:tcW w:w="1780" w:type="pct"/>
          </w:tcPr>
          <w:p w14:paraId="3C708EAE" w14:textId="77777777" w:rsidR="00FB69D4" w:rsidRDefault="00FB69D4" w:rsidP="00FB69D4">
            <w:pPr>
              <w:pStyle w:val="BodyText"/>
              <w:spacing w:before="120" w:after="120"/>
              <w:rPr>
                <w:rFonts w:cs="Times New Roman"/>
              </w:rPr>
            </w:pPr>
            <w:r>
              <w:rPr>
                <w:rFonts w:cs="Times New Roman"/>
                <w:b/>
              </w:rPr>
              <w:t>Agreement</w:t>
            </w:r>
          </w:p>
        </w:tc>
        <w:tc>
          <w:tcPr>
            <w:tcW w:w="3220" w:type="pct"/>
          </w:tcPr>
          <w:p w14:paraId="451E6F32" w14:textId="77777777" w:rsidR="00FB69D4" w:rsidRDefault="00FB69D4" w:rsidP="00FB69D4">
            <w:pPr>
              <w:pStyle w:val="BodyText"/>
              <w:spacing w:before="120" w:after="120"/>
              <w:rPr>
                <w:rFonts w:cs="Times New Roman"/>
                <w:i/>
              </w:rPr>
            </w:pPr>
            <w:r>
              <w:rPr>
                <w:rFonts w:cs="Times New Roman"/>
              </w:rPr>
              <w:t>means this credit facility agreement, including its recitals, Schedules and, if applicable, any amendments made in writing thereto.</w:t>
            </w:r>
          </w:p>
        </w:tc>
      </w:tr>
      <w:tr w:rsidR="00FB69D4" w14:paraId="1698EC49" w14:textId="77777777" w:rsidTr="00FB69D4">
        <w:tc>
          <w:tcPr>
            <w:tcW w:w="1780" w:type="pct"/>
          </w:tcPr>
          <w:p w14:paraId="02596E0F" w14:textId="77777777" w:rsidR="00FB69D4" w:rsidRDefault="00FB69D4" w:rsidP="00FB69D4">
            <w:pPr>
              <w:pStyle w:val="BodyText"/>
              <w:spacing w:before="120"/>
              <w:rPr>
                <w:rFonts w:cs="Times New Roman"/>
                <w:b/>
              </w:rPr>
            </w:pPr>
            <w:r>
              <w:rPr>
                <w:rFonts w:cs="Times New Roman"/>
                <w:b/>
              </w:rPr>
              <w:t>Anti-Competitive Practices</w:t>
            </w:r>
          </w:p>
        </w:tc>
        <w:tc>
          <w:tcPr>
            <w:tcW w:w="3220" w:type="pct"/>
          </w:tcPr>
          <w:p w14:paraId="3BDFED1F" w14:textId="77777777" w:rsidR="00FB69D4" w:rsidRDefault="00FB69D4" w:rsidP="00FB69D4">
            <w:pPr>
              <w:pStyle w:val="BodyText"/>
              <w:spacing w:before="120"/>
              <w:rPr>
                <w:rFonts w:cs="Times New Roman"/>
              </w:rPr>
            </w:pPr>
            <w:r>
              <w:rPr>
                <w:rFonts w:cs="Times New Roman"/>
              </w:rPr>
              <w:t xml:space="preserve">means: </w:t>
            </w:r>
          </w:p>
          <w:p w14:paraId="18989688" w14:textId="77777777" w:rsidR="00FB69D4" w:rsidRDefault="00FB69D4" w:rsidP="00FB69D4">
            <w:pPr>
              <w:pStyle w:val="Num4"/>
              <w:numPr>
                <w:ilvl w:val="3"/>
                <w:numId w:val="26"/>
              </w:numPr>
              <w:rPr>
                <w:lang w:val="en-GB"/>
              </w:rPr>
            </w:pPr>
            <w:r>
              <w:rPr>
                <w:lang w:val="en-GB"/>
              </w:rPr>
              <w:t xml:space="preserve">any concerted or implicit action having as its object and/or as its effects to impede, restrict or distort fair competition in a market, including without limitation when it tends to: (i) limit market access or the free exercise of competition by other companies; (ii) prevent price setting by the free play of markets by artificially favouring the increase or decrease of such prices; (iii) limit or control any production, markets, investment or technical progress; or (iv) share out markets or sources of supply; </w:t>
            </w:r>
          </w:p>
          <w:p w14:paraId="30D3A8D6" w14:textId="77777777" w:rsidR="00FB69D4" w:rsidRDefault="00FB69D4" w:rsidP="00FB69D4">
            <w:pPr>
              <w:pStyle w:val="Num4"/>
              <w:numPr>
                <w:ilvl w:val="3"/>
                <w:numId w:val="26"/>
              </w:numPr>
              <w:rPr>
                <w:lang w:val="en-GB"/>
              </w:rPr>
            </w:pPr>
            <w:r>
              <w:rPr>
                <w:lang w:val="en-GB"/>
              </w:rPr>
              <w:t>any abuse by a company or group of companies of a  dominant position within a domestic market or in a substantial part thereof; or</w:t>
            </w:r>
          </w:p>
          <w:p w14:paraId="4300F3E2" w14:textId="77777777" w:rsidR="00FB69D4" w:rsidRDefault="00FB69D4" w:rsidP="00FB69D4">
            <w:pPr>
              <w:pStyle w:val="Num4"/>
              <w:numPr>
                <w:ilvl w:val="3"/>
                <w:numId w:val="26"/>
              </w:numPr>
              <w:rPr>
                <w:lang w:val="en-GB"/>
              </w:rPr>
            </w:pPr>
            <w:r>
              <w:rPr>
                <w:lang w:val="en-GB"/>
              </w:rPr>
              <w:t xml:space="preserve">any bid or predatory pricing having  as its object and/or its effect to  eliminate from a market, or to prevent a company or one of its products from accessing the market.   </w:t>
            </w:r>
          </w:p>
        </w:tc>
      </w:tr>
      <w:tr w:rsidR="00FB69D4" w14:paraId="05BF7BD2" w14:textId="77777777" w:rsidTr="00FB69D4">
        <w:tc>
          <w:tcPr>
            <w:tcW w:w="1780" w:type="pct"/>
          </w:tcPr>
          <w:p w14:paraId="03AD756E" w14:textId="77777777" w:rsidR="00FB69D4" w:rsidRDefault="00FB69D4" w:rsidP="00FB69D4">
            <w:pPr>
              <w:pStyle w:val="BodyText"/>
              <w:spacing w:before="120"/>
              <w:rPr>
                <w:rFonts w:cs="Times New Roman"/>
                <w:b/>
              </w:rPr>
            </w:pPr>
            <w:r>
              <w:rPr>
                <w:rFonts w:cs="Times New Roman"/>
                <w:b/>
              </w:rPr>
              <w:lastRenderedPageBreak/>
              <w:t>Authorisation(s)</w:t>
            </w:r>
          </w:p>
        </w:tc>
        <w:tc>
          <w:tcPr>
            <w:tcW w:w="3220" w:type="pct"/>
          </w:tcPr>
          <w:p w14:paraId="307EA653" w14:textId="77777777" w:rsidR="00FB69D4" w:rsidRDefault="00FB69D4" w:rsidP="00FB69D4">
            <w:pPr>
              <w:pStyle w:val="BodyText"/>
              <w:spacing w:before="120"/>
              <w:rPr>
                <w:rFonts w:cs="Times New Roman"/>
                <w:snapToGrid w:val="0"/>
              </w:rPr>
            </w:pPr>
            <w:r>
              <w:rPr>
                <w:rFonts w:cs="Times New Roman"/>
              </w:rPr>
              <w:t>means any authorisation, consent, approval, resolution, permit, licence, exemption, filing, notarisation or registration, or any exemptions in respect thereof, obtained from or provided by an Authority, whether granted by means of an act, or deemed granted if no answer is received within a defined time limit, as well as any approval and consent given by the Borrower’s creditors.</w:t>
            </w:r>
          </w:p>
        </w:tc>
      </w:tr>
      <w:tr w:rsidR="00FB69D4" w14:paraId="77EDD751" w14:textId="77777777" w:rsidTr="00FB69D4">
        <w:tc>
          <w:tcPr>
            <w:tcW w:w="1780" w:type="pct"/>
          </w:tcPr>
          <w:p w14:paraId="1DFDED93" w14:textId="77777777" w:rsidR="00FB69D4" w:rsidRDefault="00FB69D4" w:rsidP="00FB69D4">
            <w:pPr>
              <w:pStyle w:val="BodyText"/>
              <w:spacing w:before="120"/>
              <w:rPr>
                <w:rFonts w:cs="Times New Roman"/>
              </w:rPr>
            </w:pPr>
            <w:r>
              <w:rPr>
                <w:rFonts w:cs="Times New Roman"/>
                <w:b/>
              </w:rPr>
              <w:t>Authority(ies)</w:t>
            </w:r>
          </w:p>
        </w:tc>
        <w:tc>
          <w:tcPr>
            <w:tcW w:w="3220" w:type="pct"/>
          </w:tcPr>
          <w:p w14:paraId="318FE26A" w14:textId="77777777" w:rsidR="00FB69D4" w:rsidRDefault="00FB69D4" w:rsidP="00FB69D4">
            <w:pPr>
              <w:pStyle w:val="BodyText"/>
              <w:spacing w:before="120"/>
              <w:rPr>
                <w:rFonts w:cs="Times New Roman"/>
              </w:rPr>
            </w:pPr>
            <w:r>
              <w:rPr>
                <w:rFonts w:cs="Times New Roman"/>
              </w:rPr>
              <w:t>means any government or statutory entity, department or commission exercising a public prerogative, or any administration, court, agency or State or any governmental, administrative, tax or judicial entity.</w:t>
            </w:r>
          </w:p>
        </w:tc>
      </w:tr>
      <w:tr w:rsidR="00FB69D4" w14:paraId="7F85E5EB" w14:textId="77777777" w:rsidTr="00FB69D4">
        <w:trPr>
          <w:trHeight w:val="820"/>
        </w:trPr>
        <w:tc>
          <w:tcPr>
            <w:tcW w:w="1780" w:type="pct"/>
          </w:tcPr>
          <w:p w14:paraId="7A6A4452" w14:textId="77777777" w:rsidR="00FB69D4" w:rsidRDefault="00FB69D4" w:rsidP="00FB69D4">
            <w:pPr>
              <w:pStyle w:val="BodyText"/>
              <w:spacing w:before="120" w:after="120"/>
              <w:rPr>
                <w:rFonts w:cs="Times New Roman"/>
              </w:rPr>
            </w:pPr>
            <w:r>
              <w:rPr>
                <w:rFonts w:cs="Times New Roman"/>
                <w:b/>
              </w:rPr>
              <w:t xml:space="preserve">Availability Period </w:t>
            </w:r>
          </w:p>
        </w:tc>
        <w:tc>
          <w:tcPr>
            <w:tcW w:w="3220" w:type="pct"/>
          </w:tcPr>
          <w:p w14:paraId="59CBEE68" w14:textId="77777777" w:rsidR="00FB69D4" w:rsidRDefault="00FB69D4" w:rsidP="00FB69D4">
            <w:pPr>
              <w:pStyle w:val="BodyText"/>
              <w:spacing w:before="120" w:after="120"/>
              <w:rPr>
                <w:rFonts w:cs="Times New Roman"/>
              </w:rPr>
            </w:pPr>
            <w:r>
              <w:rPr>
                <w:rFonts w:cs="Times New Roman"/>
              </w:rPr>
              <w:t>means the period from and including the Signing Date up to the Deadline for Drawdown.</w:t>
            </w:r>
          </w:p>
        </w:tc>
      </w:tr>
      <w:tr w:rsidR="00FB69D4" w14:paraId="4034280F" w14:textId="77777777" w:rsidTr="00FB69D4">
        <w:tc>
          <w:tcPr>
            <w:tcW w:w="1780" w:type="pct"/>
          </w:tcPr>
          <w:p w14:paraId="4ED255EA" w14:textId="77777777" w:rsidR="00FB69D4" w:rsidRDefault="00FB69D4" w:rsidP="00FB69D4">
            <w:pPr>
              <w:pStyle w:val="BodyText"/>
              <w:spacing w:before="120"/>
              <w:rPr>
                <w:rFonts w:cs="Times New Roman"/>
              </w:rPr>
            </w:pPr>
            <w:r>
              <w:rPr>
                <w:rFonts w:cs="Times New Roman"/>
                <w:b/>
              </w:rPr>
              <w:t>Available Credit</w:t>
            </w:r>
          </w:p>
        </w:tc>
        <w:tc>
          <w:tcPr>
            <w:tcW w:w="3220" w:type="pct"/>
          </w:tcPr>
          <w:p w14:paraId="7636E16C" w14:textId="77777777" w:rsidR="00FB69D4" w:rsidRDefault="00FB69D4" w:rsidP="00FB69D4">
            <w:pPr>
              <w:pStyle w:val="BodyText"/>
              <w:spacing w:before="120"/>
              <w:rPr>
                <w:rFonts w:cs="Times New Roman"/>
              </w:rPr>
            </w:pPr>
            <w:r>
              <w:rPr>
                <w:rFonts w:cs="Times New Roman"/>
              </w:rPr>
              <w:t>means, at any given time, the maximum principal amount specified in Clause 2.1 (</w:t>
            </w:r>
            <w:r w:rsidRPr="00457792">
              <w:rPr>
                <w:rFonts w:cs="Times New Roman"/>
                <w:i/>
              </w:rPr>
              <w:t>Facility</w:t>
            </w:r>
            <w:r>
              <w:rPr>
                <w:rFonts w:cs="Times New Roman"/>
              </w:rPr>
              <w:t>) less:</w:t>
            </w:r>
          </w:p>
          <w:p w14:paraId="3272F042" w14:textId="77777777" w:rsidR="00FB69D4" w:rsidRDefault="00FB69D4" w:rsidP="00FB69D4">
            <w:pPr>
              <w:pStyle w:val="BodyText"/>
              <w:numPr>
                <w:ilvl w:val="0"/>
                <w:numId w:val="19"/>
              </w:numPr>
              <w:spacing w:before="120"/>
              <w:ind w:left="453" w:hanging="426"/>
              <w:rPr>
                <w:rFonts w:cs="Times New Roman"/>
              </w:rPr>
            </w:pPr>
            <w:r>
              <w:rPr>
                <w:rFonts w:cs="Times New Roman"/>
              </w:rPr>
              <w:t xml:space="preserve">the aggregate amount of any Drawdowns drawn by the Borrower; </w:t>
            </w:r>
          </w:p>
          <w:p w14:paraId="7E77EFE9" w14:textId="77777777" w:rsidR="00FB69D4" w:rsidRDefault="00FB69D4" w:rsidP="00FB69D4">
            <w:pPr>
              <w:pStyle w:val="BodyText"/>
              <w:numPr>
                <w:ilvl w:val="0"/>
                <w:numId w:val="19"/>
              </w:numPr>
              <w:spacing w:before="120"/>
              <w:ind w:left="453" w:hanging="426"/>
              <w:rPr>
                <w:rFonts w:cs="Times New Roman"/>
              </w:rPr>
            </w:pPr>
            <w:r>
              <w:rPr>
                <w:rFonts w:cs="Times New Roman"/>
              </w:rPr>
              <w:t xml:space="preserve">the amount of any Drawdown to be made pursuant to any pending Drawdown Request; and </w:t>
            </w:r>
          </w:p>
          <w:p w14:paraId="5A3BB8FA" w14:textId="77777777" w:rsidR="00FB69D4" w:rsidRDefault="00FB69D4" w:rsidP="00FB69D4">
            <w:pPr>
              <w:pStyle w:val="BodyText"/>
              <w:numPr>
                <w:ilvl w:val="0"/>
                <w:numId w:val="19"/>
              </w:numPr>
              <w:spacing w:before="120"/>
              <w:ind w:left="453" w:hanging="426"/>
              <w:rPr>
                <w:rFonts w:cs="Times New Roman"/>
              </w:rPr>
            </w:pPr>
            <w:r>
              <w:rPr>
                <w:rFonts w:cs="Times New Roman"/>
              </w:rPr>
              <w:t>any portion of the Facility which has been cancelled pursuant to Clauses 8.3 (</w:t>
            </w:r>
            <w:r w:rsidRPr="00457792">
              <w:rPr>
                <w:rFonts w:cs="Times New Roman"/>
                <w:i/>
              </w:rPr>
              <w:t>Cancellation by the Borrower</w:t>
            </w:r>
            <w:r>
              <w:rPr>
                <w:rFonts w:cs="Times New Roman"/>
              </w:rPr>
              <w:t>) and/or 8.4 (</w:t>
            </w:r>
            <w:r w:rsidRPr="00457792">
              <w:rPr>
                <w:rFonts w:cs="Times New Roman"/>
                <w:i/>
              </w:rPr>
              <w:t>Cancellation by the Lender</w:t>
            </w:r>
            <w:r>
              <w:rPr>
                <w:rFonts w:cs="Times New Roman"/>
              </w:rPr>
              <w:t>).</w:t>
            </w:r>
          </w:p>
        </w:tc>
      </w:tr>
      <w:tr w:rsidR="00FB69D4" w14:paraId="2BDE8D48" w14:textId="77777777" w:rsidTr="00FB69D4">
        <w:tc>
          <w:tcPr>
            <w:tcW w:w="1780" w:type="pct"/>
          </w:tcPr>
          <w:p w14:paraId="2BF1AE1A" w14:textId="77777777" w:rsidR="00FB69D4" w:rsidRDefault="00FB69D4" w:rsidP="00FB69D4">
            <w:pPr>
              <w:pStyle w:val="BodyText"/>
              <w:spacing w:before="120"/>
              <w:rPr>
                <w:rFonts w:cs="Times New Roman"/>
                <w:b/>
              </w:rPr>
            </w:pPr>
            <w:r>
              <w:rPr>
                <w:rFonts w:cs="Times New Roman"/>
                <w:b/>
              </w:rPr>
              <w:t>Borrower’s Account</w:t>
            </w:r>
          </w:p>
        </w:tc>
        <w:tc>
          <w:tcPr>
            <w:tcW w:w="3220" w:type="pct"/>
          </w:tcPr>
          <w:p w14:paraId="71B0EF70" w14:textId="77777777" w:rsidR="00FB69D4" w:rsidRDefault="00FB69D4" w:rsidP="00FB69D4">
            <w:pPr>
              <w:pStyle w:val="BodyText"/>
              <w:spacing w:before="120"/>
              <w:rPr>
                <w:rFonts w:cs="Times New Roman"/>
              </w:rPr>
            </w:pPr>
            <w:r w:rsidRPr="00D80487">
              <w:rPr>
                <w:rFonts w:cs="Times New Roman"/>
              </w:rPr>
              <w:t>means the account opened in the name of the Borrower with the NBS.</w:t>
            </w:r>
          </w:p>
        </w:tc>
      </w:tr>
      <w:tr w:rsidR="00FB69D4" w14:paraId="451B4F84" w14:textId="77777777" w:rsidTr="00FB69D4">
        <w:tc>
          <w:tcPr>
            <w:tcW w:w="1780" w:type="pct"/>
          </w:tcPr>
          <w:p w14:paraId="13DEC4B9" w14:textId="77777777" w:rsidR="00FB69D4" w:rsidRDefault="00FB69D4" w:rsidP="00FB69D4">
            <w:pPr>
              <w:pStyle w:val="BodyText"/>
              <w:spacing w:before="120"/>
              <w:rPr>
                <w:rFonts w:cs="Times New Roman"/>
              </w:rPr>
            </w:pPr>
            <w:r>
              <w:rPr>
                <w:rFonts w:cs="Times New Roman"/>
                <w:b/>
              </w:rPr>
              <w:t>Business Day</w:t>
            </w:r>
          </w:p>
        </w:tc>
        <w:tc>
          <w:tcPr>
            <w:tcW w:w="3220" w:type="pct"/>
          </w:tcPr>
          <w:p w14:paraId="642D9E35" w14:textId="77777777" w:rsidR="00FB69D4" w:rsidRDefault="00FB69D4" w:rsidP="00FB69D4">
            <w:pPr>
              <w:pStyle w:val="BodyText"/>
              <w:spacing w:before="120"/>
              <w:rPr>
                <w:rFonts w:cs="Times New Roman"/>
              </w:rPr>
            </w:pPr>
            <w:r>
              <w:rPr>
                <w:rFonts w:cs="Times New Roman"/>
              </w:rPr>
              <w:t>means a day (other than Saturday or Sunday) on which banks are open for general business in Paris, and which is a TARGET Day in the event that a Drawdown has to be made on such day.</w:t>
            </w:r>
          </w:p>
        </w:tc>
      </w:tr>
      <w:tr w:rsidR="00FB69D4" w14:paraId="3FDF2364" w14:textId="77777777" w:rsidTr="00FB69D4">
        <w:tc>
          <w:tcPr>
            <w:tcW w:w="1780" w:type="pct"/>
          </w:tcPr>
          <w:p w14:paraId="43C642E2" w14:textId="77777777" w:rsidR="00FB69D4" w:rsidRDefault="00FB69D4" w:rsidP="00FB69D4">
            <w:pPr>
              <w:pStyle w:val="BodyText"/>
              <w:spacing w:before="120"/>
              <w:rPr>
                <w:rFonts w:cs="Times New Roman"/>
                <w:b/>
              </w:rPr>
            </w:pPr>
            <w:r>
              <w:rPr>
                <w:rFonts w:cs="Times New Roman"/>
                <w:b/>
              </w:rPr>
              <w:t>Certified</w:t>
            </w:r>
          </w:p>
        </w:tc>
        <w:tc>
          <w:tcPr>
            <w:tcW w:w="3220" w:type="pct"/>
          </w:tcPr>
          <w:p w14:paraId="2800C054" w14:textId="77777777" w:rsidR="00FB69D4" w:rsidRDefault="00FB69D4" w:rsidP="00FB69D4">
            <w:pPr>
              <w:pStyle w:val="BodyText"/>
              <w:spacing w:before="120"/>
              <w:rPr>
                <w:rFonts w:cs="Times New Roman"/>
                <w:snapToGrid w:val="0"/>
              </w:rPr>
            </w:pPr>
            <w:r>
              <w:rPr>
                <w:rFonts w:cs="Times New Roman"/>
                <w:snapToGrid w:val="0"/>
              </w:rPr>
              <w:t>means for any copy, photocopy or other duplicate of an original document, the certification by any duly authorised person, as to the conformity of the copy, photocopy or duplicate with the original document.</w:t>
            </w:r>
          </w:p>
        </w:tc>
      </w:tr>
      <w:tr w:rsidR="00FB69D4" w:rsidRPr="00B54C70" w14:paraId="582DDB27" w14:textId="77777777" w:rsidTr="00FB69D4">
        <w:tc>
          <w:tcPr>
            <w:tcW w:w="1780" w:type="pct"/>
          </w:tcPr>
          <w:p w14:paraId="6E5D9B1A" w14:textId="77777777" w:rsidR="00FB69D4" w:rsidRDefault="00FB69D4" w:rsidP="00FB69D4">
            <w:pPr>
              <w:pStyle w:val="BodyText"/>
              <w:spacing w:before="120"/>
              <w:rPr>
                <w:rFonts w:cs="Times New Roman"/>
                <w:b/>
              </w:rPr>
            </w:pPr>
            <w:r>
              <w:rPr>
                <w:rFonts w:cs="Times New Roman"/>
                <w:b/>
              </w:rPr>
              <w:t>Co-Financier(s)</w:t>
            </w:r>
          </w:p>
        </w:tc>
        <w:tc>
          <w:tcPr>
            <w:tcW w:w="3220" w:type="pct"/>
          </w:tcPr>
          <w:p w14:paraId="1814243E" w14:textId="77777777" w:rsidR="00FB69D4" w:rsidRDefault="00FB69D4" w:rsidP="00FB69D4">
            <w:pPr>
              <w:pStyle w:val="BodyText"/>
              <w:spacing w:before="120"/>
              <w:rPr>
                <w:rFonts w:cs="Times New Roman"/>
                <w:snapToGrid w:val="0"/>
              </w:rPr>
            </w:pPr>
            <w:r>
              <w:rPr>
                <w:rFonts w:cs="Times New Roman"/>
                <w:snapToGrid w:val="0"/>
              </w:rPr>
              <w:t xml:space="preserve">means the following co-financier(s) of the Program: </w:t>
            </w:r>
          </w:p>
          <w:p w14:paraId="57BF124C" w14:textId="77777777" w:rsidR="00FB69D4" w:rsidRPr="005A2D90" w:rsidRDefault="00FB69D4" w:rsidP="00FB69D4">
            <w:pPr>
              <w:pStyle w:val="BodyText"/>
              <w:rPr>
                <w:rFonts w:cs="Times New Roman"/>
              </w:rPr>
            </w:pPr>
            <w:r>
              <w:rPr>
                <w:rFonts w:cs="Times New Roman"/>
                <w:snapToGrid w:val="0"/>
              </w:rPr>
              <w:t>The International Bank for Reconstruction and Development (IBRD)</w:t>
            </w:r>
            <w:r>
              <w:rPr>
                <w:rFonts w:cs="Times New Roman"/>
              </w:rPr>
              <w:t xml:space="preserve"> </w:t>
            </w:r>
            <w:r>
              <w:rPr>
                <w:rFonts w:cs="Times New Roman"/>
                <w:snapToGrid w:val="0"/>
              </w:rPr>
              <w:t xml:space="preserve">for a maximum amount up </w:t>
            </w:r>
            <w:r w:rsidRPr="00D52392">
              <w:rPr>
                <w:rFonts w:cs="Times New Roman"/>
                <w:snapToGrid w:val="0"/>
              </w:rPr>
              <w:t>to eighty two million six hundred thousand euros (EUR 82,600,000).</w:t>
            </w:r>
            <w:r>
              <w:rPr>
                <w:rFonts w:cs="Times New Roman"/>
              </w:rPr>
              <w:t xml:space="preserve"> </w:t>
            </w:r>
          </w:p>
        </w:tc>
      </w:tr>
      <w:tr w:rsidR="00FB69D4" w14:paraId="7E135E2C" w14:textId="77777777" w:rsidTr="00FB69D4">
        <w:tc>
          <w:tcPr>
            <w:tcW w:w="1780" w:type="pct"/>
            <w:shd w:val="clear" w:color="auto" w:fill="auto"/>
          </w:tcPr>
          <w:p w14:paraId="723D566F" w14:textId="77777777" w:rsidR="00FB69D4" w:rsidRPr="0061563D" w:rsidRDefault="00FB69D4" w:rsidP="00FB69D4">
            <w:pPr>
              <w:pStyle w:val="BodyText"/>
              <w:spacing w:before="120"/>
              <w:rPr>
                <w:rFonts w:cs="Times New Roman"/>
                <w:b/>
              </w:rPr>
            </w:pPr>
            <w:r w:rsidRPr="0061563D">
              <w:rPr>
                <w:rFonts w:cs="Times New Roman"/>
                <w:b/>
              </w:rPr>
              <w:lastRenderedPageBreak/>
              <w:t>Co-Financing</w:t>
            </w:r>
          </w:p>
        </w:tc>
        <w:tc>
          <w:tcPr>
            <w:tcW w:w="3220" w:type="pct"/>
            <w:shd w:val="clear" w:color="auto" w:fill="auto"/>
          </w:tcPr>
          <w:p w14:paraId="3629D66A" w14:textId="77777777" w:rsidR="00FB69D4" w:rsidRPr="0061563D" w:rsidRDefault="00FB69D4" w:rsidP="00FB69D4">
            <w:pPr>
              <w:pStyle w:val="BodyText"/>
              <w:spacing w:before="120"/>
              <w:rPr>
                <w:rFonts w:cs="Times New Roman"/>
                <w:snapToGrid w:val="0"/>
                <w:lang w:val="en-US"/>
              </w:rPr>
            </w:pPr>
            <w:r w:rsidRPr="0061563D">
              <w:rPr>
                <w:rFonts w:cs="Times New Roman"/>
                <w:snapToGrid w:val="0"/>
                <w:lang w:val="en-US"/>
              </w:rPr>
              <w:t>means the parallel financing by the Co-Financier (IBRD) of an amount up to</w:t>
            </w:r>
            <w:r w:rsidRPr="00D52392">
              <w:rPr>
                <w:rFonts w:cs="Times New Roman"/>
                <w:snapToGrid w:val="0"/>
              </w:rPr>
              <w:t xml:space="preserve"> eighty two million six hundred thousand euros (EUR 82,600,000</w:t>
            </w:r>
            <w:r>
              <w:rPr>
                <w:rFonts w:cs="Times New Roman"/>
                <w:snapToGrid w:val="0"/>
              </w:rPr>
              <w:t>)</w:t>
            </w:r>
            <w:r w:rsidRPr="0061563D">
              <w:rPr>
                <w:rFonts w:cs="Times New Roman"/>
                <w:snapToGrid w:val="0"/>
                <w:lang w:val="en-US"/>
              </w:rPr>
              <w:t xml:space="preserve"> </w:t>
            </w:r>
          </w:p>
        </w:tc>
      </w:tr>
      <w:tr w:rsidR="00FB69D4" w14:paraId="2F6F1AD7" w14:textId="77777777" w:rsidTr="00FB69D4">
        <w:tc>
          <w:tcPr>
            <w:tcW w:w="1780" w:type="pct"/>
            <w:shd w:val="clear" w:color="auto" w:fill="auto"/>
          </w:tcPr>
          <w:p w14:paraId="4810AAA1" w14:textId="77777777" w:rsidR="00FB69D4" w:rsidRPr="0061563D" w:rsidRDefault="00FB69D4" w:rsidP="00FB69D4">
            <w:pPr>
              <w:pStyle w:val="BodyText"/>
              <w:spacing w:before="120"/>
              <w:rPr>
                <w:rFonts w:cs="Times New Roman"/>
                <w:b/>
              </w:rPr>
            </w:pPr>
            <w:r w:rsidRPr="0061563D">
              <w:rPr>
                <w:rFonts w:cs="Times New Roman"/>
                <w:b/>
              </w:rPr>
              <w:t>Deadline for Drawdown</w:t>
            </w:r>
          </w:p>
        </w:tc>
        <w:tc>
          <w:tcPr>
            <w:tcW w:w="3220" w:type="pct"/>
            <w:shd w:val="clear" w:color="auto" w:fill="auto"/>
          </w:tcPr>
          <w:p w14:paraId="426ECB03" w14:textId="77777777" w:rsidR="00FB69D4" w:rsidRPr="0061563D" w:rsidRDefault="00FB69D4" w:rsidP="00FB69D4">
            <w:pPr>
              <w:pStyle w:val="BodyText"/>
              <w:spacing w:before="120"/>
              <w:rPr>
                <w:rFonts w:cs="Times New Roman"/>
              </w:rPr>
            </w:pPr>
            <w:r w:rsidRPr="0061563D">
              <w:rPr>
                <w:rFonts w:cs="Times New Roman"/>
                <w:snapToGrid w:val="0"/>
              </w:rPr>
              <w:t xml:space="preserve">means </w:t>
            </w:r>
            <w:r>
              <w:rPr>
                <w:rFonts w:cs="Times New Roman"/>
                <w:snapToGrid w:val="0"/>
              </w:rPr>
              <w:t>January</w:t>
            </w:r>
            <w:r w:rsidRPr="0061563D">
              <w:rPr>
                <w:rFonts w:cs="Times New Roman"/>
                <w:snapToGrid w:val="0"/>
              </w:rPr>
              <w:t xml:space="preserve"> 31, 202</w:t>
            </w:r>
            <w:r>
              <w:rPr>
                <w:rFonts w:cs="Times New Roman"/>
                <w:snapToGrid w:val="0"/>
              </w:rPr>
              <w:t>2</w:t>
            </w:r>
            <w:r w:rsidRPr="0061563D">
              <w:rPr>
                <w:rFonts w:cs="Times New Roman"/>
                <w:snapToGrid w:val="0"/>
              </w:rPr>
              <w:t>, date after which no further Drawdown may occur.</w:t>
            </w:r>
          </w:p>
        </w:tc>
      </w:tr>
      <w:tr w:rsidR="00FB69D4" w14:paraId="1226BF9A" w14:textId="77777777" w:rsidTr="00FB69D4">
        <w:tc>
          <w:tcPr>
            <w:tcW w:w="1780" w:type="pct"/>
          </w:tcPr>
          <w:p w14:paraId="54658165" w14:textId="77777777" w:rsidR="00FB69D4" w:rsidRDefault="00FB69D4" w:rsidP="00FB69D4">
            <w:pPr>
              <w:pStyle w:val="BodyText"/>
              <w:spacing w:before="120"/>
              <w:rPr>
                <w:rFonts w:cs="Times New Roman"/>
              </w:rPr>
            </w:pPr>
            <w:r>
              <w:rPr>
                <w:rFonts w:cs="Times New Roman"/>
                <w:b/>
              </w:rPr>
              <w:t>Drawdown</w:t>
            </w:r>
          </w:p>
        </w:tc>
        <w:tc>
          <w:tcPr>
            <w:tcW w:w="3220" w:type="pct"/>
          </w:tcPr>
          <w:p w14:paraId="5521F0FB" w14:textId="77777777" w:rsidR="00FB69D4" w:rsidRDefault="00FB69D4" w:rsidP="00FB69D4">
            <w:pPr>
              <w:pStyle w:val="BodyText"/>
              <w:spacing w:before="120"/>
              <w:rPr>
                <w:rFonts w:cs="Times New Roman"/>
              </w:rPr>
            </w:pPr>
            <w:r>
              <w:rPr>
                <w:rFonts w:cs="Times New Roman"/>
              </w:rPr>
              <w:t>means a drawdown of all or part of the Facility made available by the Lender to the Borrower pursuant to the terms and conditions set out in Clause 3 (</w:t>
            </w:r>
            <w:r w:rsidRPr="00457792">
              <w:rPr>
                <w:rFonts w:cs="Times New Roman"/>
                <w:i/>
              </w:rPr>
              <w:t>Drawdown of Funds</w:t>
            </w:r>
            <w:r>
              <w:rPr>
                <w:rFonts w:cs="Times New Roman"/>
              </w:rPr>
              <w:t xml:space="preserve">) or the principal amount outstanding of such Drawdown </w:t>
            </w:r>
            <w:r>
              <w:t>which remains due and payable at a given time</w:t>
            </w:r>
            <w:r>
              <w:rPr>
                <w:rFonts w:cs="Times New Roman"/>
              </w:rPr>
              <w:t>.</w:t>
            </w:r>
          </w:p>
        </w:tc>
      </w:tr>
      <w:tr w:rsidR="00FB69D4" w14:paraId="0F23F14E" w14:textId="77777777" w:rsidTr="00FB69D4">
        <w:tc>
          <w:tcPr>
            <w:tcW w:w="1780" w:type="pct"/>
          </w:tcPr>
          <w:p w14:paraId="7391386E" w14:textId="77777777" w:rsidR="00FB69D4" w:rsidRDefault="00FB69D4" w:rsidP="00FB69D4">
            <w:pPr>
              <w:pStyle w:val="BodyText"/>
              <w:spacing w:before="120"/>
              <w:rPr>
                <w:rFonts w:cs="Times New Roman"/>
              </w:rPr>
            </w:pPr>
            <w:r>
              <w:rPr>
                <w:rFonts w:cs="Times New Roman"/>
                <w:b/>
              </w:rPr>
              <w:t>Drawdown Date</w:t>
            </w:r>
          </w:p>
        </w:tc>
        <w:tc>
          <w:tcPr>
            <w:tcW w:w="3220" w:type="pct"/>
          </w:tcPr>
          <w:p w14:paraId="252ECAB9" w14:textId="77777777" w:rsidR="00FB69D4" w:rsidRDefault="00FB69D4" w:rsidP="00FB69D4">
            <w:pPr>
              <w:pStyle w:val="BodyText"/>
              <w:spacing w:before="120"/>
              <w:rPr>
                <w:rFonts w:cs="Times New Roman"/>
              </w:rPr>
            </w:pPr>
            <w:r>
              <w:rPr>
                <w:rFonts w:cs="Times New Roman"/>
              </w:rPr>
              <w:t>means the date on which a Drawdown is made available by the Lender.</w:t>
            </w:r>
          </w:p>
        </w:tc>
      </w:tr>
      <w:tr w:rsidR="00FB69D4" w14:paraId="2E0FF9AF" w14:textId="77777777" w:rsidTr="00FB69D4">
        <w:tc>
          <w:tcPr>
            <w:tcW w:w="1780" w:type="pct"/>
          </w:tcPr>
          <w:p w14:paraId="70ECE57F" w14:textId="77777777" w:rsidR="00FB69D4" w:rsidRDefault="00FB69D4" w:rsidP="00FB69D4">
            <w:pPr>
              <w:pStyle w:val="BodyText"/>
              <w:spacing w:before="120"/>
              <w:rPr>
                <w:rFonts w:cs="Times New Roman"/>
              </w:rPr>
            </w:pPr>
            <w:r>
              <w:rPr>
                <w:rFonts w:cs="Times New Roman"/>
                <w:b/>
              </w:rPr>
              <w:t>Drawdown Period</w:t>
            </w:r>
          </w:p>
        </w:tc>
        <w:tc>
          <w:tcPr>
            <w:tcW w:w="3220" w:type="pct"/>
          </w:tcPr>
          <w:p w14:paraId="4B2D20C3" w14:textId="77777777" w:rsidR="00FB69D4" w:rsidRDefault="00FB69D4" w:rsidP="00FB69D4">
            <w:pPr>
              <w:pStyle w:val="BodyText"/>
              <w:spacing w:before="120"/>
              <w:rPr>
                <w:rFonts w:cs="Times New Roman"/>
              </w:rPr>
            </w:pPr>
            <w:r>
              <w:rPr>
                <w:rFonts w:cs="Times New Roman"/>
              </w:rPr>
              <w:t>means the period starting on the Drawdown Date up to and including the first of the following date:</w:t>
            </w:r>
          </w:p>
          <w:p w14:paraId="1D4EBAC6" w14:textId="77777777" w:rsidR="00FB69D4" w:rsidRDefault="00FB69D4" w:rsidP="00FB69D4">
            <w:pPr>
              <w:pStyle w:val="AATitre6"/>
              <w:ind w:left="452" w:hanging="452"/>
              <w:rPr>
                <w:lang w:val="en-US"/>
              </w:rPr>
            </w:pPr>
            <w:r>
              <w:rPr>
                <w:lang w:val="en-US"/>
              </w:rPr>
              <w:t>the date on which the Available Credit is equal to zero ;</w:t>
            </w:r>
          </w:p>
          <w:p w14:paraId="706000EA" w14:textId="77777777" w:rsidR="00FB69D4" w:rsidRDefault="00FB69D4" w:rsidP="00FB69D4">
            <w:pPr>
              <w:pStyle w:val="AATitre6"/>
              <w:ind w:left="452" w:hanging="452"/>
            </w:pPr>
            <w:r>
              <w:rPr>
                <w:lang w:val="en-US"/>
              </w:rPr>
              <w:t>the Deadline for Drawdown.</w:t>
            </w:r>
          </w:p>
        </w:tc>
      </w:tr>
      <w:tr w:rsidR="00FB69D4" w14:paraId="641DCBE0" w14:textId="77777777" w:rsidTr="00FB69D4">
        <w:tc>
          <w:tcPr>
            <w:tcW w:w="1780" w:type="pct"/>
          </w:tcPr>
          <w:p w14:paraId="35EA7EF9" w14:textId="77777777" w:rsidR="00FB69D4" w:rsidRDefault="00FB69D4" w:rsidP="00FB69D4">
            <w:pPr>
              <w:pStyle w:val="BodyText"/>
              <w:spacing w:before="120"/>
              <w:rPr>
                <w:rFonts w:cs="Times New Roman"/>
              </w:rPr>
            </w:pPr>
            <w:r>
              <w:rPr>
                <w:rFonts w:cs="Times New Roman"/>
                <w:b/>
              </w:rPr>
              <w:t>Drawdown Request</w:t>
            </w:r>
          </w:p>
        </w:tc>
        <w:tc>
          <w:tcPr>
            <w:tcW w:w="3220" w:type="pct"/>
          </w:tcPr>
          <w:p w14:paraId="0015EC7B" w14:textId="77777777" w:rsidR="00FB69D4" w:rsidRDefault="00FB69D4" w:rsidP="00FB69D4">
            <w:pPr>
              <w:pStyle w:val="BodyText"/>
              <w:spacing w:before="120"/>
              <w:rPr>
                <w:rFonts w:cs="Times New Roman"/>
              </w:rPr>
            </w:pPr>
            <w:r>
              <w:rPr>
                <w:rFonts w:cs="Times New Roman"/>
              </w:rPr>
              <w:t>means a request substantially</w:t>
            </w:r>
            <w:r>
              <w:rPr>
                <w:rFonts w:cs="Times New Roman"/>
                <w:color w:val="000000"/>
              </w:rPr>
              <w:t xml:space="preserve"> in the form set out in Schedule </w:t>
            </w:r>
            <w:r w:rsidRPr="00457792">
              <w:rPr>
                <w:rStyle w:val="AATitre1CarCar"/>
              </w:rPr>
              <w:t>5A</w:t>
            </w:r>
            <w:r>
              <w:rPr>
                <w:rFonts w:cs="Times New Roman"/>
                <w:color w:val="000000"/>
              </w:rPr>
              <w:t xml:space="preserve"> </w:t>
            </w:r>
            <w:r>
              <w:rPr>
                <w:rFonts w:cs="Times New Roman"/>
              </w:rPr>
              <w:t>(</w:t>
            </w:r>
            <w:r w:rsidRPr="00457792">
              <w:rPr>
                <w:rFonts w:cs="Times New Roman"/>
                <w:i/>
              </w:rPr>
              <w:t>Form of Drawdown Request</w:t>
            </w:r>
            <w:r>
              <w:rPr>
                <w:rFonts w:cs="Times New Roman"/>
              </w:rPr>
              <w:t>).</w:t>
            </w:r>
          </w:p>
        </w:tc>
      </w:tr>
      <w:tr w:rsidR="00FB69D4" w14:paraId="056C5164" w14:textId="77777777" w:rsidTr="00FB69D4">
        <w:tc>
          <w:tcPr>
            <w:tcW w:w="1780" w:type="pct"/>
          </w:tcPr>
          <w:p w14:paraId="66233C1F" w14:textId="77777777" w:rsidR="00FB69D4" w:rsidRDefault="00FB69D4" w:rsidP="00FB69D4">
            <w:pPr>
              <w:pStyle w:val="BodyText"/>
              <w:spacing w:before="120"/>
              <w:rPr>
                <w:rFonts w:cs="Times New Roman"/>
                <w:b/>
              </w:rPr>
            </w:pPr>
            <w:r w:rsidRPr="00E668E5">
              <w:rPr>
                <w:rFonts w:cs="Times New Roman"/>
                <w:b/>
              </w:rPr>
              <w:t>Effective Date</w:t>
            </w:r>
          </w:p>
        </w:tc>
        <w:tc>
          <w:tcPr>
            <w:tcW w:w="3220" w:type="pct"/>
          </w:tcPr>
          <w:p w14:paraId="70C66061" w14:textId="77777777" w:rsidR="00FB69D4" w:rsidRDefault="00FB69D4" w:rsidP="00FB69D4">
            <w:pPr>
              <w:pStyle w:val="BodyText"/>
              <w:spacing w:before="120"/>
              <w:rPr>
                <w:rFonts w:cs="Times New Roman"/>
              </w:rPr>
            </w:pPr>
            <w:r w:rsidRPr="00E668E5">
              <w:rPr>
                <w:rFonts w:cs="Times New Roman"/>
              </w:rPr>
              <w:t>means the date on which the conditions set out in Part II of Schedule 4 (</w:t>
            </w:r>
            <w:r w:rsidRPr="00E668E5">
              <w:rPr>
                <w:rFonts w:cs="Times New Roman"/>
                <w:i/>
              </w:rPr>
              <w:t>Conditions Precedent</w:t>
            </w:r>
            <w:r w:rsidRPr="00E668E5">
              <w:rPr>
                <w:rFonts w:cs="Times New Roman"/>
              </w:rPr>
              <w:t>) have been fulfilled and shall occur at the latest 180 calendar days after the Signing Date.</w:t>
            </w:r>
          </w:p>
        </w:tc>
      </w:tr>
      <w:tr w:rsidR="00FB69D4" w14:paraId="11AAD581" w14:textId="77777777" w:rsidTr="00FB69D4">
        <w:tc>
          <w:tcPr>
            <w:tcW w:w="1780" w:type="pct"/>
          </w:tcPr>
          <w:p w14:paraId="277B2F63" w14:textId="77777777" w:rsidR="00FB69D4" w:rsidRPr="0061563D" w:rsidRDefault="00FB69D4" w:rsidP="00FB69D4">
            <w:pPr>
              <w:pStyle w:val="BodyText"/>
              <w:spacing w:before="120"/>
              <w:rPr>
                <w:rFonts w:cs="Times New Roman"/>
                <w:b/>
              </w:rPr>
            </w:pPr>
            <w:r w:rsidRPr="0061563D">
              <w:rPr>
                <w:rFonts w:cs="Times New Roman"/>
                <w:b/>
              </w:rPr>
              <w:t>Embargo</w:t>
            </w:r>
          </w:p>
        </w:tc>
        <w:tc>
          <w:tcPr>
            <w:tcW w:w="3220" w:type="pct"/>
          </w:tcPr>
          <w:p w14:paraId="3BD5BC6F" w14:textId="77777777" w:rsidR="00FB69D4" w:rsidRPr="0061563D" w:rsidRDefault="00FB69D4" w:rsidP="00FB69D4">
            <w:pPr>
              <w:pStyle w:val="BodyText"/>
              <w:spacing w:before="120"/>
              <w:rPr>
                <w:rFonts w:cs="Times New Roman"/>
              </w:rPr>
            </w:pPr>
            <w:r w:rsidRPr="0061563D">
              <w:rPr>
                <w:rFonts w:cs="Times New Roman"/>
              </w:rPr>
              <w:t xml:space="preserve">means any sanction </w:t>
            </w:r>
            <w:r w:rsidRPr="0061563D">
              <w:t xml:space="preserve">of a commercial nature </w:t>
            </w:r>
            <w:r w:rsidRPr="0061563D">
              <w:rPr>
                <w:rFonts w:cs="Times New Roman"/>
              </w:rPr>
              <w:t xml:space="preserve">aiming at prohibiting any import and/or export (supply, sale or transfer) of one or several goods, products or services </w:t>
            </w:r>
            <w:r w:rsidRPr="0061563D">
              <w:t xml:space="preserve">going to and/or coming from a </w:t>
            </w:r>
            <w:r w:rsidRPr="0061563D">
              <w:rPr>
                <w:rFonts w:cs="Times New Roman"/>
              </w:rPr>
              <w:t>country for a given period as published and amended from time to time by the United Nations, the European Union or France.</w:t>
            </w:r>
          </w:p>
        </w:tc>
      </w:tr>
      <w:tr w:rsidR="00FB69D4" w14:paraId="5891B883" w14:textId="77777777" w:rsidTr="00FB69D4">
        <w:tc>
          <w:tcPr>
            <w:tcW w:w="1780" w:type="pct"/>
            <w:shd w:val="clear" w:color="auto" w:fill="auto"/>
          </w:tcPr>
          <w:p w14:paraId="61CD6DE8" w14:textId="77777777" w:rsidR="00FB69D4" w:rsidRPr="0061563D" w:rsidRDefault="00FB69D4" w:rsidP="00FB69D4">
            <w:pPr>
              <w:pStyle w:val="BodyText"/>
              <w:spacing w:before="120"/>
              <w:rPr>
                <w:rFonts w:cs="Times New Roman"/>
                <w:b/>
              </w:rPr>
            </w:pPr>
            <w:r w:rsidRPr="0061563D">
              <w:rPr>
                <w:rFonts w:cs="Times New Roman"/>
                <w:b/>
                <w:lang w:val="fr-FR"/>
              </w:rPr>
              <w:t>ES Grievance Management Procedures</w:t>
            </w:r>
          </w:p>
        </w:tc>
        <w:tc>
          <w:tcPr>
            <w:tcW w:w="3220" w:type="pct"/>
            <w:shd w:val="clear" w:color="auto" w:fill="auto"/>
          </w:tcPr>
          <w:p w14:paraId="20FE5864" w14:textId="77777777" w:rsidR="00FB69D4" w:rsidRPr="0061563D" w:rsidRDefault="00FB69D4" w:rsidP="00FB69D4">
            <w:pPr>
              <w:pStyle w:val="BodyText"/>
              <w:spacing w:before="120"/>
              <w:rPr>
                <w:rFonts w:cs="Times New Roman"/>
              </w:rPr>
            </w:pPr>
            <w:r w:rsidRPr="0061563D">
              <w:rPr>
                <w:rFonts w:cs="Times New Roman"/>
                <w:lang w:val="en-US"/>
              </w:rPr>
              <w:t>means the contractual terms contained in the Environmental and Social Grievance Management Procedures, which is available on the Website, as amended from time to time.</w:t>
            </w:r>
          </w:p>
        </w:tc>
      </w:tr>
      <w:tr w:rsidR="00FB69D4" w14:paraId="32624FD7" w14:textId="77777777" w:rsidTr="00FB69D4">
        <w:tc>
          <w:tcPr>
            <w:tcW w:w="1780" w:type="pct"/>
          </w:tcPr>
          <w:p w14:paraId="69605EAA" w14:textId="77777777" w:rsidR="00FB69D4" w:rsidRPr="0061563D" w:rsidRDefault="00FB69D4" w:rsidP="00FB69D4">
            <w:pPr>
              <w:pStyle w:val="BodyText"/>
              <w:spacing w:before="120"/>
              <w:rPr>
                <w:rFonts w:cs="Times New Roman"/>
                <w:b/>
              </w:rPr>
            </w:pPr>
            <w:r>
              <w:rPr>
                <w:rFonts w:cs="Times New Roman"/>
                <w:b/>
              </w:rPr>
              <w:t>EURIBOR</w:t>
            </w:r>
          </w:p>
        </w:tc>
        <w:tc>
          <w:tcPr>
            <w:tcW w:w="3220" w:type="pct"/>
          </w:tcPr>
          <w:p w14:paraId="311CA13C" w14:textId="77777777" w:rsidR="00FB69D4" w:rsidRPr="0061563D" w:rsidRDefault="00FB69D4" w:rsidP="00FB69D4">
            <w:pPr>
              <w:pStyle w:val="BodyText"/>
              <w:spacing w:before="120"/>
              <w:rPr>
                <w:rFonts w:cs="Times New Roman"/>
              </w:rPr>
            </w:pPr>
            <w:r w:rsidRPr="00270BBC">
              <w:rPr>
                <w:rFonts w:cs="Times New Roman"/>
              </w:rPr>
              <w:t xml:space="preserve">means the inter-bank rate applicable to Euro for any deposits denominated in Euro for a period comparable to the relevant period, as determined by the European Money Markets Institute (EMMI), or any successor </w:t>
            </w:r>
            <w:r w:rsidRPr="00270BBC">
              <w:rPr>
                <w:rFonts w:cs="Times New Roman"/>
              </w:rPr>
              <w:lastRenderedPageBreak/>
              <w:t>administrator, at 11:00 am Brussels time, two (2) Business Days before the first day of the Interest Period.</w:t>
            </w:r>
          </w:p>
        </w:tc>
      </w:tr>
      <w:tr w:rsidR="00FB69D4" w14:paraId="377D2DCF" w14:textId="77777777" w:rsidTr="00FB69D4">
        <w:tc>
          <w:tcPr>
            <w:tcW w:w="1780" w:type="pct"/>
          </w:tcPr>
          <w:p w14:paraId="009DCB2B" w14:textId="77777777" w:rsidR="00FB69D4" w:rsidRPr="0061563D" w:rsidRDefault="00FB69D4" w:rsidP="00FB69D4">
            <w:pPr>
              <w:pStyle w:val="BodyText"/>
              <w:spacing w:before="120"/>
              <w:rPr>
                <w:rFonts w:cs="Times New Roman"/>
              </w:rPr>
            </w:pPr>
            <w:r w:rsidRPr="0061563D">
              <w:rPr>
                <w:rFonts w:cs="Times New Roman"/>
                <w:b/>
              </w:rPr>
              <w:lastRenderedPageBreak/>
              <w:t>Euro(s) or EUR</w:t>
            </w:r>
          </w:p>
        </w:tc>
        <w:tc>
          <w:tcPr>
            <w:tcW w:w="3220" w:type="pct"/>
          </w:tcPr>
          <w:p w14:paraId="4087DEDA" w14:textId="77777777" w:rsidR="00FB69D4" w:rsidRPr="0061563D" w:rsidRDefault="00FB69D4" w:rsidP="00FB69D4">
            <w:pPr>
              <w:pStyle w:val="BodyText"/>
              <w:spacing w:before="120"/>
              <w:rPr>
                <w:rFonts w:cs="Times New Roman"/>
                <w:i/>
              </w:rPr>
            </w:pPr>
            <w:r w:rsidRPr="0061563D">
              <w:rPr>
                <w:rFonts w:cs="Times New Roman"/>
              </w:rPr>
              <w:t>means the single currency of the member states of the European Economic and Monetary Union, including France, and having legal tender in such Member States.</w:t>
            </w:r>
          </w:p>
        </w:tc>
      </w:tr>
      <w:tr w:rsidR="00FB69D4" w14:paraId="7BC5FB8C" w14:textId="77777777" w:rsidTr="00FB69D4">
        <w:tc>
          <w:tcPr>
            <w:tcW w:w="1780" w:type="pct"/>
          </w:tcPr>
          <w:p w14:paraId="5853309F" w14:textId="77777777" w:rsidR="00FB69D4" w:rsidRPr="0061563D" w:rsidRDefault="00FB69D4" w:rsidP="00FB69D4">
            <w:pPr>
              <w:pStyle w:val="BodyText"/>
              <w:spacing w:before="120"/>
              <w:rPr>
                <w:rFonts w:cs="Times New Roman"/>
              </w:rPr>
            </w:pPr>
            <w:r w:rsidRPr="0061563D">
              <w:rPr>
                <w:rFonts w:cs="Times New Roman"/>
                <w:b/>
              </w:rPr>
              <w:t>Event of Default</w:t>
            </w:r>
          </w:p>
        </w:tc>
        <w:tc>
          <w:tcPr>
            <w:tcW w:w="3220" w:type="pct"/>
          </w:tcPr>
          <w:p w14:paraId="0A7D161D" w14:textId="77777777" w:rsidR="00FB69D4" w:rsidRPr="0061563D" w:rsidRDefault="00FB69D4" w:rsidP="00FB69D4">
            <w:pPr>
              <w:pStyle w:val="BodyText"/>
              <w:spacing w:before="120"/>
              <w:rPr>
                <w:rFonts w:cs="Times New Roman"/>
              </w:rPr>
            </w:pPr>
            <w:r w:rsidRPr="0061563D">
              <w:rPr>
                <w:rFonts w:cs="Times New Roman"/>
              </w:rPr>
              <w:t xml:space="preserve">means any event or circumstance set out in Clause </w:t>
            </w:r>
            <w:r>
              <w:rPr>
                <w:rFonts w:cs="Times New Roman"/>
              </w:rPr>
              <w:t>13.1</w:t>
            </w:r>
            <w:r w:rsidRPr="0061563D">
              <w:rPr>
                <w:rFonts w:cs="Times New Roman"/>
              </w:rPr>
              <w:t xml:space="preserve"> (</w:t>
            </w:r>
            <w:r w:rsidRPr="00457792">
              <w:rPr>
                <w:rFonts w:cs="Times New Roman"/>
                <w:i/>
              </w:rPr>
              <w:t>Events of Default</w:t>
            </w:r>
            <w:r w:rsidRPr="0061563D">
              <w:rPr>
                <w:rFonts w:cs="Times New Roman"/>
              </w:rPr>
              <w:t>).</w:t>
            </w:r>
          </w:p>
        </w:tc>
      </w:tr>
      <w:tr w:rsidR="00FB69D4" w14:paraId="60D12E78" w14:textId="77777777" w:rsidTr="00FB69D4">
        <w:tc>
          <w:tcPr>
            <w:tcW w:w="1780" w:type="pct"/>
          </w:tcPr>
          <w:p w14:paraId="75501FB8" w14:textId="77777777" w:rsidR="00FB69D4" w:rsidRDefault="00FB69D4" w:rsidP="00FB69D4">
            <w:pPr>
              <w:pStyle w:val="BodyText"/>
              <w:spacing w:before="120"/>
              <w:rPr>
                <w:rFonts w:cs="Times New Roman"/>
              </w:rPr>
            </w:pPr>
            <w:r>
              <w:rPr>
                <w:rFonts w:cs="Times New Roman"/>
                <w:b/>
              </w:rPr>
              <w:t xml:space="preserve">Facility </w:t>
            </w:r>
          </w:p>
        </w:tc>
        <w:tc>
          <w:tcPr>
            <w:tcW w:w="3220" w:type="pct"/>
          </w:tcPr>
          <w:p w14:paraId="1DDDCB69" w14:textId="77777777" w:rsidR="00FB69D4" w:rsidRDefault="00FB69D4" w:rsidP="00FB69D4">
            <w:pPr>
              <w:pStyle w:val="BodyText"/>
              <w:spacing w:before="120"/>
              <w:rPr>
                <w:rFonts w:cs="Times New Roman"/>
              </w:rPr>
            </w:pPr>
            <w:r>
              <w:rPr>
                <w:rFonts w:cs="Times New Roman"/>
              </w:rPr>
              <w:t>means the credit facility made available by the Lender to the Borrower in accordance with this Agreement up to the maximum principal amount set out in Clause 2.1 (</w:t>
            </w:r>
            <w:r w:rsidRPr="00457792">
              <w:rPr>
                <w:rFonts w:cs="Times New Roman"/>
                <w:i/>
              </w:rPr>
              <w:t>Facility</w:t>
            </w:r>
            <w:r>
              <w:rPr>
                <w:rFonts w:cs="Times New Roman"/>
              </w:rPr>
              <w:t>).</w:t>
            </w:r>
          </w:p>
        </w:tc>
      </w:tr>
      <w:tr w:rsidR="00FB69D4" w14:paraId="0A9483D2" w14:textId="77777777" w:rsidTr="00FB69D4">
        <w:tc>
          <w:tcPr>
            <w:tcW w:w="1780" w:type="pct"/>
          </w:tcPr>
          <w:p w14:paraId="53F09BB1" w14:textId="77777777" w:rsidR="00FB69D4" w:rsidRDefault="00FB69D4" w:rsidP="00FB69D4">
            <w:pPr>
              <w:pStyle w:val="BodyText"/>
              <w:spacing w:before="120"/>
              <w:rPr>
                <w:rFonts w:cs="Times New Roman"/>
                <w:b/>
              </w:rPr>
            </w:pPr>
            <w:r>
              <w:rPr>
                <w:b/>
              </w:rPr>
              <w:t>Financial Indebtedness</w:t>
            </w:r>
          </w:p>
        </w:tc>
        <w:tc>
          <w:tcPr>
            <w:tcW w:w="3220" w:type="pct"/>
          </w:tcPr>
          <w:p w14:paraId="5091B6EF" w14:textId="77777777" w:rsidR="00FB69D4" w:rsidRDefault="00FB69D4" w:rsidP="00FB69D4">
            <w:pPr>
              <w:pStyle w:val="BodyText"/>
              <w:spacing w:before="120" w:after="200"/>
            </w:pPr>
            <w:r>
              <w:t>means any financial indebtedness for and in respect of:</w:t>
            </w:r>
          </w:p>
          <w:p w14:paraId="0123BC4E" w14:textId="77777777" w:rsidR="00FB69D4" w:rsidRDefault="00FB69D4" w:rsidP="00FB69D4">
            <w:pPr>
              <w:pStyle w:val="AATitre7"/>
            </w:pPr>
            <w:r>
              <w:t>any monies borrowed on a short, medium or long-term basis;</w:t>
            </w:r>
          </w:p>
          <w:p w14:paraId="52FBA8C5" w14:textId="77777777" w:rsidR="00FB69D4" w:rsidRDefault="00FB69D4" w:rsidP="00FB69D4">
            <w:pPr>
              <w:pStyle w:val="AATitre7"/>
            </w:pPr>
            <w:r w:rsidRPr="00873062">
              <w:t>any amounts raised pursuant to the issue of bonds, notes, debentures, loan stock or any similar instruments;</w:t>
            </w:r>
          </w:p>
          <w:p w14:paraId="1B865C65" w14:textId="77777777" w:rsidR="00FB69D4" w:rsidRDefault="00FB69D4" w:rsidP="00FB69D4">
            <w:pPr>
              <w:pStyle w:val="AATitre7"/>
            </w:pPr>
            <w:r w:rsidRPr="00873062">
              <w:t>any funds raised under any other transaction (including any forward sale or purchase agreement) having the commercial effect of a borrowing;</w:t>
            </w:r>
          </w:p>
          <w:p w14:paraId="0C9350EE" w14:textId="77777777" w:rsidR="00FB69D4" w:rsidRDefault="00FB69D4" w:rsidP="00FB69D4">
            <w:pPr>
              <w:pStyle w:val="AATitre7"/>
            </w:pPr>
            <w:r>
              <w:t>any potential payment obligation that results from a guarantee, bond, or any other instrument.</w:t>
            </w:r>
          </w:p>
        </w:tc>
      </w:tr>
      <w:tr w:rsidR="00FB69D4" w14:paraId="700064FD" w14:textId="77777777" w:rsidTr="00FB69D4">
        <w:tc>
          <w:tcPr>
            <w:tcW w:w="1780" w:type="pct"/>
          </w:tcPr>
          <w:p w14:paraId="7E91BC18" w14:textId="77777777" w:rsidR="00FB69D4" w:rsidRDefault="00FB69D4" w:rsidP="00FB69D4">
            <w:pPr>
              <w:pStyle w:val="BodyText"/>
              <w:spacing w:before="120"/>
              <w:rPr>
                <w:rFonts w:cs="Times New Roman"/>
              </w:rPr>
            </w:pPr>
            <w:r>
              <w:rPr>
                <w:rFonts w:cs="Times New Roman"/>
                <w:b/>
              </w:rPr>
              <w:t>Financial Sanctions List</w:t>
            </w:r>
          </w:p>
        </w:tc>
        <w:tc>
          <w:tcPr>
            <w:tcW w:w="3220" w:type="pct"/>
          </w:tcPr>
          <w:p w14:paraId="37E9D663" w14:textId="77777777" w:rsidR="00FB69D4" w:rsidRDefault="00FB69D4" w:rsidP="00FB69D4">
            <w:pPr>
              <w:pStyle w:val="BodyText"/>
              <w:spacing w:before="120"/>
              <w:rPr>
                <w:rFonts w:cs="Times New Roman"/>
              </w:rPr>
            </w:pPr>
            <w:r>
              <w:rPr>
                <w:rFonts w:cs="Times New Roman"/>
              </w:rPr>
              <w:t>means the list(s) of persons, groups or entities which are subject to financial sanctions by the United Nations, the European Union and/or France.</w:t>
            </w:r>
          </w:p>
          <w:p w14:paraId="20D25C93" w14:textId="77777777" w:rsidR="00FB69D4" w:rsidRDefault="00FB69D4" w:rsidP="00FB69D4">
            <w:pPr>
              <w:pStyle w:val="BodyText"/>
              <w:rPr>
                <w:rFonts w:cs="Times New Roman"/>
              </w:rPr>
            </w:pPr>
            <w:r>
              <w:rPr>
                <w:rFonts w:cs="Times New Roman"/>
              </w:rPr>
              <w:t>For information purposes only and for the convenience of the Borrower, who may rely on, the following references or website addresses:</w:t>
            </w:r>
          </w:p>
          <w:p w14:paraId="41362741" w14:textId="77777777" w:rsidR="00FB69D4" w:rsidRDefault="00FB69D4" w:rsidP="00FB69D4">
            <w:pPr>
              <w:pStyle w:val="BodyText"/>
              <w:rPr>
                <w:rFonts w:cs="Times New Roman"/>
              </w:rPr>
            </w:pPr>
            <w:r>
              <w:rPr>
                <w:rFonts w:cs="Times New Roman"/>
                <w:b/>
              </w:rPr>
              <w:t>For the lists maintained by the United Nations</w:t>
            </w:r>
            <w:r>
              <w:rPr>
                <w:rFonts w:cs="Times New Roman"/>
              </w:rPr>
              <w:t xml:space="preserve">, the following website may be consulted: </w:t>
            </w:r>
          </w:p>
          <w:p w14:paraId="558CB6C3" w14:textId="77777777" w:rsidR="00FB69D4" w:rsidRDefault="00FB69D4" w:rsidP="00FB69D4">
            <w:pPr>
              <w:pStyle w:val="BodyText"/>
              <w:spacing w:before="120"/>
              <w:rPr>
                <w:rFonts w:cs="Times New Roman"/>
                <w:bCs w:val="0"/>
              </w:rPr>
            </w:pPr>
            <w:r w:rsidRPr="00C73A7E">
              <w:rPr>
                <w:rFonts w:cs="Times New Roman"/>
                <w:bCs w:val="0"/>
              </w:rPr>
              <w:t>https://www.un.org/securitycouncil/fr/content/un-sc-consolidated-list</w:t>
            </w:r>
            <w:r>
              <w:rPr>
                <w:rFonts w:cs="Times New Roman"/>
                <w:bCs w:val="0"/>
              </w:rPr>
              <w:t xml:space="preserve"> </w:t>
            </w:r>
          </w:p>
          <w:p w14:paraId="124C41FE" w14:textId="77777777" w:rsidR="00FB69D4" w:rsidRDefault="00FB69D4" w:rsidP="00FB69D4">
            <w:pPr>
              <w:pStyle w:val="BodyText"/>
              <w:spacing w:before="120"/>
              <w:rPr>
                <w:rFonts w:cs="Times New Roman"/>
                <w:szCs w:val="22"/>
              </w:rPr>
            </w:pPr>
            <w:r>
              <w:rPr>
                <w:rFonts w:cs="Times New Roman"/>
                <w:b/>
                <w:szCs w:val="22"/>
              </w:rPr>
              <w:t>For the lists maintained by the European Union</w:t>
            </w:r>
            <w:r>
              <w:rPr>
                <w:rFonts w:cs="Times New Roman"/>
                <w:szCs w:val="22"/>
              </w:rPr>
              <w:t>, the following website may be consulted:</w:t>
            </w:r>
          </w:p>
          <w:p w14:paraId="128C5703" w14:textId="77777777" w:rsidR="00FB69D4" w:rsidRDefault="00FB69D4" w:rsidP="00FB69D4">
            <w:pPr>
              <w:spacing w:before="200" w:line="260" w:lineRule="atLeast"/>
              <w:rPr>
                <w:rFonts w:ascii="Times New Roman Bold" w:eastAsia="Calibri" w:hAnsi="Times New Roman Bold"/>
                <w:snapToGrid w:val="0"/>
                <w:color w:val="1F497D"/>
                <w:szCs w:val="22"/>
                <w:u w:val="single"/>
                <w:lang w:eastAsia="en-US"/>
              </w:rPr>
            </w:pPr>
            <w:r>
              <w:rPr>
                <w:rFonts w:ascii="Times New Roman Bold" w:eastAsia="Calibri" w:hAnsi="Times New Roman Bold"/>
                <w:snapToGrid w:val="0"/>
                <w:color w:val="0000FF"/>
                <w:szCs w:val="22"/>
                <w:u w:val="single"/>
                <w:lang w:eastAsia="en-US"/>
              </w:rPr>
              <w:lastRenderedPageBreak/>
              <w:t>https://eeas.europa.eu/headquarters/headquarters-homepage/8442/consolidated-list-sanctions_fr</w:t>
            </w:r>
            <w:r>
              <w:rPr>
                <w:rFonts w:ascii="Times New Roman Bold" w:eastAsia="Calibri" w:hAnsi="Times New Roman Bold"/>
                <w:snapToGrid w:val="0"/>
                <w:color w:val="1F497D"/>
                <w:szCs w:val="22"/>
                <w:u w:val="single"/>
                <w:lang w:eastAsia="en-US"/>
              </w:rPr>
              <w:t xml:space="preserve">  </w:t>
            </w:r>
          </w:p>
          <w:p w14:paraId="2CF2C83C" w14:textId="77777777" w:rsidR="00FB69D4" w:rsidRDefault="00FB69D4" w:rsidP="00FB69D4">
            <w:pPr>
              <w:pStyle w:val="BodyText"/>
              <w:spacing w:before="120"/>
              <w:rPr>
                <w:rFonts w:cs="Times New Roman"/>
                <w:szCs w:val="22"/>
              </w:rPr>
            </w:pPr>
            <w:r>
              <w:rPr>
                <w:rFonts w:cs="Times New Roman"/>
                <w:b/>
                <w:szCs w:val="22"/>
              </w:rPr>
              <w:t>For the lists maintained by France</w:t>
            </w:r>
            <w:r>
              <w:rPr>
                <w:rFonts w:cs="Times New Roman"/>
                <w:szCs w:val="22"/>
              </w:rPr>
              <w:t>, the following website may be consulted:</w:t>
            </w:r>
          </w:p>
          <w:p w14:paraId="78F87DD6" w14:textId="77777777" w:rsidR="00FB69D4" w:rsidRDefault="00FB69D4" w:rsidP="00FB69D4">
            <w:pPr>
              <w:pStyle w:val="BodyText"/>
              <w:rPr>
                <w:rFonts w:cs="Times New Roman"/>
                <w:highlight w:val="yellow"/>
              </w:rPr>
            </w:pPr>
            <w:r w:rsidRPr="00C73A7E">
              <w:rPr>
                <w:rFonts w:cs="Times New Roman"/>
                <w:bCs w:val="0"/>
              </w:rPr>
              <w:t>https://www.tresor.economie.gouv.fr/services-aux-entreprises/sanctions-economiques/dispositif-national-de-gel-des-avoirs</w:t>
            </w:r>
            <w:r>
              <w:rPr>
                <w:rFonts w:cs="Times New Roman"/>
                <w:bCs w:val="0"/>
              </w:rPr>
              <w:t xml:space="preserve"> </w:t>
            </w:r>
            <w:r>
              <w:rPr>
                <w:rFonts w:cs="Times New Roman"/>
              </w:rPr>
              <w:t xml:space="preserve"> </w:t>
            </w:r>
          </w:p>
        </w:tc>
      </w:tr>
      <w:tr w:rsidR="00FB69D4" w14:paraId="29EA9A92" w14:textId="77777777" w:rsidTr="00FB69D4">
        <w:tc>
          <w:tcPr>
            <w:tcW w:w="1780" w:type="pct"/>
          </w:tcPr>
          <w:p w14:paraId="5A2F2DA1" w14:textId="77777777" w:rsidR="00FB69D4" w:rsidRDefault="00FB69D4" w:rsidP="00FB69D4">
            <w:pPr>
              <w:pStyle w:val="BodyText"/>
              <w:spacing w:before="120"/>
              <w:rPr>
                <w:rFonts w:cs="Times New Roman"/>
                <w:b/>
              </w:rPr>
            </w:pPr>
            <w:r>
              <w:rPr>
                <w:rFonts w:cs="Times New Roman"/>
                <w:b/>
              </w:rPr>
              <w:lastRenderedPageBreak/>
              <w:t>Financing Plan</w:t>
            </w:r>
          </w:p>
        </w:tc>
        <w:tc>
          <w:tcPr>
            <w:tcW w:w="3220" w:type="pct"/>
          </w:tcPr>
          <w:p w14:paraId="5EF64CBB" w14:textId="77777777" w:rsidR="00FB69D4" w:rsidRDefault="00FB69D4" w:rsidP="00FB69D4">
            <w:pPr>
              <w:pStyle w:val="BodyText"/>
              <w:spacing w:before="120"/>
              <w:rPr>
                <w:rFonts w:cs="Times New Roman"/>
              </w:rPr>
            </w:pPr>
            <w:r>
              <w:rPr>
                <w:rFonts w:cs="Times New Roman"/>
              </w:rPr>
              <w:t xml:space="preserve">means the financing plan of the Program attached as Schedule </w:t>
            </w:r>
            <w:r w:rsidRPr="00457792">
              <w:rPr>
                <w:rFonts w:cs="Times New Roman"/>
              </w:rPr>
              <w:t>3</w:t>
            </w:r>
            <w:r>
              <w:rPr>
                <w:rFonts w:cs="Times New Roman"/>
              </w:rPr>
              <w:t xml:space="preserve"> (</w:t>
            </w:r>
            <w:r w:rsidRPr="00457792">
              <w:rPr>
                <w:rStyle w:val="AATitre1CarCar"/>
                <w:i/>
              </w:rPr>
              <w:t>Financing Plan</w:t>
            </w:r>
            <w:r>
              <w:rPr>
                <w:rFonts w:cs="Times New Roman"/>
              </w:rPr>
              <w:t>).</w:t>
            </w:r>
          </w:p>
        </w:tc>
      </w:tr>
      <w:tr w:rsidR="00FB69D4" w:rsidRPr="0015443B" w14:paraId="702B19CD" w14:textId="77777777" w:rsidTr="00FB69D4">
        <w:tc>
          <w:tcPr>
            <w:tcW w:w="1780" w:type="pct"/>
          </w:tcPr>
          <w:p w14:paraId="28389773" w14:textId="77777777" w:rsidR="00FB69D4" w:rsidRDefault="00FB69D4" w:rsidP="00FB69D4">
            <w:pPr>
              <w:pStyle w:val="BodyText"/>
              <w:spacing w:before="120" w:after="120"/>
              <w:rPr>
                <w:rFonts w:cs="Times New Roman"/>
              </w:rPr>
            </w:pPr>
            <w:r>
              <w:rPr>
                <w:rFonts w:cs="Times New Roman"/>
                <w:b/>
              </w:rPr>
              <w:t>Fixed Reference Rate</w:t>
            </w:r>
          </w:p>
        </w:tc>
        <w:tc>
          <w:tcPr>
            <w:tcW w:w="3220" w:type="pct"/>
          </w:tcPr>
          <w:p w14:paraId="1E16EA66" w14:textId="77777777" w:rsidR="00FB69D4" w:rsidRPr="003B617F" w:rsidRDefault="00FB69D4" w:rsidP="00FB69D4">
            <w:pPr>
              <w:pStyle w:val="BodyText"/>
              <w:spacing w:before="120" w:after="120"/>
              <w:rPr>
                <w:rFonts w:cs="Times New Roman"/>
                <w:lang w:val="en-US"/>
              </w:rPr>
            </w:pPr>
            <w:r w:rsidRPr="003B617F">
              <w:rPr>
                <w:lang w:val="en-US"/>
              </w:rPr>
              <w:t xml:space="preserve">means </w:t>
            </w:r>
            <w:r w:rsidRPr="003B617F">
              <w:rPr>
                <w:rFonts w:cs="Times New Roman"/>
              </w:rPr>
              <w:t>zero point seventy-nine</w:t>
            </w:r>
            <w:r w:rsidRPr="003B617F">
              <w:rPr>
                <w:lang w:val="en-US"/>
              </w:rPr>
              <w:t xml:space="preserve"> percent (</w:t>
            </w:r>
            <w:r>
              <w:rPr>
                <w:rFonts w:cs="Times New Roman"/>
              </w:rPr>
              <w:t>0.79</w:t>
            </w:r>
            <w:r w:rsidRPr="003B617F">
              <w:rPr>
                <w:lang w:val="en-US"/>
              </w:rPr>
              <w:t>%) per annum.</w:t>
            </w:r>
          </w:p>
        </w:tc>
      </w:tr>
      <w:tr w:rsidR="00FB69D4" w14:paraId="787E3DCD" w14:textId="77777777" w:rsidTr="00FB69D4">
        <w:tc>
          <w:tcPr>
            <w:tcW w:w="1780" w:type="pct"/>
          </w:tcPr>
          <w:p w14:paraId="4089CA01" w14:textId="77777777" w:rsidR="00FB69D4" w:rsidRDefault="00FB69D4" w:rsidP="00FB69D4">
            <w:pPr>
              <w:pStyle w:val="BodyText"/>
              <w:spacing w:before="120" w:after="120"/>
              <w:rPr>
                <w:rFonts w:cs="Times New Roman"/>
              </w:rPr>
            </w:pPr>
            <w:r>
              <w:rPr>
                <w:rFonts w:cs="Times New Roman"/>
                <w:b/>
              </w:rPr>
              <w:t>Fraud</w:t>
            </w:r>
          </w:p>
        </w:tc>
        <w:tc>
          <w:tcPr>
            <w:tcW w:w="3220" w:type="pct"/>
          </w:tcPr>
          <w:p w14:paraId="01175E03" w14:textId="77777777" w:rsidR="00FB69D4" w:rsidRDefault="00FB69D4" w:rsidP="00FB69D4">
            <w:pPr>
              <w:pStyle w:val="BodyText"/>
              <w:spacing w:before="120" w:after="120"/>
              <w:rPr>
                <w:rFonts w:cs="Times New Roman"/>
              </w:rPr>
            </w:pPr>
            <w:r>
              <w:rPr>
                <w:rFonts w:cs="Times New Roman"/>
              </w:rPr>
              <w:t>means any unfair practice (acts or omissions) deliberately intended to mislead others, to intentionally conceal elements there from, or to betray or vitiate his/her consent, to circumvent any legal or regulatory requirements and/or to violate internal rules and procedures of the Borrower or a third party  in order to obtain an illegitimate benefit.</w:t>
            </w:r>
          </w:p>
        </w:tc>
      </w:tr>
      <w:tr w:rsidR="00FB69D4" w14:paraId="3BFCD671" w14:textId="77777777" w:rsidTr="00FB69D4">
        <w:tc>
          <w:tcPr>
            <w:tcW w:w="1780" w:type="pct"/>
          </w:tcPr>
          <w:p w14:paraId="1E15E1D4" w14:textId="77777777" w:rsidR="00FB69D4" w:rsidRDefault="00FB69D4" w:rsidP="00FB69D4">
            <w:pPr>
              <w:pStyle w:val="BodyText"/>
              <w:spacing w:before="120" w:after="120"/>
              <w:rPr>
                <w:rFonts w:cs="Times New Roman"/>
                <w:b/>
              </w:rPr>
            </w:pPr>
            <w:r>
              <w:rPr>
                <w:rFonts w:cs="Times New Roman"/>
                <w:b/>
              </w:rPr>
              <w:t>Fraud against the Financial Interests of the European Community</w:t>
            </w:r>
          </w:p>
        </w:tc>
        <w:tc>
          <w:tcPr>
            <w:tcW w:w="3220" w:type="pct"/>
          </w:tcPr>
          <w:p w14:paraId="488546E0" w14:textId="77777777" w:rsidR="00FB69D4" w:rsidRDefault="00FB69D4" w:rsidP="00FB69D4">
            <w:pPr>
              <w:pStyle w:val="BodyText"/>
              <w:spacing w:before="120" w:after="120"/>
              <w:rPr>
                <w:rFonts w:cs="Times New Roman"/>
              </w:rPr>
            </w:pPr>
            <w:r>
              <w:rPr>
                <w:rFonts w:cs="Times New Roman"/>
              </w:rPr>
              <w:t xml:space="preserve">means any intentional act or omission intended to damage the European Union budget and involving  (i) the use or presentation of false, inaccurate or incomplete statements or documents, which has as effect  the </w:t>
            </w:r>
            <w:r>
              <w:t>misappropriation or wrongful retention</w:t>
            </w:r>
            <w:r>
              <w:rPr>
                <w:rFonts w:cs="Times New Roman"/>
              </w:rPr>
              <w:t xml:space="preserve"> of funds or any illegal reduction in resources of the general budget of the European Union; (ii) the non-disclosure of  information with  the same effect; and (iii) misappropriation of such funds for purposes other than those for which such funds were originally granted. </w:t>
            </w:r>
          </w:p>
        </w:tc>
      </w:tr>
      <w:tr w:rsidR="00FB69D4" w14:paraId="2E1DDA2C" w14:textId="77777777" w:rsidTr="00FB69D4">
        <w:tc>
          <w:tcPr>
            <w:tcW w:w="1780" w:type="pct"/>
          </w:tcPr>
          <w:p w14:paraId="6DBB896F" w14:textId="77777777" w:rsidR="00FB69D4" w:rsidRDefault="00FB69D4" w:rsidP="00FB69D4">
            <w:pPr>
              <w:pStyle w:val="BodyText"/>
              <w:spacing w:before="120"/>
              <w:rPr>
                <w:rFonts w:cs="Times New Roman"/>
                <w:b/>
              </w:rPr>
            </w:pPr>
            <w:r>
              <w:rPr>
                <w:rFonts w:cs="Times New Roman"/>
                <w:b/>
              </w:rPr>
              <w:t>Grace Period</w:t>
            </w:r>
          </w:p>
        </w:tc>
        <w:tc>
          <w:tcPr>
            <w:tcW w:w="3220" w:type="pct"/>
          </w:tcPr>
          <w:p w14:paraId="4E94661A" w14:textId="77777777" w:rsidR="00FB69D4" w:rsidRDefault="00FB69D4" w:rsidP="00FB69D4">
            <w:pPr>
              <w:pStyle w:val="BodyText"/>
              <w:spacing w:before="120"/>
              <w:rPr>
                <w:rFonts w:cs="Times New Roman"/>
              </w:rPr>
            </w:pPr>
            <w:r>
              <w:rPr>
                <w:rFonts w:cs="Times New Roman"/>
              </w:rPr>
              <w:t xml:space="preserve">means the period from the Signing Date up to and including the date </w:t>
            </w:r>
            <w:r w:rsidRPr="005235E7">
              <w:rPr>
                <w:rFonts w:cs="Times New Roman"/>
              </w:rPr>
              <w:t>falling thirty six (36) months afte</w:t>
            </w:r>
            <w:r>
              <w:rPr>
                <w:rFonts w:cs="Times New Roman"/>
              </w:rPr>
              <w:t>r such date, during which no principal repayment under the Facility is due and payable.</w:t>
            </w:r>
          </w:p>
        </w:tc>
      </w:tr>
      <w:tr w:rsidR="00FB69D4" w14:paraId="68657EF0" w14:textId="77777777" w:rsidTr="00FB69D4">
        <w:tc>
          <w:tcPr>
            <w:tcW w:w="1780" w:type="pct"/>
          </w:tcPr>
          <w:p w14:paraId="4A47A4F2" w14:textId="77777777" w:rsidR="00FB69D4" w:rsidRDefault="00FB69D4" w:rsidP="00FB69D4">
            <w:pPr>
              <w:pStyle w:val="BodyText"/>
              <w:spacing w:before="120"/>
              <w:rPr>
                <w:rFonts w:cs="Times New Roman"/>
                <w:b/>
              </w:rPr>
            </w:pPr>
            <w:r>
              <w:rPr>
                <w:rFonts w:cs="Times New Roman"/>
                <w:b/>
              </w:rPr>
              <w:t>Illicit Origin</w:t>
            </w:r>
          </w:p>
        </w:tc>
        <w:tc>
          <w:tcPr>
            <w:tcW w:w="3220" w:type="pct"/>
          </w:tcPr>
          <w:p w14:paraId="398FC563" w14:textId="77777777" w:rsidR="00FB69D4" w:rsidRDefault="00FB69D4" w:rsidP="00FB69D4">
            <w:pPr>
              <w:pStyle w:val="BodyText"/>
              <w:spacing w:before="120"/>
              <w:rPr>
                <w:rFonts w:cs="Times New Roman"/>
              </w:rPr>
            </w:pPr>
            <w:r>
              <w:rPr>
                <w:rFonts w:cs="Times New Roman"/>
              </w:rPr>
              <w:t xml:space="preserve">means funds obtained through: </w:t>
            </w:r>
          </w:p>
          <w:p w14:paraId="5B9428E6" w14:textId="77777777" w:rsidR="00FB69D4" w:rsidRPr="0015443B" w:rsidRDefault="00FB69D4" w:rsidP="00FB69D4">
            <w:pPr>
              <w:pStyle w:val="Num4"/>
              <w:numPr>
                <w:ilvl w:val="3"/>
                <w:numId w:val="20"/>
              </w:numPr>
              <w:tabs>
                <w:tab w:val="clear" w:pos="720"/>
                <w:tab w:val="num" w:pos="452"/>
              </w:tabs>
              <w:ind w:left="452" w:hanging="452"/>
              <w:rPr>
                <w:lang w:val="en-US"/>
              </w:rPr>
            </w:pPr>
            <w:r>
              <w:rPr>
                <w:lang w:val="en-US"/>
              </w:rPr>
              <w:t>the commission of any predicate offence as designated in the FATF  40 recommendations Glossary  under “</w:t>
            </w:r>
            <w:r>
              <w:rPr>
                <w:i/>
                <w:lang w:val="en-US"/>
              </w:rPr>
              <w:t>Designated categories of offences</w:t>
            </w:r>
            <w:r>
              <w:rPr>
                <w:lang w:val="en-US"/>
              </w:rPr>
              <w:t>” (</w:t>
            </w:r>
            <w:r>
              <w:rPr>
                <w:color w:val="0000FF"/>
                <w:u w:val="single"/>
                <w:lang w:val="en-US"/>
              </w:rPr>
              <w:t>http://www.fatf-gafi.org/media/fatf/documents/recommendations/Recommandations_GAFI.pdf</w:t>
            </w:r>
            <w:r>
              <w:rPr>
                <w:lang w:val="en-US"/>
              </w:rPr>
              <w:t xml:space="preserve"> );</w:t>
            </w:r>
          </w:p>
          <w:p w14:paraId="5DF1F9C3" w14:textId="77777777" w:rsidR="00FB69D4" w:rsidRDefault="00FB69D4" w:rsidP="00FB69D4">
            <w:pPr>
              <w:pStyle w:val="Num4"/>
              <w:numPr>
                <w:ilvl w:val="3"/>
                <w:numId w:val="20"/>
              </w:numPr>
              <w:tabs>
                <w:tab w:val="clear" w:pos="720"/>
                <w:tab w:val="num" w:pos="452"/>
              </w:tabs>
              <w:ind w:left="452" w:hanging="452"/>
              <w:rPr>
                <w:lang w:val="en-GB"/>
              </w:rPr>
            </w:pPr>
            <w:r>
              <w:rPr>
                <w:lang w:val="en-GB"/>
              </w:rPr>
              <w:t>any Act of Corruption; or</w:t>
            </w:r>
          </w:p>
          <w:p w14:paraId="2707917F" w14:textId="77777777" w:rsidR="00FB69D4" w:rsidRDefault="00FB69D4" w:rsidP="00FB69D4">
            <w:pPr>
              <w:pStyle w:val="Num4"/>
              <w:numPr>
                <w:ilvl w:val="3"/>
                <w:numId w:val="20"/>
              </w:numPr>
              <w:tabs>
                <w:tab w:val="clear" w:pos="720"/>
                <w:tab w:val="num" w:pos="452"/>
              </w:tabs>
              <w:ind w:left="452" w:hanging="452"/>
              <w:rPr>
                <w:lang w:val="en-GB"/>
              </w:rPr>
            </w:pPr>
            <w:r>
              <w:rPr>
                <w:lang w:val="en-GB"/>
              </w:rPr>
              <w:t xml:space="preserve">any Fraud against the Financial Interests of the European Community, if or when applicable. </w:t>
            </w:r>
          </w:p>
        </w:tc>
      </w:tr>
      <w:tr w:rsidR="00FB69D4" w14:paraId="061F4B18" w14:textId="77777777" w:rsidTr="00FB69D4">
        <w:tc>
          <w:tcPr>
            <w:tcW w:w="1780" w:type="pct"/>
          </w:tcPr>
          <w:p w14:paraId="18C3BA2C" w14:textId="77777777" w:rsidR="00FB69D4" w:rsidRDefault="00FB69D4" w:rsidP="00FB69D4">
            <w:pPr>
              <w:pStyle w:val="BodyText"/>
              <w:spacing w:before="120"/>
              <w:rPr>
                <w:rFonts w:cs="Times New Roman"/>
                <w:b/>
              </w:rPr>
            </w:pPr>
            <w:r>
              <w:rPr>
                <w:rFonts w:cs="Times New Roman"/>
                <w:b/>
              </w:rPr>
              <w:lastRenderedPageBreak/>
              <w:t>Index Rate</w:t>
            </w:r>
          </w:p>
        </w:tc>
        <w:tc>
          <w:tcPr>
            <w:tcW w:w="3220" w:type="pct"/>
          </w:tcPr>
          <w:p w14:paraId="27C9DC90" w14:textId="77777777" w:rsidR="00FB69D4" w:rsidRDefault="00FB69D4" w:rsidP="00FB69D4">
            <w:pPr>
              <w:pStyle w:val="BodyText"/>
              <w:spacing w:before="120"/>
              <w:rPr>
                <w:rFonts w:cs="Times New Roman"/>
              </w:rPr>
            </w:pPr>
            <w:r>
              <w:rPr>
                <w:rFonts w:cs="Times New Roman"/>
              </w:rPr>
              <w:t xml:space="preserve">means the TEC 10 daily index, the ten-year constant maturity rate displayed on a daily basis on the relevant quotation page of the Reference Financial Institution or any other index which may replace the TEC 10 daily index. On the Signing Date, the Index Rate on April 26, 2021 is minus zero </w:t>
            </w:r>
            <w:r w:rsidRPr="003B617F">
              <w:rPr>
                <w:rFonts w:cs="Times New Roman"/>
              </w:rPr>
              <w:t>point zero one percent (-0.01%) per annum.</w:t>
            </w:r>
          </w:p>
        </w:tc>
      </w:tr>
      <w:tr w:rsidR="00FB69D4" w14:paraId="7E727D9A" w14:textId="77777777" w:rsidTr="00FB69D4">
        <w:tc>
          <w:tcPr>
            <w:tcW w:w="1780" w:type="pct"/>
          </w:tcPr>
          <w:p w14:paraId="799095D5" w14:textId="77777777" w:rsidR="00FB69D4" w:rsidRDefault="00FB69D4" w:rsidP="00FB69D4">
            <w:pPr>
              <w:pStyle w:val="BodyText"/>
              <w:spacing w:before="120"/>
              <w:rPr>
                <w:rFonts w:cs="Times New Roman"/>
              </w:rPr>
            </w:pPr>
            <w:r>
              <w:rPr>
                <w:rFonts w:cs="Times New Roman"/>
                <w:b/>
              </w:rPr>
              <w:t>Interest Period(s)</w:t>
            </w:r>
          </w:p>
        </w:tc>
        <w:tc>
          <w:tcPr>
            <w:tcW w:w="3220" w:type="pct"/>
          </w:tcPr>
          <w:p w14:paraId="3AD0FC79" w14:textId="77777777" w:rsidR="00FB69D4" w:rsidRDefault="00FB69D4" w:rsidP="00FB69D4">
            <w:pPr>
              <w:pStyle w:val="BodyText"/>
              <w:spacing w:before="120"/>
              <w:rPr>
                <w:rFonts w:cs="Times New Roman"/>
              </w:rPr>
            </w:pPr>
            <w:r>
              <w:rPr>
                <w:rFonts w:cs="Times New Roman"/>
              </w:rPr>
              <w:t>means each period from a Payment Date (exclusive) up to the next Payment Date (inclusive). For the Drawdown under the Facility, the first interest period shall start on the Drawdown Date (exclusive) and end on the next successive Payment Date (inclusive).</w:t>
            </w:r>
          </w:p>
        </w:tc>
      </w:tr>
      <w:tr w:rsidR="00FB69D4" w14:paraId="052066C1" w14:textId="77777777" w:rsidTr="00FB69D4">
        <w:tc>
          <w:tcPr>
            <w:tcW w:w="1780" w:type="pct"/>
          </w:tcPr>
          <w:p w14:paraId="09498060" w14:textId="77777777" w:rsidR="00FB69D4" w:rsidRDefault="00FB69D4" w:rsidP="00FB69D4">
            <w:pPr>
              <w:pStyle w:val="BodyText"/>
              <w:spacing w:before="120"/>
              <w:rPr>
                <w:rFonts w:cs="Times New Roman"/>
              </w:rPr>
            </w:pPr>
            <w:r>
              <w:rPr>
                <w:rFonts w:cs="Times New Roman"/>
                <w:b/>
              </w:rPr>
              <w:t xml:space="preserve">Interest Rate </w:t>
            </w:r>
          </w:p>
        </w:tc>
        <w:tc>
          <w:tcPr>
            <w:tcW w:w="3220" w:type="pct"/>
          </w:tcPr>
          <w:p w14:paraId="63CE8710" w14:textId="77777777" w:rsidR="00FB69D4" w:rsidRDefault="00FB69D4" w:rsidP="00FB69D4">
            <w:pPr>
              <w:pStyle w:val="BodyText"/>
              <w:spacing w:before="120"/>
              <w:rPr>
                <w:rFonts w:cs="Times New Roman"/>
              </w:rPr>
            </w:pPr>
            <w:r>
              <w:rPr>
                <w:rFonts w:cs="Times New Roman"/>
              </w:rPr>
              <w:t>means the interest rate expressed as a percentage and determined in accordance with Clause 4.1 (</w:t>
            </w:r>
            <w:r w:rsidRPr="00457792">
              <w:rPr>
                <w:rFonts w:cs="Times New Roman"/>
                <w:i/>
              </w:rPr>
              <w:t>Interest Rate</w:t>
            </w:r>
            <w:r>
              <w:rPr>
                <w:rFonts w:cs="Times New Roman"/>
              </w:rPr>
              <w:t>).</w:t>
            </w:r>
          </w:p>
        </w:tc>
      </w:tr>
      <w:tr w:rsidR="00FB69D4" w:rsidRPr="0015443B" w14:paraId="5A8FA4E6" w14:textId="77777777" w:rsidTr="00FB69D4">
        <w:tc>
          <w:tcPr>
            <w:tcW w:w="1780" w:type="pct"/>
          </w:tcPr>
          <w:p w14:paraId="4712A9D8" w14:textId="77777777" w:rsidR="00FB69D4" w:rsidRDefault="00FB69D4" w:rsidP="00FB69D4">
            <w:pPr>
              <w:pStyle w:val="BodyText"/>
              <w:spacing w:before="120"/>
              <w:rPr>
                <w:rFonts w:cs="Times New Roman"/>
                <w:b/>
              </w:rPr>
            </w:pPr>
            <w:r>
              <w:rPr>
                <w:rFonts w:cs="Times New Roman"/>
                <w:b/>
              </w:rPr>
              <w:t>Law on Climate Change</w:t>
            </w:r>
          </w:p>
        </w:tc>
        <w:tc>
          <w:tcPr>
            <w:tcW w:w="3220" w:type="pct"/>
          </w:tcPr>
          <w:p w14:paraId="320A91FF" w14:textId="77777777" w:rsidR="00FB69D4" w:rsidRPr="005235E7" w:rsidRDefault="00FB69D4" w:rsidP="00FB69D4">
            <w:pPr>
              <w:pStyle w:val="BodyText"/>
              <w:spacing w:before="120"/>
              <w:rPr>
                <w:rFonts w:cs="Times New Roman"/>
                <w:lang w:val="en-US"/>
              </w:rPr>
            </w:pPr>
            <w:r w:rsidRPr="005235E7">
              <w:rPr>
                <w:rFonts w:cs="Times New Roman"/>
              </w:rPr>
              <w:t>m</w:t>
            </w:r>
            <w:r w:rsidRPr="005235E7">
              <w:rPr>
                <w:rFonts w:cs="Times New Roman"/>
                <w:lang w:val="en-US"/>
              </w:rPr>
              <w:t>eans the Law on Climate Change (</w:t>
            </w:r>
            <w:r w:rsidRPr="005235E7">
              <w:rPr>
                <w:rFonts w:cs="Times New Roman"/>
                <w:i/>
                <w:lang w:val="en-US"/>
              </w:rPr>
              <w:t>Zakon o klimatskim promenama</w:t>
            </w:r>
            <w:r w:rsidRPr="005235E7">
              <w:rPr>
                <w:rFonts w:cs="Times New Roman"/>
                <w:lang w:val="en-US"/>
              </w:rPr>
              <w:t xml:space="preserve">) of the Borrower that </w:t>
            </w:r>
            <w:r w:rsidRPr="005235E7">
              <w:t>mandates the preparation and adoption of the Low-Carbon Development Strategy and its Action Plan and the Climate Change Adaptation Program, to establish systems to reduce GHG emissions and support climate adaptation in a cost-effective and economically viable manner,</w:t>
            </w:r>
            <w:r w:rsidRPr="005235E7">
              <w:rPr>
                <w:rFonts w:cs="Times New Roman"/>
                <w:lang w:val="en-US"/>
              </w:rPr>
              <w:t xml:space="preserve"> duly published in the Borrower’s Official Gazette No. 26/2021, dated March 23, 2021 and entered into force on March 31, 2021.</w:t>
            </w:r>
          </w:p>
        </w:tc>
      </w:tr>
      <w:tr w:rsidR="00FB69D4" w:rsidRPr="009C79F5" w14:paraId="10CA7C7B" w14:textId="77777777" w:rsidTr="00FB69D4">
        <w:tc>
          <w:tcPr>
            <w:tcW w:w="1780" w:type="pct"/>
          </w:tcPr>
          <w:p w14:paraId="53B5ED69" w14:textId="77777777" w:rsidR="00FB69D4" w:rsidRDefault="00FB69D4" w:rsidP="00FB69D4">
            <w:pPr>
              <w:pStyle w:val="BodyText"/>
              <w:spacing w:before="120"/>
              <w:rPr>
                <w:rFonts w:cs="Times New Roman"/>
              </w:rPr>
            </w:pPr>
            <w:r>
              <w:rPr>
                <w:rFonts w:cs="Times New Roman"/>
                <w:b/>
              </w:rPr>
              <w:t>Margin</w:t>
            </w:r>
          </w:p>
        </w:tc>
        <w:tc>
          <w:tcPr>
            <w:tcW w:w="3220" w:type="pct"/>
          </w:tcPr>
          <w:p w14:paraId="0561B787" w14:textId="77777777" w:rsidR="00FB69D4" w:rsidRPr="005235E7" w:rsidRDefault="00FB69D4" w:rsidP="00FB69D4">
            <w:pPr>
              <w:pStyle w:val="BodyText"/>
              <w:spacing w:before="120"/>
              <w:rPr>
                <w:rFonts w:cs="Times New Roman"/>
                <w:lang w:val="en-US"/>
              </w:rPr>
            </w:pPr>
            <w:r w:rsidRPr="005235E7">
              <w:rPr>
                <w:rFonts w:cs="Times New Roman"/>
                <w:lang w:val="en-US"/>
              </w:rPr>
              <w:t>means eighty</w:t>
            </w:r>
            <w:r>
              <w:rPr>
                <w:rFonts w:cs="Times New Roman"/>
                <w:lang w:val="en-US"/>
              </w:rPr>
              <w:t xml:space="preserve"> </w:t>
            </w:r>
            <w:r w:rsidRPr="005235E7">
              <w:rPr>
                <w:rFonts w:cs="Times New Roman"/>
                <w:lang w:val="en-US"/>
              </w:rPr>
              <w:t xml:space="preserve">(80) basis points per annum. </w:t>
            </w:r>
          </w:p>
        </w:tc>
      </w:tr>
      <w:tr w:rsidR="00FB69D4" w:rsidRPr="00F84FEB" w14:paraId="18B37077" w14:textId="77777777" w:rsidTr="00FB69D4">
        <w:tc>
          <w:tcPr>
            <w:tcW w:w="1780" w:type="pct"/>
          </w:tcPr>
          <w:p w14:paraId="43162445" w14:textId="77777777" w:rsidR="00FB69D4" w:rsidRPr="002A0D7A" w:rsidRDefault="00FB69D4" w:rsidP="00FB69D4">
            <w:pPr>
              <w:pStyle w:val="BodyText"/>
              <w:spacing w:before="120" w:after="200"/>
              <w:jc w:val="left"/>
              <w:rPr>
                <w:rFonts w:cs="Times New Roman"/>
                <w:b/>
                <w:szCs w:val="22"/>
                <w:lang w:val="fr-FR"/>
              </w:rPr>
            </w:pPr>
            <w:r w:rsidRPr="002A0D7A">
              <w:rPr>
                <w:rFonts w:cs="Times New Roman"/>
                <w:b/>
                <w:szCs w:val="22"/>
                <w:lang w:val="fr-FR"/>
              </w:rPr>
              <w:t>Market Disruption Event</w:t>
            </w:r>
          </w:p>
        </w:tc>
        <w:tc>
          <w:tcPr>
            <w:tcW w:w="3220" w:type="pct"/>
          </w:tcPr>
          <w:p w14:paraId="437A3DA3" w14:textId="77777777" w:rsidR="00FB69D4" w:rsidRPr="008E7404" w:rsidRDefault="00FB69D4" w:rsidP="00FB69D4">
            <w:pPr>
              <w:pStyle w:val="BodyText"/>
              <w:spacing w:before="120" w:after="200"/>
              <w:rPr>
                <w:rFonts w:cs="Times New Roman"/>
                <w:b/>
                <w:szCs w:val="22"/>
                <w:lang w:val="en-US"/>
              </w:rPr>
            </w:pPr>
            <w:r w:rsidRPr="008E7404">
              <w:rPr>
                <w:rFonts w:cs="Times New Roman"/>
                <w:szCs w:val="22"/>
                <w:lang w:val="en-US"/>
              </w:rPr>
              <w:t>means the occurrence of one of the following events:</w:t>
            </w:r>
          </w:p>
          <w:p w14:paraId="439B767F" w14:textId="77777777" w:rsidR="00FB69D4" w:rsidRPr="008E7404" w:rsidRDefault="00FB69D4" w:rsidP="00FB69D4">
            <w:pPr>
              <w:pStyle w:val="AlltAATitre6"/>
              <w:numPr>
                <w:ilvl w:val="5"/>
                <w:numId w:val="16"/>
              </w:numPr>
              <w:ind w:left="504" w:hanging="450"/>
              <w:rPr>
                <w:szCs w:val="22"/>
                <w:lang w:val="en-US"/>
              </w:rPr>
            </w:pPr>
            <w:r w:rsidRPr="008E7404">
              <w:rPr>
                <w:szCs w:val="22"/>
                <w:lang w:val="en-US"/>
              </w:rPr>
              <w:t>EURIBOR is not determined by the European Money Markets Institute (EMMI), or any successor administrator, at 11:00am Brussels time, two (2) Business Days before the first day of the relevant Interest Period or on the Rate Setting Date; or</w:t>
            </w:r>
          </w:p>
          <w:p w14:paraId="3E1DCFA3" w14:textId="77777777" w:rsidR="00FB69D4" w:rsidRPr="008E7404" w:rsidRDefault="00FB69D4" w:rsidP="000D4BCF">
            <w:pPr>
              <w:pStyle w:val="AlltAATitre6"/>
              <w:numPr>
                <w:ilvl w:val="0"/>
                <w:numId w:val="0"/>
              </w:numPr>
              <w:ind w:left="508" w:hanging="242"/>
              <w:rPr>
                <w:szCs w:val="22"/>
                <w:lang w:val="en-US"/>
              </w:rPr>
            </w:pPr>
            <w:r w:rsidRPr="008E7404">
              <w:rPr>
                <w:szCs w:val="22"/>
                <w:lang w:val="en-US"/>
              </w:rPr>
              <w:t>before close of business of the European interbank market, two (2) Business Days prior to the first day of the relevant Interest Period or on the Rate Setting Date, the Borrower receives notification from the Lender that (i) the cost to the Lender of obtaining matching resources in the relevant interbank market would be in excess of EURIBOR for the relevant Interest Period; or (ii) it cannot or will not be able to obtain matching resources on the relevant interbank market in the ordinary course of business to fund the relevant Drawdown for the relevant time period.</w:t>
            </w:r>
          </w:p>
        </w:tc>
      </w:tr>
      <w:tr w:rsidR="00FB69D4" w14:paraId="007D0C67" w14:textId="77777777" w:rsidTr="00FB69D4">
        <w:tc>
          <w:tcPr>
            <w:tcW w:w="1780" w:type="pct"/>
          </w:tcPr>
          <w:p w14:paraId="36EE4D50" w14:textId="77777777" w:rsidR="00FB69D4" w:rsidRDefault="00FB69D4" w:rsidP="00FB69D4">
            <w:pPr>
              <w:pStyle w:val="BodyText"/>
              <w:spacing w:before="120"/>
              <w:rPr>
                <w:rFonts w:cs="Times New Roman"/>
                <w:b/>
              </w:rPr>
            </w:pPr>
            <w:r>
              <w:rPr>
                <w:rFonts w:cs="Times New Roman"/>
                <w:b/>
              </w:rPr>
              <w:lastRenderedPageBreak/>
              <w:t>Material Adverse Effect</w:t>
            </w:r>
          </w:p>
        </w:tc>
        <w:tc>
          <w:tcPr>
            <w:tcW w:w="3220" w:type="pct"/>
          </w:tcPr>
          <w:p w14:paraId="6F18C5DC" w14:textId="77777777" w:rsidR="00FB69D4" w:rsidRDefault="00FB69D4" w:rsidP="00FB69D4">
            <w:pPr>
              <w:pStyle w:val="BodyText"/>
              <w:spacing w:before="120"/>
              <w:rPr>
                <w:rFonts w:cs="Times New Roman"/>
              </w:rPr>
            </w:pPr>
            <w:r>
              <w:rPr>
                <w:rFonts w:cs="Times New Roman"/>
              </w:rPr>
              <w:t xml:space="preserve">means a material and adverse effect on: </w:t>
            </w:r>
          </w:p>
          <w:p w14:paraId="246B73EC" w14:textId="77777777" w:rsidR="00FB69D4" w:rsidRDefault="00FB69D4" w:rsidP="00FB69D4">
            <w:pPr>
              <w:pStyle w:val="Num4"/>
              <w:numPr>
                <w:ilvl w:val="3"/>
                <w:numId w:val="21"/>
              </w:numPr>
              <w:rPr>
                <w:lang w:val="en-GB"/>
              </w:rPr>
            </w:pPr>
            <w:r>
              <w:rPr>
                <w:lang w:val="en-GB"/>
              </w:rPr>
              <w:t>the Program, insofar as it would jeopardise the implementation and operation of the Program in accordance with this Agreement;</w:t>
            </w:r>
          </w:p>
          <w:p w14:paraId="494AE6E5" w14:textId="77777777" w:rsidR="00FB69D4" w:rsidRDefault="00FB69D4" w:rsidP="00FB69D4">
            <w:pPr>
              <w:pStyle w:val="Num4"/>
              <w:numPr>
                <w:ilvl w:val="3"/>
                <w:numId w:val="21"/>
              </w:numPr>
              <w:rPr>
                <w:lang w:val="en-GB"/>
              </w:rPr>
            </w:pPr>
            <w:r>
              <w:rPr>
                <w:lang w:val="en-GB"/>
              </w:rPr>
              <w:t>the business, assets, financial condition of the Borrower or its ability to perform its obligations under this Agreement;</w:t>
            </w:r>
          </w:p>
          <w:p w14:paraId="5988C7F1" w14:textId="77777777" w:rsidR="00FB69D4" w:rsidRDefault="00FB69D4" w:rsidP="00FB69D4">
            <w:pPr>
              <w:pStyle w:val="Num4"/>
              <w:numPr>
                <w:ilvl w:val="3"/>
                <w:numId w:val="21"/>
              </w:numPr>
              <w:rPr>
                <w:lang w:val="en-GB"/>
              </w:rPr>
            </w:pPr>
            <w:r>
              <w:rPr>
                <w:lang w:val="en-GB"/>
              </w:rPr>
              <w:t>the validity or enforceability of this Agreement; or</w:t>
            </w:r>
          </w:p>
          <w:p w14:paraId="6F6B3FD7" w14:textId="77777777" w:rsidR="00FB69D4" w:rsidRDefault="00FB69D4" w:rsidP="00FB69D4">
            <w:pPr>
              <w:pStyle w:val="Num4"/>
              <w:numPr>
                <w:ilvl w:val="3"/>
                <w:numId w:val="21"/>
              </w:numPr>
              <w:rPr>
                <w:lang w:val="en-GB"/>
              </w:rPr>
            </w:pPr>
            <w:r>
              <w:rPr>
                <w:lang w:val="en-GB"/>
              </w:rPr>
              <w:t xml:space="preserve">any right or remedy of the Lender under this Agreement.   </w:t>
            </w:r>
          </w:p>
        </w:tc>
      </w:tr>
      <w:tr w:rsidR="00FB69D4" w14:paraId="3BBF2F42" w14:textId="77777777" w:rsidTr="00FB69D4">
        <w:tc>
          <w:tcPr>
            <w:tcW w:w="1780" w:type="pct"/>
          </w:tcPr>
          <w:p w14:paraId="5851711B" w14:textId="77777777" w:rsidR="00FB69D4" w:rsidRDefault="00FB69D4" w:rsidP="00FB69D4">
            <w:pPr>
              <w:pStyle w:val="BodyText"/>
              <w:spacing w:before="120"/>
              <w:rPr>
                <w:rFonts w:cs="Times New Roman"/>
                <w:b/>
              </w:rPr>
            </w:pPr>
            <w:r>
              <w:rPr>
                <w:rFonts w:cs="Times New Roman"/>
                <w:b/>
              </w:rPr>
              <w:t>Monitoring Chart</w:t>
            </w:r>
          </w:p>
        </w:tc>
        <w:tc>
          <w:tcPr>
            <w:tcW w:w="3220" w:type="pct"/>
          </w:tcPr>
          <w:p w14:paraId="476D00A9" w14:textId="77777777" w:rsidR="00FB69D4" w:rsidRDefault="00FB69D4" w:rsidP="00FB69D4">
            <w:pPr>
              <w:pStyle w:val="BodyText"/>
              <w:spacing w:before="120"/>
              <w:rPr>
                <w:rFonts w:cs="Times New Roman"/>
              </w:rPr>
            </w:pPr>
            <w:r>
              <w:rPr>
                <w:rFonts w:cs="Times New Roman"/>
              </w:rPr>
              <w:t>means the chart attached as Schedule 3 B listing the indicators agreed upon between the Parties to monitor the implementation of the Program.</w:t>
            </w:r>
          </w:p>
        </w:tc>
      </w:tr>
      <w:tr w:rsidR="00FB69D4" w14:paraId="4DC0733F" w14:textId="77777777" w:rsidTr="00FB69D4">
        <w:tc>
          <w:tcPr>
            <w:tcW w:w="1780" w:type="pct"/>
          </w:tcPr>
          <w:p w14:paraId="3084C4FA" w14:textId="77777777" w:rsidR="00FB69D4" w:rsidRDefault="00FB69D4" w:rsidP="00FB69D4">
            <w:pPr>
              <w:pStyle w:val="BodyText"/>
              <w:spacing w:before="120"/>
              <w:rPr>
                <w:rFonts w:cs="Times New Roman"/>
                <w:b/>
              </w:rPr>
            </w:pPr>
            <w:r>
              <w:rPr>
                <w:rFonts w:cs="Times New Roman"/>
                <w:b/>
              </w:rPr>
              <w:t>National Bank of Serbia or NBS</w:t>
            </w:r>
          </w:p>
        </w:tc>
        <w:tc>
          <w:tcPr>
            <w:tcW w:w="3220" w:type="pct"/>
          </w:tcPr>
          <w:p w14:paraId="70858807" w14:textId="77777777" w:rsidR="00FB69D4" w:rsidRDefault="00FB69D4" w:rsidP="00FB69D4">
            <w:pPr>
              <w:pStyle w:val="BodyText"/>
              <w:spacing w:before="120"/>
              <w:rPr>
                <w:rFonts w:cs="Times New Roman"/>
              </w:rPr>
            </w:pPr>
            <w:r>
              <w:rPr>
                <w:rFonts w:cs="Times New Roman"/>
              </w:rPr>
              <w:t>Means the central bank of the Republic of Serbia.</w:t>
            </w:r>
          </w:p>
        </w:tc>
      </w:tr>
      <w:tr w:rsidR="00FB69D4" w14:paraId="0FE1E152" w14:textId="77777777" w:rsidTr="00FB69D4">
        <w:tc>
          <w:tcPr>
            <w:tcW w:w="1780" w:type="pct"/>
          </w:tcPr>
          <w:p w14:paraId="6B1217B8" w14:textId="77777777" w:rsidR="00FB69D4" w:rsidRDefault="00FB69D4" w:rsidP="00FB69D4">
            <w:pPr>
              <w:pStyle w:val="BodyText"/>
              <w:spacing w:before="120"/>
              <w:rPr>
                <w:rFonts w:cs="Times New Roman"/>
              </w:rPr>
            </w:pPr>
            <w:r>
              <w:rPr>
                <w:rFonts w:cs="Times New Roman"/>
                <w:b/>
              </w:rPr>
              <w:t>Outstanding Principal</w:t>
            </w:r>
          </w:p>
        </w:tc>
        <w:tc>
          <w:tcPr>
            <w:tcW w:w="3220" w:type="pct"/>
          </w:tcPr>
          <w:p w14:paraId="3024D3E6" w14:textId="77777777" w:rsidR="00FB69D4" w:rsidRDefault="00FB69D4" w:rsidP="00FB69D4">
            <w:pPr>
              <w:pStyle w:val="BodyText"/>
              <w:spacing w:before="120"/>
              <w:rPr>
                <w:rFonts w:cs="Times New Roman"/>
              </w:rPr>
            </w:pPr>
            <w:r>
              <w:rPr>
                <w:rFonts w:cs="Times New Roman"/>
              </w:rPr>
              <w:t>means, in respect of any Drawdown, the outstanding principal amount due in respect of such Drawdown, corresponding to the amount of the Drawdown paid by the Lender to the Borrower less the aggregate of instalments of principal repaid by the Borrower to the Lender in respect of such Drawdown.</w:t>
            </w:r>
          </w:p>
        </w:tc>
      </w:tr>
      <w:tr w:rsidR="00FB69D4" w14:paraId="2F147F1F" w14:textId="77777777" w:rsidTr="00FB69D4">
        <w:tc>
          <w:tcPr>
            <w:tcW w:w="1780" w:type="pct"/>
          </w:tcPr>
          <w:p w14:paraId="678DB432" w14:textId="77777777" w:rsidR="00FB69D4" w:rsidRDefault="00FB69D4" w:rsidP="00FB69D4">
            <w:pPr>
              <w:pStyle w:val="BodyText"/>
              <w:spacing w:before="120"/>
              <w:rPr>
                <w:rFonts w:cs="Times New Roman"/>
              </w:rPr>
            </w:pPr>
            <w:r>
              <w:rPr>
                <w:rFonts w:cs="Times New Roman"/>
                <w:b/>
              </w:rPr>
              <w:t>Payment Dates</w:t>
            </w:r>
          </w:p>
        </w:tc>
        <w:tc>
          <w:tcPr>
            <w:tcW w:w="3220" w:type="pct"/>
          </w:tcPr>
          <w:p w14:paraId="4246BEDA" w14:textId="77777777" w:rsidR="00FB69D4" w:rsidRDefault="00FB69D4" w:rsidP="00FB69D4">
            <w:pPr>
              <w:pStyle w:val="BodyText"/>
              <w:spacing w:before="120"/>
              <w:rPr>
                <w:rFonts w:cs="Times New Roman"/>
              </w:rPr>
            </w:pPr>
            <w:r w:rsidRPr="0015443B">
              <w:rPr>
                <w:rFonts w:cs="Times New Roman"/>
              </w:rPr>
              <w:t>means June 15 and December 15 of each year.</w:t>
            </w:r>
          </w:p>
        </w:tc>
      </w:tr>
      <w:tr w:rsidR="00FB69D4" w14:paraId="18FA7D46" w14:textId="77777777" w:rsidTr="00FB69D4">
        <w:tc>
          <w:tcPr>
            <w:tcW w:w="1780" w:type="pct"/>
          </w:tcPr>
          <w:p w14:paraId="405D9E81" w14:textId="77777777" w:rsidR="00FB69D4" w:rsidRDefault="00FB69D4" w:rsidP="00FB69D4">
            <w:pPr>
              <w:pStyle w:val="BodyText"/>
              <w:spacing w:before="120"/>
              <w:rPr>
                <w:rFonts w:cs="Times New Roman"/>
                <w:b/>
              </w:rPr>
            </w:pPr>
            <w:r>
              <w:rPr>
                <w:rFonts w:cs="Times New Roman"/>
                <w:b/>
              </w:rPr>
              <w:t>Payment Systems Disruption Event</w:t>
            </w:r>
          </w:p>
        </w:tc>
        <w:tc>
          <w:tcPr>
            <w:tcW w:w="3220" w:type="pct"/>
          </w:tcPr>
          <w:p w14:paraId="62969753" w14:textId="77777777" w:rsidR="00FB69D4" w:rsidRDefault="00FB69D4" w:rsidP="00FB69D4">
            <w:pPr>
              <w:pStyle w:val="BodyText"/>
              <w:spacing w:before="120"/>
              <w:rPr>
                <w:rFonts w:cs="Times New Roman"/>
              </w:rPr>
            </w:pPr>
            <w:r>
              <w:rPr>
                <w:rFonts w:cs="Times New Roman"/>
              </w:rPr>
              <w:t xml:space="preserve">means either or both of: </w:t>
            </w:r>
          </w:p>
          <w:p w14:paraId="46382A89" w14:textId="77777777" w:rsidR="00FB69D4" w:rsidRDefault="00FB69D4" w:rsidP="00FB69D4">
            <w:pPr>
              <w:pStyle w:val="Num4"/>
              <w:numPr>
                <w:ilvl w:val="3"/>
                <w:numId w:val="22"/>
              </w:numPr>
              <w:tabs>
                <w:tab w:val="clear" w:pos="720"/>
                <w:tab w:val="num" w:pos="452"/>
              </w:tabs>
              <w:ind w:left="452" w:hanging="452"/>
              <w:rPr>
                <w:lang w:val="en-GB"/>
              </w:rPr>
            </w:pPr>
            <w:r>
              <w:rPr>
                <w:lang w:val="en-GB"/>
              </w:rPr>
              <w:t xml:space="preserve">a material disruption to the payment or communication systems or to the financial markets which are, in each case,  required to operate in order for payments to be made in connection with the Facility (or otherwise in order for the transactions contemplated by this Agreement to be carried out), provided that the disruption is not caused by, and is beyond the control of, any of the Parties; or </w:t>
            </w:r>
          </w:p>
          <w:p w14:paraId="73C4AC5F" w14:textId="77777777" w:rsidR="00FB69D4" w:rsidRDefault="00FB69D4" w:rsidP="00FB69D4">
            <w:pPr>
              <w:pStyle w:val="Num4"/>
              <w:numPr>
                <w:ilvl w:val="3"/>
                <w:numId w:val="22"/>
              </w:numPr>
              <w:tabs>
                <w:tab w:val="clear" w:pos="720"/>
                <w:tab w:val="num" w:pos="452"/>
              </w:tabs>
              <w:ind w:left="452" w:hanging="452"/>
              <w:rPr>
                <w:lang w:val="en-GB"/>
              </w:rPr>
            </w:pPr>
            <w:r>
              <w:rPr>
                <w:lang w:val="en-GB"/>
              </w:rPr>
              <w:t xml:space="preserve">the occurrence of any other event which results in a disruption (of a technical or system-related nature) to the treasury or payment operations of a Party preventing that, or any other Party:  </w:t>
            </w:r>
          </w:p>
          <w:p w14:paraId="5B15BA36" w14:textId="77777777" w:rsidR="00FB69D4" w:rsidRDefault="00FB69D4" w:rsidP="00684C41">
            <w:pPr>
              <w:pStyle w:val="Num5"/>
              <w:numPr>
                <w:ilvl w:val="0"/>
                <w:numId w:val="59"/>
              </w:numPr>
              <w:rPr>
                <w:lang w:val="en-GB"/>
              </w:rPr>
            </w:pPr>
            <w:r>
              <w:rPr>
                <w:lang w:val="en-GB"/>
              </w:rPr>
              <w:t>from performing its payment obligations under this Agreement; or</w:t>
            </w:r>
          </w:p>
          <w:p w14:paraId="6B9593A3" w14:textId="77777777" w:rsidR="00FB69D4" w:rsidRPr="00873062" w:rsidRDefault="00FB69D4" w:rsidP="00FB69D4">
            <w:pPr>
              <w:pStyle w:val="AATitre6"/>
              <w:numPr>
                <w:ilvl w:val="0"/>
                <w:numId w:val="0"/>
              </w:numPr>
              <w:ind w:left="2160" w:hanging="720"/>
              <w:rPr>
                <w:lang w:val="en-US"/>
              </w:rPr>
            </w:pPr>
            <w:r w:rsidRPr="00873062">
              <w:rPr>
                <w:rFonts w:eastAsia="Calibri"/>
                <w:szCs w:val="22"/>
                <w:lang w:val="en-US" w:eastAsia="en-US"/>
              </w:rPr>
              <w:lastRenderedPageBreak/>
              <w:t>(ii</w:t>
            </w:r>
            <w:r w:rsidRPr="00873062">
              <w:rPr>
                <w:lang w:val="en-US"/>
              </w:rPr>
              <w:t xml:space="preserve">) from communicating with the other Parties in accordance with the terms of this Agreement; </w:t>
            </w:r>
          </w:p>
          <w:p w14:paraId="644DD53D" w14:textId="77777777" w:rsidR="00FB69D4" w:rsidRDefault="00FB69D4" w:rsidP="00FB69D4">
            <w:pPr>
              <w:pStyle w:val="BodyText1"/>
            </w:pPr>
            <w:r>
              <w:t xml:space="preserve">and which (in either case) is not caused by, and is beyond the control of, either Party. </w:t>
            </w:r>
          </w:p>
        </w:tc>
      </w:tr>
      <w:tr w:rsidR="00FB69D4" w14:paraId="0CCE473C" w14:textId="77777777" w:rsidTr="00FB69D4">
        <w:tc>
          <w:tcPr>
            <w:tcW w:w="1780" w:type="pct"/>
          </w:tcPr>
          <w:p w14:paraId="5CA4A06C" w14:textId="77777777" w:rsidR="00FB69D4" w:rsidRDefault="00FB69D4" w:rsidP="00FB69D4">
            <w:pPr>
              <w:pStyle w:val="BodyText"/>
              <w:spacing w:before="120"/>
              <w:rPr>
                <w:rFonts w:cs="Times New Roman"/>
                <w:b/>
              </w:rPr>
            </w:pPr>
            <w:r>
              <w:rPr>
                <w:rFonts w:cs="Times New Roman"/>
                <w:b/>
              </w:rPr>
              <w:lastRenderedPageBreak/>
              <w:t>Prepayment Compensatory Indemnity</w:t>
            </w:r>
          </w:p>
        </w:tc>
        <w:tc>
          <w:tcPr>
            <w:tcW w:w="3220" w:type="pct"/>
          </w:tcPr>
          <w:p w14:paraId="32AB3FB4" w14:textId="77777777" w:rsidR="00FB69D4" w:rsidRDefault="00FB69D4" w:rsidP="00FB69D4">
            <w:pPr>
              <w:pStyle w:val="BodyText"/>
              <w:spacing w:before="120"/>
              <w:rPr>
                <w:rFonts w:cs="Times New Roman"/>
              </w:rPr>
            </w:pPr>
            <w:r>
              <w:rPr>
                <w:rFonts w:cs="Times New Roman"/>
              </w:rPr>
              <w:t xml:space="preserve">means the indemnity calculated by applying the following percentage to the amount of the Facility which is repaid in advance: </w:t>
            </w:r>
          </w:p>
          <w:p w14:paraId="6EB7A884" w14:textId="77777777" w:rsidR="00FB69D4" w:rsidRPr="00477901" w:rsidRDefault="00FB69D4" w:rsidP="00FB69D4">
            <w:pPr>
              <w:pStyle w:val="Bullet1"/>
              <w:ind w:left="452" w:hanging="452"/>
              <w:rPr>
                <w:rFonts w:cs="Times New Roman"/>
                <w:lang w:val="en-GB"/>
              </w:rPr>
            </w:pPr>
            <w:r w:rsidRPr="00477901">
              <w:rPr>
                <w:rFonts w:cs="Times New Roman"/>
                <w:lang w:val="en-GB"/>
              </w:rPr>
              <w:t xml:space="preserve">if the repayment occurs prior to the </w:t>
            </w:r>
            <w:r>
              <w:rPr>
                <w:rFonts w:cs="Times New Roman"/>
                <w:lang w:val="en-GB"/>
              </w:rPr>
              <w:t>3</w:t>
            </w:r>
            <w:r>
              <w:rPr>
                <w:rFonts w:cs="Times New Roman"/>
                <w:vertAlign w:val="superscript"/>
                <w:lang w:val="en-GB"/>
              </w:rPr>
              <w:t>rd</w:t>
            </w:r>
            <w:r w:rsidRPr="00477901">
              <w:rPr>
                <w:rFonts w:cs="Times New Roman"/>
                <w:lang w:val="en-GB"/>
              </w:rPr>
              <w:t xml:space="preserve"> anniversary (exclusiv</w:t>
            </w:r>
            <w:r>
              <w:rPr>
                <w:rFonts w:cs="Times New Roman"/>
                <w:lang w:val="en-GB"/>
              </w:rPr>
              <w:t>e) of the Signing Date: two per</w:t>
            </w:r>
            <w:r w:rsidRPr="00477901">
              <w:rPr>
                <w:rFonts w:cs="Times New Roman"/>
                <w:lang w:val="en-GB"/>
              </w:rPr>
              <w:t>cent (2%);</w:t>
            </w:r>
          </w:p>
          <w:p w14:paraId="16C8BEC6" w14:textId="77777777" w:rsidR="00FB69D4" w:rsidRDefault="00FB69D4" w:rsidP="00FB69D4">
            <w:pPr>
              <w:pStyle w:val="Bullet1"/>
              <w:ind w:left="452" w:hanging="452"/>
              <w:rPr>
                <w:rFonts w:cs="Times New Roman"/>
                <w:lang w:val="en-GB"/>
              </w:rPr>
            </w:pPr>
            <w:r w:rsidRPr="00477901">
              <w:rPr>
                <w:rFonts w:cs="Times New Roman"/>
                <w:lang w:val="en-GB"/>
              </w:rPr>
              <w:t xml:space="preserve">if the repayment occurs between the </w:t>
            </w:r>
            <w:r>
              <w:rPr>
                <w:rFonts w:cs="Times New Roman"/>
                <w:lang w:val="en-GB"/>
              </w:rPr>
              <w:t>3</w:t>
            </w:r>
            <w:r>
              <w:rPr>
                <w:rFonts w:cs="Times New Roman"/>
                <w:vertAlign w:val="superscript"/>
                <w:lang w:val="en-GB"/>
              </w:rPr>
              <w:t>rd</w:t>
            </w:r>
            <w:r w:rsidRPr="00477901">
              <w:rPr>
                <w:rFonts w:cs="Times New Roman"/>
                <w:lang w:val="en-GB"/>
              </w:rPr>
              <w:t xml:space="preserve">  anniversary (inclusive) and the </w:t>
            </w:r>
            <w:r>
              <w:rPr>
                <w:rFonts w:cs="Times New Roman"/>
                <w:lang w:val="en-GB"/>
              </w:rPr>
              <w:t>7</w:t>
            </w:r>
            <w:r w:rsidRPr="00477901">
              <w:rPr>
                <w:rFonts w:cs="Times New Roman"/>
                <w:vertAlign w:val="superscript"/>
                <w:lang w:val="en-GB"/>
              </w:rPr>
              <w:t>th</w:t>
            </w:r>
            <w:r w:rsidRPr="00477901">
              <w:rPr>
                <w:rFonts w:cs="Times New Roman"/>
                <w:lang w:val="en-GB"/>
              </w:rPr>
              <w:t xml:space="preserve"> anniversary (exclusive) of the Signing Date: one</w:t>
            </w:r>
            <w:r>
              <w:rPr>
                <w:rFonts w:cs="Times New Roman"/>
                <w:lang w:val="en-GB"/>
              </w:rPr>
              <w:t xml:space="preserve"> point five percent</w:t>
            </w:r>
            <w:r w:rsidRPr="00477901">
              <w:rPr>
                <w:rFonts w:cs="Times New Roman"/>
                <w:lang w:val="en-GB"/>
              </w:rPr>
              <w:t xml:space="preserve"> (1</w:t>
            </w:r>
            <w:r>
              <w:rPr>
                <w:rFonts w:cs="Times New Roman"/>
                <w:lang w:val="en-GB"/>
              </w:rPr>
              <w:t>.5%</w:t>
            </w:r>
            <w:r w:rsidRPr="00477901">
              <w:rPr>
                <w:rFonts w:cs="Times New Roman"/>
                <w:lang w:val="en-GB"/>
              </w:rPr>
              <w:t>);</w:t>
            </w:r>
          </w:p>
          <w:p w14:paraId="2E4B7E48" w14:textId="77777777" w:rsidR="00FB69D4" w:rsidRDefault="00FB69D4" w:rsidP="00FB69D4">
            <w:pPr>
              <w:pStyle w:val="Bullet1"/>
              <w:ind w:left="452" w:hanging="452"/>
              <w:rPr>
                <w:rFonts w:cs="Times New Roman"/>
                <w:lang w:val="en-GB"/>
              </w:rPr>
            </w:pPr>
            <w:r w:rsidRPr="00477901">
              <w:rPr>
                <w:rFonts w:cs="Times New Roman"/>
                <w:lang w:val="en-GB"/>
              </w:rPr>
              <w:t xml:space="preserve">if the repayment occurs between the </w:t>
            </w:r>
            <w:r>
              <w:rPr>
                <w:rFonts w:cs="Times New Roman"/>
                <w:lang w:val="en-GB"/>
              </w:rPr>
              <w:t>7</w:t>
            </w:r>
            <w:r>
              <w:rPr>
                <w:rFonts w:cs="Times New Roman"/>
                <w:vertAlign w:val="superscript"/>
                <w:lang w:val="en-GB"/>
              </w:rPr>
              <w:t>th</w:t>
            </w:r>
            <w:r w:rsidRPr="00477901">
              <w:rPr>
                <w:rFonts w:cs="Times New Roman"/>
                <w:lang w:val="en-GB"/>
              </w:rPr>
              <w:t xml:space="preserve">  anniversary (inclusive) and the </w:t>
            </w:r>
            <w:r>
              <w:rPr>
                <w:rFonts w:cs="Times New Roman"/>
                <w:lang w:val="en-GB"/>
              </w:rPr>
              <w:t>10</w:t>
            </w:r>
            <w:r w:rsidRPr="00477901">
              <w:rPr>
                <w:rFonts w:cs="Times New Roman"/>
                <w:vertAlign w:val="superscript"/>
                <w:lang w:val="en-GB"/>
              </w:rPr>
              <w:t>th</w:t>
            </w:r>
            <w:r w:rsidRPr="00477901">
              <w:rPr>
                <w:rFonts w:cs="Times New Roman"/>
                <w:lang w:val="en-GB"/>
              </w:rPr>
              <w:t xml:space="preserve"> anniversary (exclusive) of the Signing Date: one</w:t>
            </w:r>
            <w:r>
              <w:rPr>
                <w:rFonts w:cs="Times New Roman"/>
                <w:lang w:val="en-GB"/>
              </w:rPr>
              <w:t xml:space="preserve"> percent</w:t>
            </w:r>
            <w:r w:rsidRPr="00477901">
              <w:rPr>
                <w:rFonts w:cs="Times New Roman"/>
                <w:lang w:val="en-GB"/>
              </w:rPr>
              <w:t xml:space="preserve"> (1</w:t>
            </w:r>
            <w:r>
              <w:rPr>
                <w:rFonts w:cs="Times New Roman"/>
                <w:lang w:val="en-GB"/>
              </w:rPr>
              <w:t>%</w:t>
            </w:r>
            <w:r w:rsidRPr="00477901">
              <w:rPr>
                <w:rFonts w:cs="Times New Roman"/>
                <w:lang w:val="en-GB"/>
              </w:rPr>
              <w:t>);</w:t>
            </w:r>
          </w:p>
          <w:p w14:paraId="21386D85" w14:textId="77777777" w:rsidR="00FB69D4" w:rsidRDefault="00FB69D4" w:rsidP="00FB69D4">
            <w:pPr>
              <w:pStyle w:val="Bullet1"/>
              <w:spacing w:after="200"/>
              <w:ind w:left="452" w:hanging="452"/>
              <w:rPr>
                <w:rFonts w:cs="Times New Roman"/>
                <w:lang w:val="en-GB"/>
              </w:rPr>
            </w:pPr>
            <w:r w:rsidRPr="00121CCA">
              <w:rPr>
                <w:rFonts w:cs="Times New Roman"/>
                <w:lang w:val="en-GB"/>
              </w:rPr>
              <w:t xml:space="preserve">if the repayment occurs </w:t>
            </w:r>
            <w:r>
              <w:rPr>
                <w:rFonts w:cs="Times New Roman"/>
                <w:lang w:val="en-GB"/>
              </w:rPr>
              <w:t>after</w:t>
            </w:r>
            <w:r w:rsidRPr="00121CCA">
              <w:rPr>
                <w:rFonts w:cs="Times New Roman"/>
                <w:lang w:val="en-GB"/>
              </w:rPr>
              <w:t xml:space="preserve"> the </w:t>
            </w:r>
            <w:r>
              <w:rPr>
                <w:rFonts w:cs="Times New Roman"/>
                <w:lang w:val="en-GB"/>
              </w:rPr>
              <w:t>10</w:t>
            </w:r>
            <w:r w:rsidRPr="00121CCA">
              <w:rPr>
                <w:rFonts w:cs="Times New Roman"/>
                <w:vertAlign w:val="superscript"/>
                <w:lang w:val="en-GB"/>
              </w:rPr>
              <w:t>th</w:t>
            </w:r>
            <w:r w:rsidRPr="00121CCA">
              <w:rPr>
                <w:rFonts w:cs="Times New Roman"/>
                <w:lang w:val="en-GB"/>
              </w:rPr>
              <w:t xml:space="preserve">  anniversary</w:t>
            </w:r>
            <w:r>
              <w:rPr>
                <w:rFonts w:cs="Times New Roman"/>
                <w:lang w:val="en-GB"/>
              </w:rPr>
              <w:t xml:space="preserve"> (inclusive)</w:t>
            </w:r>
            <w:r w:rsidRPr="00121CCA">
              <w:rPr>
                <w:rFonts w:cs="Times New Roman"/>
                <w:lang w:val="en-GB"/>
              </w:rPr>
              <w:t xml:space="preserve"> </w:t>
            </w:r>
            <w:r w:rsidRPr="00C62201">
              <w:rPr>
                <w:rFonts w:cs="Times New Roman"/>
                <w:lang w:val="en-GB"/>
              </w:rPr>
              <w:t>of the Si</w:t>
            </w:r>
            <w:r>
              <w:rPr>
                <w:rFonts w:cs="Times New Roman"/>
                <w:lang w:val="en-GB"/>
              </w:rPr>
              <w:t>gning Date: zero point five per</w:t>
            </w:r>
            <w:r w:rsidRPr="00C62201">
              <w:rPr>
                <w:rFonts w:cs="Times New Roman"/>
                <w:lang w:val="en-GB"/>
              </w:rPr>
              <w:t>cent (0.5%)</w:t>
            </w:r>
            <w:r>
              <w:rPr>
                <w:rFonts w:cs="Times New Roman"/>
                <w:lang w:val="en-GB"/>
              </w:rPr>
              <w:t>.</w:t>
            </w:r>
          </w:p>
        </w:tc>
      </w:tr>
      <w:tr w:rsidR="00FB69D4" w14:paraId="50EFFB39" w14:textId="77777777" w:rsidTr="00FB69D4">
        <w:tc>
          <w:tcPr>
            <w:tcW w:w="1780" w:type="pct"/>
          </w:tcPr>
          <w:p w14:paraId="608F79F3" w14:textId="77777777" w:rsidR="00FB69D4" w:rsidRDefault="00FB69D4" w:rsidP="00FB69D4">
            <w:pPr>
              <w:pStyle w:val="BodyText"/>
              <w:spacing w:before="120"/>
              <w:rPr>
                <w:rFonts w:cs="Times New Roman"/>
              </w:rPr>
            </w:pPr>
            <w:r>
              <w:rPr>
                <w:rFonts w:cs="Times New Roman"/>
                <w:b/>
              </w:rPr>
              <w:t>Program</w:t>
            </w:r>
          </w:p>
        </w:tc>
        <w:tc>
          <w:tcPr>
            <w:tcW w:w="3220" w:type="pct"/>
          </w:tcPr>
          <w:p w14:paraId="7B463F1B" w14:textId="77777777" w:rsidR="00FB69D4" w:rsidRDefault="00FB69D4" w:rsidP="00FB69D4">
            <w:pPr>
              <w:pStyle w:val="BodyText"/>
              <w:spacing w:before="120"/>
              <w:rPr>
                <w:rFonts w:cs="Times New Roman"/>
              </w:rPr>
            </w:pPr>
            <w:r>
              <w:rPr>
                <w:rFonts w:cs="Times New Roman"/>
              </w:rPr>
              <w:t xml:space="preserve">means the Program as described in Schedule </w:t>
            </w:r>
            <w:r w:rsidRPr="00457792">
              <w:rPr>
                <w:rFonts w:cs="Times New Roman"/>
              </w:rPr>
              <w:t>2</w:t>
            </w:r>
            <w:r>
              <w:rPr>
                <w:rFonts w:cs="Times New Roman"/>
              </w:rPr>
              <w:t xml:space="preserve"> (</w:t>
            </w:r>
            <w:r w:rsidRPr="00457792">
              <w:rPr>
                <w:rFonts w:cs="Times New Roman"/>
                <w:i/>
              </w:rPr>
              <w:t>Program Description</w:t>
            </w:r>
            <w:r>
              <w:rPr>
                <w:rFonts w:cs="Times New Roman"/>
              </w:rPr>
              <w:t>).</w:t>
            </w:r>
          </w:p>
        </w:tc>
      </w:tr>
      <w:tr w:rsidR="00FB69D4" w14:paraId="7734237D" w14:textId="77777777" w:rsidTr="00FB69D4">
        <w:tc>
          <w:tcPr>
            <w:tcW w:w="1780" w:type="pct"/>
          </w:tcPr>
          <w:p w14:paraId="2185A2D5" w14:textId="77777777" w:rsidR="00FB69D4" w:rsidRDefault="00FB69D4" w:rsidP="00FB69D4">
            <w:pPr>
              <w:pStyle w:val="BodyText"/>
              <w:spacing w:before="120"/>
              <w:rPr>
                <w:rFonts w:cs="Times New Roman"/>
              </w:rPr>
            </w:pPr>
            <w:r>
              <w:rPr>
                <w:rFonts w:cs="Times New Roman"/>
                <w:b/>
              </w:rPr>
              <w:t>Program Completion Date</w:t>
            </w:r>
          </w:p>
        </w:tc>
        <w:tc>
          <w:tcPr>
            <w:tcW w:w="3220" w:type="pct"/>
          </w:tcPr>
          <w:p w14:paraId="1EC49927" w14:textId="77777777" w:rsidR="00FB69D4" w:rsidRDefault="00FB69D4" w:rsidP="00FB69D4">
            <w:pPr>
              <w:pStyle w:val="BodyText"/>
              <w:spacing w:before="120"/>
              <w:rPr>
                <w:rFonts w:cs="Times New Roman"/>
              </w:rPr>
            </w:pPr>
            <w:r>
              <w:rPr>
                <w:rFonts w:cs="Times New Roman"/>
              </w:rPr>
              <w:t>means the date for the technical completion of the Program which is expected to be two years after the entry into force of the Law on Climate Change.</w:t>
            </w:r>
          </w:p>
        </w:tc>
      </w:tr>
      <w:tr w:rsidR="00FB69D4" w14:paraId="0505AE88" w14:textId="77777777" w:rsidTr="00FB69D4">
        <w:tc>
          <w:tcPr>
            <w:tcW w:w="1780" w:type="pct"/>
          </w:tcPr>
          <w:p w14:paraId="264266B3" w14:textId="77777777" w:rsidR="00FB69D4" w:rsidRDefault="00FB69D4" w:rsidP="00FB69D4">
            <w:pPr>
              <w:pStyle w:val="BodyText"/>
              <w:spacing w:before="120"/>
              <w:rPr>
                <w:rFonts w:cs="Times New Roman"/>
                <w:highlight w:val="yellow"/>
              </w:rPr>
            </w:pPr>
            <w:r>
              <w:rPr>
                <w:rFonts w:cs="Times New Roman"/>
                <w:b/>
              </w:rPr>
              <w:t>Public Official</w:t>
            </w:r>
          </w:p>
        </w:tc>
        <w:tc>
          <w:tcPr>
            <w:tcW w:w="3220" w:type="pct"/>
          </w:tcPr>
          <w:p w14:paraId="5C6AB745" w14:textId="77777777" w:rsidR="00FB69D4" w:rsidRDefault="00FB69D4" w:rsidP="00FB69D4">
            <w:pPr>
              <w:pStyle w:val="BodyText"/>
              <w:spacing w:before="120"/>
              <w:rPr>
                <w:rFonts w:cs="Times New Roman"/>
              </w:rPr>
            </w:pPr>
            <w:r>
              <w:rPr>
                <w:rFonts w:cs="Times New Roman"/>
              </w:rPr>
              <w:t xml:space="preserve">means (i) any holder of legislative, executive, administrative or judicial office whether appointed or elected, serving on permanent basis or otherwise, paid or unpaid, regardless of rank, or (ii) any other person defined as a public official under the domestic law of the Borrower’s jurisdiction of incorporation, and (iii) any other person exercising a public function, including for a public agency or organisation, or providing a public service.  </w:t>
            </w:r>
          </w:p>
        </w:tc>
      </w:tr>
      <w:tr w:rsidR="00FB69D4" w14:paraId="613DCE3A" w14:textId="77777777" w:rsidTr="00FB69D4">
        <w:tc>
          <w:tcPr>
            <w:tcW w:w="1780" w:type="pct"/>
          </w:tcPr>
          <w:p w14:paraId="4605506D" w14:textId="77777777" w:rsidR="00FB69D4" w:rsidRDefault="00FB69D4" w:rsidP="00FB69D4">
            <w:pPr>
              <w:pStyle w:val="BodyText"/>
              <w:spacing w:before="120"/>
              <w:rPr>
                <w:rFonts w:cs="Times New Roman"/>
                <w:b/>
              </w:rPr>
            </w:pPr>
            <w:r w:rsidRPr="00F07C68">
              <w:rPr>
                <w:rFonts w:cs="Times New Roman"/>
                <w:b/>
              </w:rPr>
              <w:t>Rate Conversion</w:t>
            </w:r>
          </w:p>
        </w:tc>
        <w:tc>
          <w:tcPr>
            <w:tcW w:w="3220" w:type="pct"/>
          </w:tcPr>
          <w:p w14:paraId="54EB4834" w14:textId="77777777" w:rsidR="00FB69D4" w:rsidRDefault="00FB69D4" w:rsidP="00FB69D4">
            <w:pPr>
              <w:pStyle w:val="BodyText"/>
              <w:spacing w:before="120"/>
              <w:rPr>
                <w:rFonts w:cs="Times New Roman"/>
              </w:rPr>
            </w:pPr>
            <w:r>
              <w:rPr>
                <w:rFonts w:cs="Times New Roman"/>
              </w:rPr>
              <w:t>means the conversion of the floating rate applicable to all or part of the Facility into a fixed rate pursuant to Clause 4.1 (</w:t>
            </w:r>
            <w:r w:rsidRPr="00457792">
              <w:rPr>
                <w:rFonts w:cs="Times New Roman"/>
                <w:i/>
              </w:rPr>
              <w:t>Interest Rate</w:t>
            </w:r>
            <w:r>
              <w:rPr>
                <w:rFonts w:cs="Times New Roman"/>
              </w:rPr>
              <w:t>).</w:t>
            </w:r>
          </w:p>
        </w:tc>
      </w:tr>
      <w:tr w:rsidR="00FB69D4" w14:paraId="486B974F" w14:textId="77777777" w:rsidTr="00FB69D4">
        <w:tc>
          <w:tcPr>
            <w:tcW w:w="1780" w:type="pct"/>
          </w:tcPr>
          <w:p w14:paraId="1B1D7106" w14:textId="77777777" w:rsidR="00FB69D4" w:rsidRDefault="00FB69D4" w:rsidP="00FB69D4">
            <w:pPr>
              <w:pStyle w:val="BodyText"/>
              <w:spacing w:before="120"/>
              <w:rPr>
                <w:rFonts w:cs="Times New Roman"/>
                <w:b/>
              </w:rPr>
            </w:pPr>
            <w:r>
              <w:rPr>
                <w:rFonts w:cs="Times New Roman"/>
                <w:b/>
              </w:rPr>
              <w:t>Rate Conversion Request</w:t>
            </w:r>
          </w:p>
        </w:tc>
        <w:tc>
          <w:tcPr>
            <w:tcW w:w="3220" w:type="pct"/>
          </w:tcPr>
          <w:p w14:paraId="5385A083" w14:textId="77777777" w:rsidR="00FB69D4" w:rsidRDefault="00FB69D4" w:rsidP="00FB69D4">
            <w:pPr>
              <w:pStyle w:val="BodyText"/>
              <w:spacing w:before="120"/>
              <w:rPr>
                <w:rFonts w:cs="Times New Roman"/>
              </w:rPr>
            </w:pPr>
            <w:r>
              <w:rPr>
                <w:rFonts w:cs="Times New Roman"/>
              </w:rPr>
              <w:t xml:space="preserve">means a request from the Borrower substantially in the form attached as Schedule </w:t>
            </w:r>
            <w:r w:rsidRPr="00457792">
              <w:rPr>
                <w:rFonts w:cs="Times New Roman"/>
              </w:rPr>
              <w:t>5C</w:t>
            </w:r>
            <w:r>
              <w:rPr>
                <w:rFonts w:cs="Times New Roman"/>
              </w:rPr>
              <w:t xml:space="preserve"> (</w:t>
            </w:r>
            <w:r w:rsidRPr="00457792">
              <w:rPr>
                <w:rStyle w:val="AATitre1CarCar"/>
                <w:i/>
              </w:rPr>
              <w:t>Form of Rate Conversion Request</w:t>
            </w:r>
            <w:r>
              <w:rPr>
                <w:rFonts w:cs="Times New Roman"/>
              </w:rPr>
              <w:t>).</w:t>
            </w:r>
          </w:p>
        </w:tc>
      </w:tr>
      <w:tr w:rsidR="00FB69D4" w14:paraId="73EB41FC" w14:textId="77777777" w:rsidTr="00FB69D4">
        <w:tc>
          <w:tcPr>
            <w:tcW w:w="1780" w:type="pct"/>
          </w:tcPr>
          <w:p w14:paraId="629883BE" w14:textId="77777777" w:rsidR="00FB69D4" w:rsidRDefault="00FB69D4" w:rsidP="00FB69D4">
            <w:pPr>
              <w:pStyle w:val="BodyText"/>
              <w:spacing w:before="120"/>
              <w:rPr>
                <w:rFonts w:cs="Times New Roman"/>
              </w:rPr>
            </w:pPr>
            <w:r>
              <w:rPr>
                <w:rFonts w:cs="Times New Roman"/>
                <w:b/>
              </w:rPr>
              <w:lastRenderedPageBreak/>
              <w:t>Rate Setting Date</w:t>
            </w:r>
          </w:p>
        </w:tc>
        <w:tc>
          <w:tcPr>
            <w:tcW w:w="3220" w:type="pct"/>
          </w:tcPr>
          <w:p w14:paraId="10030C42" w14:textId="77777777" w:rsidR="00FB69D4" w:rsidRDefault="00FB69D4" w:rsidP="00FB69D4">
            <w:pPr>
              <w:pStyle w:val="BodyText"/>
              <w:spacing w:before="120"/>
            </w:pPr>
            <w:r>
              <w:rPr>
                <w:rFonts w:cs="Times New Roman"/>
              </w:rPr>
              <w:t xml:space="preserve">means </w:t>
            </w:r>
            <w:r>
              <w:t xml:space="preserve">in relation to any Interest Period for which an Interest Rate is to be determined: </w:t>
            </w:r>
          </w:p>
          <w:p w14:paraId="5FF9F998" w14:textId="77777777" w:rsidR="00FB69D4" w:rsidRDefault="00FB69D4" w:rsidP="00FB69D4">
            <w:pPr>
              <w:pStyle w:val="Num5"/>
              <w:numPr>
                <w:ilvl w:val="4"/>
                <w:numId w:val="18"/>
              </w:numPr>
              <w:tabs>
                <w:tab w:val="clear" w:pos="1440"/>
                <w:tab w:val="num" w:pos="877"/>
              </w:tabs>
              <w:ind w:left="877" w:hanging="425"/>
              <w:rPr>
                <w:lang w:val="en-GB"/>
              </w:rPr>
            </w:pPr>
            <w:r>
              <w:rPr>
                <w:lang w:val="en-GB"/>
              </w:rPr>
              <w:t xml:space="preserve">the first Wednesday (or, if that date is not a Business Day, the immediately following Business Day) following the date of receipt by the Lender of the Drawdown Request, provided that such date is at least two (2) full Business Days prior to said Wednesday;  </w:t>
            </w:r>
          </w:p>
          <w:p w14:paraId="13E93036" w14:textId="77777777" w:rsidR="00FB69D4" w:rsidRPr="00CD6F99" w:rsidRDefault="004B13DE" w:rsidP="004B13DE">
            <w:pPr>
              <w:pStyle w:val="AATitre5"/>
              <w:numPr>
                <w:ilvl w:val="0"/>
                <w:numId w:val="0"/>
              </w:numPr>
              <w:ind w:left="720"/>
            </w:pPr>
            <w:r>
              <w:rPr>
                <w:lang w:val="sr-Latn-RS"/>
              </w:rPr>
              <w:t xml:space="preserve">(ii) </w:t>
            </w:r>
            <w:r w:rsidR="00FB69D4">
              <w:t>the second Wednesday (or, if that date is not a Business Day, the immediately following Business Day) following the date of receipt by the Lender of the Drawdown Request, if such date does not at least two (2) full Business Days prior to the first Wednesday specified in paragraph (i) above.</w:t>
            </w:r>
          </w:p>
        </w:tc>
      </w:tr>
      <w:tr w:rsidR="00FB69D4" w14:paraId="642AB576" w14:textId="77777777" w:rsidTr="00FB69D4">
        <w:tc>
          <w:tcPr>
            <w:tcW w:w="1780" w:type="pct"/>
          </w:tcPr>
          <w:p w14:paraId="234F4D7F" w14:textId="77777777" w:rsidR="00FB69D4" w:rsidRDefault="00FB69D4" w:rsidP="00FB69D4">
            <w:pPr>
              <w:pStyle w:val="BodyText"/>
              <w:spacing w:before="120"/>
              <w:jc w:val="left"/>
              <w:rPr>
                <w:rFonts w:cs="Times New Roman"/>
                <w:b/>
              </w:rPr>
            </w:pPr>
            <w:r>
              <w:rPr>
                <w:rFonts w:cs="Times New Roman"/>
                <w:b/>
              </w:rPr>
              <w:t>Reference Financial Institution</w:t>
            </w:r>
          </w:p>
        </w:tc>
        <w:tc>
          <w:tcPr>
            <w:tcW w:w="3220" w:type="pct"/>
          </w:tcPr>
          <w:p w14:paraId="345CB8CF" w14:textId="77777777" w:rsidR="00FB69D4" w:rsidRDefault="00FB69D4" w:rsidP="00FB69D4">
            <w:pPr>
              <w:pStyle w:val="BodyText"/>
              <w:spacing w:before="120"/>
              <w:rPr>
                <w:rFonts w:cs="Times New Roman"/>
              </w:rPr>
            </w:pPr>
            <w:r>
              <w:rPr>
                <w:rFonts w:cs="Times New Roman"/>
              </w:rPr>
              <w:t>means a financial institution chosen as a suitable reference financial institution by the Lender and which regularly publishes quotations of financial instruments on one of the international financial information networks according to the practices recognised by the banking industry.</w:t>
            </w:r>
          </w:p>
        </w:tc>
      </w:tr>
      <w:tr w:rsidR="00FB69D4" w14:paraId="39FE0A8A" w14:textId="77777777" w:rsidTr="00FB69D4">
        <w:tc>
          <w:tcPr>
            <w:tcW w:w="1780" w:type="pct"/>
          </w:tcPr>
          <w:p w14:paraId="55806F05" w14:textId="77777777" w:rsidR="00FB69D4" w:rsidRDefault="00FB69D4" w:rsidP="00FB69D4">
            <w:pPr>
              <w:pStyle w:val="BodyText"/>
              <w:spacing w:before="120"/>
              <w:rPr>
                <w:rFonts w:cs="Times New Roman"/>
                <w:highlight w:val="yellow"/>
              </w:rPr>
            </w:pPr>
            <w:r>
              <w:rPr>
                <w:rFonts w:cs="Times New Roman"/>
                <w:b/>
              </w:rPr>
              <w:t>Schedule(s)</w:t>
            </w:r>
          </w:p>
        </w:tc>
        <w:tc>
          <w:tcPr>
            <w:tcW w:w="3220" w:type="pct"/>
          </w:tcPr>
          <w:p w14:paraId="3B2FF606" w14:textId="77777777" w:rsidR="00FB69D4" w:rsidRDefault="00FB69D4" w:rsidP="00FB69D4">
            <w:pPr>
              <w:pStyle w:val="BodyText"/>
              <w:spacing w:before="120"/>
              <w:rPr>
                <w:rFonts w:cs="Times New Roman"/>
              </w:rPr>
            </w:pPr>
            <w:r>
              <w:rPr>
                <w:rFonts w:cs="Times New Roman"/>
              </w:rPr>
              <w:t xml:space="preserve">means any schedule or schedules to this Agreement. </w:t>
            </w:r>
          </w:p>
        </w:tc>
      </w:tr>
      <w:tr w:rsidR="00FB69D4" w14:paraId="203544FB" w14:textId="77777777" w:rsidTr="00FB69D4">
        <w:tc>
          <w:tcPr>
            <w:tcW w:w="1780" w:type="pct"/>
          </w:tcPr>
          <w:p w14:paraId="61E7191C" w14:textId="77777777" w:rsidR="00FB69D4" w:rsidRDefault="00FB69D4" w:rsidP="00FB69D4">
            <w:pPr>
              <w:pStyle w:val="BodyText"/>
              <w:spacing w:before="120"/>
              <w:rPr>
                <w:rFonts w:cs="Times New Roman"/>
              </w:rPr>
            </w:pPr>
            <w:r>
              <w:rPr>
                <w:rFonts w:cs="Times New Roman"/>
                <w:b/>
              </w:rPr>
              <w:t>Signing Date</w:t>
            </w:r>
          </w:p>
        </w:tc>
        <w:tc>
          <w:tcPr>
            <w:tcW w:w="3220" w:type="pct"/>
          </w:tcPr>
          <w:p w14:paraId="79BB4439" w14:textId="77777777" w:rsidR="00FB69D4" w:rsidRDefault="00FB69D4" w:rsidP="00FB69D4">
            <w:pPr>
              <w:pStyle w:val="BodyText"/>
              <w:spacing w:before="120"/>
              <w:rPr>
                <w:rFonts w:cs="Times New Roman"/>
                <w:snapToGrid w:val="0"/>
              </w:rPr>
            </w:pPr>
            <w:r>
              <w:rPr>
                <w:rFonts w:cs="Times New Roman"/>
                <w:snapToGrid w:val="0"/>
              </w:rPr>
              <w:t>means the date of execution of this Agreement by all the Parties.</w:t>
            </w:r>
          </w:p>
        </w:tc>
      </w:tr>
      <w:tr w:rsidR="00FB69D4" w14:paraId="618DDE93" w14:textId="77777777" w:rsidTr="00FB69D4">
        <w:tc>
          <w:tcPr>
            <w:tcW w:w="1780" w:type="pct"/>
          </w:tcPr>
          <w:p w14:paraId="36A417D8" w14:textId="77777777" w:rsidR="00FB69D4" w:rsidRDefault="00FB69D4" w:rsidP="00FB69D4">
            <w:pPr>
              <w:pStyle w:val="BodyText"/>
              <w:spacing w:before="120"/>
              <w:rPr>
                <w:rFonts w:cs="Times New Roman"/>
                <w:b/>
              </w:rPr>
            </w:pPr>
            <w:r>
              <w:rPr>
                <w:rFonts w:cs="Times New Roman"/>
                <w:b/>
              </w:rPr>
              <w:t xml:space="preserve">TARGET Day </w:t>
            </w:r>
          </w:p>
        </w:tc>
        <w:tc>
          <w:tcPr>
            <w:tcW w:w="3220" w:type="pct"/>
          </w:tcPr>
          <w:p w14:paraId="503377F5" w14:textId="77777777" w:rsidR="00FB69D4" w:rsidRDefault="00FB69D4" w:rsidP="00FB69D4">
            <w:pPr>
              <w:pStyle w:val="BodyText"/>
              <w:spacing w:before="120"/>
              <w:rPr>
                <w:rFonts w:cs="Times New Roman"/>
                <w:snapToGrid w:val="0"/>
              </w:rPr>
            </w:pPr>
            <w:r>
              <w:rPr>
                <w:rFonts w:cs="Times New Roman"/>
                <w:snapToGrid w:val="0"/>
              </w:rPr>
              <w:t>means a day on which the Trans European Automated Real Time Gross Settlement Express Transfer 2 (TARGET2) system, or any successor thereto,  is open for payment settlement in Euros.</w:t>
            </w:r>
          </w:p>
        </w:tc>
      </w:tr>
      <w:tr w:rsidR="00FB69D4" w14:paraId="60C14982" w14:textId="77777777" w:rsidTr="00FB69D4">
        <w:tc>
          <w:tcPr>
            <w:tcW w:w="1780" w:type="pct"/>
          </w:tcPr>
          <w:p w14:paraId="1AA08ED0" w14:textId="77777777" w:rsidR="00FB69D4" w:rsidRDefault="00FB69D4" w:rsidP="00FB69D4">
            <w:pPr>
              <w:pStyle w:val="BodyText"/>
              <w:spacing w:before="120"/>
              <w:rPr>
                <w:rFonts w:cs="Times New Roman"/>
              </w:rPr>
            </w:pPr>
            <w:r>
              <w:rPr>
                <w:rFonts w:cs="Times New Roman"/>
                <w:b/>
              </w:rPr>
              <w:t>Tax(es)</w:t>
            </w:r>
          </w:p>
        </w:tc>
        <w:tc>
          <w:tcPr>
            <w:tcW w:w="3220" w:type="pct"/>
          </w:tcPr>
          <w:p w14:paraId="1C937A23" w14:textId="77777777" w:rsidR="00FB69D4" w:rsidRDefault="00FB69D4" w:rsidP="00FB69D4">
            <w:pPr>
              <w:pStyle w:val="BodyText"/>
              <w:spacing w:before="120"/>
              <w:rPr>
                <w:rFonts w:cs="Times New Roman"/>
              </w:rPr>
            </w:pPr>
            <w:r>
              <w:rPr>
                <w:rFonts w:cs="Times New Roman"/>
              </w:rPr>
              <w:t xml:space="preserve">means any tax, levy, impost, duty or other charge or withholding of a similar nature (including any penalty or interest payable in connection with a failure to pay or any delay in the payment of any such amounts). </w:t>
            </w:r>
          </w:p>
        </w:tc>
      </w:tr>
      <w:tr w:rsidR="00FB69D4" w14:paraId="21C716F5" w14:textId="77777777" w:rsidTr="00FB69D4">
        <w:tc>
          <w:tcPr>
            <w:tcW w:w="1780" w:type="pct"/>
          </w:tcPr>
          <w:p w14:paraId="722DF44A" w14:textId="77777777" w:rsidR="00FB69D4" w:rsidRDefault="00FB69D4" w:rsidP="00FB69D4">
            <w:pPr>
              <w:pStyle w:val="BodyText"/>
              <w:spacing w:before="120"/>
              <w:rPr>
                <w:rFonts w:cs="Times New Roman"/>
              </w:rPr>
            </w:pPr>
            <w:r>
              <w:rPr>
                <w:rFonts w:cs="Times New Roman"/>
                <w:b/>
              </w:rPr>
              <w:t>Website</w:t>
            </w:r>
          </w:p>
        </w:tc>
        <w:tc>
          <w:tcPr>
            <w:tcW w:w="3220" w:type="pct"/>
          </w:tcPr>
          <w:p w14:paraId="6801A295" w14:textId="77777777" w:rsidR="00FB69D4" w:rsidRDefault="00FB69D4" w:rsidP="00FB69D4">
            <w:pPr>
              <w:pStyle w:val="BodyText"/>
              <w:spacing w:before="120"/>
              <w:rPr>
                <w:rFonts w:cs="Times New Roman"/>
              </w:rPr>
            </w:pPr>
            <w:r>
              <w:rPr>
                <w:rFonts w:cs="Times New Roman"/>
              </w:rPr>
              <w:t>means the website of AFD (</w:t>
            </w:r>
            <w:r w:rsidRPr="00C73A7E">
              <w:rPr>
                <w:rFonts w:cs="Times New Roman"/>
              </w:rPr>
              <w:t>http://www.afd.fr/)</w:t>
            </w:r>
            <w:r>
              <w:rPr>
                <w:rFonts w:cs="Times New Roman"/>
              </w:rPr>
              <w:t xml:space="preserve"> or any other such replacement website.</w:t>
            </w:r>
          </w:p>
        </w:tc>
      </w:tr>
      <w:tr w:rsidR="00FB69D4" w14:paraId="4250CC13" w14:textId="77777777" w:rsidTr="00FB69D4">
        <w:tc>
          <w:tcPr>
            <w:tcW w:w="1780" w:type="pct"/>
          </w:tcPr>
          <w:p w14:paraId="6DC86CE6" w14:textId="77777777" w:rsidR="00FB69D4" w:rsidRDefault="00FB69D4" w:rsidP="00FB69D4">
            <w:pPr>
              <w:pStyle w:val="BodyText"/>
              <w:spacing w:before="120"/>
              <w:rPr>
                <w:rFonts w:cs="Times New Roman"/>
                <w:b/>
              </w:rPr>
            </w:pPr>
            <w:r>
              <w:rPr>
                <w:rFonts w:cs="Times New Roman"/>
                <w:b/>
              </w:rPr>
              <w:t>Withholding Tax</w:t>
            </w:r>
          </w:p>
        </w:tc>
        <w:tc>
          <w:tcPr>
            <w:tcW w:w="3220" w:type="pct"/>
          </w:tcPr>
          <w:p w14:paraId="3D06A0BA" w14:textId="77777777" w:rsidR="00FB69D4" w:rsidRDefault="00FB69D4" w:rsidP="00FB69D4">
            <w:pPr>
              <w:pStyle w:val="BodyText"/>
              <w:spacing w:before="120"/>
              <w:rPr>
                <w:rFonts w:cs="Times New Roman"/>
              </w:rPr>
            </w:pPr>
            <w:r>
              <w:rPr>
                <w:rFonts w:cs="Times New Roman"/>
                <w:snapToGrid w:val="0"/>
              </w:rPr>
              <w:t>means any deduction or retention in respect of a Tax on any payment made under or in connection with this Agreement.</w:t>
            </w:r>
          </w:p>
        </w:tc>
      </w:tr>
    </w:tbl>
    <w:p w14:paraId="30B1B9D6" w14:textId="77777777" w:rsidR="00FB69D4" w:rsidRDefault="00FB69D4" w:rsidP="00FB69D4">
      <w:pPr>
        <w:pStyle w:val="BodyText"/>
        <w:spacing w:after="0"/>
        <w:rPr>
          <w:rStyle w:val="AATitre1CarCar"/>
        </w:rPr>
      </w:pPr>
    </w:p>
    <w:p w14:paraId="2D3324C7" w14:textId="77777777" w:rsidR="00FB69D4" w:rsidRDefault="00FB69D4" w:rsidP="00FB69D4">
      <w:pPr>
        <w:pStyle w:val="Schhead"/>
      </w:pPr>
      <w:bookmarkStart w:id="137" w:name="_Toc71193062"/>
      <w:r>
        <w:lastRenderedPageBreak/>
        <w:t>SCHEDULE 1</w:t>
      </w:r>
      <w:bookmarkStart w:id="138" w:name="SCH1B"/>
      <w:r>
        <w:t>B</w:t>
      </w:r>
      <w:bookmarkEnd w:id="138"/>
      <w:r>
        <w:t xml:space="preserve"> - Construction</w:t>
      </w:r>
      <w:bookmarkEnd w:id="137"/>
    </w:p>
    <w:p w14:paraId="1E16BE90" w14:textId="77777777" w:rsidR="00FB69D4" w:rsidRDefault="00FB69D4" w:rsidP="00FB69D4">
      <w:pPr>
        <w:pStyle w:val="ListArabic2"/>
        <w:tabs>
          <w:tab w:val="clear" w:pos="1440"/>
        </w:tabs>
        <w:ind w:left="720"/>
      </w:pPr>
      <w:r>
        <w:t>“</w:t>
      </w:r>
      <w:r>
        <w:rPr>
          <w:b/>
        </w:rPr>
        <w:t>assets</w:t>
      </w:r>
      <w:r>
        <w:t>” includes present and future properties, revenues and rights of every description;</w:t>
      </w:r>
    </w:p>
    <w:p w14:paraId="69994CBD" w14:textId="77777777" w:rsidR="00FB69D4" w:rsidRDefault="00FB69D4" w:rsidP="00FB69D4">
      <w:pPr>
        <w:pStyle w:val="ListArabic2"/>
        <w:tabs>
          <w:tab w:val="clear" w:pos="1440"/>
        </w:tabs>
        <w:ind w:left="720"/>
      </w:pPr>
      <w:r>
        <w:t>any reference to the “</w:t>
      </w:r>
      <w:r>
        <w:rPr>
          <w:b/>
        </w:rPr>
        <w:t>Borrower</w:t>
      </w:r>
      <w:r>
        <w:t>”, a “</w:t>
      </w:r>
      <w:r>
        <w:rPr>
          <w:b/>
        </w:rPr>
        <w:t>Party</w:t>
      </w:r>
      <w:r>
        <w:t>” or a “</w:t>
      </w:r>
      <w:r>
        <w:rPr>
          <w:b/>
        </w:rPr>
        <w:t>Lender</w:t>
      </w:r>
      <w:r>
        <w:t>” includes its successors in title, permitted assigns and permitted transferees;</w:t>
      </w:r>
    </w:p>
    <w:p w14:paraId="3921D1DE" w14:textId="77777777" w:rsidR="00FB69D4" w:rsidRDefault="00FB69D4" w:rsidP="00FB69D4">
      <w:pPr>
        <w:pStyle w:val="ListArabic2"/>
        <w:tabs>
          <w:tab w:val="clear" w:pos="1440"/>
        </w:tabs>
        <w:ind w:left="720"/>
      </w:pPr>
      <w:r>
        <w:t>any reference to the Agreement or other document is a reference to this Agreement or to such other document as amended, restated or supplemented and includes, if applicable, any document which replaces it through novation, in accordance with the Agreement;</w:t>
      </w:r>
    </w:p>
    <w:p w14:paraId="617CF801" w14:textId="77777777" w:rsidR="00FB69D4" w:rsidRDefault="00FB69D4" w:rsidP="00FB69D4">
      <w:pPr>
        <w:pStyle w:val="ListArabic2"/>
        <w:tabs>
          <w:tab w:val="clear" w:pos="1440"/>
        </w:tabs>
        <w:ind w:left="720"/>
      </w:pPr>
      <w:r>
        <w:t>a “</w:t>
      </w:r>
      <w:r>
        <w:rPr>
          <w:b/>
        </w:rPr>
        <w:t>guarantee</w:t>
      </w:r>
      <w:r>
        <w:t xml:space="preserve">” includes any </w:t>
      </w:r>
      <w:r>
        <w:rPr>
          <w:i/>
        </w:rPr>
        <w:t xml:space="preserve">cautionnement, aval </w:t>
      </w:r>
      <w:r>
        <w:t xml:space="preserve">and any </w:t>
      </w:r>
      <w:r>
        <w:rPr>
          <w:i/>
        </w:rPr>
        <w:t xml:space="preserve">garantie </w:t>
      </w:r>
      <w:r>
        <w:t xml:space="preserve">which is independent from the debt to which it relates; </w:t>
      </w:r>
    </w:p>
    <w:p w14:paraId="12432DB6" w14:textId="77777777" w:rsidR="00FB69D4" w:rsidRDefault="00FB69D4" w:rsidP="00FB69D4">
      <w:pPr>
        <w:pStyle w:val="ListArabic2"/>
        <w:tabs>
          <w:tab w:val="clear" w:pos="1440"/>
        </w:tabs>
        <w:ind w:left="720"/>
      </w:pPr>
      <w:r>
        <w:t>“</w:t>
      </w:r>
      <w:r>
        <w:rPr>
          <w:b/>
        </w:rPr>
        <w:t xml:space="preserve">indebtedness” </w:t>
      </w:r>
      <w:r>
        <w:t>means any obligation of any person whatsoever (whether incurred as principal or as surety) for the payment or repayment of money, whether present, future, actual or contingent;</w:t>
      </w:r>
    </w:p>
    <w:p w14:paraId="363D4F72" w14:textId="77777777" w:rsidR="00FB69D4" w:rsidRDefault="00FB69D4" w:rsidP="00FB69D4">
      <w:pPr>
        <w:pStyle w:val="ListArabic2"/>
        <w:tabs>
          <w:tab w:val="clear" w:pos="1440"/>
        </w:tabs>
        <w:ind w:left="720"/>
      </w:pPr>
      <w:r>
        <w:t>a “</w:t>
      </w:r>
      <w:r>
        <w:rPr>
          <w:b/>
        </w:rPr>
        <w:t>person</w:t>
      </w:r>
      <w:r>
        <w:t>” includes any person, company, corporation, partnership, trust, government, state or state agency or any association, or group of two or more of the foregoing (whether or not having separate legal personality);</w:t>
      </w:r>
    </w:p>
    <w:p w14:paraId="691DA852" w14:textId="77777777" w:rsidR="00FB69D4" w:rsidRDefault="00FB69D4" w:rsidP="00FB69D4">
      <w:pPr>
        <w:pStyle w:val="ListArabic2"/>
        <w:tabs>
          <w:tab w:val="clear" w:pos="1440"/>
        </w:tabs>
        <w:ind w:left="720"/>
      </w:pPr>
      <w:r>
        <w:t>a “</w:t>
      </w:r>
      <w:r>
        <w:rPr>
          <w:b/>
        </w:rPr>
        <w:t>regulation</w:t>
      </w:r>
      <w:r>
        <w:t>” includes any legislation, regulation, rule, decree, official directive, instruction, request, advice, recommendation, decision or guideline (whether or not having the force of law) of any governmental, intergovernmental or supranational body, supervisory authority, regulatory authority, independent administrative authority, agency, department or any division of any other authority or organisation (including any regulation issued by an industrial or commercial public entity) having an effect on this Agreement or on the rights and obligations of a Party;</w:t>
      </w:r>
    </w:p>
    <w:p w14:paraId="31CF3ED0" w14:textId="77777777" w:rsidR="00FB69D4" w:rsidRDefault="00FB69D4" w:rsidP="00FB69D4">
      <w:pPr>
        <w:pStyle w:val="ListArabic2"/>
        <w:tabs>
          <w:tab w:val="clear" w:pos="1440"/>
        </w:tabs>
        <w:ind w:left="720"/>
      </w:pPr>
      <w:r>
        <w:t>a provision of law is a reference to that provision as amended;</w:t>
      </w:r>
    </w:p>
    <w:p w14:paraId="76A9700D" w14:textId="77777777" w:rsidR="00FB69D4" w:rsidRDefault="00FB69D4" w:rsidP="00FB69D4">
      <w:pPr>
        <w:pStyle w:val="ListArabic2"/>
        <w:tabs>
          <w:tab w:val="clear" w:pos="1440"/>
        </w:tabs>
        <w:ind w:left="720"/>
      </w:pPr>
      <w:r>
        <w:t>unless otherwise provided, a time of day is a reference to Paris time;</w:t>
      </w:r>
    </w:p>
    <w:p w14:paraId="5D3C8F4B" w14:textId="77777777" w:rsidR="00FB69D4" w:rsidRDefault="00FB69D4" w:rsidP="00FB69D4">
      <w:pPr>
        <w:pStyle w:val="ListArabic2"/>
        <w:tabs>
          <w:tab w:val="clear" w:pos="1440"/>
        </w:tabs>
        <w:ind w:left="720"/>
      </w:pPr>
      <w:r>
        <w:t>The Section, Clause and Schedule headings are for ease of reference only and do not affect the interpretation of this Agreement;</w:t>
      </w:r>
    </w:p>
    <w:p w14:paraId="775211BA" w14:textId="77777777" w:rsidR="00FB69D4" w:rsidRDefault="00FB69D4" w:rsidP="00FB69D4">
      <w:pPr>
        <w:pStyle w:val="ListArabic2"/>
        <w:tabs>
          <w:tab w:val="clear" w:pos="1440"/>
        </w:tabs>
        <w:ind w:left="720"/>
      </w:pPr>
      <w:r>
        <w:t>unless otherwise provided, words and expressions used in any other document relating to this Agreement or in any notice given in connection with this Agreement have the same meaning in that document or notice as in this Agreement;</w:t>
      </w:r>
    </w:p>
    <w:p w14:paraId="227EF27A" w14:textId="77777777" w:rsidR="00FB69D4" w:rsidRDefault="00FB69D4" w:rsidP="00FB69D4">
      <w:pPr>
        <w:pStyle w:val="ListArabic2"/>
        <w:tabs>
          <w:tab w:val="clear" w:pos="1440"/>
        </w:tabs>
        <w:ind w:left="720"/>
      </w:pPr>
      <w:r>
        <w:t>an Event of Default is “continuing” if it has not been remedied or if the Lender has not waived any of its rights relating thereto;</w:t>
      </w:r>
    </w:p>
    <w:p w14:paraId="7B28E6FE" w14:textId="77777777" w:rsidR="00FB69D4" w:rsidRDefault="00FB69D4" w:rsidP="00FB69D4">
      <w:pPr>
        <w:pStyle w:val="ListArabic2"/>
        <w:tabs>
          <w:tab w:val="clear" w:pos="1440"/>
        </w:tabs>
        <w:ind w:left="720"/>
      </w:pPr>
      <w:r>
        <w:t>a reference to a Clause or Schedule shall be a reference to a Clause or Schedule of this Agreement; and</w:t>
      </w:r>
    </w:p>
    <w:p w14:paraId="6B3292B6" w14:textId="77777777" w:rsidR="00FB69D4" w:rsidRDefault="00FB69D4" w:rsidP="00FB69D4">
      <w:pPr>
        <w:pStyle w:val="ListArabic2"/>
        <w:tabs>
          <w:tab w:val="clear" w:pos="1440"/>
        </w:tabs>
        <w:ind w:left="720"/>
      </w:pPr>
      <w:r>
        <w:t xml:space="preserve">words importing the plural shall include the singular and vice-versa. </w:t>
      </w:r>
    </w:p>
    <w:p w14:paraId="0E333473" w14:textId="77777777" w:rsidR="00FB69D4" w:rsidRPr="0011374C" w:rsidRDefault="00FB69D4" w:rsidP="00FB69D4">
      <w:pPr>
        <w:pStyle w:val="Schhead"/>
      </w:pPr>
      <w:bookmarkStart w:id="139" w:name="_Toc71193063"/>
      <w:r w:rsidRPr="0011374C">
        <w:lastRenderedPageBreak/>
        <w:t>SCHEDULE 2 - Program</w:t>
      </w:r>
      <w:r>
        <w:t xml:space="preserve"> Description</w:t>
      </w:r>
      <w:bookmarkStart w:id="140" w:name="_Toc54119571"/>
      <w:bookmarkStart w:id="141" w:name="_Toc55293171"/>
      <w:bookmarkEnd w:id="139"/>
    </w:p>
    <w:p w14:paraId="5D6FDBA5" w14:textId="77777777" w:rsidR="00FB69D4" w:rsidRPr="00856C38" w:rsidRDefault="00FB69D4" w:rsidP="00FB69D4">
      <w:pPr>
        <w:jc w:val="center"/>
        <w:rPr>
          <w:b/>
          <w:bCs/>
          <w:lang w:val="en-US"/>
        </w:rPr>
      </w:pPr>
      <w:bookmarkStart w:id="142" w:name="_Toc56541976"/>
      <w:bookmarkStart w:id="143" w:name="_Toc56433489"/>
      <w:bookmarkStart w:id="144" w:name="_Toc56433436"/>
      <w:r w:rsidRPr="00856C38">
        <w:rPr>
          <w:b/>
          <w:bCs/>
          <w:lang w:val="en-US"/>
        </w:rPr>
        <w:t xml:space="preserve">CITIES AND CLIMATE CHANGE PROGRAM </w:t>
      </w:r>
    </w:p>
    <w:p w14:paraId="274A27CD" w14:textId="77777777" w:rsidR="00FB69D4" w:rsidRPr="00856C38" w:rsidRDefault="00FB69D4" w:rsidP="00FB69D4">
      <w:pPr>
        <w:jc w:val="center"/>
        <w:rPr>
          <w:lang w:val="en-US"/>
        </w:rPr>
      </w:pPr>
      <w:r w:rsidRPr="00856C38">
        <w:rPr>
          <w:lang w:val="en-US"/>
        </w:rPr>
        <w:t>Public Policy Loan (PPL)</w:t>
      </w:r>
    </w:p>
    <w:p w14:paraId="62E5BBA9" w14:textId="77777777" w:rsidR="00FB69D4" w:rsidRPr="00856C38" w:rsidRDefault="00FB69D4" w:rsidP="00FB69D4">
      <w:pPr>
        <w:jc w:val="center"/>
        <w:rPr>
          <w:lang w:val="en-US"/>
        </w:rPr>
      </w:pPr>
      <w:r w:rsidRPr="00856C38">
        <w:rPr>
          <w:lang w:val="en-US"/>
        </w:rPr>
        <w:t>Program Document – March 2021</w:t>
      </w:r>
    </w:p>
    <w:p w14:paraId="225D3A95" w14:textId="77777777" w:rsidR="00FB69D4" w:rsidRPr="00856C38" w:rsidRDefault="00FB69D4" w:rsidP="00FB69D4">
      <w:pPr>
        <w:jc w:val="center"/>
        <w:rPr>
          <w:lang w:val="en-US"/>
        </w:rPr>
      </w:pPr>
    </w:p>
    <w:tbl>
      <w:tblPr>
        <w:tblStyle w:val="TableGrid"/>
        <w:tblW w:w="9351" w:type="dxa"/>
        <w:tblLook w:val="04A0" w:firstRow="1" w:lastRow="0" w:firstColumn="1" w:lastColumn="0" w:noHBand="0" w:noVBand="1"/>
      </w:tblPr>
      <w:tblGrid>
        <w:gridCol w:w="2972"/>
        <w:gridCol w:w="6379"/>
      </w:tblGrid>
      <w:tr w:rsidR="00FB69D4" w:rsidRPr="00856C38" w14:paraId="0D3C8B0C" w14:textId="77777777" w:rsidTr="00FB69D4">
        <w:tc>
          <w:tcPr>
            <w:tcW w:w="2972" w:type="dxa"/>
            <w:tcBorders>
              <w:top w:val="single" w:sz="4" w:space="0" w:color="auto"/>
              <w:bottom w:val="single" w:sz="4" w:space="0" w:color="auto"/>
            </w:tcBorders>
          </w:tcPr>
          <w:p w14:paraId="6D9D2717" w14:textId="77777777" w:rsidR="00FB69D4" w:rsidRPr="00856C38" w:rsidRDefault="00FB69D4" w:rsidP="00FB69D4">
            <w:pPr>
              <w:spacing w:before="120" w:after="120"/>
              <w:jc w:val="left"/>
              <w:rPr>
                <w:lang w:val="en-US"/>
              </w:rPr>
            </w:pPr>
            <w:r w:rsidRPr="00856C38">
              <w:rPr>
                <w:lang w:val="en-US"/>
              </w:rPr>
              <w:t>Borrower</w:t>
            </w:r>
          </w:p>
        </w:tc>
        <w:tc>
          <w:tcPr>
            <w:tcW w:w="6379" w:type="dxa"/>
            <w:tcBorders>
              <w:top w:val="single" w:sz="4" w:space="0" w:color="auto"/>
              <w:bottom w:val="single" w:sz="4" w:space="0" w:color="auto"/>
            </w:tcBorders>
          </w:tcPr>
          <w:p w14:paraId="40F189B4" w14:textId="77777777" w:rsidR="00FB69D4" w:rsidRPr="00856C38" w:rsidRDefault="00FB69D4" w:rsidP="00FB69D4">
            <w:pPr>
              <w:spacing w:before="120" w:after="120"/>
              <w:jc w:val="left"/>
              <w:rPr>
                <w:lang w:val="en-US"/>
              </w:rPr>
            </w:pPr>
            <w:r w:rsidRPr="00856C38">
              <w:rPr>
                <w:lang w:val="en-US"/>
              </w:rPr>
              <w:t>The Republic of Serbia</w:t>
            </w:r>
          </w:p>
        </w:tc>
      </w:tr>
      <w:tr w:rsidR="00FB69D4" w:rsidRPr="00856C38" w14:paraId="67742910" w14:textId="77777777" w:rsidTr="00FB69D4">
        <w:tc>
          <w:tcPr>
            <w:tcW w:w="2972" w:type="dxa"/>
            <w:tcBorders>
              <w:top w:val="single" w:sz="4" w:space="0" w:color="auto"/>
            </w:tcBorders>
          </w:tcPr>
          <w:p w14:paraId="66AEF7DD" w14:textId="77777777" w:rsidR="00FB69D4" w:rsidRPr="00856C38" w:rsidRDefault="00FB69D4" w:rsidP="00FB69D4">
            <w:pPr>
              <w:spacing w:before="120" w:after="120"/>
              <w:jc w:val="left"/>
              <w:rPr>
                <w:lang w:val="en-US"/>
              </w:rPr>
            </w:pPr>
            <w:r w:rsidRPr="00856C38">
              <w:rPr>
                <w:lang w:val="en-US"/>
              </w:rPr>
              <w:t>Line Ministry</w:t>
            </w:r>
          </w:p>
        </w:tc>
        <w:tc>
          <w:tcPr>
            <w:tcW w:w="6379" w:type="dxa"/>
            <w:tcBorders>
              <w:top w:val="single" w:sz="4" w:space="0" w:color="auto"/>
            </w:tcBorders>
          </w:tcPr>
          <w:p w14:paraId="6167D571" w14:textId="77777777" w:rsidR="00FB69D4" w:rsidRPr="00856C38" w:rsidRDefault="00FB69D4" w:rsidP="00FB69D4">
            <w:pPr>
              <w:spacing w:before="120" w:after="120"/>
              <w:jc w:val="left"/>
              <w:rPr>
                <w:lang w:val="en-US"/>
              </w:rPr>
            </w:pPr>
            <w:r w:rsidRPr="00856C38">
              <w:rPr>
                <w:lang w:val="en-US"/>
              </w:rPr>
              <w:t>Ministry of Environmental Protection</w:t>
            </w:r>
          </w:p>
        </w:tc>
      </w:tr>
      <w:tr w:rsidR="00FB69D4" w:rsidRPr="00856C38" w14:paraId="2ED0BAF9" w14:textId="77777777" w:rsidTr="00FB69D4">
        <w:tc>
          <w:tcPr>
            <w:tcW w:w="2972" w:type="dxa"/>
          </w:tcPr>
          <w:p w14:paraId="6E5842EC" w14:textId="77777777" w:rsidR="00FB69D4" w:rsidRPr="00856C38" w:rsidRDefault="00FB69D4" w:rsidP="00FB69D4">
            <w:pPr>
              <w:jc w:val="left"/>
              <w:rPr>
                <w:lang w:val="en-US"/>
              </w:rPr>
            </w:pPr>
            <w:r w:rsidRPr="00856C38">
              <w:rPr>
                <w:lang w:val="en-US"/>
              </w:rPr>
              <w:t>Associated entities (Steering Committee)</w:t>
            </w:r>
          </w:p>
        </w:tc>
        <w:tc>
          <w:tcPr>
            <w:tcW w:w="6379" w:type="dxa"/>
          </w:tcPr>
          <w:p w14:paraId="4B0C3818" w14:textId="77777777" w:rsidR="00FB69D4" w:rsidRPr="00856C38" w:rsidRDefault="00FB69D4" w:rsidP="00FB69D4">
            <w:pPr>
              <w:jc w:val="left"/>
              <w:rPr>
                <w:lang w:val="en-US"/>
              </w:rPr>
            </w:pPr>
            <w:r>
              <w:rPr>
                <w:lang w:val="en-US"/>
              </w:rPr>
              <w:t>All relevant institutions of the Borrower</w:t>
            </w:r>
          </w:p>
        </w:tc>
      </w:tr>
      <w:tr w:rsidR="00FB69D4" w:rsidRPr="00856C38" w14:paraId="78FA39B1" w14:textId="77777777" w:rsidTr="00FB69D4">
        <w:tc>
          <w:tcPr>
            <w:tcW w:w="2972" w:type="dxa"/>
          </w:tcPr>
          <w:p w14:paraId="18A1BC86" w14:textId="77777777" w:rsidR="00FB69D4" w:rsidRPr="00856C38" w:rsidRDefault="00FB69D4" w:rsidP="00FB69D4">
            <w:pPr>
              <w:spacing w:before="120" w:after="120"/>
              <w:jc w:val="left"/>
              <w:rPr>
                <w:lang w:val="en-US"/>
              </w:rPr>
            </w:pPr>
            <w:r w:rsidRPr="00856C38">
              <w:rPr>
                <w:lang w:val="en-US"/>
              </w:rPr>
              <w:t>Financing Data</w:t>
            </w:r>
          </w:p>
        </w:tc>
        <w:tc>
          <w:tcPr>
            <w:tcW w:w="6379" w:type="dxa"/>
          </w:tcPr>
          <w:p w14:paraId="0FCA20E6" w14:textId="77777777" w:rsidR="00FB69D4" w:rsidRPr="0055165D" w:rsidRDefault="00FB69D4" w:rsidP="00FB69D4">
            <w:pPr>
              <w:spacing w:before="120" w:after="120"/>
              <w:jc w:val="left"/>
              <w:rPr>
                <w:lang w:val="en-US"/>
              </w:rPr>
            </w:pPr>
            <w:r w:rsidRPr="0055165D">
              <w:rPr>
                <w:lang w:val="en-US"/>
              </w:rPr>
              <w:t xml:space="preserve">Amount of the loan: €50 million. </w:t>
            </w:r>
          </w:p>
          <w:p w14:paraId="585CBE37" w14:textId="77777777" w:rsidR="00FB69D4" w:rsidRPr="00856C38" w:rsidRDefault="00FB69D4" w:rsidP="00FB69D4">
            <w:pPr>
              <w:spacing w:before="120" w:after="120"/>
              <w:jc w:val="left"/>
              <w:rPr>
                <w:lang w:val="en-US"/>
              </w:rPr>
            </w:pPr>
            <w:r w:rsidRPr="0055165D">
              <w:rPr>
                <w:lang w:val="en-US"/>
              </w:rPr>
              <w:t>Amount of the technical assistance grant: €500,000.</w:t>
            </w:r>
          </w:p>
        </w:tc>
      </w:tr>
      <w:tr w:rsidR="00FB69D4" w:rsidRPr="00856C38" w14:paraId="515C2BDF" w14:textId="77777777" w:rsidTr="00FB69D4">
        <w:tc>
          <w:tcPr>
            <w:tcW w:w="2972" w:type="dxa"/>
          </w:tcPr>
          <w:p w14:paraId="328422DA" w14:textId="77777777" w:rsidR="00FB69D4" w:rsidRPr="00856C38" w:rsidRDefault="00FB69D4" w:rsidP="00FB69D4">
            <w:pPr>
              <w:spacing w:before="120" w:after="120"/>
              <w:jc w:val="left"/>
              <w:rPr>
                <w:lang w:val="en-US"/>
              </w:rPr>
            </w:pPr>
            <w:r w:rsidRPr="00856C38">
              <w:rPr>
                <w:lang w:val="en-US"/>
              </w:rPr>
              <w:t>Operation Type</w:t>
            </w:r>
          </w:p>
        </w:tc>
        <w:tc>
          <w:tcPr>
            <w:tcW w:w="6379" w:type="dxa"/>
          </w:tcPr>
          <w:p w14:paraId="1239E03C" w14:textId="77777777" w:rsidR="00FB69D4" w:rsidRPr="00856C38" w:rsidRDefault="00FB69D4" w:rsidP="00FB69D4">
            <w:pPr>
              <w:spacing w:before="120" w:after="120"/>
              <w:jc w:val="left"/>
              <w:rPr>
                <w:lang w:val="en-US"/>
              </w:rPr>
            </w:pPr>
            <w:r w:rsidRPr="00856C38">
              <w:rPr>
                <w:lang w:val="en-US"/>
              </w:rPr>
              <w:t>Public Policy Loan (PPL), i.e. AFD equivalent to the World Bank Development Policy Loan (DPL) instrument</w:t>
            </w:r>
          </w:p>
        </w:tc>
      </w:tr>
      <w:tr w:rsidR="00FB69D4" w:rsidRPr="00856C38" w14:paraId="71FD79F2" w14:textId="77777777" w:rsidTr="00FB69D4">
        <w:tc>
          <w:tcPr>
            <w:tcW w:w="2972" w:type="dxa"/>
          </w:tcPr>
          <w:p w14:paraId="580BEE31" w14:textId="77777777" w:rsidR="00FB69D4" w:rsidRPr="00856C38" w:rsidRDefault="00FB69D4" w:rsidP="00FB69D4">
            <w:pPr>
              <w:spacing w:before="120" w:after="120"/>
              <w:jc w:val="left"/>
              <w:rPr>
                <w:lang w:val="en-US"/>
              </w:rPr>
            </w:pPr>
            <w:r w:rsidRPr="00856C38">
              <w:rPr>
                <w:lang w:val="en-US"/>
              </w:rPr>
              <w:t>Pillar of the Operation and Program Development Objective(s)</w:t>
            </w:r>
          </w:p>
        </w:tc>
        <w:tc>
          <w:tcPr>
            <w:tcW w:w="6379" w:type="dxa"/>
          </w:tcPr>
          <w:p w14:paraId="5CBDA205" w14:textId="77777777" w:rsidR="00FB69D4" w:rsidRPr="00856C38" w:rsidRDefault="00FB69D4" w:rsidP="00FB69D4">
            <w:pPr>
              <w:spacing w:before="120" w:after="120"/>
              <w:jc w:val="left"/>
              <w:rPr>
                <w:lang w:val="en-US"/>
              </w:rPr>
            </w:pPr>
            <w:r w:rsidRPr="00856C38">
              <w:rPr>
                <w:lang w:val="en-US"/>
              </w:rPr>
              <w:t xml:space="preserve">This is a </w:t>
            </w:r>
            <w:r w:rsidRPr="00856C38">
              <w:rPr>
                <w:u w:val="single"/>
                <w:lang w:val="en-US"/>
              </w:rPr>
              <w:t>parallel financing</w:t>
            </w:r>
            <w:r w:rsidRPr="00856C38">
              <w:rPr>
                <w:lang w:val="en-US"/>
              </w:rPr>
              <w:t xml:space="preserve"> to the Public Sector Efficiency and Green Recovery Development Policy Loan, to be mobilized by the World Bank (DPL P164575). It supports the Government of Serbia’s green recovery agenda (Pillar II) in addition to the primary actions developed with the World Bank. Additional actions are compliant with the accession process of Serbia to EU (Chapter 27) and incorporate the preparation of a policy framework to stimulate the contribution of the Local Government Units to the Environment and Climate Change national agenda. </w:t>
            </w:r>
          </w:p>
        </w:tc>
      </w:tr>
      <w:tr w:rsidR="00FB69D4" w:rsidRPr="00856C38" w14:paraId="5B03CEA7" w14:textId="77777777" w:rsidTr="00FB69D4">
        <w:tc>
          <w:tcPr>
            <w:tcW w:w="2972" w:type="dxa"/>
          </w:tcPr>
          <w:p w14:paraId="243C3AD7" w14:textId="77777777" w:rsidR="00FB69D4" w:rsidRPr="00856C38" w:rsidRDefault="00FB69D4" w:rsidP="00FB69D4">
            <w:pPr>
              <w:spacing w:before="120" w:after="120"/>
              <w:rPr>
                <w:lang w:val="en-US"/>
              </w:rPr>
            </w:pPr>
            <w:r w:rsidRPr="00856C38">
              <w:rPr>
                <w:lang w:val="en-US"/>
              </w:rPr>
              <w:t>Prior Action (One trigger for single disbursement)</w:t>
            </w:r>
          </w:p>
        </w:tc>
        <w:tc>
          <w:tcPr>
            <w:tcW w:w="6379" w:type="dxa"/>
          </w:tcPr>
          <w:p w14:paraId="35AA22BF" w14:textId="77777777" w:rsidR="00FB69D4" w:rsidRPr="00856C38" w:rsidRDefault="00FB69D4" w:rsidP="00FB69D4">
            <w:pPr>
              <w:spacing w:before="120" w:after="120"/>
              <w:rPr>
                <w:b/>
                <w:bCs/>
                <w:lang w:val="en-US"/>
              </w:rPr>
            </w:pPr>
            <w:r w:rsidRPr="00856C38">
              <w:rPr>
                <w:lang w:val="en-US"/>
              </w:rPr>
              <w:t>The Borrower has enacted the Law on Climate Change (published in the Borrower’s Official Gazette No.</w:t>
            </w:r>
            <w:r>
              <w:rPr>
                <w:lang w:val="en-US"/>
              </w:rPr>
              <w:t xml:space="preserve"> 26/2021</w:t>
            </w:r>
            <w:r w:rsidRPr="00856C38">
              <w:rPr>
                <w:lang w:val="en-US"/>
              </w:rPr>
              <w:t xml:space="preserve"> on </w:t>
            </w:r>
            <w:r>
              <w:rPr>
                <w:lang w:val="en-US"/>
              </w:rPr>
              <w:t>March 23, 2021</w:t>
            </w:r>
            <w:r w:rsidRPr="00856C38">
              <w:rPr>
                <w:lang w:val="en-US"/>
              </w:rPr>
              <w:t xml:space="preserve"> and entered into force on </w:t>
            </w:r>
            <w:r>
              <w:rPr>
                <w:lang w:val="en-US"/>
              </w:rPr>
              <w:t>March 31, 2021</w:t>
            </w:r>
            <w:r w:rsidRPr="00856C38">
              <w:rPr>
                <w:lang w:val="en-US"/>
              </w:rPr>
              <w:t>) which mandates the preparation and adoption of the Low-Carbon Development Strategy and its Action Plan and the Climate Change Adaptation Program, to establish systems to reduce GHG emissions and support climate adaptation in a cost-effective and economically viable manner</w:t>
            </w:r>
          </w:p>
        </w:tc>
      </w:tr>
      <w:tr w:rsidR="00FB69D4" w:rsidRPr="00856C38" w14:paraId="4C01FF7D" w14:textId="77777777" w:rsidTr="00FB69D4">
        <w:tc>
          <w:tcPr>
            <w:tcW w:w="2972" w:type="dxa"/>
          </w:tcPr>
          <w:p w14:paraId="3C1BD1A2" w14:textId="77777777" w:rsidR="00FB69D4" w:rsidRPr="00856C38" w:rsidRDefault="00FB69D4" w:rsidP="00FB69D4">
            <w:pPr>
              <w:spacing w:before="120" w:after="120"/>
              <w:jc w:val="left"/>
              <w:rPr>
                <w:lang w:val="en-US"/>
              </w:rPr>
            </w:pPr>
            <w:r w:rsidRPr="00856C38">
              <w:rPr>
                <w:lang w:val="en-US"/>
              </w:rPr>
              <w:t xml:space="preserve">Proposed Result indicators </w:t>
            </w:r>
          </w:p>
        </w:tc>
        <w:tc>
          <w:tcPr>
            <w:tcW w:w="6379" w:type="dxa"/>
          </w:tcPr>
          <w:p w14:paraId="1245FC16" w14:textId="77777777" w:rsidR="00FB69D4" w:rsidRPr="00856C38" w:rsidRDefault="00FB69D4" w:rsidP="00FB69D4">
            <w:pPr>
              <w:spacing w:before="120" w:after="120"/>
              <w:jc w:val="left"/>
              <w:rPr>
                <w:lang w:val="en-US"/>
              </w:rPr>
            </w:pPr>
            <w:r>
              <w:rPr>
                <w:b/>
                <w:bCs/>
                <w:lang w:val="en-US"/>
              </w:rPr>
              <w:t>Result Indicator #1</w:t>
            </w:r>
            <w:r w:rsidRPr="00856C38">
              <w:rPr>
                <w:lang w:val="en-US"/>
              </w:rPr>
              <w:t>: The National Climate Change Council (NCCC) is re-established and operational.</w:t>
            </w:r>
          </w:p>
          <w:p w14:paraId="21E48F5E" w14:textId="77777777" w:rsidR="00FB69D4" w:rsidRPr="00856C38" w:rsidRDefault="00FB69D4" w:rsidP="00FB69D4">
            <w:pPr>
              <w:spacing w:before="120" w:after="120"/>
              <w:jc w:val="left"/>
              <w:rPr>
                <w:lang w:val="en-US"/>
              </w:rPr>
            </w:pPr>
            <w:r w:rsidRPr="00856C38">
              <w:rPr>
                <w:b/>
                <w:bCs/>
                <w:lang w:val="en-US"/>
              </w:rPr>
              <w:t xml:space="preserve">Result Indicator #2 </w:t>
            </w:r>
            <w:r w:rsidRPr="00856C38">
              <w:rPr>
                <w:lang w:val="en-US"/>
              </w:rPr>
              <w:t>(shared with the WB DP</w:t>
            </w:r>
            <w:r>
              <w:rPr>
                <w:lang w:val="en-US"/>
              </w:rPr>
              <w:t>L</w:t>
            </w:r>
            <w:r w:rsidRPr="00856C38">
              <w:rPr>
                <w:lang w:val="en-US"/>
              </w:rPr>
              <w:t>’</w:t>
            </w:r>
            <w:r>
              <w:rPr>
                <w:lang w:val="en-US"/>
              </w:rPr>
              <w:t>s</w:t>
            </w:r>
            <w:r w:rsidRPr="00856C38">
              <w:rPr>
                <w:lang w:val="en-US"/>
              </w:rPr>
              <w:t xml:space="preserve"> matrix): Relevant by-laws accompanying Law on climate change are drafted and adopted.</w:t>
            </w:r>
          </w:p>
          <w:p w14:paraId="585CC58A" w14:textId="77777777" w:rsidR="00FB69D4" w:rsidRPr="00856C38" w:rsidRDefault="00FB69D4" w:rsidP="00FB69D4">
            <w:pPr>
              <w:spacing w:before="120" w:after="120"/>
              <w:rPr>
                <w:lang w:val="en-US"/>
              </w:rPr>
            </w:pPr>
            <w:r w:rsidRPr="00856C38">
              <w:rPr>
                <w:b/>
                <w:bCs/>
                <w:lang w:val="en-US"/>
              </w:rPr>
              <w:t>Result Indicator #3</w:t>
            </w:r>
            <w:r w:rsidRPr="00856C38">
              <w:rPr>
                <w:lang w:val="en-US"/>
              </w:rPr>
              <w:t xml:space="preserve">: </w:t>
            </w:r>
            <w:r w:rsidRPr="00B921CE">
              <w:rPr>
                <w:lang w:val="en-US"/>
              </w:rPr>
              <w:t>Public policy documents are approved and/or harmonized</w:t>
            </w:r>
            <w:r>
              <w:rPr>
                <w:lang w:val="en-US"/>
              </w:rPr>
              <w:t xml:space="preserve"> with the Law on Climate Change</w:t>
            </w:r>
            <w:r w:rsidRPr="00856C38">
              <w:rPr>
                <w:lang w:val="en-US"/>
              </w:rPr>
              <w:t>.</w:t>
            </w:r>
          </w:p>
          <w:p w14:paraId="7A132867" w14:textId="77777777" w:rsidR="00FB69D4" w:rsidRPr="00856C38" w:rsidRDefault="00FB69D4" w:rsidP="00FB69D4">
            <w:pPr>
              <w:spacing w:before="120" w:after="120"/>
              <w:rPr>
                <w:lang w:val="en-US"/>
              </w:rPr>
            </w:pPr>
            <w:r w:rsidRPr="00856C38">
              <w:rPr>
                <w:b/>
                <w:bCs/>
                <w:lang w:val="en-US"/>
              </w:rPr>
              <w:t>Result Indicator #4</w:t>
            </w:r>
            <w:r w:rsidRPr="00856C38">
              <w:rPr>
                <w:lang w:val="en-US"/>
              </w:rPr>
              <w:t>:  A feasibility study is carried out to identify financing scheme options for local self-government units climate investments</w:t>
            </w:r>
          </w:p>
        </w:tc>
      </w:tr>
    </w:tbl>
    <w:p w14:paraId="03B332DC" w14:textId="77777777" w:rsidR="00FB69D4" w:rsidRDefault="00FB69D4" w:rsidP="00FB69D4">
      <w:pPr>
        <w:pStyle w:val="3"/>
        <w:rPr>
          <w:rFonts w:ascii="Times New Roman" w:hAnsi="Times New Roman"/>
          <w:lang w:val="en-US"/>
        </w:rPr>
      </w:pPr>
      <w:bookmarkStart w:id="145" w:name="_Toc67303420"/>
    </w:p>
    <w:p w14:paraId="0CB2CA3D" w14:textId="77777777" w:rsidR="00FB69D4" w:rsidRDefault="00FB69D4" w:rsidP="00FB69D4">
      <w:pPr>
        <w:jc w:val="left"/>
        <w:rPr>
          <w:b/>
          <w:bCs/>
          <w:color w:val="000000" w:themeColor="text1"/>
          <w:sz w:val="24"/>
          <w:szCs w:val="24"/>
          <w:lang w:val="en-US"/>
        </w:rPr>
      </w:pPr>
      <w:r>
        <w:rPr>
          <w:lang w:val="en-US"/>
        </w:rPr>
        <w:br w:type="page"/>
      </w:r>
    </w:p>
    <w:p w14:paraId="42052EFF" w14:textId="77777777" w:rsidR="00FB69D4" w:rsidRPr="00856C38" w:rsidRDefault="00FB69D4" w:rsidP="00FB69D4">
      <w:pPr>
        <w:pStyle w:val="3"/>
        <w:rPr>
          <w:rFonts w:ascii="Times New Roman" w:hAnsi="Times New Roman"/>
          <w:lang w:val="en-US"/>
        </w:rPr>
      </w:pPr>
      <w:r w:rsidRPr="00856C38">
        <w:rPr>
          <w:rFonts w:ascii="Times New Roman" w:hAnsi="Times New Roman"/>
          <w:lang w:val="en-US"/>
        </w:rPr>
        <w:lastRenderedPageBreak/>
        <w:t>Table of contents</w:t>
      </w:r>
      <w:bookmarkEnd w:id="145"/>
    </w:p>
    <w:p w14:paraId="5BE8C640" w14:textId="77777777" w:rsidR="00FB69D4" w:rsidRPr="00856C38" w:rsidRDefault="00FB69D4" w:rsidP="00FB69D4">
      <w:pPr>
        <w:pStyle w:val="TOC3"/>
        <w:rPr>
          <w:rFonts w:ascii="Times New Roman" w:eastAsiaTheme="minorEastAsia" w:hAnsi="Times New Roman"/>
          <w:i/>
          <w:iCs/>
          <w:noProof/>
          <w:sz w:val="22"/>
        </w:rPr>
      </w:pPr>
      <w:r w:rsidRPr="00C73A7E">
        <w:rPr>
          <w:rFonts w:ascii="Times New Roman" w:hAnsi="Times New Roman"/>
          <w:noProof/>
        </w:rPr>
        <w:t>Table of contents</w:t>
      </w:r>
      <w:r w:rsidR="000843E8">
        <w:rPr>
          <w:rFonts w:ascii="Times New Roman" w:hAnsi="Times New Roman"/>
          <w:noProof/>
        </w:rPr>
        <w:t xml:space="preserve"> </w:t>
      </w:r>
      <w:r w:rsidRPr="00856C38">
        <w:rPr>
          <w:rFonts w:ascii="Times New Roman" w:hAnsi="Times New Roman"/>
          <w:noProof/>
          <w:webHidden/>
        </w:rPr>
        <w:tab/>
      </w:r>
      <w:r>
        <w:rPr>
          <w:rFonts w:ascii="Times New Roman" w:hAnsi="Times New Roman"/>
          <w:noProof/>
          <w:webHidden/>
        </w:rPr>
        <w:t>45</w:t>
      </w:r>
    </w:p>
    <w:p w14:paraId="0C0A6862" w14:textId="77777777" w:rsidR="00FB69D4" w:rsidRPr="00856C38" w:rsidRDefault="00FB69D4" w:rsidP="00FB69D4">
      <w:pPr>
        <w:pStyle w:val="TOC3"/>
        <w:rPr>
          <w:rFonts w:ascii="Times New Roman" w:eastAsiaTheme="minorEastAsia" w:hAnsi="Times New Roman"/>
          <w:i/>
          <w:iCs/>
          <w:noProof/>
          <w:sz w:val="22"/>
        </w:rPr>
      </w:pPr>
      <w:r w:rsidRPr="00C73A7E">
        <w:rPr>
          <w:rFonts w:ascii="Times New Roman" w:hAnsi="Times New Roman"/>
          <w:noProof/>
        </w:rPr>
        <w:t>Acronyms</w:t>
      </w:r>
      <w:r w:rsidRPr="00856C38">
        <w:rPr>
          <w:rFonts w:ascii="Times New Roman" w:hAnsi="Times New Roman"/>
          <w:noProof/>
          <w:webHidden/>
        </w:rPr>
        <w:tab/>
      </w:r>
      <w:r>
        <w:rPr>
          <w:rFonts w:ascii="Times New Roman" w:hAnsi="Times New Roman"/>
          <w:noProof/>
          <w:webHidden/>
        </w:rPr>
        <w:t>45</w:t>
      </w:r>
    </w:p>
    <w:p w14:paraId="065336FF" w14:textId="77777777" w:rsidR="00FB69D4" w:rsidRPr="00856C38" w:rsidRDefault="00FB69D4" w:rsidP="00FB69D4">
      <w:pPr>
        <w:pStyle w:val="TOC3"/>
        <w:rPr>
          <w:rFonts w:ascii="Times New Roman" w:eastAsiaTheme="minorEastAsia" w:hAnsi="Times New Roman"/>
          <w:i/>
          <w:iCs/>
          <w:noProof/>
          <w:sz w:val="22"/>
        </w:rPr>
      </w:pPr>
      <w:r w:rsidRPr="00C73A7E">
        <w:rPr>
          <w:rFonts w:ascii="Times New Roman" w:hAnsi="Times New Roman"/>
          <w:noProof/>
        </w:rPr>
        <w:t>SUMMARY</w:t>
      </w:r>
      <w:r w:rsidRPr="00856C38">
        <w:rPr>
          <w:rFonts w:ascii="Times New Roman" w:hAnsi="Times New Roman"/>
          <w:noProof/>
          <w:webHidden/>
        </w:rPr>
        <w:tab/>
      </w:r>
      <w:r>
        <w:rPr>
          <w:rFonts w:ascii="Times New Roman" w:hAnsi="Times New Roman"/>
          <w:noProof/>
          <w:webHidden/>
        </w:rPr>
        <w:t>46</w:t>
      </w:r>
    </w:p>
    <w:p w14:paraId="41717B60" w14:textId="77777777" w:rsidR="00FB69D4" w:rsidRPr="00856C38" w:rsidRDefault="00FB69D4" w:rsidP="00FB69D4">
      <w:pPr>
        <w:pStyle w:val="TOC3"/>
        <w:tabs>
          <w:tab w:val="left" w:pos="960"/>
        </w:tabs>
        <w:rPr>
          <w:rFonts w:ascii="Times New Roman" w:eastAsiaTheme="minorEastAsia" w:hAnsi="Times New Roman"/>
          <w:i/>
          <w:iCs/>
          <w:noProof/>
          <w:sz w:val="22"/>
        </w:rPr>
      </w:pPr>
      <w:r w:rsidRPr="00C73A7E">
        <w:rPr>
          <w:rFonts w:ascii="Times New Roman" w:hAnsi="Times New Roman"/>
          <w:noProof/>
        </w:rPr>
        <w:t>1.</w:t>
      </w:r>
      <w:r w:rsidRPr="00856C38">
        <w:rPr>
          <w:rFonts w:ascii="Times New Roman" w:eastAsiaTheme="minorEastAsia" w:hAnsi="Times New Roman"/>
          <w:noProof/>
          <w:sz w:val="22"/>
        </w:rPr>
        <w:tab/>
      </w:r>
      <w:r w:rsidRPr="00C73A7E">
        <w:rPr>
          <w:rFonts w:ascii="Times New Roman" w:hAnsi="Times New Roman"/>
          <w:noProof/>
        </w:rPr>
        <w:t>Country and Sector Background</w:t>
      </w:r>
      <w:r w:rsidRPr="00856C38">
        <w:rPr>
          <w:rFonts w:ascii="Times New Roman" w:hAnsi="Times New Roman"/>
          <w:noProof/>
          <w:webHidden/>
        </w:rPr>
        <w:tab/>
      </w:r>
      <w:r>
        <w:rPr>
          <w:rFonts w:ascii="Times New Roman" w:hAnsi="Times New Roman"/>
          <w:noProof/>
          <w:webHidden/>
        </w:rPr>
        <w:t>48</w:t>
      </w:r>
    </w:p>
    <w:p w14:paraId="3996E831" w14:textId="77777777" w:rsidR="00FB69D4" w:rsidRPr="00856C38" w:rsidRDefault="00FB69D4" w:rsidP="00FB69D4">
      <w:pPr>
        <w:pStyle w:val="TOC4"/>
        <w:tabs>
          <w:tab w:val="left" w:pos="1440"/>
          <w:tab w:val="right" w:leader="dot" w:pos="9063"/>
        </w:tabs>
        <w:rPr>
          <w:rFonts w:ascii="Times New Roman" w:eastAsiaTheme="minorEastAsia" w:hAnsi="Times New Roman"/>
          <w:noProof/>
        </w:rPr>
      </w:pPr>
      <w:r w:rsidRPr="00C73A7E">
        <w:rPr>
          <w:rFonts w:ascii="Times New Roman" w:hAnsi="Times New Roman"/>
          <w:noProof/>
        </w:rPr>
        <w:t>1.1.</w:t>
      </w:r>
      <w:r w:rsidRPr="00856C38">
        <w:rPr>
          <w:rFonts w:ascii="Times New Roman" w:eastAsiaTheme="minorEastAsia" w:hAnsi="Times New Roman"/>
          <w:noProof/>
        </w:rPr>
        <w:tab/>
      </w:r>
      <w:r w:rsidRPr="00C73A7E">
        <w:rPr>
          <w:rFonts w:ascii="Times New Roman" w:hAnsi="Times New Roman"/>
          <w:noProof/>
        </w:rPr>
        <w:t>Overview of Climate Change challenges in Serbia</w:t>
      </w:r>
      <w:r w:rsidRPr="00856C38">
        <w:rPr>
          <w:rFonts w:ascii="Times New Roman" w:hAnsi="Times New Roman"/>
          <w:noProof/>
          <w:webHidden/>
        </w:rPr>
        <w:tab/>
      </w:r>
      <w:r>
        <w:rPr>
          <w:rFonts w:ascii="Times New Roman" w:hAnsi="Times New Roman"/>
          <w:noProof/>
          <w:webHidden/>
        </w:rPr>
        <w:t>48</w:t>
      </w:r>
    </w:p>
    <w:p w14:paraId="6D56833A" w14:textId="77777777" w:rsidR="00FB69D4" w:rsidRPr="00856C38" w:rsidRDefault="00FB69D4" w:rsidP="00FB69D4">
      <w:pPr>
        <w:pStyle w:val="TOC4"/>
        <w:tabs>
          <w:tab w:val="left" w:pos="1440"/>
          <w:tab w:val="right" w:leader="dot" w:pos="9063"/>
        </w:tabs>
        <w:rPr>
          <w:rFonts w:ascii="Times New Roman" w:eastAsiaTheme="minorEastAsia" w:hAnsi="Times New Roman"/>
          <w:noProof/>
        </w:rPr>
      </w:pPr>
      <w:r w:rsidRPr="00C73A7E">
        <w:rPr>
          <w:rFonts w:ascii="Times New Roman" w:hAnsi="Times New Roman"/>
          <w:noProof/>
        </w:rPr>
        <w:t>1.2.</w:t>
      </w:r>
      <w:r w:rsidRPr="00856C38">
        <w:rPr>
          <w:rFonts w:ascii="Times New Roman" w:eastAsiaTheme="minorEastAsia" w:hAnsi="Times New Roman"/>
          <w:noProof/>
        </w:rPr>
        <w:tab/>
      </w:r>
      <w:r w:rsidRPr="00C73A7E">
        <w:rPr>
          <w:rFonts w:ascii="Times New Roman" w:hAnsi="Times New Roman"/>
          <w:noProof/>
        </w:rPr>
        <w:t>Climate Change Related Institutional Framework</w:t>
      </w:r>
      <w:r w:rsidRPr="00856C38">
        <w:rPr>
          <w:rFonts w:ascii="Times New Roman" w:hAnsi="Times New Roman"/>
          <w:noProof/>
          <w:webHidden/>
        </w:rPr>
        <w:tab/>
      </w:r>
      <w:r>
        <w:rPr>
          <w:rFonts w:ascii="Times New Roman" w:hAnsi="Times New Roman"/>
          <w:noProof/>
          <w:webHidden/>
        </w:rPr>
        <w:t>49</w:t>
      </w:r>
    </w:p>
    <w:p w14:paraId="2AF549B3" w14:textId="77777777" w:rsidR="00FB69D4" w:rsidRPr="00856C38" w:rsidRDefault="00FB69D4" w:rsidP="00FB69D4">
      <w:pPr>
        <w:pStyle w:val="TOC4"/>
        <w:tabs>
          <w:tab w:val="left" w:pos="1440"/>
          <w:tab w:val="right" w:leader="dot" w:pos="9063"/>
        </w:tabs>
        <w:rPr>
          <w:rFonts w:ascii="Times New Roman" w:eastAsiaTheme="minorEastAsia" w:hAnsi="Times New Roman"/>
          <w:noProof/>
        </w:rPr>
      </w:pPr>
      <w:r w:rsidRPr="00C73A7E">
        <w:rPr>
          <w:rFonts w:ascii="Times New Roman" w:hAnsi="Times New Roman"/>
          <w:noProof/>
        </w:rPr>
        <w:t>1.3.</w:t>
      </w:r>
      <w:r w:rsidRPr="00856C38">
        <w:rPr>
          <w:rFonts w:ascii="Times New Roman" w:eastAsiaTheme="minorEastAsia" w:hAnsi="Times New Roman"/>
          <w:noProof/>
        </w:rPr>
        <w:tab/>
      </w:r>
      <w:r w:rsidRPr="00C73A7E">
        <w:rPr>
          <w:rFonts w:ascii="Times New Roman" w:hAnsi="Times New Roman"/>
          <w:noProof/>
        </w:rPr>
        <w:t>The Government’s Roadmap</w:t>
      </w:r>
      <w:r w:rsidRPr="00856C38">
        <w:rPr>
          <w:rFonts w:ascii="Times New Roman" w:hAnsi="Times New Roman"/>
          <w:noProof/>
          <w:webHidden/>
        </w:rPr>
        <w:tab/>
      </w:r>
      <w:r>
        <w:rPr>
          <w:rFonts w:ascii="Times New Roman" w:hAnsi="Times New Roman"/>
          <w:noProof/>
          <w:webHidden/>
        </w:rPr>
        <w:t>53</w:t>
      </w:r>
    </w:p>
    <w:p w14:paraId="1F1914CC" w14:textId="77777777" w:rsidR="00FB69D4" w:rsidRPr="00856C38" w:rsidRDefault="00FB69D4" w:rsidP="00FB69D4">
      <w:pPr>
        <w:pStyle w:val="TOC3"/>
        <w:tabs>
          <w:tab w:val="left" w:pos="960"/>
        </w:tabs>
        <w:rPr>
          <w:rFonts w:ascii="Times New Roman" w:eastAsiaTheme="minorEastAsia" w:hAnsi="Times New Roman"/>
          <w:i/>
          <w:iCs/>
          <w:noProof/>
          <w:sz w:val="22"/>
        </w:rPr>
      </w:pPr>
      <w:r w:rsidRPr="00C73A7E">
        <w:rPr>
          <w:rFonts w:ascii="Times New Roman" w:hAnsi="Times New Roman"/>
          <w:noProof/>
        </w:rPr>
        <w:t>2.</w:t>
      </w:r>
      <w:r w:rsidRPr="00856C38">
        <w:rPr>
          <w:rFonts w:ascii="Times New Roman" w:eastAsiaTheme="minorEastAsia" w:hAnsi="Times New Roman"/>
          <w:noProof/>
          <w:sz w:val="22"/>
        </w:rPr>
        <w:tab/>
      </w:r>
      <w:r w:rsidRPr="00C73A7E">
        <w:rPr>
          <w:rFonts w:ascii="Times New Roman" w:hAnsi="Times New Roman"/>
          <w:noProof/>
        </w:rPr>
        <w:t>The Proposed Operation</w:t>
      </w:r>
      <w:r w:rsidRPr="00856C38">
        <w:rPr>
          <w:rFonts w:ascii="Times New Roman" w:hAnsi="Times New Roman"/>
          <w:noProof/>
          <w:webHidden/>
        </w:rPr>
        <w:tab/>
      </w:r>
      <w:r>
        <w:rPr>
          <w:rFonts w:ascii="Times New Roman" w:hAnsi="Times New Roman"/>
          <w:noProof/>
          <w:webHidden/>
        </w:rPr>
        <w:t>54</w:t>
      </w:r>
    </w:p>
    <w:p w14:paraId="203F9580" w14:textId="77777777" w:rsidR="00FB69D4" w:rsidRPr="00856C38" w:rsidRDefault="00FB69D4" w:rsidP="00FB69D4">
      <w:pPr>
        <w:pStyle w:val="TOC4"/>
        <w:tabs>
          <w:tab w:val="left" w:pos="1440"/>
          <w:tab w:val="right" w:leader="dot" w:pos="9063"/>
        </w:tabs>
        <w:rPr>
          <w:rFonts w:ascii="Times New Roman" w:eastAsiaTheme="minorEastAsia" w:hAnsi="Times New Roman"/>
          <w:noProof/>
        </w:rPr>
      </w:pPr>
      <w:r w:rsidRPr="00C73A7E">
        <w:rPr>
          <w:rFonts w:ascii="Times New Roman" w:hAnsi="Times New Roman"/>
          <w:noProof/>
        </w:rPr>
        <w:t>2.1.</w:t>
      </w:r>
      <w:r w:rsidRPr="00856C38">
        <w:rPr>
          <w:rFonts w:ascii="Times New Roman" w:eastAsiaTheme="minorEastAsia" w:hAnsi="Times New Roman"/>
          <w:noProof/>
        </w:rPr>
        <w:tab/>
      </w:r>
      <w:r w:rsidRPr="00C73A7E">
        <w:rPr>
          <w:rFonts w:ascii="Times New Roman" w:hAnsi="Times New Roman"/>
          <w:noProof/>
        </w:rPr>
        <w:t>General presentation</w:t>
      </w:r>
      <w:r w:rsidRPr="00856C38">
        <w:rPr>
          <w:rFonts w:ascii="Times New Roman" w:hAnsi="Times New Roman"/>
          <w:noProof/>
          <w:webHidden/>
        </w:rPr>
        <w:tab/>
      </w:r>
      <w:r>
        <w:rPr>
          <w:rFonts w:ascii="Times New Roman" w:hAnsi="Times New Roman"/>
          <w:noProof/>
          <w:webHidden/>
        </w:rPr>
        <w:t>54</w:t>
      </w:r>
    </w:p>
    <w:p w14:paraId="42571C9A" w14:textId="77777777" w:rsidR="00FB69D4" w:rsidRPr="00856C38" w:rsidRDefault="00FB69D4" w:rsidP="00FB69D4">
      <w:pPr>
        <w:pStyle w:val="TOC4"/>
        <w:tabs>
          <w:tab w:val="left" w:pos="1440"/>
          <w:tab w:val="right" w:leader="dot" w:pos="9063"/>
        </w:tabs>
        <w:rPr>
          <w:rFonts w:ascii="Times New Roman" w:eastAsiaTheme="minorEastAsia" w:hAnsi="Times New Roman"/>
          <w:noProof/>
        </w:rPr>
      </w:pPr>
      <w:r w:rsidRPr="00C73A7E">
        <w:rPr>
          <w:rFonts w:ascii="Times New Roman" w:hAnsi="Times New Roman"/>
          <w:noProof/>
        </w:rPr>
        <w:t>2.2.</w:t>
      </w:r>
      <w:r w:rsidRPr="00856C38">
        <w:rPr>
          <w:rFonts w:ascii="Times New Roman" w:eastAsiaTheme="minorEastAsia" w:hAnsi="Times New Roman"/>
          <w:noProof/>
        </w:rPr>
        <w:tab/>
      </w:r>
      <w:r w:rsidRPr="00C73A7E">
        <w:rPr>
          <w:rFonts w:ascii="Times New Roman" w:hAnsi="Times New Roman"/>
          <w:noProof/>
        </w:rPr>
        <w:t>Rationale, Result Indicators and Policy Actions of AFD proposed PPL</w:t>
      </w:r>
      <w:r w:rsidRPr="00856C38">
        <w:rPr>
          <w:rFonts w:ascii="Times New Roman" w:hAnsi="Times New Roman"/>
          <w:noProof/>
          <w:webHidden/>
        </w:rPr>
        <w:tab/>
      </w:r>
      <w:r>
        <w:rPr>
          <w:rFonts w:ascii="Times New Roman" w:hAnsi="Times New Roman"/>
          <w:noProof/>
          <w:webHidden/>
        </w:rPr>
        <w:t>55</w:t>
      </w:r>
    </w:p>
    <w:p w14:paraId="22F11644" w14:textId="77777777" w:rsidR="00FB69D4" w:rsidRPr="00856C38" w:rsidRDefault="00FB69D4" w:rsidP="00FB69D4">
      <w:pPr>
        <w:pStyle w:val="TOC4"/>
        <w:tabs>
          <w:tab w:val="left" w:pos="1440"/>
          <w:tab w:val="right" w:leader="dot" w:pos="9063"/>
        </w:tabs>
        <w:rPr>
          <w:rFonts w:ascii="Times New Roman" w:eastAsiaTheme="minorEastAsia" w:hAnsi="Times New Roman"/>
          <w:noProof/>
        </w:rPr>
      </w:pPr>
      <w:r w:rsidRPr="00C73A7E">
        <w:rPr>
          <w:rFonts w:ascii="Times New Roman" w:hAnsi="Times New Roman"/>
          <w:noProof/>
        </w:rPr>
        <w:t>2.3.</w:t>
      </w:r>
      <w:r w:rsidRPr="00856C38">
        <w:rPr>
          <w:rFonts w:ascii="Times New Roman" w:eastAsiaTheme="minorEastAsia" w:hAnsi="Times New Roman"/>
          <w:noProof/>
        </w:rPr>
        <w:tab/>
      </w:r>
      <w:r w:rsidRPr="00C73A7E">
        <w:rPr>
          <w:rFonts w:ascii="Times New Roman" w:hAnsi="Times New Roman"/>
          <w:noProof/>
        </w:rPr>
        <w:t>Institutional arrangements: Implementation, monitoring and evaluation</w:t>
      </w:r>
      <w:r w:rsidRPr="00856C38">
        <w:rPr>
          <w:rFonts w:ascii="Times New Roman" w:hAnsi="Times New Roman"/>
          <w:noProof/>
          <w:webHidden/>
        </w:rPr>
        <w:tab/>
      </w:r>
      <w:r>
        <w:rPr>
          <w:rFonts w:ascii="Times New Roman" w:hAnsi="Times New Roman"/>
          <w:noProof/>
          <w:webHidden/>
        </w:rPr>
        <w:t>56</w:t>
      </w:r>
    </w:p>
    <w:p w14:paraId="15EFEBC6" w14:textId="77777777" w:rsidR="00FB69D4" w:rsidRPr="00856C38" w:rsidRDefault="00FB69D4" w:rsidP="00FB69D4">
      <w:pPr>
        <w:pStyle w:val="TOC4"/>
        <w:tabs>
          <w:tab w:val="left" w:pos="1440"/>
          <w:tab w:val="right" w:leader="dot" w:pos="9063"/>
        </w:tabs>
        <w:rPr>
          <w:rFonts w:ascii="Times New Roman" w:eastAsiaTheme="minorEastAsia" w:hAnsi="Times New Roman"/>
          <w:noProof/>
        </w:rPr>
      </w:pPr>
      <w:r w:rsidRPr="00C73A7E">
        <w:rPr>
          <w:rFonts w:ascii="Times New Roman" w:hAnsi="Times New Roman"/>
          <w:noProof/>
        </w:rPr>
        <w:t>2.4.</w:t>
      </w:r>
      <w:r w:rsidRPr="00856C38">
        <w:rPr>
          <w:rFonts w:ascii="Times New Roman" w:eastAsiaTheme="minorEastAsia" w:hAnsi="Times New Roman"/>
          <w:noProof/>
        </w:rPr>
        <w:tab/>
      </w:r>
      <w:r w:rsidRPr="00C73A7E">
        <w:rPr>
          <w:rFonts w:ascii="Times New Roman" w:hAnsi="Times New Roman"/>
          <w:noProof/>
        </w:rPr>
        <w:t>Disbursement</w:t>
      </w:r>
      <w:r w:rsidRPr="00856C38">
        <w:rPr>
          <w:rFonts w:ascii="Times New Roman" w:hAnsi="Times New Roman"/>
          <w:noProof/>
          <w:webHidden/>
        </w:rPr>
        <w:tab/>
      </w:r>
      <w:r>
        <w:rPr>
          <w:rFonts w:ascii="Times New Roman" w:hAnsi="Times New Roman"/>
          <w:noProof/>
          <w:webHidden/>
        </w:rPr>
        <w:t>58</w:t>
      </w:r>
    </w:p>
    <w:p w14:paraId="3034BFD5" w14:textId="77777777" w:rsidR="00FB69D4" w:rsidRPr="00856C38" w:rsidRDefault="00FB69D4" w:rsidP="00FB69D4">
      <w:pPr>
        <w:pStyle w:val="TOC4"/>
        <w:tabs>
          <w:tab w:val="left" w:pos="1440"/>
          <w:tab w:val="right" w:leader="dot" w:pos="9063"/>
        </w:tabs>
        <w:rPr>
          <w:rFonts w:ascii="Times New Roman" w:eastAsiaTheme="minorEastAsia" w:hAnsi="Times New Roman"/>
          <w:noProof/>
        </w:rPr>
      </w:pPr>
      <w:r w:rsidRPr="00C73A7E">
        <w:rPr>
          <w:rFonts w:ascii="Times New Roman" w:hAnsi="Times New Roman"/>
          <w:noProof/>
        </w:rPr>
        <w:t>2.5.</w:t>
      </w:r>
      <w:r w:rsidRPr="00856C38">
        <w:rPr>
          <w:rFonts w:ascii="Times New Roman" w:eastAsiaTheme="minorEastAsia" w:hAnsi="Times New Roman"/>
          <w:noProof/>
        </w:rPr>
        <w:tab/>
      </w:r>
      <w:r w:rsidRPr="00C73A7E">
        <w:rPr>
          <w:rFonts w:ascii="Times New Roman" w:hAnsi="Times New Roman"/>
          <w:noProof/>
        </w:rPr>
        <w:t>Technical assistance</w:t>
      </w:r>
      <w:r w:rsidRPr="00856C38">
        <w:rPr>
          <w:rFonts w:ascii="Times New Roman" w:hAnsi="Times New Roman"/>
          <w:noProof/>
          <w:webHidden/>
        </w:rPr>
        <w:tab/>
      </w:r>
      <w:r>
        <w:rPr>
          <w:rFonts w:ascii="Times New Roman" w:hAnsi="Times New Roman"/>
          <w:noProof/>
          <w:webHidden/>
        </w:rPr>
        <w:t>58</w:t>
      </w:r>
    </w:p>
    <w:p w14:paraId="72B00AFE" w14:textId="77777777" w:rsidR="00FB69D4" w:rsidRPr="00856C38" w:rsidRDefault="00FB69D4" w:rsidP="00FB69D4">
      <w:pPr>
        <w:pStyle w:val="TOC3"/>
        <w:tabs>
          <w:tab w:val="left" w:pos="960"/>
        </w:tabs>
        <w:rPr>
          <w:rFonts w:ascii="Times New Roman" w:eastAsiaTheme="minorEastAsia" w:hAnsi="Times New Roman"/>
          <w:i/>
          <w:iCs/>
          <w:noProof/>
          <w:sz w:val="22"/>
        </w:rPr>
      </w:pPr>
      <w:r w:rsidRPr="00C73A7E">
        <w:rPr>
          <w:rFonts w:ascii="Times New Roman" w:hAnsi="Times New Roman"/>
          <w:noProof/>
        </w:rPr>
        <w:t>3.</w:t>
      </w:r>
      <w:r w:rsidRPr="00856C38">
        <w:rPr>
          <w:rFonts w:ascii="Times New Roman" w:eastAsiaTheme="minorEastAsia" w:hAnsi="Times New Roman"/>
          <w:noProof/>
          <w:sz w:val="22"/>
        </w:rPr>
        <w:tab/>
      </w:r>
      <w:r w:rsidRPr="00C73A7E">
        <w:rPr>
          <w:rFonts w:ascii="Times New Roman" w:hAnsi="Times New Roman"/>
          <w:noProof/>
        </w:rPr>
        <w:t>E&amp;S Risks assessment</w:t>
      </w:r>
      <w:r w:rsidRPr="00856C38">
        <w:rPr>
          <w:rFonts w:ascii="Times New Roman" w:hAnsi="Times New Roman"/>
          <w:noProof/>
          <w:webHidden/>
        </w:rPr>
        <w:tab/>
      </w:r>
      <w:r>
        <w:rPr>
          <w:rFonts w:ascii="Times New Roman" w:hAnsi="Times New Roman"/>
          <w:noProof/>
          <w:webHidden/>
        </w:rPr>
        <w:t>58</w:t>
      </w:r>
    </w:p>
    <w:p w14:paraId="66A2B073" w14:textId="77777777" w:rsidR="00FB69D4" w:rsidRPr="00856C38" w:rsidRDefault="00FB69D4" w:rsidP="00FB69D4">
      <w:pPr>
        <w:pStyle w:val="0normal"/>
        <w:rPr>
          <w:lang w:val="en-US"/>
        </w:rPr>
      </w:pPr>
    </w:p>
    <w:p w14:paraId="0A58277D" w14:textId="77777777" w:rsidR="00FB69D4" w:rsidRPr="00856C38" w:rsidRDefault="00FB69D4" w:rsidP="00FB69D4">
      <w:pPr>
        <w:pStyle w:val="3"/>
        <w:rPr>
          <w:rFonts w:ascii="Times New Roman" w:hAnsi="Times New Roman"/>
          <w:lang w:val="en-US"/>
        </w:rPr>
      </w:pPr>
      <w:bookmarkStart w:id="146" w:name="_Toc57046059"/>
      <w:bookmarkStart w:id="147" w:name="_Toc67303421"/>
      <w:r w:rsidRPr="00856C38">
        <w:rPr>
          <w:rFonts w:ascii="Times New Roman" w:hAnsi="Times New Roman"/>
          <w:lang w:val="en-US"/>
        </w:rPr>
        <w:t>Acronyms</w:t>
      </w:r>
      <w:bookmarkEnd w:id="146"/>
      <w:bookmarkEnd w:id="147"/>
    </w:p>
    <w:p w14:paraId="72EF959D"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AFD</w:t>
      </w:r>
      <w:r w:rsidRPr="00856C38">
        <w:rPr>
          <w:sz w:val="20"/>
          <w:szCs w:val="20"/>
          <w:lang w:val="en-US"/>
        </w:rPr>
        <w:tab/>
        <w:t>French Development Agency</w:t>
      </w:r>
    </w:p>
    <w:p w14:paraId="6C4B9282"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CC</w:t>
      </w:r>
      <w:r>
        <w:rPr>
          <w:sz w:val="20"/>
          <w:szCs w:val="20"/>
          <w:lang w:val="en-US"/>
        </w:rPr>
        <w:tab/>
      </w:r>
      <w:r w:rsidRPr="00856C38">
        <w:rPr>
          <w:sz w:val="20"/>
          <w:szCs w:val="20"/>
          <w:lang w:val="en-US"/>
        </w:rPr>
        <w:tab/>
        <w:t>Climate Change</w:t>
      </w:r>
    </w:p>
    <w:p w14:paraId="2A40636A"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CIBT</w:t>
      </w:r>
      <w:r w:rsidRPr="00856C38">
        <w:rPr>
          <w:sz w:val="20"/>
          <w:szCs w:val="20"/>
          <w:lang w:val="en-US"/>
        </w:rPr>
        <w:tab/>
        <w:t xml:space="preserve">Capacity Building Initiative for Transparency </w:t>
      </w:r>
    </w:p>
    <w:p w14:paraId="0332996D"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DPL</w:t>
      </w:r>
      <w:r w:rsidRPr="00856C38">
        <w:rPr>
          <w:sz w:val="20"/>
          <w:szCs w:val="20"/>
          <w:lang w:val="en-US"/>
        </w:rPr>
        <w:tab/>
        <w:t>Development Policy Loan</w:t>
      </w:r>
    </w:p>
    <w:p w14:paraId="47349BC0"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EU</w:t>
      </w:r>
      <w:r w:rsidRPr="00856C38">
        <w:rPr>
          <w:sz w:val="20"/>
          <w:szCs w:val="20"/>
          <w:lang w:val="en-US"/>
        </w:rPr>
        <w:tab/>
      </w:r>
      <w:r w:rsidRPr="00856C38">
        <w:rPr>
          <w:sz w:val="20"/>
          <w:szCs w:val="20"/>
          <w:lang w:val="en-US"/>
        </w:rPr>
        <w:tab/>
        <w:t>European Union</w:t>
      </w:r>
    </w:p>
    <w:p w14:paraId="4847F496"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GCF</w:t>
      </w:r>
      <w:r w:rsidRPr="00856C38">
        <w:rPr>
          <w:sz w:val="20"/>
          <w:szCs w:val="20"/>
          <w:lang w:val="en-US"/>
        </w:rPr>
        <w:tab/>
        <w:t>Green Climate Fund</w:t>
      </w:r>
    </w:p>
    <w:p w14:paraId="0B7EF530"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GEF</w:t>
      </w:r>
      <w:r w:rsidRPr="00856C38">
        <w:rPr>
          <w:sz w:val="20"/>
          <w:szCs w:val="20"/>
          <w:lang w:val="en-US"/>
        </w:rPr>
        <w:tab/>
        <w:t>Global Environment Facility</w:t>
      </w:r>
    </w:p>
    <w:p w14:paraId="2090EBFC"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GoS</w:t>
      </w:r>
      <w:r w:rsidRPr="00856C38">
        <w:rPr>
          <w:sz w:val="20"/>
          <w:szCs w:val="20"/>
          <w:lang w:val="en-US"/>
        </w:rPr>
        <w:tab/>
        <w:t>Government of Serbia</w:t>
      </w:r>
    </w:p>
    <w:p w14:paraId="72B9E934"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LGU</w:t>
      </w:r>
      <w:r w:rsidRPr="00856C38">
        <w:rPr>
          <w:sz w:val="20"/>
          <w:szCs w:val="20"/>
          <w:lang w:val="en-US"/>
        </w:rPr>
        <w:tab/>
        <w:t>Local Government Unit</w:t>
      </w:r>
    </w:p>
    <w:p w14:paraId="613454BE"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MCTI</w:t>
      </w:r>
      <w:r w:rsidRPr="00856C38">
        <w:rPr>
          <w:sz w:val="20"/>
          <w:szCs w:val="20"/>
          <w:lang w:val="en-US"/>
        </w:rPr>
        <w:tab/>
        <w:t>Ministry of Construction, Transport and Infrastructure</w:t>
      </w:r>
    </w:p>
    <w:p w14:paraId="2FA3E9BF"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MEP</w:t>
      </w:r>
      <w:r w:rsidRPr="00856C38">
        <w:rPr>
          <w:sz w:val="20"/>
          <w:szCs w:val="20"/>
          <w:lang w:val="en-US"/>
        </w:rPr>
        <w:tab/>
        <w:t>Ministry of Environmental Protection</w:t>
      </w:r>
    </w:p>
    <w:p w14:paraId="3E4B0D5E"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MME</w:t>
      </w:r>
      <w:r w:rsidRPr="00856C38">
        <w:rPr>
          <w:sz w:val="20"/>
          <w:szCs w:val="20"/>
          <w:lang w:val="en-US"/>
        </w:rPr>
        <w:tab/>
        <w:t>Ministry of Mining and Energy</w:t>
      </w:r>
    </w:p>
    <w:p w14:paraId="604CA5D7"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MoF</w:t>
      </w:r>
      <w:r w:rsidRPr="00856C38">
        <w:rPr>
          <w:sz w:val="20"/>
          <w:szCs w:val="20"/>
          <w:lang w:val="en-US"/>
        </w:rPr>
        <w:tab/>
        <w:t>Ministry of Finance</w:t>
      </w:r>
    </w:p>
    <w:p w14:paraId="77830903"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NAP</w:t>
      </w:r>
      <w:r w:rsidRPr="00856C38">
        <w:rPr>
          <w:sz w:val="20"/>
          <w:szCs w:val="20"/>
          <w:lang w:val="en-US"/>
        </w:rPr>
        <w:tab/>
        <w:t>National Adaptation Plan</w:t>
      </w:r>
    </w:p>
    <w:p w14:paraId="78FDA51B"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NCCC</w:t>
      </w:r>
      <w:r w:rsidRPr="00856C38">
        <w:rPr>
          <w:sz w:val="20"/>
          <w:szCs w:val="20"/>
          <w:lang w:val="en-US"/>
        </w:rPr>
        <w:tab/>
        <w:t>National Council on Climate Change</w:t>
      </w:r>
    </w:p>
    <w:p w14:paraId="35B4081A"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NDC</w:t>
      </w:r>
      <w:r w:rsidRPr="00856C38">
        <w:rPr>
          <w:sz w:val="20"/>
          <w:szCs w:val="20"/>
          <w:lang w:val="en-US"/>
        </w:rPr>
        <w:tab/>
        <w:t>National Determined Contribution</w:t>
      </w:r>
    </w:p>
    <w:p w14:paraId="56A79AB2"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PIMO</w:t>
      </w:r>
      <w:r w:rsidRPr="00856C38">
        <w:rPr>
          <w:sz w:val="20"/>
          <w:szCs w:val="20"/>
          <w:lang w:val="en-US"/>
        </w:rPr>
        <w:tab/>
        <w:t>Public Investment Management Office</w:t>
      </w:r>
    </w:p>
    <w:p w14:paraId="76E682EA"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PPL</w:t>
      </w:r>
      <w:r w:rsidRPr="00856C38">
        <w:rPr>
          <w:sz w:val="20"/>
          <w:szCs w:val="20"/>
          <w:lang w:val="en-US"/>
        </w:rPr>
        <w:tab/>
        <w:t>Public Policy Loan</w:t>
      </w:r>
    </w:p>
    <w:p w14:paraId="04394C90"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PUCs</w:t>
      </w:r>
      <w:r w:rsidRPr="00856C38">
        <w:rPr>
          <w:sz w:val="20"/>
          <w:szCs w:val="20"/>
          <w:lang w:val="en-US"/>
        </w:rPr>
        <w:tab/>
        <w:t>Public Utility Company</w:t>
      </w:r>
    </w:p>
    <w:p w14:paraId="253AE60A" w14:textId="77777777" w:rsidR="00FB69D4" w:rsidRPr="003B74D3" w:rsidRDefault="00FB69D4" w:rsidP="00FB69D4">
      <w:pPr>
        <w:pStyle w:val="0normal"/>
        <w:spacing w:before="0" w:after="0"/>
        <w:ind w:left="425"/>
        <w:jc w:val="left"/>
        <w:rPr>
          <w:noProof/>
          <w:sz w:val="20"/>
          <w:szCs w:val="20"/>
          <w:lang w:val="en-US"/>
        </w:rPr>
      </w:pPr>
      <w:r w:rsidRPr="00856C38">
        <w:rPr>
          <w:sz w:val="20"/>
          <w:szCs w:val="20"/>
          <w:lang w:val="en-US"/>
        </w:rPr>
        <w:t>SKGO</w:t>
      </w:r>
      <w:r w:rsidRPr="00856C38">
        <w:rPr>
          <w:sz w:val="20"/>
          <w:szCs w:val="20"/>
          <w:lang w:val="en-US"/>
        </w:rPr>
        <w:tab/>
      </w:r>
      <w:r w:rsidRPr="003B74D3">
        <w:rPr>
          <w:noProof/>
          <w:sz w:val="20"/>
          <w:szCs w:val="20"/>
          <w:lang w:val="en-US"/>
        </w:rPr>
        <w:t>National Association of Local Authorities in Serbia</w:t>
      </w:r>
    </w:p>
    <w:p w14:paraId="5F97CA2C" w14:textId="77777777" w:rsidR="00FB69D4" w:rsidRPr="003B74D3" w:rsidRDefault="00FB69D4" w:rsidP="00FB69D4">
      <w:pPr>
        <w:ind w:left="426"/>
        <w:rPr>
          <w:rStyle w:val="Strong"/>
          <w:rFonts w:eastAsiaTheme="majorEastAsia"/>
          <w:b w:val="0"/>
          <w:bCs w:val="0"/>
          <w:sz w:val="20"/>
          <w:lang w:val="en-US"/>
        </w:rPr>
      </w:pPr>
      <w:r w:rsidRPr="003B74D3">
        <w:rPr>
          <w:sz w:val="20"/>
          <w:lang w:val="en-US"/>
        </w:rPr>
        <w:t>STCM</w:t>
      </w:r>
      <w:r w:rsidRPr="003B74D3">
        <w:rPr>
          <w:sz w:val="20"/>
          <w:lang w:val="en-US"/>
        </w:rPr>
        <w:tab/>
      </w:r>
      <w:r w:rsidRPr="00D80997">
        <w:rPr>
          <w:rStyle w:val="Strong"/>
          <w:rFonts w:eastAsiaTheme="majorEastAsia"/>
          <w:b w:val="0"/>
          <w:sz w:val="20"/>
          <w:lang w:val="en-US"/>
        </w:rPr>
        <w:t>Standing Conference of Towns and Municipalities</w:t>
      </w:r>
    </w:p>
    <w:p w14:paraId="5D33F132" w14:textId="77777777" w:rsidR="00FB69D4" w:rsidRPr="00856C38" w:rsidRDefault="00FB69D4" w:rsidP="00FB69D4">
      <w:pPr>
        <w:ind w:left="426"/>
        <w:rPr>
          <w:sz w:val="20"/>
          <w:lang w:val="en-US"/>
        </w:rPr>
      </w:pPr>
      <w:r w:rsidRPr="00856C38">
        <w:rPr>
          <w:sz w:val="20"/>
          <w:lang w:val="en-US"/>
        </w:rPr>
        <w:t>UNDP</w:t>
      </w:r>
      <w:r w:rsidRPr="00856C38">
        <w:rPr>
          <w:sz w:val="20"/>
          <w:lang w:val="en-US"/>
        </w:rPr>
        <w:tab/>
        <w:t>United Nation Development Program</w:t>
      </w:r>
    </w:p>
    <w:p w14:paraId="2CB8E4A1"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WB</w:t>
      </w:r>
      <w:r w:rsidRPr="00856C38">
        <w:rPr>
          <w:sz w:val="20"/>
          <w:szCs w:val="20"/>
          <w:lang w:val="en-US"/>
        </w:rPr>
        <w:tab/>
        <w:t>World Bank</w:t>
      </w:r>
    </w:p>
    <w:p w14:paraId="4C27C9AE" w14:textId="77777777" w:rsidR="00FB69D4" w:rsidRPr="00856C38" w:rsidRDefault="00FB69D4" w:rsidP="00FB69D4">
      <w:pPr>
        <w:pStyle w:val="0normal"/>
        <w:spacing w:before="0" w:after="0"/>
        <w:ind w:left="425"/>
        <w:jc w:val="left"/>
        <w:rPr>
          <w:sz w:val="20"/>
          <w:szCs w:val="20"/>
          <w:lang w:val="en-US"/>
        </w:rPr>
      </w:pPr>
    </w:p>
    <w:p w14:paraId="2D710635" w14:textId="77777777" w:rsidR="00FB69D4" w:rsidRPr="00856C38" w:rsidRDefault="00FB69D4" w:rsidP="00FB69D4">
      <w:pPr>
        <w:pStyle w:val="0normal"/>
        <w:spacing w:before="0" w:after="0"/>
        <w:ind w:left="425"/>
        <w:jc w:val="left"/>
        <w:rPr>
          <w:sz w:val="20"/>
          <w:szCs w:val="20"/>
          <w:lang w:val="en-US"/>
        </w:rPr>
      </w:pPr>
    </w:p>
    <w:p w14:paraId="6407EB9B" w14:textId="77777777" w:rsidR="00FB69D4" w:rsidRPr="00856C38" w:rsidRDefault="00FB69D4" w:rsidP="00FB69D4">
      <w:pPr>
        <w:pStyle w:val="0normal"/>
        <w:spacing w:before="0" w:after="0"/>
        <w:ind w:left="425"/>
        <w:jc w:val="left"/>
        <w:rPr>
          <w:sz w:val="20"/>
          <w:szCs w:val="20"/>
          <w:lang w:val="en-US"/>
        </w:rPr>
      </w:pPr>
      <w:r w:rsidRPr="00856C38">
        <w:rPr>
          <w:sz w:val="20"/>
          <w:szCs w:val="20"/>
          <w:lang w:val="en-US"/>
        </w:rPr>
        <w:t xml:space="preserve"> </w:t>
      </w:r>
    </w:p>
    <w:p w14:paraId="1EE676AC" w14:textId="77777777" w:rsidR="00FB69D4" w:rsidRPr="00856C38" w:rsidRDefault="00FB69D4" w:rsidP="00FB69D4">
      <w:pPr>
        <w:rPr>
          <w:sz w:val="20"/>
          <w:lang w:val="en-US"/>
        </w:rPr>
      </w:pPr>
      <w:r w:rsidRPr="00856C38">
        <w:rPr>
          <w:sz w:val="20"/>
          <w:lang w:val="en-US"/>
        </w:rPr>
        <w:br w:type="page"/>
      </w:r>
    </w:p>
    <w:p w14:paraId="0A636467" w14:textId="77777777" w:rsidR="00FB69D4" w:rsidRPr="00856C38" w:rsidRDefault="00FB69D4" w:rsidP="00FB69D4">
      <w:pPr>
        <w:pStyle w:val="3"/>
        <w:rPr>
          <w:rFonts w:ascii="Times New Roman" w:hAnsi="Times New Roman"/>
          <w:lang w:val="en-US"/>
        </w:rPr>
      </w:pPr>
      <w:bookmarkStart w:id="148" w:name="_Toc67303422"/>
      <w:r w:rsidRPr="00856C38">
        <w:rPr>
          <w:rFonts w:ascii="Times New Roman" w:hAnsi="Times New Roman"/>
          <w:lang w:val="en-US"/>
        </w:rPr>
        <w:lastRenderedPageBreak/>
        <w:t>SUMMARY</w:t>
      </w:r>
      <w:bookmarkEnd w:id="148"/>
    </w:p>
    <w:p w14:paraId="220F7493" w14:textId="77777777" w:rsidR="00FB69D4" w:rsidRPr="00856C38" w:rsidRDefault="00FB69D4" w:rsidP="00FB69D4">
      <w:pPr>
        <w:spacing w:line="276" w:lineRule="auto"/>
        <w:rPr>
          <w:i/>
          <w:iCs/>
          <w:u w:val="single"/>
          <w:lang w:val="en-US"/>
        </w:rPr>
      </w:pPr>
      <w:r w:rsidRPr="00856C38">
        <w:rPr>
          <w:i/>
          <w:iCs/>
          <w:u w:val="single"/>
          <w:lang w:val="en-US"/>
        </w:rPr>
        <w:t>Overview of Climate Change challenges in Serbia</w:t>
      </w:r>
    </w:p>
    <w:p w14:paraId="45F7E4DF" w14:textId="77777777" w:rsidR="00FB69D4" w:rsidRPr="00856C38" w:rsidRDefault="00FB69D4" w:rsidP="00FB69D4">
      <w:pPr>
        <w:spacing w:line="276" w:lineRule="auto"/>
        <w:rPr>
          <w:b/>
          <w:bCs/>
          <w:szCs w:val="22"/>
          <w:lang w:val="en-US"/>
        </w:rPr>
      </w:pPr>
    </w:p>
    <w:p w14:paraId="52142510" w14:textId="77777777" w:rsidR="00FB69D4" w:rsidRPr="00856C38" w:rsidRDefault="00FB69D4" w:rsidP="00FB69D4">
      <w:pPr>
        <w:spacing w:line="276" w:lineRule="auto"/>
        <w:rPr>
          <w:szCs w:val="22"/>
          <w:lang w:val="en-US"/>
        </w:rPr>
      </w:pPr>
      <w:r w:rsidRPr="00856C38">
        <w:rPr>
          <w:b/>
          <w:bCs/>
          <w:szCs w:val="22"/>
          <w:lang w:val="en-US"/>
        </w:rPr>
        <w:t>The energy sector remains the biggest source of GHG emissions in Serbia</w:t>
      </w:r>
      <w:r w:rsidRPr="00856C38">
        <w:rPr>
          <w:szCs w:val="22"/>
          <w:lang w:val="en-US"/>
        </w:rPr>
        <w:t xml:space="preserve">. Combustion of fossil fuels, in particular, are responsible for nearly 80% of GHG emissions. </w:t>
      </w:r>
      <w:r w:rsidRPr="00856C38">
        <w:rPr>
          <w:b/>
          <w:bCs/>
          <w:szCs w:val="22"/>
          <w:lang w:val="en-US"/>
        </w:rPr>
        <w:t xml:space="preserve">Serbia is also highly vulnerable to climate change. </w:t>
      </w:r>
      <w:r w:rsidRPr="00856C38">
        <w:rPr>
          <w:szCs w:val="22"/>
          <w:lang w:val="en-US"/>
        </w:rPr>
        <w:t>The vulnerability is accelerated by economic and social challenges that Serbian society is facing – the aging population, old and unfunctional infrastructure, lack of financial resources and organization ability to cope with climate change.</w:t>
      </w:r>
    </w:p>
    <w:p w14:paraId="69DEBFC9" w14:textId="77777777" w:rsidR="00FB69D4" w:rsidRDefault="00FB69D4" w:rsidP="00FB69D4">
      <w:pPr>
        <w:pStyle w:val="0normal"/>
        <w:spacing w:line="276" w:lineRule="auto"/>
        <w:ind w:left="0"/>
        <w:rPr>
          <w:sz w:val="22"/>
          <w:szCs w:val="22"/>
          <w:lang w:val="en-US"/>
        </w:rPr>
      </w:pPr>
      <w:r w:rsidRPr="00856C38">
        <w:rPr>
          <w:b/>
          <w:bCs/>
          <w:sz w:val="22"/>
          <w:szCs w:val="22"/>
          <w:lang w:val="en-US"/>
        </w:rPr>
        <w:t>Key sectors concerned by climate change mitigation and adaptation within the urban context</w:t>
      </w:r>
      <w:r w:rsidRPr="00856C38">
        <w:rPr>
          <w:sz w:val="22"/>
          <w:szCs w:val="22"/>
          <w:lang w:val="en-US"/>
        </w:rPr>
        <w:t xml:space="preserve"> </w:t>
      </w:r>
      <w:r w:rsidRPr="00856C38">
        <w:rPr>
          <w:b/>
          <w:bCs/>
          <w:sz w:val="22"/>
          <w:szCs w:val="22"/>
          <w:lang w:val="en-US"/>
        </w:rPr>
        <w:t>in Serbia</w:t>
      </w:r>
      <w:r w:rsidRPr="00856C38">
        <w:rPr>
          <w:sz w:val="22"/>
          <w:szCs w:val="22"/>
          <w:lang w:val="en-US"/>
        </w:rPr>
        <w:t xml:space="preserve"> are district heating systems, mostly dependent on fossil fuel, that generate the most negative impact on GHG, and urban transportation. Air quality, flood protection, water (shortage and quality), and wastewater management are urban issues that are the most exposed to climate change. All the above-mentioned sectors rely heavily on cities and municipalities and their Public Utility Companies (PUCs) initiatives, while the cost of investment is generally over the financial capacity of the Local Government Units (LGUs) to assume alone those investments.</w:t>
      </w:r>
    </w:p>
    <w:p w14:paraId="21706E38" w14:textId="77777777" w:rsidR="00FB69D4" w:rsidRDefault="00FB69D4" w:rsidP="00FB69D4">
      <w:pPr>
        <w:pStyle w:val="0normal"/>
        <w:spacing w:line="276" w:lineRule="auto"/>
        <w:ind w:left="0"/>
        <w:rPr>
          <w:sz w:val="22"/>
          <w:szCs w:val="22"/>
          <w:lang w:val="en-US"/>
        </w:rPr>
      </w:pPr>
    </w:p>
    <w:p w14:paraId="714118E8" w14:textId="77777777" w:rsidR="00FB69D4" w:rsidRPr="00856C38" w:rsidRDefault="00FB69D4" w:rsidP="00FB69D4">
      <w:pPr>
        <w:pStyle w:val="0normal"/>
        <w:spacing w:line="276" w:lineRule="auto"/>
        <w:ind w:left="0"/>
        <w:rPr>
          <w:sz w:val="22"/>
          <w:szCs w:val="22"/>
          <w:lang w:val="en-US"/>
        </w:rPr>
      </w:pPr>
      <w:r w:rsidRPr="00856C38">
        <w:rPr>
          <w:b/>
          <w:bCs/>
          <w:sz w:val="22"/>
          <w:szCs w:val="22"/>
          <w:lang w:val="en-US"/>
        </w:rPr>
        <w:t>The building of a legal framework for Climate Change action is underway</w:t>
      </w:r>
      <w:r w:rsidRPr="00856C38">
        <w:rPr>
          <w:sz w:val="22"/>
          <w:szCs w:val="22"/>
          <w:lang w:val="en-US"/>
        </w:rPr>
        <w:t xml:space="preserve">. </w:t>
      </w:r>
      <w:r w:rsidRPr="00856C38">
        <w:rPr>
          <w:sz w:val="22"/>
          <w:szCs w:val="22"/>
          <w:u w:val="single"/>
          <w:lang w:val="en-US"/>
        </w:rPr>
        <w:t>The Law on Climate Change</w:t>
      </w:r>
      <w:r w:rsidRPr="00856C38">
        <w:rPr>
          <w:sz w:val="22"/>
          <w:szCs w:val="22"/>
          <w:lang w:val="en-US"/>
        </w:rPr>
        <w:t xml:space="preserve"> </w:t>
      </w:r>
      <w:r>
        <w:rPr>
          <w:sz w:val="22"/>
          <w:szCs w:val="22"/>
          <w:lang w:val="en-US"/>
        </w:rPr>
        <w:t>entered</w:t>
      </w:r>
      <w:r w:rsidRPr="00856C38">
        <w:rPr>
          <w:sz w:val="22"/>
          <w:szCs w:val="22"/>
          <w:lang w:val="en-US"/>
        </w:rPr>
        <w:t xml:space="preserve"> into force </w:t>
      </w:r>
      <w:r>
        <w:rPr>
          <w:sz w:val="22"/>
          <w:szCs w:val="22"/>
          <w:lang w:val="en-US"/>
        </w:rPr>
        <w:t>on March 31, 2021</w:t>
      </w:r>
      <w:r w:rsidRPr="00856C38">
        <w:rPr>
          <w:sz w:val="22"/>
          <w:szCs w:val="22"/>
          <w:lang w:val="en-US"/>
        </w:rPr>
        <w:t xml:space="preserve">. </w:t>
      </w:r>
      <w:r>
        <w:rPr>
          <w:sz w:val="22"/>
          <w:szCs w:val="22"/>
          <w:lang w:val="en-US"/>
        </w:rPr>
        <w:t>It</w:t>
      </w:r>
      <w:r w:rsidRPr="00856C38">
        <w:rPr>
          <w:sz w:val="22"/>
          <w:szCs w:val="22"/>
          <w:lang w:val="en-US"/>
        </w:rPr>
        <w:t xml:space="preserve"> provides the establishment of a system for the GHG emission reduction and efficient adaptation to climate change, fulfilling the obligations to the international community  and is in line with Serbia's roadmap accession to the EU. In addition, the Law on Climate Change aims to ensure a legal basis for the adoption of a </w:t>
      </w:r>
      <w:r w:rsidRPr="00856C38">
        <w:rPr>
          <w:sz w:val="22"/>
          <w:szCs w:val="22"/>
          <w:u w:val="single"/>
          <w:lang w:val="en-US"/>
        </w:rPr>
        <w:t>Low-Carbon Development Strategy</w:t>
      </w:r>
      <w:r w:rsidRPr="00856C38">
        <w:rPr>
          <w:sz w:val="22"/>
          <w:szCs w:val="22"/>
          <w:lang w:val="en-US"/>
        </w:rPr>
        <w:t xml:space="preserve"> and a </w:t>
      </w:r>
      <w:r w:rsidRPr="00856C38">
        <w:rPr>
          <w:sz w:val="22"/>
          <w:szCs w:val="22"/>
          <w:u w:val="single"/>
          <w:lang w:val="en-US"/>
        </w:rPr>
        <w:t>Program of adaptation</w:t>
      </w:r>
      <w:r w:rsidRPr="00856C38">
        <w:rPr>
          <w:sz w:val="22"/>
          <w:szCs w:val="22"/>
          <w:lang w:val="en-US"/>
        </w:rPr>
        <w:t xml:space="preserve"> to identify the effects of climate change on sectors and systems, and to determine the adaptation measures to the changed climate conditions, thus setting a system for adoption of policies and measures for GHG emission reduction and adaptation to climate change. </w:t>
      </w:r>
    </w:p>
    <w:p w14:paraId="69656FD2" w14:textId="77777777" w:rsidR="00FB69D4" w:rsidRPr="00856C38" w:rsidRDefault="00FB69D4" w:rsidP="00FB69D4">
      <w:pPr>
        <w:spacing w:line="276" w:lineRule="auto"/>
        <w:rPr>
          <w:szCs w:val="22"/>
          <w:lang w:val="en-US"/>
        </w:rPr>
      </w:pPr>
      <w:r w:rsidRPr="00856C38">
        <w:rPr>
          <w:szCs w:val="22"/>
          <w:lang w:val="en-US"/>
        </w:rPr>
        <w:t xml:space="preserve">However, </w:t>
      </w:r>
      <w:r w:rsidRPr="00856C38">
        <w:rPr>
          <w:b/>
          <w:bCs/>
          <w:szCs w:val="22"/>
          <w:lang w:val="en-US"/>
        </w:rPr>
        <w:t>a comprehensive national framework for climate change adaptation is still to be developed</w:t>
      </w:r>
      <w:r w:rsidRPr="00856C38">
        <w:rPr>
          <w:szCs w:val="22"/>
          <w:lang w:val="en-US"/>
        </w:rPr>
        <w:t>. Dedicated actions for reducing vulnerabilities are still sporadic. To date, adaptation has occurred mainly ad-hoc, on a project basis. The majority of sectorial strategic and regulatory documents adopted during the previous two decades contain only indirect and fragmentary references that relate to climate change adaptation</w:t>
      </w:r>
      <w:r w:rsidRPr="00856C38">
        <w:rPr>
          <w:b/>
          <w:bCs/>
          <w:szCs w:val="22"/>
          <w:lang w:val="en-US"/>
        </w:rPr>
        <w:t xml:space="preserve">. </w:t>
      </w:r>
      <w:r w:rsidRPr="00856C38">
        <w:rPr>
          <w:szCs w:val="22"/>
          <w:lang w:val="en-US"/>
        </w:rPr>
        <w:t>Climate change related policy making, legislation and implementation responsibility is split to a number of sectorial ministries, with the Ministry of Environmental Protection as the key institution. The capacity of most ministries and local governments to integrate adaptation into policies and strategies needs to be strengthened.</w:t>
      </w:r>
    </w:p>
    <w:p w14:paraId="737FA8B9" w14:textId="77777777" w:rsidR="00FB69D4" w:rsidRPr="00856C38" w:rsidRDefault="00FB69D4" w:rsidP="00FB69D4">
      <w:pPr>
        <w:spacing w:line="276" w:lineRule="auto"/>
        <w:rPr>
          <w:szCs w:val="22"/>
          <w:lang w:val="en-US"/>
        </w:rPr>
      </w:pPr>
    </w:p>
    <w:p w14:paraId="0378AE75" w14:textId="77777777" w:rsidR="00FB69D4" w:rsidRPr="00856C38" w:rsidRDefault="00FB69D4" w:rsidP="00FB69D4">
      <w:pPr>
        <w:spacing w:line="276" w:lineRule="auto"/>
        <w:rPr>
          <w:szCs w:val="22"/>
          <w:lang w:val="en-US"/>
        </w:rPr>
      </w:pPr>
      <w:r w:rsidRPr="00856C38">
        <w:rPr>
          <w:szCs w:val="22"/>
          <w:lang w:val="en-US"/>
        </w:rPr>
        <w:t xml:space="preserve">The government’s roadmap is strategically oriented </w:t>
      </w:r>
      <w:r w:rsidRPr="00856C38">
        <w:rPr>
          <w:b/>
          <w:bCs/>
          <w:szCs w:val="22"/>
          <w:lang w:val="en-US"/>
        </w:rPr>
        <w:t>toward accelerating the EU integration process,</w:t>
      </w:r>
      <w:r w:rsidRPr="00856C38">
        <w:rPr>
          <w:szCs w:val="22"/>
          <w:lang w:val="en-US"/>
        </w:rPr>
        <w:t xml:space="preserve"> since the adoption of a negotiation position by the government in January 2020 and its submission to the European Commission, particularly Chapter 27 discussions on Environment and Climate Change. </w:t>
      </w:r>
    </w:p>
    <w:p w14:paraId="47C96BAF" w14:textId="77777777" w:rsidR="00FB69D4" w:rsidRPr="00856C38" w:rsidRDefault="00FB69D4" w:rsidP="00FB69D4">
      <w:pPr>
        <w:spacing w:line="276" w:lineRule="auto"/>
        <w:rPr>
          <w:szCs w:val="22"/>
          <w:lang w:val="en-US"/>
        </w:rPr>
      </w:pPr>
    </w:p>
    <w:p w14:paraId="153506B9" w14:textId="77777777" w:rsidR="00FB69D4" w:rsidRPr="00856C38" w:rsidRDefault="00FB69D4" w:rsidP="00FB69D4">
      <w:pPr>
        <w:spacing w:line="276" w:lineRule="auto"/>
        <w:rPr>
          <w:i/>
          <w:iCs/>
          <w:szCs w:val="22"/>
          <w:u w:val="single"/>
          <w:lang w:val="en-US"/>
        </w:rPr>
      </w:pPr>
      <w:r w:rsidRPr="00856C38">
        <w:rPr>
          <w:i/>
          <w:iCs/>
          <w:szCs w:val="22"/>
          <w:u w:val="single"/>
          <w:lang w:val="en-US"/>
        </w:rPr>
        <w:t>Brief description of the Cities and Climate Change program in Serbia</w:t>
      </w:r>
    </w:p>
    <w:p w14:paraId="2E4F9B22" w14:textId="77777777" w:rsidR="00FB69D4" w:rsidRPr="00856C38" w:rsidRDefault="00FB69D4" w:rsidP="00FB69D4">
      <w:pPr>
        <w:spacing w:line="276" w:lineRule="auto"/>
        <w:rPr>
          <w:szCs w:val="22"/>
          <w:lang w:val="en-US"/>
        </w:rPr>
      </w:pPr>
    </w:p>
    <w:p w14:paraId="3EFF3C78" w14:textId="77777777" w:rsidR="00FB69D4" w:rsidRPr="00856C38" w:rsidRDefault="00FB69D4" w:rsidP="00FB69D4">
      <w:pPr>
        <w:spacing w:line="276" w:lineRule="auto"/>
        <w:rPr>
          <w:szCs w:val="22"/>
          <w:lang w:val="en-US"/>
        </w:rPr>
      </w:pPr>
      <w:r w:rsidRPr="00856C38">
        <w:rPr>
          <w:szCs w:val="22"/>
          <w:lang w:val="en-US"/>
        </w:rPr>
        <w:t>The proposed Cities and Climate Change program in Serbia is a</w:t>
      </w:r>
      <w:r w:rsidRPr="00856C38">
        <w:rPr>
          <w:b/>
          <w:bCs/>
          <w:szCs w:val="22"/>
          <w:lang w:val="en-US"/>
        </w:rPr>
        <w:t xml:space="preserve"> Public Policy Loan (PPL)</w:t>
      </w:r>
      <w:r w:rsidRPr="00856C38">
        <w:rPr>
          <w:szCs w:val="22"/>
          <w:lang w:val="en-US"/>
        </w:rPr>
        <w:t xml:space="preserve"> implemented as a parallel financing of the Public Sector Efficiency and Green Recovery DP</w:t>
      </w:r>
      <w:r>
        <w:rPr>
          <w:szCs w:val="22"/>
          <w:lang w:val="en-US"/>
        </w:rPr>
        <w:t>L</w:t>
      </w:r>
      <w:r w:rsidRPr="00856C38">
        <w:rPr>
          <w:szCs w:val="22"/>
          <w:lang w:val="en-US"/>
        </w:rPr>
        <w:t xml:space="preserve"> of the World Bank (P164575). Its amount is €50.5 Million comprising a €50 million loan and a 500K€ grant from AFD dedicated to Technical Assistance. </w:t>
      </w:r>
    </w:p>
    <w:p w14:paraId="60BFAE9E" w14:textId="77777777" w:rsidR="00FB69D4" w:rsidRDefault="00FB69D4" w:rsidP="00FB69D4">
      <w:pPr>
        <w:pStyle w:val="0normal"/>
        <w:spacing w:line="276" w:lineRule="auto"/>
        <w:ind w:left="0"/>
        <w:rPr>
          <w:sz w:val="22"/>
          <w:szCs w:val="22"/>
          <w:lang w:val="en-US"/>
        </w:rPr>
      </w:pPr>
      <w:r w:rsidRPr="00856C38">
        <w:rPr>
          <w:sz w:val="22"/>
          <w:szCs w:val="22"/>
          <w:lang w:val="en-US"/>
        </w:rPr>
        <w:t xml:space="preserve">The </w:t>
      </w:r>
      <w:r>
        <w:rPr>
          <w:sz w:val="22"/>
          <w:szCs w:val="22"/>
          <w:lang w:val="en-US"/>
        </w:rPr>
        <w:t>program</w:t>
      </w:r>
      <w:r w:rsidRPr="00856C38">
        <w:rPr>
          <w:sz w:val="22"/>
          <w:szCs w:val="22"/>
          <w:lang w:val="en-US"/>
        </w:rPr>
        <w:t xml:space="preserve"> is based on </w:t>
      </w:r>
      <w:r w:rsidRPr="00856C38">
        <w:rPr>
          <w:b/>
          <w:bCs/>
          <w:sz w:val="22"/>
          <w:szCs w:val="22"/>
          <w:lang w:val="en-US"/>
        </w:rPr>
        <w:t>one prior action</w:t>
      </w:r>
      <w:r w:rsidRPr="00856C38">
        <w:rPr>
          <w:sz w:val="22"/>
          <w:szCs w:val="22"/>
          <w:lang w:val="en-US"/>
        </w:rPr>
        <w:t xml:space="preserve"> (the Law on Climate Change enters into force) and </w:t>
      </w:r>
      <w:r w:rsidRPr="00856C38">
        <w:rPr>
          <w:b/>
          <w:bCs/>
          <w:sz w:val="22"/>
          <w:szCs w:val="22"/>
          <w:lang w:val="en-US"/>
        </w:rPr>
        <w:t>four expected results</w:t>
      </w:r>
      <w:r w:rsidRPr="00856C38">
        <w:rPr>
          <w:sz w:val="22"/>
          <w:szCs w:val="22"/>
          <w:lang w:val="en-US"/>
        </w:rPr>
        <w:t xml:space="preserve">, to be achieved by application of the law over the implementation period of the </w:t>
      </w:r>
      <w:r>
        <w:rPr>
          <w:sz w:val="22"/>
          <w:szCs w:val="22"/>
          <w:lang w:val="en-US"/>
        </w:rPr>
        <w:lastRenderedPageBreak/>
        <w:t>program</w:t>
      </w:r>
      <w:r w:rsidRPr="00856C38">
        <w:rPr>
          <w:sz w:val="22"/>
          <w:szCs w:val="22"/>
          <w:lang w:val="en-US"/>
        </w:rPr>
        <w:t xml:space="preserve"> : </w:t>
      </w:r>
      <w:r w:rsidRPr="00856C38">
        <w:rPr>
          <w:b/>
          <w:bCs/>
          <w:sz w:val="22"/>
          <w:szCs w:val="22"/>
          <w:lang w:val="en-US"/>
        </w:rPr>
        <w:t>(i) the NCCC is re-established and operational, (ii) Relevant by-laws accompanying Law on climate change are drafted and adopted</w:t>
      </w:r>
      <w:r>
        <w:rPr>
          <w:b/>
          <w:bCs/>
          <w:sz w:val="22"/>
          <w:szCs w:val="22"/>
          <w:lang w:val="en-US"/>
        </w:rPr>
        <w:t>,</w:t>
      </w:r>
      <w:r w:rsidRPr="00856C38">
        <w:rPr>
          <w:b/>
          <w:bCs/>
          <w:sz w:val="22"/>
          <w:szCs w:val="22"/>
          <w:lang w:val="en-US"/>
        </w:rPr>
        <w:t xml:space="preserve"> (iii) </w:t>
      </w:r>
      <w:r w:rsidRPr="00CB5899">
        <w:rPr>
          <w:b/>
          <w:bCs/>
          <w:sz w:val="22"/>
          <w:szCs w:val="22"/>
          <w:lang w:val="en-US"/>
        </w:rPr>
        <w:t xml:space="preserve">Public policy documents are approved and/or harmonized with the Law on Climate Change, </w:t>
      </w:r>
      <w:r w:rsidRPr="00856C38">
        <w:rPr>
          <w:b/>
          <w:bCs/>
          <w:sz w:val="22"/>
          <w:szCs w:val="22"/>
          <w:lang w:val="en-US"/>
        </w:rPr>
        <w:t>(iv) A feasibility study is carried out to identify financing scheme options for local self-government unit's climate investments</w:t>
      </w:r>
      <w:r w:rsidRPr="00856C38">
        <w:rPr>
          <w:sz w:val="22"/>
          <w:szCs w:val="22"/>
          <w:lang w:val="en-US"/>
        </w:rPr>
        <w:t xml:space="preserve">. Rationale of the </w:t>
      </w:r>
      <w:r>
        <w:rPr>
          <w:sz w:val="22"/>
          <w:szCs w:val="22"/>
          <w:lang w:val="en-US"/>
        </w:rPr>
        <w:t>program’s policy</w:t>
      </w:r>
      <w:r w:rsidRPr="00856C38">
        <w:rPr>
          <w:sz w:val="22"/>
          <w:szCs w:val="22"/>
          <w:lang w:val="en-US"/>
        </w:rPr>
        <w:t xml:space="preserve"> matrix is built on the links between Prior action and Result Indicators (see Schedule 3B of the Credit Facility Agreement).</w:t>
      </w:r>
    </w:p>
    <w:p w14:paraId="349ADA3C" w14:textId="77777777" w:rsidR="00FB69D4" w:rsidRPr="00856C38" w:rsidRDefault="00FB69D4" w:rsidP="00FB69D4">
      <w:pPr>
        <w:pStyle w:val="0normal"/>
        <w:spacing w:line="276" w:lineRule="auto"/>
        <w:ind w:left="0"/>
        <w:rPr>
          <w:sz w:val="22"/>
          <w:szCs w:val="22"/>
          <w:lang w:val="en-US"/>
        </w:rPr>
      </w:pPr>
    </w:p>
    <w:p w14:paraId="33B30CC9" w14:textId="77777777" w:rsidR="00FB69D4" w:rsidRPr="00856C38" w:rsidRDefault="00FB69D4" w:rsidP="00FB69D4">
      <w:pPr>
        <w:pStyle w:val="0normal"/>
        <w:spacing w:line="276" w:lineRule="auto"/>
        <w:ind w:left="0"/>
        <w:rPr>
          <w:sz w:val="22"/>
          <w:szCs w:val="22"/>
          <w:lang w:val="en"/>
        </w:rPr>
      </w:pPr>
      <w:r w:rsidRPr="00856C38">
        <w:rPr>
          <w:b/>
          <w:bCs/>
          <w:sz w:val="22"/>
          <w:szCs w:val="22"/>
          <w:lang w:val="en"/>
        </w:rPr>
        <w:t>By choosing the entry into force of the Law on Climate Change as the prior action of the matrix, this program directly echoes the renewed desire of the GoS to converge on the European Community acquis</w:t>
      </w:r>
      <w:r w:rsidRPr="00856C38">
        <w:rPr>
          <w:sz w:val="22"/>
          <w:szCs w:val="22"/>
          <w:lang w:val="en"/>
        </w:rPr>
        <w:t xml:space="preserve"> and to initiate a virtuous energy and ecological transition that is compatible with economic growth and supporting employment (diversification of the economic model, strengthening of the region's economic attractiveness).</w:t>
      </w:r>
    </w:p>
    <w:p w14:paraId="76FE3E74" w14:textId="77777777" w:rsidR="00FB69D4" w:rsidRPr="00856C38" w:rsidRDefault="00FB69D4" w:rsidP="00FB6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2"/>
          <w:lang w:val="en"/>
        </w:rPr>
      </w:pPr>
      <w:r w:rsidRPr="00856C38">
        <w:rPr>
          <w:szCs w:val="22"/>
          <w:lang w:val="en"/>
        </w:rPr>
        <w:t xml:space="preserve">The program has </w:t>
      </w:r>
      <w:r w:rsidRPr="00856C38">
        <w:rPr>
          <w:b/>
          <w:bCs/>
          <w:szCs w:val="22"/>
          <w:lang w:val="en"/>
        </w:rPr>
        <w:t>a structuring contribution to Serbia's low-carbon trajectory</w:t>
      </w:r>
      <w:r w:rsidRPr="00856C38">
        <w:rPr>
          <w:szCs w:val="22"/>
          <w:lang w:val="en"/>
        </w:rPr>
        <w:t xml:space="preserve"> through its action to unlock the adoption and implementation of the Law on Climate Change, a prerequisite for all the resulting change levers to be effective: mobilization of public actors, monitoring of GHG emissions and preparation of reports, alignment of sector strategies with the objectives of the Low Carbon Development Strategy (energy sectors but also potentially waste), mobilization of climate finance, etc. </w:t>
      </w:r>
    </w:p>
    <w:p w14:paraId="12AED444" w14:textId="77777777" w:rsidR="00FB69D4" w:rsidRDefault="00FB69D4" w:rsidP="00FB69D4">
      <w:pPr>
        <w:pStyle w:val="0normal"/>
        <w:spacing w:line="276" w:lineRule="auto"/>
        <w:ind w:left="0"/>
        <w:rPr>
          <w:sz w:val="22"/>
          <w:szCs w:val="22"/>
          <w:lang w:val="en"/>
        </w:rPr>
      </w:pPr>
      <w:r w:rsidRPr="00856C38">
        <w:rPr>
          <w:sz w:val="22"/>
          <w:szCs w:val="22"/>
          <w:lang w:val="en"/>
        </w:rPr>
        <w:t xml:space="preserve">The program matrix covers both mitigation and adaptation challenges to climate change, through the </w:t>
      </w:r>
      <w:r w:rsidRPr="00856C38">
        <w:rPr>
          <w:b/>
          <w:bCs/>
          <w:sz w:val="22"/>
          <w:szCs w:val="22"/>
          <w:lang w:val="en"/>
        </w:rPr>
        <w:t>adoption of the climate change adaptation program and the provision of measures for the urban sector</w:t>
      </w:r>
      <w:r w:rsidRPr="00856C38">
        <w:rPr>
          <w:sz w:val="22"/>
          <w:szCs w:val="22"/>
          <w:lang w:val="en"/>
        </w:rPr>
        <w:t xml:space="preserve">. By contributing to the integration of climate vulnerability assessment and adaptation measures into the revision of the National Sustainable Urban Development Strategy and by supporting </w:t>
      </w:r>
      <w:r w:rsidRPr="00856C38">
        <w:rPr>
          <w:b/>
          <w:bCs/>
          <w:sz w:val="22"/>
          <w:szCs w:val="22"/>
          <w:lang w:val="en"/>
        </w:rPr>
        <w:t>the identification of priority needs and projects (adaptation and / or mitigation action plan) in 2 pilot cities/municipalities,</w:t>
      </w:r>
      <w:r w:rsidRPr="00856C38">
        <w:rPr>
          <w:sz w:val="22"/>
          <w:szCs w:val="22"/>
          <w:lang w:val="en"/>
        </w:rPr>
        <w:t xml:space="preserve"> the program will contribute to strengthen urban resilience, in particular in terms of  Disaster Risk Reduction. It will contribute to improve quality of environment and a rational use of natural resources at local level, in particular through nature-based solutions (reduction of pollution, development of green spaces in urban areas). By carrying out a feasibility study on municipal finance, the program will identify </w:t>
      </w:r>
      <w:r w:rsidRPr="00856C38">
        <w:rPr>
          <w:rFonts w:eastAsiaTheme="minorEastAsia"/>
          <w:sz w:val="22"/>
          <w:szCs w:val="22"/>
          <w:lang w:val="en"/>
        </w:rPr>
        <w:t xml:space="preserve">several </w:t>
      </w:r>
      <w:r w:rsidRPr="00856C38">
        <w:rPr>
          <w:rFonts w:eastAsiaTheme="minorEastAsia"/>
          <w:sz w:val="22"/>
          <w:szCs w:val="22"/>
          <w:lang w:val="en-GB"/>
        </w:rPr>
        <w:t xml:space="preserve">financing options to increase Self Local Government Unit climate </w:t>
      </w:r>
      <w:r w:rsidRPr="00856C38">
        <w:rPr>
          <w:rFonts w:eastAsiaTheme="minorEastAsia"/>
          <w:bCs/>
          <w:sz w:val="22"/>
          <w:szCs w:val="22"/>
          <w:lang w:val="en-GB"/>
        </w:rPr>
        <w:t>investment</w:t>
      </w:r>
      <w:r w:rsidRPr="00856C38">
        <w:rPr>
          <w:sz w:val="22"/>
          <w:szCs w:val="22"/>
          <w:lang w:val="en"/>
        </w:rPr>
        <w:t xml:space="preserve">s and therefore support the </w:t>
      </w:r>
      <w:r w:rsidRPr="00856C38">
        <w:rPr>
          <w:b/>
          <w:bCs/>
          <w:sz w:val="22"/>
          <w:szCs w:val="22"/>
          <w:lang w:val="en"/>
        </w:rPr>
        <w:t>development of an institutional and financial framework for investments by local authorities</w:t>
      </w:r>
      <w:r>
        <w:rPr>
          <w:b/>
          <w:bCs/>
          <w:sz w:val="22"/>
          <w:szCs w:val="22"/>
          <w:lang w:val="en"/>
        </w:rPr>
        <w:t>.</w:t>
      </w:r>
      <w:r w:rsidRPr="00856C38">
        <w:rPr>
          <w:sz w:val="22"/>
          <w:szCs w:val="22"/>
          <w:lang w:val="en"/>
        </w:rPr>
        <w:t xml:space="preserve"> </w:t>
      </w:r>
    </w:p>
    <w:p w14:paraId="5811EC60" w14:textId="77777777" w:rsidR="00FB69D4" w:rsidRPr="00856C38" w:rsidRDefault="00FB69D4" w:rsidP="00FB69D4">
      <w:pPr>
        <w:pStyle w:val="0normal"/>
        <w:spacing w:line="276" w:lineRule="auto"/>
        <w:ind w:left="0"/>
        <w:rPr>
          <w:sz w:val="22"/>
          <w:szCs w:val="22"/>
          <w:lang w:val="en"/>
        </w:rPr>
      </w:pPr>
    </w:p>
    <w:p w14:paraId="42A5F724" w14:textId="77777777" w:rsidR="00FB69D4" w:rsidRDefault="00FB69D4" w:rsidP="00FB69D4">
      <w:pPr>
        <w:pStyle w:val="0normal"/>
        <w:spacing w:line="276" w:lineRule="auto"/>
        <w:ind w:left="0"/>
        <w:rPr>
          <w:sz w:val="22"/>
          <w:szCs w:val="22"/>
          <w:lang w:val="en"/>
        </w:rPr>
      </w:pPr>
      <w:r w:rsidRPr="00856C38">
        <w:rPr>
          <w:sz w:val="22"/>
          <w:szCs w:val="22"/>
          <w:lang w:val="en"/>
        </w:rPr>
        <w:t xml:space="preserve">Several measures proposed under the program should help improve climate change (mitigation and adaptation) governance in Serbia, by formalizing a legislative framework, promoting the exchange of information and the coordination between public institutions, supporting </w:t>
      </w:r>
      <w:r w:rsidRPr="00856C38">
        <w:rPr>
          <w:b/>
          <w:bCs/>
          <w:sz w:val="22"/>
          <w:szCs w:val="22"/>
          <w:lang w:val="en"/>
        </w:rPr>
        <w:t>the operationalization of the NCCC</w:t>
      </w:r>
      <w:r w:rsidRPr="00856C38">
        <w:rPr>
          <w:sz w:val="22"/>
          <w:szCs w:val="22"/>
          <w:lang w:val="en"/>
        </w:rPr>
        <w:t xml:space="preserve"> and </w:t>
      </w:r>
      <w:r w:rsidRPr="00856C38">
        <w:rPr>
          <w:b/>
          <w:bCs/>
          <w:sz w:val="22"/>
          <w:szCs w:val="22"/>
          <w:lang w:val="en"/>
        </w:rPr>
        <w:t xml:space="preserve">strengthening the capacities of </w:t>
      </w:r>
      <w:r w:rsidRPr="00856C38">
        <w:rPr>
          <w:sz w:val="22"/>
          <w:szCs w:val="22"/>
          <w:lang w:val="en"/>
        </w:rPr>
        <w:t>stakeholders in terms climate change planning, implementation as well as environmental and social aspects. In addition, by assessing financial mechanism for local self-governments, the program should promote their access to financial resources to facilitate climate investments.</w:t>
      </w:r>
    </w:p>
    <w:p w14:paraId="7406F8DE" w14:textId="77777777" w:rsidR="00FB69D4" w:rsidRPr="00856C38" w:rsidRDefault="00FB69D4" w:rsidP="00FB69D4">
      <w:pPr>
        <w:pStyle w:val="0normal"/>
        <w:spacing w:line="276" w:lineRule="auto"/>
        <w:ind w:left="0"/>
        <w:rPr>
          <w:sz w:val="22"/>
          <w:szCs w:val="22"/>
          <w:lang w:val="en"/>
        </w:rPr>
      </w:pPr>
    </w:p>
    <w:p w14:paraId="4A863FDA" w14:textId="77777777" w:rsidR="00FB69D4" w:rsidRDefault="00FB69D4" w:rsidP="00FB69D4">
      <w:pPr>
        <w:pStyle w:val="0normal"/>
        <w:spacing w:line="276" w:lineRule="auto"/>
        <w:ind w:left="0"/>
        <w:rPr>
          <w:sz w:val="22"/>
          <w:szCs w:val="22"/>
          <w:lang w:val="en"/>
        </w:rPr>
      </w:pPr>
      <w:r w:rsidRPr="00856C38">
        <w:rPr>
          <w:sz w:val="22"/>
          <w:szCs w:val="22"/>
          <w:lang w:val="en"/>
        </w:rPr>
        <w:t xml:space="preserve">The program will also contribute to better </w:t>
      </w:r>
      <w:r w:rsidRPr="00856C38">
        <w:rPr>
          <w:b/>
          <w:bCs/>
          <w:sz w:val="22"/>
          <w:szCs w:val="22"/>
          <w:lang w:val="en"/>
        </w:rPr>
        <w:t>gender equality</w:t>
      </w:r>
      <w:r w:rsidRPr="00856C38">
        <w:rPr>
          <w:sz w:val="22"/>
          <w:szCs w:val="22"/>
          <w:lang w:val="en"/>
        </w:rPr>
        <w:t xml:space="preserve"> through the composition of the NCCC and the capacity building plan for the main ministries involved (gender approach). Likewise, at the level of the pilot cities/municipalities, vulnerability assessments (if needed), awareness campaigns on climate change and training will be conducted using a gender approach.</w:t>
      </w:r>
    </w:p>
    <w:p w14:paraId="1B4C7AEB" w14:textId="77777777" w:rsidR="00FB69D4" w:rsidRPr="00856C38" w:rsidRDefault="00FB69D4" w:rsidP="00FB69D4">
      <w:pPr>
        <w:pStyle w:val="0normal"/>
        <w:spacing w:line="276" w:lineRule="auto"/>
        <w:ind w:left="0"/>
        <w:rPr>
          <w:sz w:val="22"/>
          <w:szCs w:val="22"/>
          <w:lang w:val="en"/>
        </w:rPr>
      </w:pPr>
    </w:p>
    <w:p w14:paraId="6014525A" w14:textId="77777777" w:rsidR="00FB69D4" w:rsidRPr="00856C38" w:rsidRDefault="00FB69D4" w:rsidP="00FB69D4">
      <w:pPr>
        <w:pStyle w:val="0normal"/>
        <w:spacing w:line="276" w:lineRule="auto"/>
        <w:ind w:left="0"/>
        <w:rPr>
          <w:sz w:val="22"/>
          <w:szCs w:val="22"/>
          <w:lang w:val="en"/>
        </w:rPr>
      </w:pPr>
      <w:r w:rsidRPr="00856C38">
        <w:rPr>
          <w:sz w:val="22"/>
          <w:szCs w:val="22"/>
          <w:lang w:val="en"/>
        </w:rPr>
        <w:t>The achievement of the program's results indicators will be a condition for a new AFD’s PPL focusing on urban climate and environmental issues. The rationale of this potential second PPL would be to contribute to regular financing and monitoring of Serbian cities/municipalities climate mitigation and adaptation action plan, with an enhanced focus on urban sector and municipal level.</w:t>
      </w:r>
    </w:p>
    <w:p w14:paraId="06A81D64" w14:textId="77777777" w:rsidR="00FB69D4" w:rsidRPr="00856C38" w:rsidRDefault="00FB69D4" w:rsidP="00FB69D4">
      <w:pPr>
        <w:pStyle w:val="0normal"/>
        <w:spacing w:before="0" w:after="0"/>
        <w:ind w:left="0"/>
        <w:jc w:val="left"/>
        <w:rPr>
          <w:sz w:val="22"/>
          <w:szCs w:val="22"/>
          <w:lang w:val="en-US"/>
        </w:rPr>
        <w:sectPr w:rsidR="00FB69D4" w:rsidRPr="00856C38" w:rsidSect="00FB69D4">
          <w:footerReference w:type="even" r:id="rId8"/>
          <w:footerReference w:type="default" r:id="rId9"/>
          <w:footerReference w:type="first" r:id="rId10"/>
          <w:pgSz w:w="11900" w:h="16840"/>
          <w:pgMar w:top="1417" w:right="1410" w:bottom="1417" w:left="1417" w:header="708" w:footer="708" w:gutter="0"/>
          <w:cols w:space="709"/>
          <w:titlePg/>
          <w:docGrid w:linePitch="360"/>
        </w:sectPr>
      </w:pPr>
    </w:p>
    <w:p w14:paraId="7A7C3EDF" w14:textId="77777777" w:rsidR="00FB69D4" w:rsidRPr="00856C38" w:rsidRDefault="00FB69D4" w:rsidP="00FB69D4">
      <w:pPr>
        <w:pStyle w:val="3"/>
        <w:rPr>
          <w:rFonts w:ascii="Times New Roman" w:hAnsi="Times New Roman"/>
          <w:lang w:val="en-US"/>
        </w:rPr>
      </w:pPr>
      <w:bookmarkStart w:id="149" w:name="_Toc67303423"/>
      <w:r w:rsidRPr="00856C38">
        <w:rPr>
          <w:rFonts w:ascii="Times New Roman" w:hAnsi="Times New Roman"/>
          <w:lang w:val="en-US"/>
        </w:rPr>
        <w:lastRenderedPageBreak/>
        <w:t>1.</w:t>
      </w:r>
      <w:r w:rsidRPr="00856C38">
        <w:rPr>
          <w:rFonts w:ascii="Times New Roman" w:hAnsi="Times New Roman"/>
          <w:lang w:val="en-US"/>
        </w:rPr>
        <w:tab/>
        <w:t>Country and Sector Background</w:t>
      </w:r>
      <w:bookmarkEnd w:id="149"/>
    </w:p>
    <w:p w14:paraId="0B84DE09" w14:textId="77777777" w:rsidR="00FB69D4" w:rsidRPr="00856C38" w:rsidRDefault="00FB69D4" w:rsidP="00FB69D4">
      <w:pPr>
        <w:pStyle w:val="4"/>
        <w:numPr>
          <w:ilvl w:val="1"/>
          <w:numId w:val="34"/>
        </w:numPr>
        <w:tabs>
          <w:tab w:val="clear" w:pos="993"/>
          <w:tab w:val="left" w:pos="1134"/>
        </w:tabs>
        <w:rPr>
          <w:rFonts w:ascii="Times New Roman" w:hAnsi="Times New Roman"/>
          <w:lang w:val="en-US"/>
        </w:rPr>
      </w:pPr>
      <w:bookmarkStart w:id="150" w:name="_Toc67303424"/>
      <w:r w:rsidRPr="00856C38">
        <w:rPr>
          <w:rFonts w:ascii="Times New Roman" w:hAnsi="Times New Roman"/>
          <w:lang w:val="en-US"/>
        </w:rPr>
        <w:t>Overview of Climate Change challenges in Serbia</w:t>
      </w:r>
      <w:bookmarkEnd w:id="150"/>
    </w:p>
    <w:p w14:paraId="0346BDD7" w14:textId="77777777" w:rsidR="00FB69D4" w:rsidRPr="00856C38" w:rsidRDefault="00FB69D4" w:rsidP="00FB69D4">
      <w:pPr>
        <w:pStyle w:val="0normal"/>
        <w:ind w:left="0"/>
        <w:rPr>
          <w:sz w:val="22"/>
          <w:szCs w:val="22"/>
          <w:lang w:val="en-US"/>
        </w:rPr>
      </w:pPr>
      <w:r w:rsidRPr="00856C38">
        <w:rPr>
          <w:b/>
          <w:bCs/>
          <w:sz w:val="22"/>
          <w:szCs w:val="22"/>
          <w:lang w:val="en-US"/>
        </w:rPr>
        <w:t>Serbia is highly vulnerable to climate change</w:t>
      </w:r>
      <w:r w:rsidRPr="00856C38">
        <w:rPr>
          <w:sz w:val="22"/>
          <w:szCs w:val="22"/>
          <w:lang w:val="en-US"/>
        </w:rPr>
        <w:t>: Between 1960 and 2012, significant increases in the daily mean, daily maximum and daily minimum temperatures were observed, with an average increasing trend of 0.3°C/decade; the mean annual temperature in the 2008-2017 period was 1.5°C higher than 1961-1990 (higher increase than the world average); heatwaves and extreme events are more frequent and more intensive; rainfall deficit, accompanied by an increase in intensive rainfall, has been observed during the summer; the number of days with precipitation of over 40mm was twice higher in 2008-2017 than 1961-1990. Current climate projections for Serbia under the mid-line and extreme scenario indicate the average temperature is likely to continue to increase by up to 2.2°C by 2050 and 3.4°C by 2100</w:t>
      </w:r>
      <w:r w:rsidRPr="00856C38">
        <w:rPr>
          <w:rStyle w:val="FootnoteReference"/>
          <w:sz w:val="22"/>
          <w:szCs w:val="22"/>
          <w:lang w:val="en-US"/>
        </w:rPr>
        <w:footnoteReference w:id="1"/>
      </w:r>
      <w:r w:rsidRPr="00856C38">
        <w:rPr>
          <w:sz w:val="22"/>
          <w:szCs w:val="22"/>
          <w:lang w:val="en-US"/>
        </w:rPr>
        <w:t>.</w:t>
      </w:r>
    </w:p>
    <w:p w14:paraId="4BED87EB" w14:textId="77777777" w:rsidR="00FB69D4" w:rsidRDefault="00FB69D4" w:rsidP="00FB69D4">
      <w:pPr>
        <w:pStyle w:val="0normal"/>
        <w:ind w:left="0"/>
        <w:rPr>
          <w:b/>
          <w:bCs/>
          <w:sz w:val="22"/>
          <w:szCs w:val="22"/>
          <w:lang w:val="en-US"/>
        </w:rPr>
      </w:pPr>
    </w:p>
    <w:p w14:paraId="72841FA8" w14:textId="77777777" w:rsidR="00FB69D4" w:rsidRDefault="00FB69D4" w:rsidP="00FB69D4">
      <w:pPr>
        <w:pStyle w:val="0normal"/>
        <w:ind w:left="0"/>
        <w:rPr>
          <w:b/>
          <w:bCs/>
          <w:sz w:val="22"/>
          <w:szCs w:val="22"/>
          <w:lang w:val="en-US"/>
        </w:rPr>
      </w:pPr>
      <w:r w:rsidRPr="00856C38">
        <w:rPr>
          <w:b/>
          <w:bCs/>
          <w:sz w:val="22"/>
          <w:szCs w:val="22"/>
          <w:lang w:val="en-US"/>
        </w:rPr>
        <w:t>Climate change impacts are already evident</w:t>
      </w:r>
      <w:r w:rsidRPr="00856C38">
        <w:rPr>
          <w:sz w:val="22"/>
          <w:szCs w:val="22"/>
          <w:lang w:val="en-US"/>
        </w:rPr>
        <w:t>. South-Eastern Europe is identified among the most vulnerable regions in Europe, in terms of exposure to the negative effects of climate change, including adverse effects on the intensity and frequency of floods and droughts, and on the quality and quantity of yields of major crops. The vulnerability is accelerated by economic and social challenges that Serbian society is facing – the aging population, old and unfunctional infrastructure (particularly flood and erosion control infrastructure, water supply, waste and wastewater infrastructure), lack of financial resources, and organization ability to cope with climate change.</w:t>
      </w:r>
      <w:r w:rsidRPr="00856C38">
        <w:rPr>
          <w:color w:val="0070C0"/>
          <w:sz w:val="22"/>
          <w:szCs w:val="22"/>
          <w:lang w:val="en-US"/>
        </w:rPr>
        <w:t xml:space="preserve"> </w:t>
      </w:r>
      <w:r w:rsidRPr="00856C38">
        <w:rPr>
          <w:sz w:val="22"/>
          <w:szCs w:val="22"/>
          <w:lang w:val="en-US"/>
        </w:rPr>
        <w:t>Serbia’s recent history of floods and natural disasters has shown that rural low-income communities are particularly vulnerable to the impacts of climate change due to heightened water insecurity</w:t>
      </w:r>
      <w:r w:rsidRPr="00856C38">
        <w:rPr>
          <w:rStyle w:val="FootnoteReference"/>
          <w:sz w:val="22"/>
          <w:szCs w:val="22"/>
          <w:lang w:val="en-US"/>
        </w:rPr>
        <w:footnoteReference w:id="2"/>
      </w:r>
      <w:r w:rsidRPr="00856C38">
        <w:rPr>
          <w:sz w:val="22"/>
          <w:szCs w:val="22"/>
          <w:lang w:val="en-US"/>
        </w:rPr>
        <w:t xml:space="preserve">, </w:t>
      </w:r>
      <w:r w:rsidRPr="00856C38">
        <w:rPr>
          <w:b/>
          <w:bCs/>
          <w:sz w:val="22"/>
          <w:szCs w:val="22"/>
          <w:lang w:val="en-US"/>
        </w:rPr>
        <w:t>increased health risks and reduced agricultural productivity.</w:t>
      </w:r>
    </w:p>
    <w:p w14:paraId="51BF6658" w14:textId="77777777" w:rsidR="00FB69D4" w:rsidRPr="00856C38" w:rsidRDefault="00FB69D4" w:rsidP="00FB69D4">
      <w:pPr>
        <w:pStyle w:val="0normal"/>
        <w:ind w:left="0"/>
        <w:rPr>
          <w:b/>
          <w:bCs/>
          <w:sz w:val="22"/>
          <w:szCs w:val="22"/>
          <w:lang w:val="en-US"/>
        </w:rPr>
      </w:pPr>
    </w:p>
    <w:p w14:paraId="36C6109E" w14:textId="77777777" w:rsidR="00FB69D4" w:rsidRPr="00856C38" w:rsidRDefault="00FB69D4" w:rsidP="00FB69D4">
      <w:pPr>
        <w:pStyle w:val="0normal"/>
        <w:numPr>
          <w:ilvl w:val="0"/>
          <w:numId w:val="32"/>
        </w:numPr>
        <w:contextualSpacing w:val="0"/>
        <w:rPr>
          <w:sz w:val="22"/>
          <w:szCs w:val="22"/>
          <w:lang w:val="en-US"/>
        </w:rPr>
      </w:pPr>
      <w:r w:rsidRPr="00856C38">
        <w:rPr>
          <w:sz w:val="22"/>
          <w:szCs w:val="22"/>
          <w:lang w:val="en-US"/>
        </w:rPr>
        <w:t xml:space="preserve">It is estimated that about </w:t>
      </w:r>
      <w:r w:rsidRPr="00856C38">
        <w:rPr>
          <w:b/>
          <w:bCs/>
          <w:sz w:val="22"/>
          <w:szCs w:val="22"/>
          <w:lang w:val="en-US"/>
        </w:rPr>
        <w:t>18% of the territory of Serbia is vulnerable to floods</w:t>
      </w:r>
      <w:r w:rsidRPr="00856C38">
        <w:rPr>
          <w:sz w:val="22"/>
          <w:szCs w:val="22"/>
          <w:lang w:val="en-US"/>
        </w:rPr>
        <w:t xml:space="preserve">, including more than 500 major settlements, companies, and road infrastructure. Flood protection measures mostly rely on building embankments, though nature-based solutions could also contribute to substantially improve resilience. </w:t>
      </w:r>
    </w:p>
    <w:p w14:paraId="67783E49" w14:textId="77777777" w:rsidR="00FB69D4" w:rsidRPr="00856C38" w:rsidRDefault="00FB69D4" w:rsidP="00FB69D4">
      <w:pPr>
        <w:pStyle w:val="0normal"/>
        <w:numPr>
          <w:ilvl w:val="0"/>
          <w:numId w:val="32"/>
        </w:numPr>
        <w:contextualSpacing w:val="0"/>
        <w:rPr>
          <w:sz w:val="22"/>
          <w:szCs w:val="22"/>
          <w:lang w:val="en-US"/>
        </w:rPr>
      </w:pPr>
      <w:r w:rsidRPr="00856C38">
        <w:rPr>
          <w:sz w:val="22"/>
          <w:szCs w:val="22"/>
          <w:lang w:val="en-US"/>
        </w:rPr>
        <w:t xml:space="preserve">Climate change can have a direct or indirect impact </w:t>
      </w:r>
      <w:r w:rsidRPr="00856C38">
        <w:rPr>
          <w:b/>
          <w:bCs/>
          <w:sz w:val="22"/>
          <w:szCs w:val="22"/>
          <w:lang w:val="en-US"/>
        </w:rPr>
        <w:t>on public health</w:t>
      </w:r>
      <w:r w:rsidRPr="00856C38">
        <w:rPr>
          <w:sz w:val="22"/>
          <w:szCs w:val="22"/>
          <w:lang w:val="en-US"/>
        </w:rPr>
        <w:t xml:space="preserve">. Direct impact implies injuries, diseases, and fatalities resulting from climate change and extreme weather events (floods, heat waves, storms, etc.). The indirect impact includes the consequences for public health that are associated with the more frequent occurrence of vector-borne diseases, reduced air and water quality, as well as reduced availability of food and water. </w:t>
      </w:r>
    </w:p>
    <w:p w14:paraId="0AFA5BE7" w14:textId="77777777" w:rsidR="00FB69D4" w:rsidRPr="00856C38" w:rsidRDefault="00FB69D4" w:rsidP="00FB69D4">
      <w:pPr>
        <w:pStyle w:val="0normal"/>
        <w:ind w:left="720"/>
        <w:rPr>
          <w:sz w:val="22"/>
          <w:szCs w:val="22"/>
          <w:lang w:val="en-US"/>
        </w:rPr>
      </w:pPr>
    </w:p>
    <w:p w14:paraId="41A4572E" w14:textId="77777777" w:rsidR="00FB69D4" w:rsidRPr="00856C38" w:rsidRDefault="00FB69D4" w:rsidP="00FB69D4">
      <w:pPr>
        <w:pStyle w:val="0normal"/>
        <w:ind w:left="0"/>
        <w:rPr>
          <w:b/>
          <w:bCs/>
          <w:sz w:val="22"/>
          <w:szCs w:val="22"/>
          <w:lang w:val="en-US"/>
        </w:rPr>
      </w:pPr>
      <w:r w:rsidRPr="00856C38">
        <w:rPr>
          <w:sz w:val="22"/>
          <w:szCs w:val="22"/>
          <w:lang w:val="en-US"/>
        </w:rPr>
        <w:t xml:space="preserve">Serbia’s first NDC quotes that </w:t>
      </w:r>
      <w:r w:rsidRPr="00856C38">
        <w:rPr>
          <w:b/>
          <w:bCs/>
          <w:sz w:val="22"/>
          <w:szCs w:val="22"/>
          <w:lang w:val="en-US"/>
        </w:rPr>
        <w:t>the damages caused by climate change and extreme weather events for the period 2000-2015 are estimated at minimum EUR 5 billion</w:t>
      </w:r>
      <w:r w:rsidRPr="00856C38">
        <w:rPr>
          <w:sz w:val="22"/>
          <w:szCs w:val="22"/>
          <w:lang w:val="en-US"/>
        </w:rPr>
        <w:t xml:space="preserve">. Of this amount, more than 70% are damages caused by droughts and high temperatures. Individual events with highest damages are the drought of 2012 (EUR 2 billion) and the floods of 2014 (EUR 1.7 billion). In the period 2000–2012, overall </w:t>
      </w:r>
      <w:r w:rsidRPr="00856C38">
        <w:rPr>
          <w:b/>
          <w:bCs/>
          <w:sz w:val="22"/>
          <w:szCs w:val="22"/>
          <w:lang w:val="en-US"/>
        </w:rPr>
        <w:t>economic losses from droughts alone amounted to 2.5 billion USD.</w:t>
      </w:r>
      <w:r w:rsidRPr="00856C38">
        <w:rPr>
          <w:rStyle w:val="FootnoteReference"/>
          <w:sz w:val="22"/>
          <w:szCs w:val="22"/>
          <w:lang w:val="en-US"/>
        </w:rPr>
        <w:footnoteReference w:id="3"/>
      </w:r>
    </w:p>
    <w:p w14:paraId="58B14445" w14:textId="77777777" w:rsidR="00FB69D4" w:rsidRPr="00856C38" w:rsidRDefault="00FB69D4" w:rsidP="00FB69D4">
      <w:pPr>
        <w:rPr>
          <w:szCs w:val="22"/>
          <w:lang w:val="en-US"/>
        </w:rPr>
      </w:pPr>
      <w:r w:rsidRPr="00856C38">
        <w:rPr>
          <w:b/>
          <w:bCs/>
          <w:szCs w:val="22"/>
          <w:lang w:val="en-US"/>
        </w:rPr>
        <w:lastRenderedPageBreak/>
        <w:t>The energy sector remains the biggest source of GHG emissions</w:t>
      </w:r>
      <w:r w:rsidRPr="00856C38">
        <w:rPr>
          <w:szCs w:val="22"/>
          <w:lang w:val="en-US"/>
        </w:rPr>
        <w:t>. Combustion of fossil fuels, in particular, are responsible for nearly 80% of GHG emissions, from which 69% originate from energy production facilities</w:t>
      </w:r>
      <w:r w:rsidRPr="00856C38">
        <w:rPr>
          <w:rStyle w:val="FootnoteReference"/>
          <w:szCs w:val="22"/>
          <w:lang w:val="en-US"/>
        </w:rPr>
        <w:footnoteReference w:id="4"/>
      </w:r>
      <w:r w:rsidRPr="00856C38">
        <w:rPr>
          <w:szCs w:val="22"/>
          <w:lang w:val="en-US"/>
        </w:rPr>
        <w:t>, 11.7% from transport, 7.7% from manufacturing industries and construction, and 5.9% from other sectors. CO2 emissions due to fossil fuels increased by 10% from 2000 to 2016</w:t>
      </w:r>
      <w:r w:rsidRPr="00856C38">
        <w:rPr>
          <w:rStyle w:val="FootnoteReference"/>
          <w:szCs w:val="22"/>
          <w:lang w:val="en-US"/>
        </w:rPr>
        <w:footnoteReference w:id="5"/>
      </w:r>
      <w:r w:rsidRPr="00856C38">
        <w:rPr>
          <w:szCs w:val="22"/>
          <w:lang w:val="en-US"/>
        </w:rPr>
        <w:t>.</w:t>
      </w:r>
    </w:p>
    <w:p w14:paraId="2394ECA0" w14:textId="77777777" w:rsidR="00FB69D4" w:rsidRPr="0054013D" w:rsidRDefault="00FB69D4" w:rsidP="00FB69D4">
      <w:pPr>
        <w:pStyle w:val="0normal"/>
        <w:ind w:left="0"/>
        <w:rPr>
          <w:sz w:val="22"/>
          <w:szCs w:val="22"/>
          <w:lang w:val="en-US"/>
        </w:rPr>
      </w:pPr>
      <w:r w:rsidRPr="00856C38">
        <w:rPr>
          <w:b/>
          <w:bCs/>
          <w:sz w:val="22"/>
          <w:szCs w:val="22"/>
          <w:lang w:val="en-US"/>
        </w:rPr>
        <w:t>Key sectors concerned by climate change mitigation and adaptation within the urban context</w:t>
      </w:r>
      <w:r w:rsidRPr="00856C38">
        <w:rPr>
          <w:sz w:val="22"/>
          <w:szCs w:val="22"/>
          <w:lang w:val="en-US"/>
        </w:rPr>
        <w:t xml:space="preserve"> </w:t>
      </w:r>
      <w:r w:rsidRPr="00856C38">
        <w:rPr>
          <w:b/>
          <w:bCs/>
          <w:sz w:val="22"/>
          <w:szCs w:val="22"/>
          <w:lang w:val="en-US"/>
        </w:rPr>
        <w:t>in Serbia</w:t>
      </w:r>
      <w:r w:rsidRPr="00856C38">
        <w:rPr>
          <w:sz w:val="22"/>
          <w:szCs w:val="22"/>
          <w:lang w:val="en-US"/>
        </w:rPr>
        <w:t xml:space="preserve"> are district heating systems, mostly dependent on fossil fuel, that generate the most negative impact on GHG, and urban transportation, due to the increase of the number of private cars by 45% between 2001 and 2018. Air quality, flood protection, water (shortage and quality), and wastewater management are the urban issues that are most exposed to climate change. All the above-mentioned sectors rely heavily on cities and municipalities and their Public Utility Companies (PUCs) initiatives, while the cost of the investment is generally over the financial capacity of the Local Government Units (LGUs) to </w:t>
      </w:r>
      <w:r>
        <w:rPr>
          <w:sz w:val="22"/>
          <w:szCs w:val="22"/>
          <w:lang w:val="en-US"/>
        </w:rPr>
        <w:t>assume alone those investments.</w:t>
      </w:r>
    </w:p>
    <w:p w14:paraId="23467CA2" w14:textId="77777777" w:rsidR="00FB69D4" w:rsidRPr="0054013D" w:rsidRDefault="00FB69D4" w:rsidP="00FB69D4">
      <w:pPr>
        <w:pStyle w:val="4"/>
        <w:numPr>
          <w:ilvl w:val="1"/>
          <w:numId w:val="34"/>
        </w:numPr>
        <w:tabs>
          <w:tab w:val="clear" w:pos="993"/>
          <w:tab w:val="left" w:pos="1134"/>
        </w:tabs>
        <w:rPr>
          <w:rFonts w:ascii="Times New Roman" w:hAnsi="Times New Roman"/>
          <w:lang w:val="en-US"/>
        </w:rPr>
      </w:pPr>
      <w:r w:rsidRPr="00856C38">
        <w:rPr>
          <w:rFonts w:ascii="Times New Roman" w:hAnsi="Times New Roman"/>
          <w:lang w:val="en-US"/>
        </w:rPr>
        <w:t xml:space="preserve"> </w:t>
      </w:r>
      <w:bookmarkStart w:id="151" w:name="_Toc67303425"/>
      <w:r w:rsidRPr="00856C38">
        <w:rPr>
          <w:rFonts w:ascii="Times New Roman" w:hAnsi="Times New Roman"/>
          <w:lang w:val="en-US"/>
        </w:rPr>
        <w:t>Climate Change Related Institutional Framework</w:t>
      </w:r>
      <w:bookmarkEnd w:id="151"/>
      <w:r w:rsidRPr="00856C38">
        <w:rPr>
          <w:rFonts w:ascii="Times New Roman" w:hAnsi="Times New Roman"/>
          <w:lang w:val="en-US"/>
        </w:rPr>
        <w:t xml:space="preserve"> </w:t>
      </w:r>
    </w:p>
    <w:p w14:paraId="622829C4" w14:textId="77777777" w:rsidR="00FB69D4" w:rsidRDefault="00FB69D4" w:rsidP="00FB69D4">
      <w:pPr>
        <w:pStyle w:val="0normal"/>
        <w:ind w:left="0"/>
        <w:rPr>
          <w:sz w:val="22"/>
          <w:szCs w:val="22"/>
          <w:u w:val="single"/>
          <w:lang w:val="en-US"/>
        </w:rPr>
      </w:pPr>
      <w:r w:rsidRPr="00856C38">
        <w:rPr>
          <w:sz w:val="22"/>
          <w:szCs w:val="22"/>
          <w:lang w:val="en-US"/>
        </w:rPr>
        <w:t xml:space="preserve">Serbia released </w:t>
      </w:r>
      <w:r w:rsidRPr="00856C38">
        <w:rPr>
          <w:sz w:val="22"/>
          <w:szCs w:val="22"/>
          <w:u w:val="single"/>
          <w:lang w:val="en-US"/>
        </w:rPr>
        <w:t>the Initial National Communication in 2010</w:t>
      </w:r>
      <w:r w:rsidRPr="00856C38">
        <w:rPr>
          <w:sz w:val="22"/>
          <w:szCs w:val="22"/>
          <w:lang w:val="en-US"/>
        </w:rPr>
        <w:t xml:space="preserve"> and </w:t>
      </w:r>
      <w:r w:rsidRPr="00856C38">
        <w:rPr>
          <w:sz w:val="22"/>
          <w:szCs w:val="22"/>
          <w:u w:val="single"/>
          <w:lang w:val="en-US"/>
        </w:rPr>
        <w:t xml:space="preserve">the Second National Communication to UNFCCC in 2017. </w:t>
      </w:r>
    </w:p>
    <w:p w14:paraId="39D73904" w14:textId="77777777" w:rsidR="00FB69D4" w:rsidRPr="00856C38" w:rsidRDefault="00FB69D4" w:rsidP="00FB69D4">
      <w:pPr>
        <w:pStyle w:val="0normal"/>
        <w:ind w:left="0"/>
        <w:rPr>
          <w:sz w:val="22"/>
          <w:szCs w:val="22"/>
          <w:lang w:val="en-US"/>
        </w:rPr>
      </w:pPr>
    </w:p>
    <w:p w14:paraId="10B32F1D" w14:textId="77777777" w:rsidR="00FB69D4" w:rsidRDefault="00FB69D4" w:rsidP="00FB69D4">
      <w:pPr>
        <w:pStyle w:val="0normal"/>
        <w:ind w:left="0"/>
        <w:rPr>
          <w:sz w:val="22"/>
          <w:szCs w:val="22"/>
          <w:lang w:val="en-US"/>
        </w:rPr>
      </w:pPr>
      <w:r w:rsidRPr="00856C38">
        <w:rPr>
          <w:b/>
          <w:bCs/>
          <w:sz w:val="22"/>
          <w:szCs w:val="22"/>
          <w:lang w:val="en-US"/>
        </w:rPr>
        <w:t>Serbia is committed under the Paris Agreement to reduce its GHG emissions by 33.3 % by 2030 compared to 1990 levels</w:t>
      </w:r>
      <w:r w:rsidRPr="00856C38">
        <w:rPr>
          <w:sz w:val="22"/>
          <w:szCs w:val="22"/>
          <w:lang w:val="en-US"/>
        </w:rPr>
        <w:t xml:space="preserve">, as presented in the new Nationally Determined Contribution (being finalized) under the Paris Agreement (2017). Also, in </w:t>
      </w:r>
      <w:r w:rsidRPr="00856C38">
        <w:rPr>
          <w:b/>
          <w:bCs/>
          <w:sz w:val="22"/>
          <w:szCs w:val="22"/>
          <w:lang w:val="en-US"/>
        </w:rPr>
        <w:t>the framework of the Energy Community Treaty</w:t>
      </w:r>
      <w:r w:rsidRPr="00856C38">
        <w:rPr>
          <w:sz w:val="22"/>
          <w:szCs w:val="22"/>
          <w:lang w:val="en-US"/>
        </w:rPr>
        <w:t xml:space="preserve">, Serbia committed to setting up 2030 energy and climate targets at </w:t>
      </w:r>
      <w:r w:rsidRPr="00856C38">
        <w:rPr>
          <w:b/>
          <w:bCs/>
          <w:sz w:val="22"/>
          <w:szCs w:val="22"/>
          <w:lang w:val="en-US"/>
        </w:rPr>
        <w:t>a level of ambition equaling that of the EU</w:t>
      </w:r>
      <w:r w:rsidRPr="00856C38">
        <w:rPr>
          <w:sz w:val="22"/>
          <w:szCs w:val="22"/>
          <w:lang w:val="en-US"/>
        </w:rPr>
        <w:t xml:space="preserve">. Increasing the share of renewable energy, improved energy efficiency, and modernization of industrial processes was foreseen as key areas for the reduction of energy related GHG emissions, while in the agriculture sector further development of livestock supplies was envisaged. For the waste management sector, a target was set to double the recycling rate by establishing several regional centers with waste separation plants and increasing the amount and capacity of recycling centers. But no estimates were computed on the expected GHG emissions reductions linked to achievement of recycling targets and implementation of the new roadmap on Waste Management. </w:t>
      </w:r>
    </w:p>
    <w:p w14:paraId="45232B26" w14:textId="77777777" w:rsidR="00FB69D4" w:rsidRPr="00856C38" w:rsidRDefault="00FB69D4" w:rsidP="00FB69D4">
      <w:pPr>
        <w:pStyle w:val="0normal"/>
        <w:ind w:left="0"/>
        <w:rPr>
          <w:sz w:val="22"/>
          <w:szCs w:val="22"/>
          <w:lang w:val="en-US"/>
        </w:rPr>
      </w:pPr>
    </w:p>
    <w:p w14:paraId="713B32CF" w14:textId="77777777" w:rsidR="00FB69D4" w:rsidRDefault="00FB69D4" w:rsidP="00FB69D4">
      <w:pPr>
        <w:pStyle w:val="0normal"/>
        <w:ind w:left="0"/>
        <w:rPr>
          <w:sz w:val="22"/>
          <w:szCs w:val="22"/>
          <w:lang w:val="en-US"/>
        </w:rPr>
      </w:pPr>
      <w:r w:rsidRPr="00856C38">
        <w:rPr>
          <w:b/>
          <w:bCs/>
          <w:sz w:val="22"/>
          <w:szCs w:val="22"/>
          <w:lang w:val="en-US"/>
        </w:rPr>
        <w:t>Strategic and legal framework</w:t>
      </w:r>
      <w:r w:rsidRPr="00856C38">
        <w:rPr>
          <w:sz w:val="22"/>
          <w:szCs w:val="22"/>
          <w:lang w:val="en-US"/>
        </w:rPr>
        <w:t>.</w:t>
      </w:r>
    </w:p>
    <w:p w14:paraId="07191F85" w14:textId="77777777" w:rsidR="00FB69D4" w:rsidRPr="00856C38" w:rsidRDefault="00FB69D4" w:rsidP="00FB69D4">
      <w:pPr>
        <w:pStyle w:val="0normal"/>
        <w:ind w:left="0"/>
        <w:rPr>
          <w:sz w:val="22"/>
          <w:szCs w:val="22"/>
          <w:lang w:val="en-US"/>
        </w:rPr>
      </w:pPr>
    </w:p>
    <w:p w14:paraId="69DAEF94" w14:textId="77777777" w:rsidR="00FB69D4" w:rsidRDefault="00FB69D4" w:rsidP="00FB69D4">
      <w:pPr>
        <w:pStyle w:val="0normal"/>
        <w:ind w:left="0"/>
        <w:rPr>
          <w:sz w:val="22"/>
          <w:szCs w:val="22"/>
          <w:lang w:val="en-US"/>
        </w:rPr>
      </w:pPr>
      <w:r w:rsidRPr="00856C38">
        <w:rPr>
          <w:sz w:val="22"/>
          <w:szCs w:val="22"/>
          <w:u w:val="single"/>
          <w:lang w:val="en-US"/>
        </w:rPr>
        <w:t>The Law on Climate Change</w:t>
      </w:r>
      <w:r w:rsidRPr="00856C38">
        <w:rPr>
          <w:sz w:val="22"/>
          <w:szCs w:val="22"/>
          <w:lang w:val="en-US"/>
        </w:rPr>
        <w:t>, drafted with the support of two EU-funded Twinning projects</w:t>
      </w:r>
      <w:r w:rsidRPr="00856C38">
        <w:rPr>
          <w:rStyle w:val="FootnoteReference"/>
          <w:sz w:val="22"/>
          <w:szCs w:val="22"/>
          <w:lang w:val="en-US"/>
        </w:rPr>
        <w:footnoteReference w:id="6"/>
      </w:r>
      <w:r w:rsidRPr="00856C38">
        <w:rPr>
          <w:sz w:val="22"/>
          <w:szCs w:val="22"/>
          <w:lang w:val="en-US"/>
        </w:rPr>
        <w:t>, was submitted to public hearing in 2018, has been adopted by the GoS on February 25</w:t>
      </w:r>
      <w:r>
        <w:rPr>
          <w:sz w:val="22"/>
          <w:szCs w:val="22"/>
          <w:lang w:val="en-US"/>
        </w:rPr>
        <w:t>,</w:t>
      </w:r>
      <w:r w:rsidRPr="00856C38">
        <w:rPr>
          <w:sz w:val="22"/>
          <w:szCs w:val="22"/>
          <w:vertAlign w:val="superscript"/>
          <w:lang w:val="en-US"/>
        </w:rPr>
        <w:t xml:space="preserve"> </w:t>
      </w:r>
      <w:r w:rsidRPr="00856C38">
        <w:rPr>
          <w:sz w:val="22"/>
          <w:szCs w:val="22"/>
          <w:lang w:val="en-US"/>
        </w:rPr>
        <w:t xml:space="preserve">2021 and has been </w:t>
      </w:r>
      <w:r>
        <w:rPr>
          <w:sz w:val="22"/>
          <w:szCs w:val="22"/>
          <w:lang w:val="en-US"/>
        </w:rPr>
        <w:t>approved</w:t>
      </w:r>
      <w:r w:rsidRPr="00856C38">
        <w:rPr>
          <w:sz w:val="22"/>
          <w:szCs w:val="22"/>
          <w:lang w:val="en-US"/>
        </w:rPr>
        <w:t xml:space="preserve"> by the Serbian Parliament on March 18</w:t>
      </w:r>
      <w:r>
        <w:rPr>
          <w:sz w:val="22"/>
          <w:szCs w:val="22"/>
          <w:lang w:val="en-US"/>
        </w:rPr>
        <w:t>, 2</w:t>
      </w:r>
      <w:r w:rsidRPr="00856C38">
        <w:rPr>
          <w:sz w:val="22"/>
          <w:szCs w:val="22"/>
          <w:lang w:val="en-US"/>
        </w:rPr>
        <w:t>021. It</w:t>
      </w:r>
      <w:r>
        <w:rPr>
          <w:sz w:val="22"/>
          <w:szCs w:val="22"/>
          <w:lang w:val="en-US"/>
        </w:rPr>
        <w:t xml:space="preserve"> entered</w:t>
      </w:r>
      <w:r w:rsidRPr="00856C38">
        <w:rPr>
          <w:sz w:val="22"/>
          <w:szCs w:val="22"/>
          <w:lang w:val="en-US"/>
        </w:rPr>
        <w:t xml:space="preserve"> into force </w:t>
      </w:r>
      <w:r>
        <w:rPr>
          <w:sz w:val="22"/>
          <w:szCs w:val="22"/>
          <w:lang w:val="en-US"/>
        </w:rPr>
        <w:t>on March 31, 2021</w:t>
      </w:r>
      <w:r w:rsidRPr="00856C38">
        <w:rPr>
          <w:sz w:val="22"/>
          <w:szCs w:val="22"/>
          <w:lang w:val="en-US"/>
        </w:rPr>
        <w:t>. The Law on Climate Change provides the establishment of a system for the GHG emission reduction and efficient adaptation to climate change, fulfilling the obligations to the international community, more precisely to the UNFCCC and the Paris Agreement as the main references. Also, the Law on Climate Ch</w:t>
      </w:r>
      <w:r>
        <w:rPr>
          <w:sz w:val="22"/>
          <w:szCs w:val="22"/>
          <w:lang w:val="en-US"/>
        </w:rPr>
        <w:t>an</w:t>
      </w:r>
      <w:r w:rsidRPr="00856C38">
        <w:rPr>
          <w:sz w:val="22"/>
          <w:szCs w:val="22"/>
          <w:lang w:val="en-US"/>
        </w:rPr>
        <w:t xml:space="preserve">ge aims to ensure a legal basis for the adoption of a </w:t>
      </w:r>
      <w:r w:rsidRPr="00856C38">
        <w:rPr>
          <w:sz w:val="22"/>
          <w:szCs w:val="22"/>
          <w:u w:val="single"/>
          <w:lang w:val="en-US"/>
        </w:rPr>
        <w:t>low-carbon development strategy</w:t>
      </w:r>
      <w:r w:rsidRPr="00856C38">
        <w:rPr>
          <w:sz w:val="22"/>
          <w:szCs w:val="22"/>
          <w:lang w:val="en-US"/>
        </w:rPr>
        <w:t xml:space="preserve"> (outlined in the Law) and a climate change Adaptation Program (</w:t>
      </w:r>
      <w:r w:rsidRPr="00856C38">
        <w:rPr>
          <w:iCs/>
          <w:sz w:val="22"/>
          <w:szCs w:val="22"/>
          <w:lang w:val="en-US"/>
        </w:rPr>
        <w:t>see art.13 of the law</w:t>
      </w:r>
      <w:r w:rsidRPr="00856C38">
        <w:rPr>
          <w:sz w:val="22"/>
          <w:szCs w:val="22"/>
          <w:lang w:val="en-US"/>
        </w:rPr>
        <w:t>), thus setting a system for adoption of policies and measures for GHG emission reduction and adaptation to climate change. As underlined above, the key issue facing this adoption is the decision to shift gradually from fossil fuels to renewable energies and its impacts on the national economy and employment.</w:t>
      </w:r>
    </w:p>
    <w:p w14:paraId="0F25FECC" w14:textId="77777777" w:rsidR="00FB69D4" w:rsidRPr="00856C38" w:rsidRDefault="00FB69D4" w:rsidP="00FB69D4">
      <w:pPr>
        <w:pStyle w:val="0normal"/>
        <w:ind w:left="0"/>
        <w:rPr>
          <w:sz w:val="22"/>
          <w:szCs w:val="22"/>
          <w:lang w:val="en-US"/>
        </w:rPr>
      </w:pPr>
    </w:p>
    <w:p w14:paraId="3FAC9F84" w14:textId="77777777" w:rsidR="00FB69D4" w:rsidRPr="00856C38" w:rsidRDefault="00FB69D4" w:rsidP="00FB69D4">
      <w:pPr>
        <w:pStyle w:val="0normal"/>
        <w:ind w:left="0"/>
        <w:rPr>
          <w:sz w:val="22"/>
          <w:szCs w:val="22"/>
          <w:lang w:val="en-US"/>
        </w:rPr>
      </w:pPr>
      <w:r w:rsidRPr="00856C38">
        <w:rPr>
          <w:sz w:val="22"/>
          <w:szCs w:val="22"/>
          <w:u w:val="single"/>
          <w:lang w:val="en-US"/>
        </w:rPr>
        <w:t>The Climate Change Law</w:t>
      </w:r>
      <w:r w:rsidRPr="00856C38">
        <w:rPr>
          <w:sz w:val="22"/>
          <w:szCs w:val="22"/>
          <w:lang w:val="en-US"/>
        </w:rPr>
        <w:t xml:space="preserve"> prescribes the development of the </w:t>
      </w:r>
      <w:r w:rsidRPr="00856C38">
        <w:rPr>
          <w:sz w:val="22"/>
          <w:szCs w:val="22"/>
          <w:u w:val="single"/>
          <w:lang w:val="en-US"/>
        </w:rPr>
        <w:t>Low Carbon Development Strategy (LCDS) and the Climate Change Adaptation Program and Action Plans</w:t>
      </w:r>
      <w:r w:rsidRPr="00856C38">
        <w:rPr>
          <w:sz w:val="22"/>
          <w:szCs w:val="22"/>
          <w:lang w:val="en-US"/>
        </w:rPr>
        <w:t>. The LCDS has been drafted with the support of the EU IPA 2014. It covers the period 2020-2050, with an action plan for the period 2020-</w:t>
      </w:r>
      <w:r w:rsidRPr="00856C38">
        <w:rPr>
          <w:sz w:val="22"/>
          <w:szCs w:val="22"/>
          <w:lang w:val="en-US"/>
        </w:rPr>
        <w:lastRenderedPageBreak/>
        <w:t xml:space="preserve">2030. The draft LCDS provides framework for development by the year 2050 accompanied by the GHG emission reduction, taking into account the EU development goals and priorities in line with Serbia’s status of the EU candidate country. </w:t>
      </w:r>
    </w:p>
    <w:p w14:paraId="5C7068C3" w14:textId="77777777" w:rsidR="00FB69D4" w:rsidRPr="00856C38" w:rsidRDefault="00FB69D4" w:rsidP="00FB69D4">
      <w:pPr>
        <w:pStyle w:val="0normal"/>
        <w:ind w:left="0"/>
        <w:rPr>
          <w:sz w:val="22"/>
          <w:szCs w:val="22"/>
          <w:lang w:val="en-US"/>
        </w:rPr>
      </w:pPr>
    </w:p>
    <w:p w14:paraId="5F6FEA90" w14:textId="77777777" w:rsidR="00FB69D4" w:rsidRDefault="00FB69D4" w:rsidP="00FB69D4">
      <w:pPr>
        <w:pStyle w:val="0normal"/>
        <w:ind w:left="0"/>
        <w:rPr>
          <w:sz w:val="22"/>
          <w:szCs w:val="22"/>
          <w:lang w:val="en-US"/>
        </w:rPr>
      </w:pPr>
      <w:r w:rsidRPr="00856C38">
        <w:rPr>
          <w:b/>
          <w:bCs/>
          <w:sz w:val="22"/>
          <w:szCs w:val="22"/>
          <w:lang w:val="en-US"/>
        </w:rPr>
        <w:t>A comprehensive national framework for climate change adaptation is still to be developed</w:t>
      </w:r>
      <w:r w:rsidRPr="00856C38">
        <w:rPr>
          <w:sz w:val="22"/>
          <w:szCs w:val="22"/>
          <w:lang w:val="en-US"/>
        </w:rPr>
        <w:t xml:space="preserve">. </w:t>
      </w:r>
    </w:p>
    <w:p w14:paraId="63867B77" w14:textId="77777777" w:rsidR="00FB69D4" w:rsidRPr="00856C38" w:rsidRDefault="00FB69D4" w:rsidP="00FB69D4">
      <w:pPr>
        <w:pStyle w:val="0normal"/>
        <w:ind w:left="0"/>
        <w:rPr>
          <w:sz w:val="22"/>
          <w:szCs w:val="22"/>
          <w:lang w:val="en-US"/>
        </w:rPr>
      </w:pPr>
    </w:p>
    <w:p w14:paraId="393B6650" w14:textId="77777777" w:rsidR="00FB69D4" w:rsidRPr="00856C38" w:rsidRDefault="00FB69D4" w:rsidP="00FB69D4">
      <w:pPr>
        <w:pStyle w:val="0normal"/>
        <w:numPr>
          <w:ilvl w:val="0"/>
          <w:numId w:val="33"/>
        </w:numPr>
        <w:contextualSpacing w:val="0"/>
        <w:rPr>
          <w:sz w:val="22"/>
          <w:szCs w:val="22"/>
          <w:lang w:val="en-GB"/>
        </w:rPr>
      </w:pPr>
      <w:r w:rsidRPr="00856C38">
        <w:rPr>
          <w:sz w:val="22"/>
          <w:szCs w:val="22"/>
          <w:lang w:val="en-US"/>
        </w:rPr>
        <w:t>Dedicated actions for reducing vulnerabilities are still sporadic. To date, adaptation has occurred mainly ad-hoc, on a project basis. The majority of sectorial strategic and regulatory documents adopted during the previous two decades contain only indirect and fragmentary references that relate to climate change adaptation</w:t>
      </w:r>
      <w:r w:rsidRPr="00856C38">
        <w:rPr>
          <w:rStyle w:val="FootnoteReference"/>
          <w:sz w:val="22"/>
          <w:szCs w:val="22"/>
          <w:lang w:val="en-US"/>
        </w:rPr>
        <w:footnoteReference w:id="7"/>
      </w:r>
      <w:r w:rsidRPr="00856C38">
        <w:rPr>
          <w:sz w:val="22"/>
          <w:szCs w:val="22"/>
          <w:lang w:val="en-US"/>
        </w:rPr>
        <w:t>. Most of them do not pay special attention to planning specific measures for mitigation or sectoral adaptation to changed climate conditions.</w:t>
      </w:r>
      <w:r w:rsidRPr="00856C38">
        <w:rPr>
          <w:sz w:val="22"/>
          <w:szCs w:val="22"/>
          <w:lang w:val="en-GB"/>
        </w:rPr>
        <w:t xml:space="preserve"> </w:t>
      </w:r>
    </w:p>
    <w:p w14:paraId="36D0DBFC" w14:textId="77777777" w:rsidR="00FB69D4" w:rsidRPr="00856C38" w:rsidRDefault="00FB69D4" w:rsidP="00FB69D4">
      <w:pPr>
        <w:pStyle w:val="0normal"/>
        <w:numPr>
          <w:ilvl w:val="0"/>
          <w:numId w:val="33"/>
        </w:numPr>
        <w:contextualSpacing w:val="0"/>
        <w:rPr>
          <w:sz w:val="22"/>
          <w:szCs w:val="22"/>
          <w:lang w:val="en-US"/>
        </w:rPr>
      </w:pPr>
      <w:r w:rsidRPr="00856C38">
        <w:rPr>
          <w:sz w:val="22"/>
          <w:szCs w:val="22"/>
          <w:lang w:val="en-US"/>
        </w:rPr>
        <w:t xml:space="preserve">The draft LCDS has developed </w:t>
      </w:r>
      <w:r w:rsidRPr="00856C38">
        <w:rPr>
          <w:sz w:val="22"/>
          <w:szCs w:val="22"/>
          <w:u w:val="single"/>
          <w:lang w:val="en-US"/>
        </w:rPr>
        <w:t>the Adaptation Planning Framework</w:t>
      </w:r>
      <w:r w:rsidRPr="00856C38">
        <w:rPr>
          <w:sz w:val="22"/>
          <w:szCs w:val="22"/>
          <w:lang w:val="en-US"/>
        </w:rPr>
        <w:t>, which provides a methodology for assessment and planning of adaptation measures for future polices and projects in sectors with the highest priorities in adaptation. The proposed framework is based on climate risk assessments and extreme weather events risk assessments, identifying adaptation measures and prioritizing them, while at the same time following the approach and guidance of the Intergovernmental Panel on Climate Change (IPCC). The framework provides a methodology for monitoring and evaluation of measures within the climate change adaptation plans.</w:t>
      </w:r>
    </w:p>
    <w:p w14:paraId="059432FC" w14:textId="77777777" w:rsidR="00FB69D4" w:rsidRPr="00856C38" w:rsidRDefault="00FB69D4" w:rsidP="00FB69D4">
      <w:pPr>
        <w:pStyle w:val="0normal"/>
        <w:numPr>
          <w:ilvl w:val="0"/>
          <w:numId w:val="33"/>
        </w:numPr>
        <w:contextualSpacing w:val="0"/>
        <w:rPr>
          <w:sz w:val="22"/>
          <w:szCs w:val="22"/>
          <w:lang w:val="en-US"/>
        </w:rPr>
      </w:pPr>
      <w:r w:rsidRPr="00856C38">
        <w:rPr>
          <w:sz w:val="22"/>
          <w:szCs w:val="22"/>
          <w:lang w:val="en-US"/>
        </w:rPr>
        <w:t>However, the draft LCDS focus adaptation action on mitigation sectors, reflecting the evident and special status of the energy sector, given the fact that the energy sector is the most important in terms of GHG emissions. Measures to address the vulnerabilities in three priority mitigation sectors (agriculture – food production; forestry – bioenergy; hydrology and water resources – hydro-electric production)</w:t>
      </w:r>
      <w:r w:rsidRPr="00856C38">
        <w:rPr>
          <w:rStyle w:val="FootnoteReference"/>
          <w:sz w:val="22"/>
          <w:szCs w:val="22"/>
          <w:lang w:val="en-US"/>
        </w:rPr>
        <w:footnoteReference w:id="8"/>
      </w:r>
      <w:r w:rsidRPr="00856C38">
        <w:rPr>
          <w:sz w:val="22"/>
          <w:szCs w:val="22"/>
          <w:lang w:val="en-US"/>
        </w:rPr>
        <w:t xml:space="preserve">, mainly ensure that the mitigation potential, estimated for priority sectors, is not jeopardized by the impacts of climate change. </w:t>
      </w:r>
    </w:p>
    <w:p w14:paraId="21749842" w14:textId="77777777" w:rsidR="00FB69D4" w:rsidRPr="00856C38" w:rsidRDefault="00FB69D4" w:rsidP="00FB69D4">
      <w:pPr>
        <w:pStyle w:val="0normal"/>
        <w:numPr>
          <w:ilvl w:val="0"/>
          <w:numId w:val="33"/>
        </w:numPr>
        <w:contextualSpacing w:val="0"/>
        <w:rPr>
          <w:sz w:val="22"/>
          <w:szCs w:val="22"/>
          <w:lang w:val="en-GB"/>
        </w:rPr>
      </w:pPr>
      <w:r w:rsidRPr="00856C38">
        <w:rPr>
          <w:sz w:val="22"/>
          <w:szCs w:val="22"/>
          <w:u w:val="single"/>
          <w:lang w:val="en-US"/>
        </w:rPr>
        <w:t>The first draft National Adaptation Plan (NAP),</w:t>
      </w:r>
      <w:r w:rsidRPr="00856C38">
        <w:rPr>
          <w:sz w:val="22"/>
          <w:szCs w:val="22"/>
          <w:lang w:val="en-US"/>
        </w:rPr>
        <w:t xml:space="preserve"> developed in 2015 and containing adaptation measures for priority sectors, was never officially passed by the Government of Serbia. A new adaptation program, as requested under the Paris Agreement, is developed with the support of the Green Climate Fund, following the proposal officially submitted by the Ministry of Agriculture, Forestry, and Water Management. As far, the adaptation program, still expected, is anticipated to be a key element to create the policy and implementation environment while linking key sectorial measures. It will serve as a bridge to other cross-cutting initiatives, such as </w:t>
      </w:r>
      <w:r w:rsidRPr="00856C38">
        <w:rPr>
          <w:sz w:val="22"/>
          <w:szCs w:val="22"/>
          <w:u w:val="single"/>
          <w:lang w:val="en-US"/>
        </w:rPr>
        <w:t>the National Disaster Risk Management Program</w:t>
      </w:r>
      <w:r w:rsidRPr="00856C38">
        <w:rPr>
          <w:sz w:val="22"/>
          <w:szCs w:val="22"/>
          <w:lang w:val="en-US"/>
        </w:rPr>
        <w:t xml:space="preserve"> (2015) and its Action Plan (2017-2020)</w:t>
      </w:r>
      <w:r w:rsidRPr="00856C38">
        <w:rPr>
          <w:rStyle w:val="FootnoteReference"/>
          <w:sz w:val="22"/>
          <w:szCs w:val="22"/>
          <w:lang w:val="en-US"/>
        </w:rPr>
        <w:footnoteReference w:id="9"/>
      </w:r>
      <w:r w:rsidRPr="00856C38">
        <w:rPr>
          <w:sz w:val="22"/>
          <w:szCs w:val="22"/>
          <w:lang w:val="en-US"/>
        </w:rPr>
        <w:t>.</w:t>
      </w:r>
      <w:r w:rsidRPr="00856C38">
        <w:rPr>
          <w:sz w:val="22"/>
          <w:szCs w:val="22"/>
          <w:lang w:val="en-GB"/>
        </w:rPr>
        <w:t xml:space="preserve"> </w:t>
      </w:r>
    </w:p>
    <w:p w14:paraId="1101E3FC" w14:textId="77777777" w:rsidR="00FB69D4" w:rsidRPr="00856C38" w:rsidRDefault="00FB69D4" w:rsidP="00FB69D4">
      <w:pPr>
        <w:pStyle w:val="0normal"/>
        <w:ind w:left="360"/>
        <w:rPr>
          <w:sz w:val="22"/>
          <w:szCs w:val="22"/>
          <w:lang w:val="en-GB"/>
        </w:rPr>
      </w:pPr>
    </w:p>
    <w:p w14:paraId="10940361" w14:textId="77777777" w:rsidR="00FB69D4" w:rsidRDefault="00FB69D4" w:rsidP="00FB69D4">
      <w:pPr>
        <w:pStyle w:val="0normal"/>
        <w:ind w:left="0"/>
        <w:rPr>
          <w:sz w:val="22"/>
          <w:szCs w:val="22"/>
          <w:lang w:val="en-GB"/>
        </w:rPr>
      </w:pPr>
      <w:r w:rsidRPr="00856C38">
        <w:rPr>
          <w:sz w:val="22"/>
          <w:szCs w:val="22"/>
          <w:lang w:val="en-GB"/>
        </w:rPr>
        <w:t xml:space="preserve">On the basis of the </w:t>
      </w:r>
      <w:r w:rsidRPr="00856C38">
        <w:rPr>
          <w:sz w:val="22"/>
          <w:szCs w:val="22"/>
          <w:u w:val="single"/>
          <w:lang w:val="en-GB"/>
        </w:rPr>
        <w:t>National Strategy for Protection and Rescue in Emergency Situation</w:t>
      </w:r>
      <w:r w:rsidRPr="00856C38">
        <w:rPr>
          <w:rStyle w:val="FootnoteReference"/>
          <w:sz w:val="22"/>
          <w:szCs w:val="22"/>
          <w:lang w:val="en-GB"/>
        </w:rPr>
        <w:footnoteReference w:id="10"/>
      </w:r>
      <w:r w:rsidRPr="00856C38">
        <w:rPr>
          <w:sz w:val="22"/>
          <w:szCs w:val="22"/>
          <w:lang w:val="en-GB"/>
        </w:rPr>
        <w:t xml:space="preserve"> the </w:t>
      </w:r>
      <w:r w:rsidRPr="00856C38">
        <w:rPr>
          <w:sz w:val="22"/>
          <w:szCs w:val="22"/>
          <w:u w:val="single"/>
          <w:lang w:val="en-GB"/>
        </w:rPr>
        <w:t>Law on Disaster Risk Reduction and Emergency Management was adopted in 2018</w:t>
      </w:r>
      <w:r w:rsidRPr="00856C38">
        <w:rPr>
          <w:rStyle w:val="FootnoteReference"/>
          <w:sz w:val="22"/>
          <w:szCs w:val="22"/>
          <w:lang w:val="en-GB"/>
        </w:rPr>
        <w:footnoteReference w:id="11"/>
      </w:r>
      <w:r w:rsidRPr="00856C38">
        <w:rPr>
          <w:sz w:val="22"/>
          <w:szCs w:val="22"/>
          <w:lang w:val="en-GB"/>
        </w:rPr>
        <w:t xml:space="preserve">. This Law introduced the </w:t>
      </w:r>
      <w:r w:rsidRPr="00856C38">
        <w:rPr>
          <w:sz w:val="22"/>
          <w:szCs w:val="22"/>
          <w:lang w:val="en-GB"/>
        </w:rPr>
        <w:lastRenderedPageBreak/>
        <w:t>obligation to develop Disaster Risk Assessments and Plans for Protection and Rescue at national level, at the level of units of local self-governments, companies, public health, social and educational institutions, and legal</w:t>
      </w:r>
      <w:r w:rsidRPr="00856C38">
        <w:rPr>
          <w:rStyle w:val="FootnoteReference"/>
          <w:sz w:val="22"/>
          <w:szCs w:val="22"/>
          <w:lang w:val="en-GB"/>
        </w:rPr>
        <w:footnoteReference w:id="12"/>
      </w:r>
      <w:r w:rsidRPr="00856C38">
        <w:rPr>
          <w:sz w:val="22"/>
          <w:szCs w:val="22"/>
          <w:lang w:val="en-GB"/>
        </w:rPr>
        <w:t>.</w:t>
      </w:r>
    </w:p>
    <w:p w14:paraId="195268FF" w14:textId="77777777" w:rsidR="00FB69D4" w:rsidRPr="00856C38" w:rsidRDefault="00FB69D4" w:rsidP="00FB69D4">
      <w:pPr>
        <w:pStyle w:val="0normal"/>
        <w:ind w:left="0"/>
        <w:rPr>
          <w:sz w:val="22"/>
          <w:szCs w:val="22"/>
          <w:lang w:val="en-GB"/>
        </w:rPr>
      </w:pPr>
    </w:p>
    <w:p w14:paraId="0992C06D" w14:textId="77777777" w:rsidR="00FB69D4" w:rsidRPr="00856C38" w:rsidRDefault="00FB69D4" w:rsidP="00FB69D4">
      <w:pPr>
        <w:pStyle w:val="0normal"/>
        <w:ind w:left="0"/>
        <w:rPr>
          <w:sz w:val="22"/>
          <w:szCs w:val="22"/>
          <w:lang w:val="en-GB"/>
        </w:rPr>
      </w:pPr>
      <w:r w:rsidRPr="00856C38">
        <w:rPr>
          <w:sz w:val="22"/>
          <w:szCs w:val="22"/>
          <w:lang w:val="en-GB"/>
        </w:rPr>
        <w:t xml:space="preserve">The </w:t>
      </w:r>
      <w:r w:rsidRPr="00856C38">
        <w:rPr>
          <w:sz w:val="22"/>
          <w:szCs w:val="22"/>
          <w:u w:val="single"/>
          <w:lang w:val="en-GB"/>
        </w:rPr>
        <w:t>Emergency Management Sector of the Ministry of Internal Affairs conducted the Disaster Risks Assessment for the Republic of Serbia</w:t>
      </w:r>
      <w:r w:rsidRPr="00856C38">
        <w:rPr>
          <w:rStyle w:val="FootnoteReference"/>
          <w:sz w:val="22"/>
          <w:szCs w:val="22"/>
          <w:lang w:val="en-GB"/>
        </w:rPr>
        <w:footnoteReference w:id="13"/>
      </w:r>
      <w:r w:rsidRPr="00856C38">
        <w:rPr>
          <w:sz w:val="22"/>
          <w:szCs w:val="22"/>
          <w:lang w:val="en-GB"/>
        </w:rPr>
        <w:t>, which was adopted in March 2019. This document defined natural and other disasters, which pose significant risks for lives and health of people, economy,  environment and social stability. The risk assessment in this document was conducted on the basis of the scenario for the most likely adverse event and the scenario for the adverse event with the most severe consequences defined on the basis of historical data.</w:t>
      </w:r>
    </w:p>
    <w:p w14:paraId="5DECDB81" w14:textId="77777777" w:rsidR="00FB69D4" w:rsidRPr="00856C38" w:rsidRDefault="00FB69D4" w:rsidP="00FB69D4">
      <w:pPr>
        <w:pStyle w:val="0normal"/>
        <w:ind w:left="0"/>
        <w:rPr>
          <w:sz w:val="22"/>
          <w:szCs w:val="22"/>
          <w:lang w:val="en-GB"/>
        </w:rPr>
      </w:pPr>
    </w:p>
    <w:tbl>
      <w:tblPr>
        <w:tblStyle w:val="Grilledutableau2"/>
        <w:tblW w:w="0" w:type="auto"/>
        <w:tblInd w:w="0" w:type="dxa"/>
        <w:tblLook w:val="04A0" w:firstRow="1" w:lastRow="0" w:firstColumn="1" w:lastColumn="0" w:noHBand="0" w:noVBand="1"/>
      </w:tblPr>
      <w:tblGrid>
        <w:gridCol w:w="9063"/>
      </w:tblGrid>
      <w:tr w:rsidR="00FB69D4" w:rsidRPr="00856C38" w14:paraId="15FBF2B4" w14:textId="77777777" w:rsidTr="00FB69D4">
        <w:tc>
          <w:tcPr>
            <w:tcW w:w="9063" w:type="dxa"/>
          </w:tcPr>
          <w:p w14:paraId="62ADCFC2" w14:textId="77777777" w:rsidR="00FB69D4" w:rsidRPr="00856C38" w:rsidRDefault="00FB69D4" w:rsidP="00FB69D4">
            <w:pPr>
              <w:pStyle w:val="0normal"/>
              <w:ind w:left="0"/>
              <w:jc w:val="center"/>
              <w:rPr>
                <w:i/>
                <w:iCs/>
                <w:lang w:val="en-GB"/>
              </w:rPr>
            </w:pPr>
            <w:r w:rsidRPr="00856C38">
              <w:rPr>
                <w:i/>
                <w:iCs/>
                <w:lang w:val="en-GB"/>
              </w:rPr>
              <w:t>Serbia CDN adaptation and mitigation (draft- December 2020)</w:t>
            </w:r>
          </w:p>
          <w:p w14:paraId="410834E5" w14:textId="77777777" w:rsidR="00FB69D4" w:rsidRPr="00856C38" w:rsidRDefault="00FB69D4" w:rsidP="00FB69D4">
            <w:pPr>
              <w:pStyle w:val="0normal"/>
              <w:ind w:left="0"/>
              <w:rPr>
                <w:b/>
                <w:bCs/>
                <w:sz w:val="20"/>
                <w:szCs w:val="20"/>
                <w:lang w:val="en-GB"/>
              </w:rPr>
            </w:pPr>
            <w:r w:rsidRPr="00856C38">
              <w:rPr>
                <w:b/>
                <w:bCs/>
                <w:sz w:val="20"/>
                <w:szCs w:val="20"/>
                <w:lang w:val="en-GB"/>
              </w:rPr>
              <w:t xml:space="preserve">Mitigation: </w:t>
            </w:r>
          </w:p>
          <w:p w14:paraId="72E212D9" w14:textId="77777777" w:rsidR="00FB69D4" w:rsidRPr="00856C38" w:rsidRDefault="00FB69D4" w:rsidP="00FB69D4">
            <w:pPr>
              <w:pStyle w:val="ListParagraph"/>
              <w:numPr>
                <w:ilvl w:val="0"/>
                <w:numId w:val="33"/>
              </w:numPr>
              <w:contextualSpacing/>
              <w:rPr>
                <w:sz w:val="20"/>
                <w:szCs w:val="20"/>
              </w:rPr>
            </w:pPr>
            <w:r w:rsidRPr="00856C38">
              <w:rPr>
                <w:sz w:val="20"/>
                <w:szCs w:val="20"/>
                <w:u w:val="single"/>
              </w:rPr>
              <w:t>Unconditional emissions reduction</w:t>
            </w:r>
            <w:r w:rsidRPr="00856C38">
              <w:rPr>
                <w:sz w:val="20"/>
                <w:szCs w:val="20"/>
              </w:rPr>
              <w:t xml:space="preserve">: Reduction of GHG emissions by </w:t>
            </w:r>
            <w:r w:rsidRPr="00856C38">
              <w:rPr>
                <w:sz w:val="20"/>
                <w:szCs w:val="20"/>
                <w:u w:val="single"/>
              </w:rPr>
              <w:t>13.2% in 2030 compared to 2010</w:t>
            </w:r>
            <w:r w:rsidRPr="00856C38">
              <w:rPr>
                <w:sz w:val="20"/>
                <w:szCs w:val="20"/>
              </w:rPr>
              <w:t xml:space="preserve">, which corresponds to a decrease of </w:t>
            </w:r>
            <w:r w:rsidRPr="00856C38">
              <w:rPr>
                <w:b/>
                <w:bCs/>
                <w:sz w:val="20"/>
                <w:szCs w:val="20"/>
              </w:rPr>
              <w:t>33.3%</w:t>
            </w:r>
            <w:r w:rsidRPr="00856C38">
              <w:rPr>
                <w:sz w:val="20"/>
                <w:szCs w:val="20"/>
              </w:rPr>
              <w:t xml:space="preserve"> compared to 1990 (absolute target – Baseline scenario).</w:t>
            </w:r>
          </w:p>
          <w:p w14:paraId="65FA10FB" w14:textId="77777777" w:rsidR="00FB69D4" w:rsidRPr="00856C38" w:rsidRDefault="00FB69D4" w:rsidP="00FB69D4">
            <w:pPr>
              <w:pStyle w:val="ListParagraph"/>
              <w:numPr>
                <w:ilvl w:val="0"/>
                <w:numId w:val="33"/>
              </w:numPr>
              <w:contextualSpacing/>
              <w:rPr>
                <w:sz w:val="20"/>
                <w:szCs w:val="20"/>
              </w:rPr>
            </w:pPr>
            <w:r w:rsidRPr="00856C38">
              <w:rPr>
                <w:sz w:val="20"/>
                <w:szCs w:val="20"/>
                <w:u w:val="single"/>
              </w:rPr>
              <w:t>Conditional emissions reduction</w:t>
            </w:r>
            <w:r w:rsidRPr="00856C38">
              <w:rPr>
                <w:sz w:val="20"/>
                <w:szCs w:val="20"/>
              </w:rPr>
              <w:t xml:space="preserve"> (Scenario with additional measures) is </w:t>
            </w:r>
            <w:r w:rsidRPr="00856C38">
              <w:rPr>
                <w:sz w:val="20"/>
                <w:szCs w:val="20"/>
                <w:u w:val="single"/>
              </w:rPr>
              <w:t>28.7% compared to 2010</w:t>
            </w:r>
            <w:r w:rsidRPr="00856C38">
              <w:rPr>
                <w:sz w:val="20"/>
                <w:szCs w:val="20"/>
              </w:rPr>
              <w:t xml:space="preserve"> (45.2% compared to 1990) with appropriate financial, technical and technological assistance from the international community). </w:t>
            </w:r>
          </w:p>
          <w:p w14:paraId="456A5AA7" w14:textId="77777777" w:rsidR="00FB69D4" w:rsidRPr="00856C38" w:rsidRDefault="00FB69D4" w:rsidP="00FB69D4">
            <w:pPr>
              <w:pStyle w:val="ListParagraph"/>
              <w:numPr>
                <w:ilvl w:val="0"/>
                <w:numId w:val="33"/>
              </w:numPr>
              <w:contextualSpacing/>
              <w:rPr>
                <w:sz w:val="20"/>
                <w:szCs w:val="20"/>
              </w:rPr>
            </w:pPr>
            <w:r w:rsidRPr="00856C38">
              <w:rPr>
                <w:sz w:val="20"/>
                <w:szCs w:val="20"/>
                <w:u w:val="single"/>
              </w:rPr>
              <w:t>Sectors</w:t>
            </w:r>
            <w:r w:rsidRPr="00856C38">
              <w:rPr>
                <w:sz w:val="20"/>
                <w:szCs w:val="20"/>
              </w:rPr>
              <w:t xml:space="preserve">: Energy (including the energy industry, transport and the residential and service buildings sector), industrial processes (including, inter alia, the mineral, chemical and metal industries) and Industrial Processes and Product Use (IPPU), Agriculture, Forestry and other land use, Waste Sector (including solid waste disposal and wastewater treatment). </w:t>
            </w:r>
            <w:r w:rsidRPr="00856C38">
              <w:rPr>
                <w:bCs/>
                <w:sz w:val="20"/>
                <w:szCs w:val="20"/>
              </w:rPr>
              <w:t>L</w:t>
            </w:r>
            <w:r w:rsidRPr="00856C38">
              <w:rPr>
                <w:sz w:val="20"/>
                <w:szCs w:val="20"/>
              </w:rPr>
              <w:t xml:space="preserve">ULUCF is not included, because the accuracy of the input data and the quality of the inventory are at an insufficiently high level. </w:t>
            </w:r>
          </w:p>
          <w:p w14:paraId="1C24A0F8" w14:textId="77777777" w:rsidR="00FB69D4" w:rsidRPr="00856C38" w:rsidRDefault="00FB69D4" w:rsidP="00FB69D4">
            <w:pPr>
              <w:pStyle w:val="ListParagraph"/>
              <w:numPr>
                <w:ilvl w:val="0"/>
                <w:numId w:val="33"/>
              </w:numPr>
              <w:contextualSpacing/>
              <w:rPr>
                <w:sz w:val="20"/>
                <w:szCs w:val="20"/>
              </w:rPr>
            </w:pPr>
            <w:r w:rsidRPr="00856C38">
              <w:rPr>
                <w:sz w:val="20"/>
                <w:szCs w:val="20"/>
                <w:u w:val="single"/>
              </w:rPr>
              <w:t>Financial needs</w:t>
            </w:r>
            <w:r w:rsidRPr="00856C38">
              <w:rPr>
                <w:sz w:val="20"/>
                <w:szCs w:val="20"/>
              </w:rPr>
              <w:t>: - for absolute target (Baseline Scenario): € 6,511 million - the assistance of the international community is expected in part; - For conditional target (Scenario with additional measures): € 19,239 million compared to the Baseline Scenario - fulfilment is possible only with financial, technical and capacity building assistance from the international community</w:t>
            </w:r>
          </w:p>
          <w:p w14:paraId="44401DF0" w14:textId="77777777" w:rsidR="00FB69D4" w:rsidRPr="00856C38" w:rsidRDefault="00FB69D4" w:rsidP="00FB69D4">
            <w:pPr>
              <w:rPr>
                <w:sz w:val="20"/>
              </w:rPr>
            </w:pPr>
          </w:p>
          <w:p w14:paraId="6AC963D7" w14:textId="77777777" w:rsidR="00FB69D4" w:rsidRPr="00856C38" w:rsidRDefault="00FB69D4" w:rsidP="00FB69D4">
            <w:pPr>
              <w:rPr>
                <w:b/>
                <w:bCs/>
                <w:sz w:val="20"/>
              </w:rPr>
            </w:pPr>
            <w:r w:rsidRPr="00856C38">
              <w:rPr>
                <w:b/>
                <w:bCs/>
                <w:sz w:val="20"/>
              </w:rPr>
              <w:t xml:space="preserve">Adaptation </w:t>
            </w:r>
          </w:p>
          <w:p w14:paraId="4B081F46" w14:textId="77777777" w:rsidR="00FB69D4" w:rsidRPr="00856C38" w:rsidRDefault="00FB69D4" w:rsidP="00FB69D4">
            <w:pPr>
              <w:pStyle w:val="ListParagraph"/>
              <w:numPr>
                <w:ilvl w:val="0"/>
                <w:numId w:val="33"/>
              </w:numPr>
              <w:contextualSpacing/>
              <w:rPr>
                <w:sz w:val="20"/>
                <w:szCs w:val="20"/>
              </w:rPr>
            </w:pPr>
            <w:r w:rsidRPr="00856C38">
              <w:rPr>
                <w:b/>
                <w:bCs/>
                <w:sz w:val="20"/>
                <w:szCs w:val="20"/>
              </w:rPr>
              <w:t>Sectors</w:t>
            </w:r>
            <w:r w:rsidRPr="00856C38">
              <w:rPr>
                <w:sz w:val="20"/>
                <w:szCs w:val="20"/>
              </w:rPr>
              <w:t xml:space="preserve">: The sectors that are most vulnerable to climate change in Serbia include: agriculture, water management, forestry, biodiversity and public health. </w:t>
            </w:r>
          </w:p>
          <w:p w14:paraId="11A49720" w14:textId="77777777" w:rsidR="00FB69D4" w:rsidRPr="00856C38" w:rsidRDefault="00FB69D4" w:rsidP="00FB69D4">
            <w:pPr>
              <w:pStyle w:val="ListParagraph"/>
              <w:numPr>
                <w:ilvl w:val="0"/>
                <w:numId w:val="33"/>
              </w:numPr>
              <w:contextualSpacing/>
              <w:rPr>
                <w:sz w:val="20"/>
                <w:szCs w:val="20"/>
              </w:rPr>
            </w:pPr>
            <w:r w:rsidRPr="00856C38">
              <w:rPr>
                <w:sz w:val="20"/>
                <w:szCs w:val="20"/>
              </w:rPr>
              <w:t xml:space="preserve">NDC contains adaptation measures for these sectors as well as for Disaster risk reduction (DDR). </w:t>
            </w:r>
          </w:p>
          <w:p w14:paraId="7246602B" w14:textId="77777777" w:rsidR="00FB69D4" w:rsidRPr="00856C38" w:rsidRDefault="00FB69D4" w:rsidP="00FB69D4">
            <w:pPr>
              <w:pStyle w:val="ListParagraph"/>
              <w:numPr>
                <w:ilvl w:val="0"/>
                <w:numId w:val="33"/>
              </w:numPr>
              <w:contextualSpacing/>
              <w:rPr>
                <w:sz w:val="20"/>
                <w:szCs w:val="20"/>
              </w:rPr>
            </w:pPr>
            <w:r w:rsidRPr="00856C38">
              <w:rPr>
                <w:sz w:val="20"/>
                <w:szCs w:val="20"/>
              </w:rPr>
              <w:t xml:space="preserve">The NDC </w:t>
            </w:r>
            <w:r w:rsidRPr="00856C38">
              <w:rPr>
                <w:b/>
                <w:bCs/>
                <w:sz w:val="20"/>
                <w:szCs w:val="20"/>
              </w:rPr>
              <w:t>does not indicate the total financial needs for adaptation options</w:t>
            </w:r>
            <w:r w:rsidRPr="00856C38">
              <w:rPr>
                <w:sz w:val="20"/>
                <w:szCs w:val="20"/>
              </w:rPr>
              <w:t xml:space="preserve"> implementation. A table at the end of the document indicate for each priority measure an estimation of the financial needs. </w:t>
            </w:r>
          </w:p>
          <w:p w14:paraId="10E43EA5" w14:textId="77777777" w:rsidR="00FB69D4" w:rsidRPr="00856C38" w:rsidRDefault="00FB69D4" w:rsidP="00FB69D4">
            <w:pPr>
              <w:rPr>
                <w:sz w:val="20"/>
              </w:rPr>
            </w:pPr>
          </w:p>
          <w:p w14:paraId="1F43FE82" w14:textId="77777777" w:rsidR="00FB69D4" w:rsidRPr="00856C38" w:rsidRDefault="00FB69D4" w:rsidP="00FB69D4">
            <w:pPr>
              <w:pStyle w:val="ListParagraph"/>
              <w:numPr>
                <w:ilvl w:val="0"/>
                <w:numId w:val="33"/>
              </w:numPr>
              <w:contextualSpacing/>
              <w:rPr>
                <w:sz w:val="20"/>
                <w:szCs w:val="20"/>
              </w:rPr>
            </w:pPr>
            <w:r w:rsidRPr="00856C38">
              <w:rPr>
                <w:b/>
                <w:bCs/>
                <w:sz w:val="20"/>
                <w:szCs w:val="20"/>
              </w:rPr>
              <w:t>Gender equality</w:t>
            </w:r>
            <w:r w:rsidRPr="00856C38">
              <w:rPr>
                <w:sz w:val="20"/>
                <w:szCs w:val="20"/>
              </w:rPr>
              <w:t xml:space="preserve"> was considered during the preparation and realization of stakeholder consultation during NDC preparation (gender related information will be included in final draft of NDCs revision).</w:t>
            </w:r>
          </w:p>
          <w:p w14:paraId="0E878E68" w14:textId="77777777" w:rsidR="00FB69D4" w:rsidRPr="00856C38" w:rsidRDefault="00FB69D4" w:rsidP="00FB69D4">
            <w:pPr>
              <w:pStyle w:val="ListParagraph"/>
              <w:numPr>
                <w:ilvl w:val="0"/>
                <w:numId w:val="33"/>
              </w:numPr>
              <w:contextualSpacing/>
            </w:pPr>
            <w:r w:rsidRPr="00856C38">
              <w:rPr>
                <w:b/>
                <w:bCs/>
                <w:sz w:val="20"/>
                <w:szCs w:val="20"/>
              </w:rPr>
              <w:t>The Second Biennial Update Report</w:t>
            </w:r>
            <w:r w:rsidRPr="00856C38">
              <w:rPr>
                <w:sz w:val="20"/>
                <w:szCs w:val="20"/>
              </w:rPr>
              <w:t xml:space="preserve"> and the </w:t>
            </w:r>
            <w:r w:rsidRPr="00856C38">
              <w:rPr>
                <w:b/>
                <w:bCs/>
                <w:sz w:val="20"/>
                <w:szCs w:val="20"/>
              </w:rPr>
              <w:t xml:space="preserve">Third National Communication are being prepared (2021). </w:t>
            </w:r>
          </w:p>
          <w:p w14:paraId="016EE2B5" w14:textId="77777777" w:rsidR="00FB69D4" w:rsidRPr="00856C38" w:rsidRDefault="00FB69D4" w:rsidP="00FB69D4">
            <w:pPr>
              <w:pStyle w:val="ListParagraph"/>
              <w:ind w:left="360"/>
            </w:pPr>
          </w:p>
        </w:tc>
      </w:tr>
    </w:tbl>
    <w:p w14:paraId="7D9A98AA" w14:textId="77777777" w:rsidR="00FB69D4" w:rsidRDefault="00FB69D4" w:rsidP="00FB69D4">
      <w:pPr>
        <w:pStyle w:val="0normal"/>
        <w:ind w:left="0"/>
        <w:rPr>
          <w:sz w:val="22"/>
          <w:szCs w:val="22"/>
          <w:lang w:val="en-GB"/>
        </w:rPr>
      </w:pPr>
    </w:p>
    <w:p w14:paraId="2EDF9CB8" w14:textId="77777777" w:rsidR="00FB69D4" w:rsidRDefault="00FB69D4" w:rsidP="00FB69D4">
      <w:pPr>
        <w:pStyle w:val="0normal"/>
        <w:ind w:left="0"/>
        <w:rPr>
          <w:sz w:val="22"/>
          <w:szCs w:val="22"/>
          <w:lang w:val="en-GB"/>
        </w:rPr>
      </w:pPr>
    </w:p>
    <w:p w14:paraId="538C10BD" w14:textId="77777777" w:rsidR="00FB69D4" w:rsidRPr="00856C38" w:rsidRDefault="00FB69D4" w:rsidP="00FB69D4">
      <w:pPr>
        <w:pStyle w:val="0normal"/>
        <w:ind w:left="0"/>
        <w:rPr>
          <w:sz w:val="22"/>
          <w:szCs w:val="22"/>
          <w:lang w:val="en-GB"/>
        </w:rPr>
      </w:pPr>
    </w:p>
    <w:p w14:paraId="3F6B10F4" w14:textId="77777777" w:rsidR="00FB69D4" w:rsidRDefault="00FB69D4" w:rsidP="00FB69D4">
      <w:pPr>
        <w:pStyle w:val="0normal"/>
        <w:ind w:left="0"/>
        <w:rPr>
          <w:sz w:val="22"/>
          <w:szCs w:val="22"/>
          <w:lang w:val="en-US"/>
        </w:rPr>
      </w:pPr>
      <w:r w:rsidRPr="00856C38">
        <w:rPr>
          <w:b/>
          <w:bCs/>
          <w:sz w:val="22"/>
          <w:szCs w:val="22"/>
          <w:lang w:val="en-US"/>
        </w:rPr>
        <w:t>Institutional setting</w:t>
      </w:r>
    </w:p>
    <w:p w14:paraId="097648DF" w14:textId="77777777" w:rsidR="00FB69D4" w:rsidRPr="00856C38" w:rsidRDefault="00FB69D4" w:rsidP="00FB69D4">
      <w:pPr>
        <w:pStyle w:val="0normal"/>
        <w:ind w:left="0"/>
        <w:rPr>
          <w:sz w:val="22"/>
          <w:szCs w:val="22"/>
          <w:lang w:val="en-US"/>
        </w:rPr>
      </w:pPr>
    </w:p>
    <w:p w14:paraId="19D63987" w14:textId="77777777" w:rsidR="00FB69D4" w:rsidRDefault="00FB69D4" w:rsidP="00FB69D4">
      <w:pPr>
        <w:pStyle w:val="0normal"/>
        <w:ind w:left="0"/>
        <w:rPr>
          <w:sz w:val="22"/>
          <w:szCs w:val="22"/>
          <w:lang w:val="en-US"/>
        </w:rPr>
      </w:pPr>
      <w:r w:rsidRPr="00856C38">
        <w:rPr>
          <w:sz w:val="22"/>
          <w:szCs w:val="22"/>
          <w:lang w:val="en-US"/>
        </w:rPr>
        <w:t xml:space="preserve">Climate change related policy making, legislation and implementation responsibility is split to a number of sectorial ministries, with </w:t>
      </w:r>
      <w:r w:rsidRPr="00856C38">
        <w:rPr>
          <w:sz w:val="22"/>
          <w:szCs w:val="22"/>
          <w:u w:val="single"/>
          <w:lang w:val="en-US"/>
        </w:rPr>
        <w:t>the Ministry of Environmental Protection</w:t>
      </w:r>
      <w:r w:rsidRPr="00856C38">
        <w:rPr>
          <w:sz w:val="22"/>
          <w:szCs w:val="22"/>
          <w:lang w:val="en-US"/>
        </w:rPr>
        <w:t xml:space="preserve"> as the key institution. Its mandate is mostly consisting in acting as responsible institution for monitoring of the environmental protection </w:t>
      </w:r>
      <w:r w:rsidRPr="00856C38">
        <w:rPr>
          <w:sz w:val="22"/>
          <w:szCs w:val="22"/>
          <w:lang w:val="en-US"/>
        </w:rPr>
        <w:lastRenderedPageBreak/>
        <w:t xml:space="preserve">and climate change policies, since other ministries and LGUs have the responsibilities to implement the strategies and the action plans. The </w:t>
      </w:r>
      <w:r w:rsidRPr="00856C38">
        <w:rPr>
          <w:sz w:val="22"/>
          <w:szCs w:val="22"/>
          <w:u w:val="single"/>
          <w:lang w:val="en-US"/>
        </w:rPr>
        <w:t>Ministry of Mining and Energy</w:t>
      </w:r>
      <w:r w:rsidRPr="00856C38">
        <w:rPr>
          <w:sz w:val="22"/>
          <w:szCs w:val="22"/>
          <w:lang w:val="en-US"/>
        </w:rPr>
        <w:t xml:space="preserve"> is responsible for the production and distribution of energy, including the transition from fossil fuels to renewable energy sources and the operation of district heating systems for heat production. </w:t>
      </w:r>
      <w:r w:rsidRPr="00856C38">
        <w:rPr>
          <w:sz w:val="22"/>
          <w:szCs w:val="22"/>
          <w:u w:val="single"/>
          <w:lang w:val="en-US"/>
        </w:rPr>
        <w:t>Local self-government units</w:t>
      </w:r>
      <w:r w:rsidRPr="00856C38">
        <w:rPr>
          <w:sz w:val="22"/>
          <w:szCs w:val="22"/>
          <w:lang w:val="en-US"/>
        </w:rPr>
        <w:t xml:space="preserve"> are responsible for communal environmental infrastructure, including water and wastewater infrastructure, district heating, energy efficiency in public buildings, etc. </w:t>
      </w:r>
    </w:p>
    <w:p w14:paraId="4A69B174" w14:textId="77777777" w:rsidR="00FB69D4" w:rsidRPr="00856C38" w:rsidRDefault="00FB69D4" w:rsidP="00FB69D4">
      <w:pPr>
        <w:pStyle w:val="0normal"/>
        <w:ind w:left="0"/>
        <w:rPr>
          <w:sz w:val="22"/>
          <w:szCs w:val="22"/>
          <w:lang w:val="en-US"/>
        </w:rPr>
      </w:pPr>
    </w:p>
    <w:p w14:paraId="53C99EEF" w14:textId="77777777" w:rsidR="00FB69D4" w:rsidRDefault="00FB69D4" w:rsidP="00FB69D4">
      <w:pPr>
        <w:pStyle w:val="0normal"/>
        <w:ind w:left="0"/>
        <w:rPr>
          <w:sz w:val="22"/>
          <w:szCs w:val="22"/>
          <w:lang w:val="en-US"/>
        </w:rPr>
      </w:pPr>
      <w:r w:rsidRPr="00856C38">
        <w:rPr>
          <w:b/>
          <w:bCs/>
          <w:sz w:val="22"/>
          <w:szCs w:val="22"/>
          <w:lang w:val="en-US"/>
        </w:rPr>
        <w:t>A lack of awareness about climate change adaptation and the links within existing programs and activities</w:t>
      </w:r>
      <w:r w:rsidRPr="00856C38">
        <w:rPr>
          <w:sz w:val="22"/>
          <w:szCs w:val="22"/>
          <w:lang w:val="en-US"/>
        </w:rPr>
        <w:t xml:space="preserve">. Although it can be said that Serbia has taken initial steps in establishing an effective institutional framework for climate response, it is evident that there is a lack of awareness about climate change adaptation and the applications to be developed within sectors programs and activities. Technical knowledge and the overall capacity of professionals involved in the planning and implementation of sectoral climate change adaptation policies and measures require further improvement. </w:t>
      </w:r>
    </w:p>
    <w:p w14:paraId="78E310F6" w14:textId="77777777" w:rsidR="00FB69D4" w:rsidRPr="00856C38" w:rsidRDefault="00FB69D4" w:rsidP="00FB69D4">
      <w:pPr>
        <w:pStyle w:val="0normal"/>
        <w:ind w:left="0"/>
        <w:rPr>
          <w:sz w:val="22"/>
          <w:szCs w:val="22"/>
          <w:lang w:val="en-US"/>
        </w:rPr>
      </w:pPr>
    </w:p>
    <w:p w14:paraId="3A0E9AEA" w14:textId="77777777" w:rsidR="00FB69D4" w:rsidRDefault="00FB69D4" w:rsidP="00FB69D4">
      <w:pPr>
        <w:pStyle w:val="0normal"/>
        <w:ind w:left="0"/>
        <w:rPr>
          <w:sz w:val="22"/>
          <w:szCs w:val="22"/>
          <w:lang w:val="en-US"/>
        </w:rPr>
      </w:pPr>
      <w:r w:rsidRPr="00856C38">
        <w:rPr>
          <w:b/>
          <w:bCs/>
          <w:sz w:val="22"/>
          <w:szCs w:val="22"/>
          <w:lang w:val="en-US"/>
        </w:rPr>
        <w:t>The capacity of most ministries and local governments to integrate adaptation into policies and strategies needs to be strengthened</w:t>
      </w:r>
      <w:r w:rsidRPr="00856C38">
        <w:rPr>
          <w:sz w:val="22"/>
          <w:szCs w:val="22"/>
          <w:lang w:val="en-US"/>
        </w:rPr>
        <w:t>. Effort has been made by the MoEP to develop an Adaptation Planning Framework (with UNDP support). In addition, SKGO with the support of UNDP brings technical assistance to LGUs in developing Local Adaptation Plans</w:t>
      </w:r>
      <w:r w:rsidRPr="00856C38">
        <w:rPr>
          <w:rStyle w:val="FootnoteReference"/>
          <w:sz w:val="22"/>
          <w:szCs w:val="22"/>
          <w:lang w:val="en-US"/>
        </w:rPr>
        <w:footnoteReference w:id="14"/>
      </w:r>
      <w:r w:rsidRPr="00856C38">
        <w:rPr>
          <w:sz w:val="22"/>
          <w:szCs w:val="22"/>
          <w:lang w:val="en-US"/>
        </w:rPr>
        <w:t xml:space="preserve">. Those efforts need to be increased and coordinated with other structural aspects such as investment planning and financing in order to enable inclusion in existing national processes and systems. </w:t>
      </w:r>
    </w:p>
    <w:p w14:paraId="5D59CC10" w14:textId="77777777" w:rsidR="00FB69D4" w:rsidRPr="00856C38" w:rsidRDefault="00FB69D4" w:rsidP="00FB69D4">
      <w:pPr>
        <w:pStyle w:val="0normal"/>
        <w:ind w:left="0"/>
        <w:rPr>
          <w:sz w:val="22"/>
          <w:szCs w:val="22"/>
          <w:lang w:val="en-US"/>
        </w:rPr>
      </w:pPr>
    </w:p>
    <w:p w14:paraId="58F65F79" w14:textId="77777777" w:rsidR="00FB69D4" w:rsidRDefault="00FB69D4" w:rsidP="00FB69D4">
      <w:pPr>
        <w:pStyle w:val="0normal"/>
        <w:ind w:left="0"/>
        <w:rPr>
          <w:sz w:val="22"/>
          <w:szCs w:val="22"/>
          <w:lang w:val="en-US"/>
        </w:rPr>
      </w:pPr>
      <w:r w:rsidRPr="00856C38">
        <w:rPr>
          <w:sz w:val="22"/>
          <w:szCs w:val="22"/>
          <w:lang w:val="en-US"/>
        </w:rPr>
        <w:t xml:space="preserve">The sectoral approach is very common in the planning and implementation of national climate change policies and plans, with a noticeable </w:t>
      </w:r>
      <w:r w:rsidRPr="00856C38">
        <w:rPr>
          <w:b/>
          <w:bCs/>
          <w:sz w:val="22"/>
          <w:szCs w:val="22"/>
          <w:lang w:val="en-US"/>
        </w:rPr>
        <w:t>lack of multi-sectoral coordination mechanisms</w:t>
      </w:r>
      <w:r w:rsidRPr="00856C38">
        <w:rPr>
          <w:sz w:val="22"/>
          <w:szCs w:val="22"/>
          <w:lang w:val="en-US"/>
        </w:rPr>
        <w:t xml:space="preserve">. Different ministries and agencies focus on different aspects of climate change without sufficient integration and appropriate mechanisms to achieve it. Limited cross-sectoral cooperation is </w:t>
      </w:r>
      <w:r w:rsidRPr="00856C38">
        <w:rPr>
          <w:b/>
          <w:bCs/>
          <w:sz w:val="22"/>
          <w:szCs w:val="22"/>
          <w:lang w:val="en-US"/>
        </w:rPr>
        <w:t>particularly reflected in the planning of climate change adaptation measures and disaster risk reduction measures</w:t>
      </w:r>
      <w:r w:rsidRPr="00856C38">
        <w:rPr>
          <w:sz w:val="22"/>
          <w:szCs w:val="22"/>
          <w:lang w:val="en-US"/>
        </w:rPr>
        <w:t xml:space="preserve"> at the national and local levels.</w:t>
      </w:r>
    </w:p>
    <w:p w14:paraId="7EB980BE" w14:textId="77777777" w:rsidR="00FB69D4" w:rsidRPr="00856C38" w:rsidRDefault="00FB69D4" w:rsidP="00FB69D4">
      <w:pPr>
        <w:pStyle w:val="0normal"/>
        <w:ind w:left="0"/>
        <w:rPr>
          <w:sz w:val="22"/>
          <w:szCs w:val="22"/>
          <w:lang w:val="en-US"/>
        </w:rPr>
      </w:pPr>
    </w:p>
    <w:p w14:paraId="2D8CE66C" w14:textId="77777777" w:rsidR="00FB69D4" w:rsidRDefault="00FB69D4" w:rsidP="00FB69D4">
      <w:pPr>
        <w:pStyle w:val="0normal"/>
        <w:ind w:left="0"/>
        <w:rPr>
          <w:sz w:val="22"/>
          <w:szCs w:val="22"/>
          <w:lang w:val="en-US"/>
        </w:rPr>
      </w:pPr>
      <w:r w:rsidRPr="00856C38">
        <w:rPr>
          <w:b/>
          <w:bCs/>
          <w:sz w:val="22"/>
          <w:szCs w:val="22"/>
          <w:lang w:val="en-US"/>
        </w:rPr>
        <w:t>Serbia has begun establishing the institutional structure for climate change policy coordination by the establishment of National Climate Change Council (NCCC) in 2014</w:t>
      </w:r>
      <w:r w:rsidRPr="00856C38">
        <w:rPr>
          <w:sz w:val="22"/>
          <w:szCs w:val="22"/>
          <w:lang w:val="en-US"/>
        </w:rPr>
        <w:t xml:space="preserve">. The NCCC brings together representatives of key government institutions, government agencies, the research community and civil society and has an advisory role in policy making, monitoring and evaluation of climate change-related actions. However, the NCCC has not yet established appropriate institutional and operational arrangements for climate change adaptation. In practice NCCC met only one time since 2014. Its mandate and composition need to be specified in accordance with the general provisions introduced by the draft Law on Climate Change. </w:t>
      </w:r>
    </w:p>
    <w:p w14:paraId="11707835" w14:textId="77777777" w:rsidR="00FB69D4" w:rsidRPr="00856C38" w:rsidRDefault="00FB69D4" w:rsidP="00FB69D4">
      <w:pPr>
        <w:pStyle w:val="0normal"/>
        <w:ind w:left="0"/>
        <w:rPr>
          <w:sz w:val="22"/>
          <w:szCs w:val="22"/>
          <w:lang w:val="en-US"/>
        </w:rPr>
      </w:pPr>
    </w:p>
    <w:p w14:paraId="22C03ADC" w14:textId="77777777" w:rsidR="00FB69D4" w:rsidRPr="00856C38" w:rsidRDefault="00FB69D4" w:rsidP="00FB69D4">
      <w:pPr>
        <w:pStyle w:val="0normal"/>
        <w:ind w:left="0"/>
        <w:rPr>
          <w:sz w:val="22"/>
          <w:szCs w:val="22"/>
          <w:lang w:val="en-US"/>
        </w:rPr>
      </w:pPr>
      <w:r w:rsidRPr="00856C38">
        <w:rPr>
          <w:b/>
          <w:bCs/>
          <w:sz w:val="22"/>
          <w:szCs w:val="22"/>
          <w:lang w:val="en-US"/>
        </w:rPr>
        <w:t>There are still no adequate financial incentives for climate change adaptation and mitigation activities, both for the relevant sectors and for different levels (national and local)</w:t>
      </w:r>
      <w:r w:rsidRPr="00856C38">
        <w:rPr>
          <w:sz w:val="22"/>
          <w:szCs w:val="22"/>
          <w:lang w:val="en-US"/>
        </w:rPr>
        <w:t>. There is a lack of clearly defined and available funding mechanisms to support the integration of climate change adaptation measures into key economic sectors. The lack of financial resources at the local level for harmonization with the requirements, policies and laws that regulate the field of adaptation to climate change is especially noticeable.</w:t>
      </w:r>
    </w:p>
    <w:p w14:paraId="439EC6D7" w14:textId="77777777" w:rsidR="00FB69D4" w:rsidRPr="00856C38" w:rsidRDefault="00FB69D4" w:rsidP="00FB6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856C38">
        <w:rPr>
          <w:szCs w:val="22"/>
          <w:lang w:val="en"/>
        </w:rPr>
        <w:t xml:space="preserve">The overall investment effort of cities and municipalities is around EUR 400 million per year (15% of their total revenue and only 14% of their total expenditure). The Fiscal Council </w:t>
      </w:r>
      <w:r w:rsidRPr="00856C38">
        <w:rPr>
          <w:i/>
          <w:iCs/>
          <w:szCs w:val="22"/>
          <w:lang w:val="en"/>
        </w:rPr>
        <w:t>(Serbian public body independent from the Ministry of Finance</w:t>
      </w:r>
      <w:r w:rsidRPr="00856C38">
        <w:rPr>
          <w:szCs w:val="22"/>
          <w:lang w:val="en"/>
        </w:rPr>
        <w:t>) estimates that the additional effort required in terms of investment in favor of environmental protection is EUR 500 million, of which up to EUR 100 million could be financed by LGUs (equivalent to a quarter of their annual investment capacity). The latter cannot assume these investments alone, without dedicated public financial mechanisms at the local level being structured to compensate for this financing gap, also associated with a deficit in upstream planning.</w:t>
      </w:r>
    </w:p>
    <w:p w14:paraId="3D3EF36F" w14:textId="77777777" w:rsidR="00FB69D4" w:rsidRPr="00856C38" w:rsidRDefault="00FB69D4" w:rsidP="00FB69D4">
      <w:pPr>
        <w:pStyle w:val="4"/>
        <w:numPr>
          <w:ilvl w:val="1"/>
          <w:numId w:val="34"/>
        </w:numPr>
        <w:tabs>
          <w:tab w:val="clear" w:pos="993"/>
          <w:tab w:val="left" w:pos="1134"/>
        </w:tabs>
        <w:rPr>
          <w:rFonts w:ascii="Times New Roman" w:hAnsi="Times New Roman"/>
          <w:lang w:val="en-US"/>
        </w:rPr>
      </w:pPr>
      <w:bookmarkStart w:id="152" w:name="_Toc67062357"/>
      <w:bookmarkStart w:id="153" w:name="_Toc67062422"/>
      <w:bookmarkStart w:id="154" w:name="_Toc65085635"/>
      <w:bookmarkStart w:id="155" w:name="_Toc65085688"/>
      <w:bookmarkStart w:id="156" w:name="_Toc65085980"/>
      <w:bookmarkStart w:id="157" w:name="_Toc65087268"/>
      <w:bookmarkStart w:id="158" w:name="_Toc65147422"/>
      <w:bookmarkStart w:id="159" w:name="_Toc65149664"/>
      <w:bookmarkStart w:id="160" w:name="_Toc65155934"/>
      <w:bookmarkStart w:id="161" w:name="_Toc65162122"/>
      <w:bookmarkStart w:id="162" w:name="_Toc56433490"/>
      <w:bookmarkStart w:id="163" w:name="_Toc56433437"/>
      <w:bookmarkStart w:id="164" w:name="_Toc56541977"/>
      <w:bookmarkStart w:id="165" w:name="_Toc67303426"/>
      <w:bookmarkEnd w:id="152"/>
      <w:bookmarkEnd w:id="153"/>
      <w:bookmarkEnd w:id="154"/>
      <w:bookmarkEnd w:id="155"/>
      <w:bookmarkEnd w:id="156"/>
      <w:bookmarkEnd w:id="157"/>
      <w:bookmarkEnd w:id="158"/>
      <w:bookmarkEnd w:id="159"/>
      <w:bookmarkEnd w:id="160"/>
      <w:bookmarkEnd w:id="161"/>
      <w:r w:rsidRPr="00856C38">
        <w:rPr>
          <w:rFonts w:ascii="Times New Roman" w:hAnsi="Times New Roman"/>
          <w:lang w:val="en-US"/>
        </w:rPr>
        <w:lastRenderedPageBreak/>
        <w:t xml:space="preserve">The </w:t>
      </w:r>
      <w:bookmarkEnd w:id="162"/>
      <w:r w:rsidRPr="00856C38">
        <w:rPr>
          <w:rFonts w:ascii="Times New Roman" w:hAnsi="Times New Roman"/>
          <w:lang w:val="en-US"/>
        </w:rPr>
        <w:t xml:space="preserve">Government’s </w:t>
      </w:r>
      <w:bookmarkEnd w:id="163"/>
      <w:r w:rsidRPr="00856C38">
        <w:rPr>
          <w:rFonts w:ascii="Times New Roman" w:hAnsi="Times New Roman"/>
          <w:lang w:val="en-US"/>
        </w:rPr>
        <w:t>Roadmap</w:t>
      </w:r>
      <w:bookmarkEnd w:id="164"/>
      <w:bookmarkEnd w:id="165"/>
    </w:p>
    <w:p w14:paraId="330DAE2F" w14:textId="77777777" w:rsidR="00FB69D4" w:rsidRPr="00856C38" w:rsidRDefault="00FB69D4" w:rsidP="00FB6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54013D">
        <w:rPr>
          <w:b/>
          <w:szCs w:val="22"/>
          <w:lang w:val="en"/>
        </w:rPr>
        <w:t>The GoS roadmap is strategically oriented towards accelerating the EU accession process</w:t>
      </w:r>
      <w:r w:rsidRPr="00856C38">
        <w:rPr>
          <w:szCs w:val="22"/>
          <w:lang w:val="en"/>
        </w:rPr>
        <w:t>, with the objective of making Serbia an EU Member State by 2025. This objective is reiterated in all official communications from the authorities, despite delays in the negotiation process of the various chapters of the Acquis communautaire as noted by the latest European Commission report on Serbia published on October 6, 2020. With regard to the Chapter 27 negotiations, the key milestones are in the short term (i) the adoption by Parliament of the climate law and its entry into force, and consequently: (ii) the adoption of the main decrees of application of the law, (iii) the finalization and approval of the strategy and action plan for low-carbon development, and its variations in operational action plans - or revision of existing action plans - on various sectors concerned (water, energy, waste, transport, urban), and (iv) the drafting and approval of a climate change adaptation program.</w:t>
      </w:r>
      <w:r w:rsidRPr="00856C38">
        <w:t xml:space="preserve"> The </w:t>
      </w:r>
      <w:r w:rsidRPr="00856C38">
        <w:rPr>
          <w:szCs w:val="22"/>
          <w:lang w:val="en-US"/>
        </w:rPr>
        <w:t>negotiating mandate was adopted in January 2020. The importance of this achievement is reinforced by the European Green Pact presented in December 2019 as well as by the adoption by the heads of state of the region of the Green Agenda for the Western Balkans at the Sofia summit on 10 November 2020.</w:t>
      </w:r>
    </w:p>
    <w:p w14:paraId="2EE01824" w14:textId="77777777" w:rsidR="00FB69D4" w:rsidRPr="00856C38" w:rsidRDefault="00FB69D4" w:rsidP="00FB69D4">
      <w:pPr>
        <w:pStyle w:val="0normal"/>
        <w:ind w:left="0"/>
        <w:rPr>
          <w:lang w:val="en-GB"/>
        </w:rPr>
      </w:pPr>
    </w:p>
    <w:p w14:paraId="660AF976" w14:textId="77777777" w:rsidR="00FB69D4" w:rsidRPr="00856C38" w:rsidRDefault="00FB69D4" w:rsidP="00FB69D4">
      <w:pPr>
        <w:pStyle w:val="0normal"/>
        <w:ind w:left="0"/>
        <w:rPr>
          <w:sz w:val="22"/>
          <w:szCs w:val="22"/>
          <w:lang w:val="en-US"/>
        </w:rPr>
      </w:pPr>
      <w:r w:rsidRPr="00856C38">
        <w:rPr>
          <w:b/>
          <w:bCs/>
          <w:sz w:val="22"/>
          <w:szCs w:val="22"/>
          <w:lang w:val="en-US"/>
        </w:rPr>
        <w:t>The PPL proposed by AFD as a parallel financing of the World Bank DP</w:t>
      </w:r>
      <w:r>
        <w:rPr>
          <w:b/>
          <w:bCs/>
          <w:sz w:val="22"/>
          <w:szCs w:val="22"/>
          <w:lang w:val="en-US"/>
        </w:rPr>
        <w:t>L</w:t>
      </w:r>
      <w:r w:rsidRPr="00856C38">
        <w:rPr>
          <w:b/>
          <w:bCs/>
          <w:sz w:val="22"/>
          <w:szCs w:val="22"/>
          <w:lang w:val="en-US"/>
        </w:rPr>
        <w:t xml:space="preserve"> is consistent with the Government’s objective of making more effective use of public resources by improving fund allocations and structural reforms regarding sectors impacted by environment and climate change. </w:t>
      </w:r>
      <w:r w:rsidRPr="00856C38">
        <w:rPr>
          <w:sz w:val="22"/>
          <w:szCs w:val="22"/>
          <w:lang w:val="en-US"/>
        </w:rPr>
        <w:t>In particular, environmental quality improvement of infrastructure delivered at the local and central level is considered as a priority and should be improved through the present PPL. Climate change Strategy and Action Plan still under development should guarantee alignment of the sectors investment policies with EU environmental and climate change commitments. Contribution of Cities and Municipalities to the implementation of the national sustainable green growth is also considered with the adoption by more and more LGUs of Local Climate Change Adaptation Action Plan. The MCTI also approved in 2019 a Sustainable Urban Development Strategy of the Republic of Serbia which incorporates the issues of environment and climate change within investment municipal planning and implementation. Action plan for the implementation of this strategy (covering both mitigation and adaptation) has been elaborated and submitted on November 16</w:t>
      </w:r>
      <w:r w:rsidRPr="00856C38">
        <w:rPr>
          <w:sz w:val="22"/>
          <w:szCs w:val="22"/>
          <w:vertAlign w:val="superscript"/>
          <w:lang w:val="en-US"/>
        </w:rPr>
        <w:t>th</w:t>
      </w:r>
      <w:r w:rsidRPr="00856C38">
        <w:rPr>
          <w:sz w:val="22"/>
          <w:szCs w:val="22"/>
          <w:lang w:val="en-US"/>
        </w:rPr>
        <w:t xml:space="preserve"> to public hearing (up to the 7th of December 2020). Full effectiveness of those documents is hampered by the lack of resources at the local level and also some governance issues such as coordination between central and local levels. </w:t>
      </w:r>
    </w:p>
    <w:p w14:paraId="4E1122A5" w14:textId="77777777" w:rsidR="00FB69D4" w:rsidRPr="00856C38" w:rsidRDefault="00FB69D4" w:rsidP="00FB69D4">
      <w:pPr>
        <w:pStyle w:val="0normal"/>
        <w:ind w:left="0"/>
        <w:rPr>
          <w:lang w:val="en-GB"/>
        </w:rPr>
      </w:pPr>
    </w:p>
    <w:p w14:paraId="026AFAAC" w14:textId="77777777" w:rsidR="00FB69D4" w:rsidRPr="00856C38" w:rsidRDefault="00FB69D4" w:rsidP="00FB69D4">
      <w:pPr>
        <w:pStyle w:val="0normal"/>
        <w:ind w:left="0"/>
        <w:rPr>
          <w:lang w:val="en-GB"/>
        </w:rPr>
        <w:sectPr w:rsidR="00FB69D4" w:rsidRPr="00856C38" w:rsidSect="00FB69D4">
          <w:pgSz w:w="11900" w:h="16840"/>
          <w:pgMar w:top="1417" w:right="1410" w:bottom="1417" w:left="1417" w:header="708" w:footer="708" w:gutter="0"/>
          <w:cols w:space="709"/>
          <w:titlePg/>
          <w:docGrid w:linePitch="360"/>
        </w:sectPr>
      </w:pPr>
    </w:p>
    <w:p w14:paraId="5D1F4D15" w14:textId="77777777" w:rsidR="00FB69D4" w:rsidRPr="00856C38" w:rsidRDefault="00FB69D4" w:rsidP="00FB69D4">
      <w:pPr>
        <w:pStyle w:val="3"/>
        <w:rPr>
          <w:rFonts w:ascii="Times New Roman" w:hAnsi="Times New Roman"/>
          <w:lang w:val="en-US"/>
        </w:rPr>
      </w:pPr>
      <w:bookmarkStart w:id="166" w:name="_Toc56433438"/>
      <w:bookmarkStart w:id="167" w:name="_Toc56433491"/>
      <w:bookmarkStart w:id="168" w:name="_Toc56541978"/>
      <w:bookmarkStart w:id="169" w:name="_Toc67303427"/>
      <w:r w:rsidRPr="00856C38">
        <w:rPr>
          <w:rFonts w:ascii="Times New Roman" w:hAnsi="Times New Roman"/>
          <w:lang w:val="en-US"/>
        </w:rPr>
        <w:lastRenderedPageBreak/>
        <w:t>2.</w:t>
      </w:r>
      <w:r w:rsidRPr="00856C38">
        <w:rPr>
          <w:rFonts w:ascii="Times New Roman" w:hAnsi="Times New Roman"/>
          <w:lang w:val="en-US"/>
        </w:rPr>
        <w:tab/>
        <w:t xml:space="preserve">The Proposed </w:t>
      </w:r>
      <w:bookmarkEnd w:id="166"/>
      <w:bookmarkEnd w:id="167"/>
      <w:bookmarkEnd w:id="168"/>
      <w:bookmarkEnd w:id="169"/>
      <w:r>
        <w:rPr>
          <w:rFonts w:ascii="Times New Roman" w:hAnsi="Times New Roman"/>
          <w:lang w:val="en-US"/>
        </w:rPr>
        <w:t>Program</w:t>
      </w:r>
    </w:p>
    <w:p w14:paraId="14DD0C1B" w14:textId="77777777" w:rsidR="00FB69D4" w:rsidRPr="00856C38" w:rsidRDefault="00FB69D4" w:rsidP="00FB69D4">
      <w:pPr>
        <w:pStyle w:val="4"/>
        <w:numPr>
          <w:ilvl w:val="1"/>
          <w:numId w:val="39"/>
        </w:numPr>
        <w:tabs>
          <w:tab w:val="clear" w:pos="993"/>
          <w:tab w:val="left" w:pos="1134"/>
        </w:tabs>
        <w:rPr>
          <w:rFonts w:ascii="Times New Roman" w:hAnsi="Times New Roman"/>
          <w:lang w:val="en-US"/>
        </w:rPr>
      </w:pPr>
      <w:bookmarkStart w:id="170" w:name="_Toc56433439"/>
      <w:bookmarkStart w:id="171" w:name="_Toc56433492"/>
      <w:bookmarkStart w:id="172" w:name="_Toc56541979"/>
      <w:bookmarkStart w:id="173" w:name="_Toc67303428"/>
      <w:r w:rsidRPr="00856C38">
        <w:rPr>
          <w:rFonts w:ascii="Times New Roman" w:hAnsi="Times New Roman"/>
          <w:lang w:val="en-US"/>
        </w:rPr>
        <w:t>General presentation</w:t>
      </w:r>
      <w:bookmarkEnd w:id="170"/>
      <w:bookmarkEnd w:id="171"/>
      <w:bookmarkEnd w:id="172"/>
      <w:bookmarkEnd w:id="173"/>
      <w:r w:rsidRPr="00856C38">
        <w:rPr>
          <w:rFonts w:ascii="Times New Roman" w:hAnsi="Times New Roman"/>
          <w:lang w:val="en-US"/>
        </w:rPr>
        <w:t xml:space="preserve"> </w:t>
      </w:r>
    </w:p>
    <w:p w14:paraId="7F261A62" w14:textId="77777777" w:rsidR="00FB69D4" w:rsidRDefault="00FB69D4" w:rsidP="00FB69D4">
      <w:pPr>
        <w:pStyle w:val="0normal"/>
        <w:ind w:left="0"/>
        <w:rPr>
          <w:sz w:val="22"/>
          <w:szCs w:val="22"/>
          <w:lang w:val="en-US"/>
        </w:rPr>
      </w:pPr>
      <w:r w:rsidRPr="00856C38">
        <w:rPr>
          <w:sz w:val="22"/>
          <w:szCs w:val="22"/>
          <w:lang w:val="en-US"/>
        </w:rPr>
        <w:t>The proposed Cities and Climate Change program in Serbia is a PPL implemented as a parallel financing of the Public Sector Efficiency and Green Recovery DP</w:t>
      </w:r>
      <w:r>
        <w:rPr>
          <w:sz w:val="22"/>
          <w:szCs w:val="22"/>
          <w:lang w:val="en-US"/>
        </w:rPr>
        <w:t>L</w:t>
      </w:r>
      <w:r w:rsidRPr="00856C38">
        <w:rPr>
          <w:sz w:val="22"/>
          <w:szCs w:val="22"/>
          <w:lang w:val="en-US"/>
        </w:rPr>
        <w:t xml:space="preserve"> of the World Bank (P164575). Its amount is €50.5 Million comprising a €50 million loan and a 500K€ grant from AFD (already earmarked to this program and contracting phase finalized). </w:t>
      </w:r>
    </w:p>
    <w:p w14:paraId="73CF12BE" w14:textId="77777777" w:rsidR="00FB69D4" w:rsidRPr="00856C38" w:rsidRDefault="00FB69D4" w:rsidP="00FB69D4">
      <w:pPr>
        <w:pStyle w:val="0normal"/>
        <w:ind w:left="0"/>
        <w:rPr>
          <w:sz w:val="22"/>
          <w:szCs w:val="22"/>
          <w:lang w:val="en-US"/>
        </w:rPr>
      </w:pPr>
    </w:p>
    <w:p w14:paraId="6A0EE7A6" w14:textId="77777777" w:rsidR="00FB69D4" w:rsidRDefault="00FB69D4" w:rsidP="00FB69D4">
      <w:pPr>
        <w:pStyle w:val="0normal"/>
        <w:ind w:left="0"/>
        <w:rPr>
          <w:sz w:val="22"/>
          <w:szCs w:val="22"/>
          <w:lang w:val="en-US"/>
        </w:rPr>
      </w:pPr>
      <w:r w:rsidRPr="00856C38">
        <w:rPr>
          <w:sz w:val="22"/>
          <w:szCs w:val="22"/>
          <w:lang w:val="en-US"/>
        </w:rPr>
        <w:t xml:space="preserve">The PPL aims </w:t>
      </w:r>
      <w:r w:rsidRPr="00856C38">
        <w:rPr>
          <w:b/>
          <w:bCs/>
          <w:sz w:val="22"/>
          <w:szCs w:val="22"/>
          <w:lang w:val="en-US"/>
        </w:rPr>
        <w:t>to support the Government of Serbia’s effort to create the foundations for more sustainable green growth and urban development</w:t>
      </w:r>
      <w:r w:rsidRPr="00856C38">
        <w:rPr>
          <w:sz w:val="22"/>
          <w:szCs w:val="22"/>
          <w:lang w:val="en-US"/>
        </w:rPr>
        <w:t xml:space="preserve">, through supporting climate change adaptation and mitigation initiatives at both national and urban/municipal levels in Serbia. It will be implemented over a two-year period, once the prior action is completed (entry into force of the Climate Change law). It complements the rationale of Pilar II (“green growth”) of the World Bank DPL by a complementary matrix of Result Indicators. </w:t>
      </w:r>
    </w:p>
    <w:p w14:paraId="58D9C968" w14:textId="77777777" w:rsidR="00FB69D4" w:rsidRPr="00856C38" w:rsidRDefault="00FB69D4" w:rsidP="00FB69D4">
      <w:pPr>
        <w:pStyle w:val="0normal"/>
        <w:ind w:left="0"/>
        <w:rPr>
          <w:sz w:val="22"/>
          <w:szCs w:val="22"/>
          <w:lang w:val="en-US"/>
        </w:rPr>
      </w:pPr>
    </w:p>
    <w:p w14:paraId="36108F85" w14:textId="77777777" w:rsidR="00FB69D4" w:rsidRPr="00856C38" w:rsidRDefault="00FB69D4" w:rsidP="00FB69D4">
      <w:pPr>
        <w:pStyle w:val="0normal"/>
        <w:ind w:left="0"/>
        <w:rPr>
          <w:sz w:val="22"/>
          <w:szCs w:val="22"/>
          <w:lang w:val="en"/>
        </w:rPr>
      </w:pPr>
      <w:r w:rsidRPr="00856C38">
        <w:rPr>
          <w:sz w:val="22"/>
          <w:szCs w:val="22"/>
          <w:lang w:val="en"/>
        </w:rPr>
        <w:t xml:space="preserve">By choosing the entry into force of the law on climate change as the prior action, this program directly echoes the renewed desire of the GoS to converge on the Community acquis and to initiate a virtuous energy and ecological transition that is compatible with economic growth. </w:t>
      </w:r>
    </w:p>
    <w:p w14:paraId="345EBB02" w14:textId="77777777" w:rsidR="00FB69D4" w:rsidRPr="00856C38" w:rsidRDefault="00FB69D4" w:rsidP="00FB6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lang w:val="en"/>
        </w:rPr>
      </w:pPr>
      <w:r w:rsidRPr="00856C38">
        <w:rPr>
          <w:szCs w:val="22"/>
          <w:lang w:val="en"/>
        </w:rPr>
        <w:t xml:space="preserve">The program has a </w:t>
      </w:r>
      <w:r w:rsidRPr="00856C38">
        <w:rPr>
          <w:b/>
          <w:bCs/>
          <w:szCs w:val="22"/>
          <w:lang w:val="en"/>
        </w:rPr>
        <w:t>structuring contribution to Serbia's low-carbon trajectory</w:t>
      </w:r>
      <w:r w:rsidRPr="00856C38">
        <w:rPr>
          <w:szCs w:val="22"/>
          <w:lang w:val="en"/>
        </w:rPr>
        <w:t xml:space="preserve"> through its action to unlock the adoption and implementation of the climate law, a prerequisite for all the resulting change levers to be effective: mobilization of public actors, monitoring of GHG emissions and preparation of reports, alignment of sector strategies with the objectives of the low carbon strategy (energy sectors but also potentially waste), mobilization of climate finance, etc. It should be noted that pillars 1 and 2 of the WB program will simultaneously (i) strengthen green procurement in order to encourage sober and efficient technologies and processes (efficient management of raw materials, water, energy) and (ii) reduce pollution.</w:t>
      </w:r>
    </w:p>
    <w:p w14:paraId="3138FF77" w14:textId="77777777" w:rsidR="00FB69D4" w:rsidRPr="00856C38" w:rsidRDefault="00FB69D4" w:rsidP="00FB6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lang w:val="en"/>
        </w:rPr>
      </w:pPr>
    </w:p>
    <w:p w14:paraId="72AD337F" w14:textId="77777777" w:rsidR="00FB69D4" w:rsidRPr="00856C38" w:rsidRDefault="00FB69D4" w:rsidP="00FB6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lang w:val="en"/>
        </w:rPr>
      </w:pPr>
    </w:p>
    <w:tbl>
      <w:tblPr>
        <w:tblStyle w:val="Grilledutableau2"/>
        <w:tblW w:w="0" w:type="auto"/>
        <w:tblInd w:w="0" w:type="dxa"/>
        <w:tblLook w:val="04A0" w:firstRow="1" w:lastRow="0" w:firstColumn="1" w:lastColumn="0" w:noHBand="0" w:noVBand="1"/>
      </w:tblPr>
      <w:tblGrid>
        <w:gridCol w:w="9063"/>
      </w:tblGrid>
      <w:tr w:rsidR="00FB69D4" w:rsidRPr="00856C38" w14:paraId="3C369023" w14:textId="77777777" w:rsidTr="00FB69D4">
        <w:tc>
          <w:tcPr>
            <w:tcW w:w="90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9D82F9" w14:textId="77777777" w:rsidR="00FB69D4" w:rsidRPr="00856C38" w:rsidRDefault="00FB69D4" w:rsidP="00FB69D4">
            <w:pPr>
              <w:pStyle w:val="0"/>
              <w:rPr>
                <w:rFonts w:ascii="Times New Roman" w:hAnsi="Times New Roman"/>
                <w:color w:val="808080" w:themeColor="background1" w:themeShade="80"/>
                <w:lang w:val="en-GB"/>
              </w:rPr>
            </w:pPr>
            <w:r w:rsidRPr="00856C38">
              <w:rPr>
                <w:rFonts w:ascii="Times New Roman" w:hAnsi="Times New Roman"/>
                <w:color w:val="808080" w:themeColor="background1" w:themeShade="80"/>
                <w:lang w:val="en-GB"/>
              </w:rPr>
              <w:t>Second/revised Serbia's nationally determined contribution for mitigation</w:t>
            </w:r>
            <w:r w:rsidRPr="00856C38">
              <w:rPr>
                <w:rStyle w:val="FootnoteReference"/>
                <w:rFonts w:ascii="Times New Roman" w:hAnsi="Times New Roman"/>
                <w:color w:val="808080" w:themeColor="background1" w:themeShade="80"/>
                <w:lang w:val="en-GB"/>
              </w:rPr>
              <w:footnoteReference w:id="15"/>
            </w:r>
            <w:r w:rsidRPr="00856C38">
              <w:rPr>
                <w:rFonts w:ascii="Times New Roman" w:hAnsi="Times New Roman"/>
                <w:color w:val="808080" w:themeColor="background1" w:themeShade="80"/>
                <w:lang w:val="en-GB"/>
              </w:rPr>
              <w:t xml:space="preserve"> (draft January 2021): details 14 mitigation actions (implementation plan, based on the Action plan for implementation of the LCDS and 2nd BUR)</w:t>
            </w:r>
            <w:r w:rsidRPr="00856C38">
              <w:rPr>
                <w:rStyle w:val="FootnoteReference"/>
                <w:rFonts w:ascii="Times New Roman" w:hAnsi="Times New Roman"/>
                <w:color w:val="808080" w:themeColor="background1" w:themeShade="80"/>
                <w:lang w:val="en-GB"/>
              </w:rPr>
              <w:footnoteReference w:id="16"/>
            </w:r>
            <w:r w:rsidRPr="00856C38">
              <w:rPr>
                <w:rFonts w:ascii="Times New Roman" w:hAnsi="Times New Roman"/>
                <w:color w:val="808080" w:themeColor="background1" w:themeShade="80"/>
                <w:lang w:val="en-GB"/>
              </w:rPr>
              <w:t xml:space="preserve">.  2 will rely mainly on state budget for a total amount of 263 million € over ten year (26,3 million € per year): Action 7: Improving energy efficiency and use of RES in the Tertiary sector (94,4 million €; 2021/2030); Action 8: Improving thermal integrity in the Tertiary sector (168 million € / 2022 – 2030). </w:t>
            </w:r>
          </w:p>
          <w:p w14:paraId="2AB683C4" w14:textId="77777777" w:rsidR="00FB69D4" w:rsidRPr="00856C38" w:rsidRDefault="00FB69D4" w:rsidP="00FB69D4">
            <w:pPr>
              <w:pStyle w:val="0"/>
              <w:rPr>
                <w:rFonts w:ascii="Times New Roman" w:hAnsi="Times New Roman"/>
                <w:color w:val="808080" w:themeColor="background1" w:themeShade="80"/>
                <w:szCs w:val="20"/>
                <w:lang w:val="en-GB"/>
              </w:rPr>
            </w:pPr>
            <w:r w:rsidRPr="00856C38">
              <w:rPr>
                <w:rFonts w:ascii="Times New Roman" w:hAnsi="Times New Roman"/>
                <w:color w:val="808080" w:themeColor="background1" w:themeShade="80"/>
                <w:szCs w:val="20"/>
                <w:lang w:val="en-GB"/>
              </w:rPr>
              <w:t xml:space="preserve">As such, </w:t>
            </w:r>
            <w:r w:rsidRPr="00856C38">
              <w:rPr>
                <w:rFonts w:ascii="Times New Roman" w:hAnsi="Times New Roman"/>
                <w:b/>
                <w:bCs/>
                <w:color w:val="808080" w:themeColor="background1" w:themeShade="80"/>
                <w:szCs w:val="20"/>
                <w:lang w:val="en-GB"/>
              </w:rPr>
              <w:t>it is possible to estimate that the cumulative amount of the AFD-BM loan for 135 million € would cover</w:t>
            </w:r>
            <w:r w:rsidRPr="00856C38">
              <w:rPr>
                <w:rFonts w:ascii="Times New Roman" w:hAnsi="Times New Roman"/>
                <w:color w:val="808080" w:themeColor="background1" w:themeShade="80"/>
                <w:szCs w:val="20"/>
                <w:lang w:val="en-GB"/>
              </w:rPr>
              <w:t xml:space="preserve">: </w:t>
            </w:r>
          </w:p>
          <w:p w14:paraId="36E9D30A" w14:textId="77777777" w:rsidR="00FB69D4" w:rsidRPr="00856C38" w:rsidRDefault="00FB69D4" w:rsidP="00FB69D4">
            <w:pPr>
              <w:pStyle w:val="0"/>
              <w:numPr>
                <w:ilvl w:val="0"/>
                <w:numId w:val="35"/>
              </w:numPr>
              <w:tabs>
                <w:tab w:val="clear" w:pos="567"/>
                <w:tab w:val="left" w:pos="709"/>
              </w:tabs>
              <w:ind w:left="426" w:hanging="426"/>
              <w:rPr>
                <w:rFonts w:ascii="Times New Roman" w:hAnsi="Times New Roman"/>
                <w:color w:val="808080" w:themeColor="background1" w:themeShade="80"/>
                <w:szCs w:val="20"/>
                <w:lang w:val="en-GB"/>
              </w:rPr>
            </w:pPr>
            <w:r w:rsidRPr="00856C38">
              <w:rPr>
                <w:rFonts w:ascii="Times New Roman" w:hAnsi="Times New Roman"/>
                <w:color w:val="808080" w:themeColor="background1" w:themeShade="80"/>
                <w:szCs w:val="20"/>
                <w:lang w:val="en-GB"/>
              </w:rPr>
              <w:t xml:space="preserve">more than half (51,3 %) the cost (additional than those for the BaU) identified as “investments from the state budget for 2020/2030 (19% for AFD loan only); </w:t>
            </w:r>
          </w:p>
          <w:p w14:paraId="4352027F" w14:textId="77777777" w:rsidR="00FB69D4" w:rsidRPr="00856C38" w:rsidRDefault="00FB69D4" w:rsidP="00FB69D4">
            <w:pPr>
              <w:pStyle w:val="0"/>
              <w:numPr>
                <w:ilvl w:val="0"/>
                <w:numId w:val="35"/>
              </w:numPr>
              <w:tabs>
                <w:tab w:val="clear" w:pos="567"/>
                <w:tab w:val="left" w:pos="709"/>
              </w:tabs>
              <w:ind w:left="426" w:hanging="426"/>
              <w:rPr>
                <w:rFonts w:ascii="Times New Roman" w:hAnsi="Times New Roman"/>
                <w:sz w:val="24"/>
                <w:lang w:val="en-GB"/>
              </w:rPr>
            </w:pPr>
            <w:r w:rsidRPr="00856C38">
              <w:rPr>
                <w:rFonts w:ascii="Times New Roman" w:hAnsi="Times New Roman"/>
                <w:color w:val="808080" w:themeColor="background1" w:themeShade="80"/>
                <w:szCs w:val="20"/>
                <w:lang w:val="en-GB"/>
              </w:rPr>
              <w:t>nearly 9% of the investment expenditure provided for in the central government budget in the 2021 finance law (a little more than 3% for the AFD loan alone), and up to 13% of the investment expenditure of MCTI, the main ministry in charge of infrastructure investments in transport and urban area at national level.</w:t>
            </w:r>
          </w:p>
        </w:tc>
      </w:tr>
    </w:tbl>
    <w:p w14:paraId="14446BEE" w14:textId="77777777" w:rsidR="00FB69D4" w:rsidRPr="00856C38" w:rsidRDefault="00FB69D4" w:rsidP="00FB69D4">
      <w:pPr>
        <w:rPr>
          <w:b/>
          <w:bCs/>
          <w:lang w:val="en-US" w:eastAsia="en-US"/>
        </w:rPr>
      </w:pPr>
      <w:bookmarkStart w:id="174" w:name="_Toc67046566"/>
      <w:bookmarkStart w:id="175" w:name="_Toc67062361"/>
      <w:bookmarkStart w:id="176" w:name="_Toc67062426"/>
      <w:bookmarkStart w:id="177" w:name="_Toc56433440"/>
      <w:bookmarkStart w:id="178" w:name="_Toc56433493"/>
      <w:bookmarkStart w:id="179" w:name="_Toc56541980"/>
      <w:bookmarkStart w:id="180" w:name="_Toc67303429"/>
      <w:bookmarkEnd w:id="174"/>
      <w:bookmarkEnd w:id="175"/>
      <w:bookmarkEnd w:id="176"/>
      <w:r w:rsidRPr="00856C38">
        <w:rPr>
          <w:lang w:val="en-US"/>
        </w:rPr>
        <w:br w:type="page"/>
      </w:r>
    </w:p>
    <w:p w14:paraId="1FED3B71" w14:textId="77777777" w:rsidR="00FB69D4" w:rsidRPr="00856C38" w:rsidRDefault="00FB69D4" w:rsidP="00FB69D4">
      <w:pPr>
        <w:pStyle w:val="4"/>
        <w:numPr>
          <w:ilvl w:val="1"/>
          <w:numId w:val="39"/>
        </w:numPr>
        <w:tabs>
          <w:tab w:val="clear" w:pos="993"/>
          <w:tab w:val="left" w:pos="1134"/>
        </w:tabs>
        <w:rPr>
          <w:rFonts w:ascii="Times New Roman" w:hAnsi="Times New Roman"/>
          <w:lang w:val="en-US"/>
        </w:rPr>
      </w:pPr>
      <w:r w:rsidRPr="00856C38">
        <w:rPr>
          <w:rFonts w:ascii="Times New Roman" w:hAnsi="Times New Roman"/>
          <w:lang w:val="en-US"/>
        </w:rPr>
        <w:lastRenderedPageBreak/>
        <w:t>Rationale, Result Indicators and Policy Actions of AFD proposed PPL</w:t>
      </w:r>
      <w:bookmarkEnd w:id="177"/>
      <w:bookmarkEnd w:id="178"/>
      <w:bookmarkEnd w:id="179"/>
      <w:bookmarkEnd w:id="180"/>
    </w:p>
    <w:p w14:paraId="6B0E1772" w14:textId="77777777" w:rsidR="00FB69D4" w:rsidRPr="00856C38" w:rsidRDefault="00FB69D4" w:rsidP="00FB69D4">
      <w:pPr>
        <w:pStyle w:val="0normal"/>
        <w:ind w:left="0"/>
        <w:rPr>
          <w:b/>
          <w:bCs/>
          <w:sz w:val="22"/>
          <w:szCs w:val="22"/>
          <w:lang w:val="en-US"/>
        </w:rPr>
      </w:pPr>
    </w:p>
    <w:p w14:paraId="16A64F80" w14:textId="77777777" w:rsidR="00FB69D4" w:rsidRPr="00856C38" w:rsidRDefault="00FB69D4" w:rsidP="00FB69D4">
      <w:pPr>
        <w:pStyle w:val="0normal"/>
        <w:ind w:left="0"/>
        <w:rPr>
          <w:b/>
          <w:bCs/>
          <w:sz w:val="22"/>
          <w:szCs w:val="22"/>
          <w:lang w:val="en-US"/>
        </w:rPr>
      </w:pPr>
      <w:r w:rsidRPr="00856C38">
        <w:rPr>
          <w:b/>
          <w:bCs/>
          <w:sz w:val="22"/>
          <w:szCs w:val="22"/>
          <w:lang w:val="en-US"/>
        </w:rPr>
        <w:t xml:space="preserve">Rationale and organization of the </w:t>
      </w:r>
      <w:r>
        <w:rPr>
          <w:b/>
          <w:bCs/>
          <w:sz w:val="22"/>
          <w:szCs w:val="22"/>
          <w:lang w:val="en-US"/>
        </w:rPr>
        <w:t>program</w:t>
      </w:r>
      <w:r w:rsidRPr="00856C38">
        <w:rPr>
          <w:b/>
          <w:bCs/>
          <w:sz w:val="22"/>
          <w:szCs w:val="22"/>
          <w:lang w:val="en-US"/>
        </w:rPr>
        <w:t>.</w:t>
      </w:r>
    </w:p>
    <w:p w14:paraId="0544A850" w14:textId="77777777" w:rsidR="00FB69D4" w:rsidRPr="00856C38" w:rsidRDefault="00FB69D4" w:rsidP="00FB69D4">
      <w:pPr>
        <w:pStyle w:val="0normal"/>
        <w:ind w:left="0"/>
        <w:rPr>
          <w:b/>
          <w:bCs/>
          <w:sz w:val="22"/>
          <w:szCs w:val="22"/>
          <w:lang w:val="en-US"/>
        </w:rPr>
      </w:pPr>
    </w:p>
    <w:p w14:paraId="35F9AB21" w14:textId="77777777" w:rsidR="00FB69D4" w:rsidRPr="00856C38" w:rsidRDefault="00FB69D4" w:rsidP="00FB69D4">
      <w:pPr>
        <w:pStyle w:val="0normal"/>
        <w:ind w:left="0"/>
        <w:rPr>
          <w:sz w:val="22"/>
          <w:szCs w:val="22"/>
          <w:lang w:val="en-US"/>
        </w:rPr>
      </w:pPr>
      <w:r w:rsidRPr="00856C38">
        <w:rPr>
          <w:sz w:val="22"/>
          <w:szCs w:val="22"/>
          <w:lang w:val="en-US"/>
        </w:rPr>
        <w:t>The pr</w:t>
      </w:r>
      <w:r>
        <w:rPr>
          <w:sz w:val="22"/>
          <w:szCs w:val="22"/>
          <w:lang w:val="en-US"/>
        </w:rPr>
        <w:t xml:space="preserve">ogram </w:t>
      </w:r>
      <w:r w:rsidRPr="00856C38">
        <w:rPr>
          <w:sz w:val="22"/>
          <w:szCs w:val="22"/>
          <w:lang w:val="en-US"/>
        </w:rPr>
        <w:t xml:space="preserve">is based on </w:t>
      </w:r>
      <w:r w:rsidRPr="00856C38">
        <w:rPr>
          <w:b/>
          <w:bCs/>
          <w:sz w:val="22"/>
          <w:szCs w:val="22"/>
          <w:lang w:val="en-US"/>
        </w:rPr>
        <w:t>one prior action</w:t>
      </w:r>
      <w:r w:rsidRPr="00856C38">
        <w:rPr>
          <w:sz w:val="22"/>
          <w:szCs w:val="22"/>
          <w:lang w:val="en-US"/>
        </w:rPr>
        <w:t xml:space="preserve"> (the Law on Climate Change enters into force) and four expected results, to be achieved by application of the law over the implementation period of the </w:t>
      </w:r>
      <w:r>
        <w:rPr>
          <w:sz w:val="22"/>
          <w:szCs w:val="22"/>
          <w:lang w:val="en-US"/>
        </w:rPr>
        <w:t>program</w:t>
      </w:r>
      <w:r w:rsidRPr="00856C38">
        <w:rPr>
          <w:sz w:val="22"/>
          <w:szCs w:val="22"/>
          <w:lang w:val="en-US"/>
        </w:rPr>
        <w:t xml:space="preserve">: (i) the NCCC is re-established and operational, (ii) Relevant by-laws accompanying Law on climate change are drafted and adopted (iii) </w:t>
      </w:r>
      <w:r w:rsidRPr="00CB5899">
        <w:rPr>
          <w:sz w:val="22"/>
          <w:szCs w:val="22"/>
          <w:lang w:val="en-US"/>
        </w:rPr>
        <w:t xml:space="preserve">Public policy documents are approved and/or harmonized with the Law on Climate Change </w:t>
      </w:r>
      <w:r w:rsidRPr="00856C38">
        <w:rPr>
          <w:sz w:val="22"/>
          <w:szCs w:val="22"/>
          <w:lang w:val="en-US"/>
        </w:rPr>
        <w:t xml:space="preserve">(iv) A feasibility study is carried out to identify financing scheme options for self-local government unit's climate investments. </w:t>
      </w:r>
    </w:p>
    <w:p w14:paraId="4626CEF4" w14:textId="77777777" w:rsidR="00FB69D4" w:rsidRPr="00856C38" w:rsidRDefault="00FB69D4" w:rsidP="00FB69D4">
      <w:pPr>
        <w:pStyle w:val="0normal"/>
        <w:ind w:left="0"/>
        <w:rPr>
          <w:sz w:val="22"/>
          <w:szCs w:val="22"/>
          <w:lang w:val="en-GB"/>
        </w:rPr>
      </w:pPr>
      <w:r w:rsidRPr="00856C38">
        <w:rPr>
          <w:sz w:val="22"/>
          <w:szCs w:val="22"/>
          <w:lang w:val="en"/>
        </w:rPr>
        <w:t xml:space="preserve">The achievement of the program's result indicators will be a condition for a new public policy loan focusing on climate and environmental issues in urban areas. This multi-year public policy dialogue will be mentioned in a Development Policy Letter that will be sent by the Government of Serbia to AFD prior to the presentation of the PPL to  AFD decision body. </w:t>
      </w:r>
    </w:p>
    <w:p w14:paraId="59DE48CC" w14:textId="77777777" w:rsidR="00FB69D4" w:rsidRPr="00856C38" w:rsidRDefault="00FB69D4" w:rsidP="00FB69D4">
      <w:pPr>
        <w:pStyle w:val="0normal"/>
        <w:tabs>
          <w:tab w:val="left" w:pos="7513"/>
        </w:tabs>
        <w:rPr>
          <w:sz w:val="22"/>
          <w:szCs w:val="22"/>
          <w:lang w:val="en-US"/>
        </w:rPr>
      </w:pPr>
    </w:p>
    <w:p w14:paraId="3F9B9200" w14:textId="77777777" w:rsidR="00FB69D4" w:rsidRPr="00856C38" w:rsidRDefault="00FB69D4" w:rsidP="00FB69D4">
      <w:pPr>
        <w:pStyle w:val="HTMLPreformatted"/>
        <w:rPr>
          <w:rFonts w:ascii="Times New Roman" w:hAnsi="Times New Roman"/>
          <w:b/>
          <w:bCs/>
          <w:sz w:val="22"/>
          <w:szCs w:val="22"/>
          <w:lang w:val="en-US"/>
        </w:rPr>
      </w:pPr>
      <w:r w:rsidRPr="00856C38">
        <w:rPr>
          <w:rFonts w:ascii="Times New Roman" w:hAnsi="Times New Roman"/>
          <w:b/>
          <w:bCs/>
          <w:sz w:val="22"/>
          <w:szCs w:val="22"/>
          <w:lang w:val="en-US"/>
        </w:rPr>
        <w:t xml:space="preserve">Proposed Result Indicators of the PPL. </w:t>
      </w:r>
    </w:p>
    <w:p w14:paraId="4E3CE650" w14:textId="77777777" w:rsidR="00FB69D4" w:rsidRPr="00856C38" w:rsidRDefault="00FB69D4" w:rsidP="00FB69D4">
      <w:pPr>
        <w:pStyle w:val="HTMLPreformatted"/>
        <w:rPr>
          <w:rFonts w:ascii="Times New Roman" w:hAnsi="Times New Roman"/>
          <w:b/>
          <w:bCs/>
          <w:sz w:val="22"/>
          <w:szCs w:val="22"/>
          <w:lang w:val="en-US"/>
        </w:rPr>
      </w:pPr>
    </w:p>
    <w:p w14:paraId="115C5C83" w14:textId="77777777" w:rsidR="00FB69D4" w:rsidRPr="00856C38" w:rsidRDefault="00FB69D4" w:rsidP="00FB69D4">
      <w:pPr>
        <w:pStyle w:val="HTMLPreformatted"/>
        <w:rPr>
          <w:rFonts w:ascii="Times New Roman" w:hAnsi="Times New Roman"/>
          <w:sz w:val="22"/>
          <w:szCs w:val="22"/>
          <w:lang w:val="en-US"/>
        </w:rPr>
      </w:pPr>
      <w:r w:rsidRPr="00856C38">
        <w:rPr>
          <w:rFonts w:ascii="Times New Roman" w:hAnsi="Times New Roman"/>
          <w:sz w:val="22"/>
          <w:szCs w:val="22"/>
          <w:lang w:val="en-US"/>
        </w:rPr>
        <w:t xml:space="preserve">Four result indicators are identified as </w:t>
      </w:r>
      <w:r w:rsidRPr="00856C38">
        <w:rPr>
          <w:rFonts w:ascii="Times New Roman" w:hAnsi="Times New Roman"/>
          <w:sz w:val="22"/>
          <w:szCs w:val="22"/>
          <w:lang w:val="en"/>
        </w:rPr>
        <w:t xml:space="preserve">crucial for the implementation of the Law on Climate Change and the achievements of Serbia's sectoral climate policy commitments - especially at local / urban level. </w:t>
      </w:r>
      <w:r w:rsidRPr="00856C38">
        <w:rPr>
          <w:rFonts w:ascii="Times New Roman" w:hAnsi="Times New Roman"/>
          <w:sz w:val="22"/>
          <w:szCs w:val="22"/>
          <w:lang w:val="en-US"/>
        </w:rPr>
        <w:t xml:space="preserve">It is expected they would be achieved through a list of activities and interim targets to be assessed, for each result indicator, over the PPL’s two years monitoring framework (targets for Y+1 and Y+2 following the date of the entry into force of the Law on Climate Change) ( see Schedule 3B of the Credit Facility Agreement). </w:t>
      </w:r>
    </w:p>
    <w:p w14:paraId="1F55D214" w14:textId="77777777" w:rsidR="00FB69D4" w:rsidRPr="00856C38" w:rsidRDefault="00FB69D4" w:rsidP="00FB69D4">
      <w:pPr>
        <w:pStyle w:val="HTMLPreformatted"/>
        <w:rPr>
          <w:rFonts w:ascii="Times New Roman" w:hAnsi="Times New Roman"/>
          <w:sz w:val="22"/>
          <w:szCs w:val="22"/>
          <w:lang w:val="en-US"/>
        </w:rPr>
      </w:pPr>
    </w:p>
    <w:p w14:paraId="3A68FD7E" w14:textId="77777777" w:rsidR="00FB69D4" w:rsidRPr="00856C38" w:rsidRDefault="00FB69D4" w:rsidP="00FB69D4">
      <w:pPr>
        <w:pStyle w:val="0normal"/>
        <w:numPr>
          <w:ilvl w:val="0"/>
          <w:numId w:val="36"/>
        </w:numPr>
        <w:contextualSpacing w:val="0"/>
        <w:rPr>
          <w:sz w:val="22"/>
          <w:szCs w:val="22"/>
          <w:lang w:val="en-US"/>
        </w:rPr>
      </w:pPr>
      <w:r w:rsidRPr="00856C38">
        <w:rPr>
          <w:b/>
          <w:bCs/>
          <w:sz w:val="22"/>
          <w:szCs w:val="22"/>
          <w:lang w:val="en-US"/>
        </w:rPr>
        <w:t xml:space="preserve">Result indicator #1: </w:t>
      </w:r>
      <w:r w:rsidRPr="00856C38">
        <w:rPr>
          <w:bCs/>
          <w:sz w:val="22"/>
          <w:szCs w:val="22"/>
          <w:lang w:val="en-US"/>
        </w:rPr>
        <w:t>The</w:t>
      </w:r>
      <w:r w:rsidRPr="00856C38">
        <w:rPr>
          <w:b/>
          <w:bCs/>
          <w:sz w:val="22"/>
          <w:szCs w:val="22"/>
          <w:lang w:val="en-US"/>
        </w:rPr>
        <w:t xml:space="preserve"> </w:t>
      </w:r>
      <w:r w:rsidRPr="00856C38">
        <w:rPr>
          <w:sz w:val="22"/>
          <w:szCs w:val="22"/>
          <w:lang w:val="en-US"/>
        </w:rPr>
        <w:t xml:space="preserve">NCCC is re-established and operational. </w:t>
      </w:r>
    </w:p>
    <w:p w14:paraId="68D19566" w14:textId="77777777" w:rsidR="00FB69D4" w:rsidRPr="00856C38" w:rsidRDefault="00FB69D4" w:rsidP="00FB69D4">
      <w:pPr>
        <w:pStyle w:val="0normal"/>
        <w:ind w:left="360"/>
        <w:rPr>
          <w:i/>
          <w:iCs/>
          <w:sz w:val="22"/>
          <w:szCs w:val="22"/>
          <w:lang w:val="en-US"/>
        </w:rPr>
      </w:pPr>
      <w:r w:rsidRPr="00856C38">
        <w:rPr>
          <w:i/>
          <w:iCs/>
          <w:sz w:val="22"/>
          <w:szCs w:val="22"/>
          <w:lang w:val="en-US"/>
        </w:rPr>
        <w:t>The objective is to make the NCCC operational to ensure efficient inter-ministerial coordination for the implementation of the Law on Climate Change. The composition, mandate and modes of operation of the NCCC are not defined by the Law on Climate Change. The capacities of its members (representatives of key government institutions and agencies, research institutions and civil society, etc.) will need to be significantly strengthened to ensure the efficiency, representativeness and independence of the NCCC whose role is to advise the Government. Holding two sessions per year is the goal. The proceedings will be made public and accessible to the media.</w:t>
      </w:r>
    </w:p>
    <w:p w14:paraId="4B5D66F6" w14:textId="77777777" w:rsidR="00FB69D4" w:rsidRPr="00856C38" w:rsidRDefault="00FB69D4" w:rsidP="00FB69D4">
      <w:pPr>
        <w:pStyle w:val="0normal"/>
        <w:ind w:left="360"/>
        <w:rPr>
          <w:i/>
          <w:iCs/>
          <w:sz w:val="22"/>
          <w:szCs w:val="22"/>
          <w:lang w:val="en-US"/>
        </w:rPr>
      </w:pPr>
    </w:p>
    <w:p w14:paraId="5943BD56" w14:textId="77777777" w:rsidR="00FB69D4" w:rsidRPr="00856C38" w:rsidRDefault="00FB69D4" w:rsidP="00FB69D4">
      <w:pPr>
        <w:pStyle w:val="0normal"/>
        <w:numPr>
          <w:ilvl w:val="0"/>
          <w:numId w:val="37"/>
        </w:numPr>
        <w:contextualSpacing w:val="0"/>
        <w:rPr>
          <w:sz w:val="22"/>
          <w:szCs w:val="22"/>
          <w:lang w:val="en-US"/>
        </w:rPr>
      </w:pPr>
      <w:r w:rsidRPr="00856C38">
        <w:rPr>
          <w:b/>
          <w:bCs/>
          <w:sz w:val="22"/>
          <w:szCs w:val="22"/>
          <w:lang w:val="en-US"/>
        </w:rPr>
        <w:t xml:space="preserve">Result Indicator #2: </w:t>
      </w:r>
      <w:r w:rsidRPr="00856C38">
        <w:rPr>
          <w:bCs/>
          <w:sz w:val="22"/>
          <w:szCs w:val="22"/>
          <w:lang w:val="en-US"/>
        </w:rPr>
        <w:t>Relevant by-laws accompanying Law on climate change are drafted and adopted</w:t>
      </w:r>
      <w:r w:rsidRPr="00856C38">
        <w:rPr>
          <w:sz w:val="22"/>
          <w:szCs w:val="22"/>
          <w:lang w:val="en-US"/>
        </w:rPr>
        <w:t xml:space="preserve"> </w:t>
      </w:r>
    </w:p>
    <w:p w14:paraId="16C38182" w14:textId="77777777" w:rsidR="00FB69D4" w:rsidRPr="00856C38" w:rsidRDefault="00FB69D4" w:rsidP="00FB69D4">
      <w:pPr>
        <w:ind w:left="360"/>
        <w:rPr>
          <w:i/>
          <w:iCs/>
          <w:szCs w:val="22"/>
          <w:lang w:val="en-US"/>
        </w:rPr>
      </w:pPr>
      <w:r>
        <w:rPr>
          <w:i/>
          <w:iCs/>
          <w:szCs w:val="22"/>
          <w:lang w:val="en-US"/>
        </w:rPr>
        <w:t>11</w:t>
      </w:r>
      <w:r w:rsidRPr="00856C38">
        <w:rPr>
          <w:i/>
          <w:iCs/>
          <w:szCs w:val="22"/>
          <w:lang w:val="en-US"/>
        </w:rPr>
        <w:t xml:space="preserve"> by-laws need to be drafted and adopted </w:t>
      </w:r>
      <w:r>
        <w:rPr>
          <w:i/>
          <w:iCs/>
          <w:szCs w:val="22"/>
          <w:lang w:val="en-US"/>
        </w:rPr>
        <w:t>under</w:t>
      </w:r>
      <w:r w:rsidRPr="00856C38">
        <w:rPr>
          <w:i/>
          <w:iCs/>
          <w:szCs w:val="22"/>
          <w:lang w:val="en-US"/>
        </w:rPr>
        <w:t xml:space="preserve"> the Law on Climate Change binding and operational</w:t>
      </w:r>
      <w:r>
        <w:rPr>
          <w:i/>
          <w:iCs/>
          <w:szCs w:val="22"/>
          <w:lang w:val="en-US"/>
        </w:rPr>
        <w:t>: 6 by-laws on Y+1 of the program; 5 additional by-laws on Y+2 of the program.</w:t>
      </w:r>
      <w:r w:rsidRPr="00856C38">
        <w:rPr>
          <w:i/>
          <w:iCs/>
          <w:szCs w:val="22"/>
          <w:lang w:val="en-US"/>
        </w:rPr>
        <w:t xml:space="preserve"> The program will also support the assessment and identification of capacity building needs in line ministries to implement the by-laws and the Government’s climate roadmap. </w:t>
      </w:r>
    </w:p>
    <w:p w14:paraId="654C15F7" w14:textId="77777777" w:rsidR="00FB69D4" w:rsidRPr="00856C38" w:rsidRDefault="00FB69D4" w:rsidP="00FB69D4">
      <w:pPr>
        <w:ind w:left="360"/>
        <w:rPr>
          <w:i/>
          <w:iCs/>
          <w:szCs w:val="22"/>
          <w:lang w:val="en-US"/>
        </w:rPr>
      </w:pPr>
      <w:r w:rsidRPr="00856C38">
        <w:rPr>
          <w:i/>
          <w:iCs/>
          <w:szCs w:val="22"/>
          <w:lang w:val="en-US"/>
        </w:rPr>
        <w:t>The program will contribute to support the updating of the National Waste Management Strategy and its action plan, keeping in mind a future loan for local authorities (currently under identification).</w:t>
      </w:r>
    </w:p>
    <w:p w14:paraId="32F39859" w14:textId="77777777" w:rsidR="00FB69D4" w:rsidRPr="00856C38" w:rsidRDefault="00FB69D4" w:rsidP="00FB69D4">
      <w:pPr>
        <w:ind w:left="360"/>
        <w:rPr>
          <w:i/>
          <w:iCs/>
          <w:szCs w:val="22"/>
          <w:lang w:val="en-US"/>
        </w:rPr>
      </w:pPr>
    </w:p>
    <w:p w14:paraId="46284C39" w14:textId="77777777" w:rsidR="00FB69D4" w:rsidRPr="00856C38" w:rsidRDefault="00FB69D4" w:rsidP="00FB69D4">
      <w:pPr>
        <w:pStyle w:val="0normal"/>
        <w:numPr>
          <w:ilvl w:val="0"/>
          <w:numId w:val="36"/>
        </w:numPr>
        <w:contextualSpacing w:val="0"/>
        <w:rPr>
          <w:b/>
          <w:bCs/>
          <w:sz w:val="22"/>
          <w:szCs w:val="22"/>
          <w:lang w:val="en-US"/>
        </w:rPr>
      </w:pPr>
      <w:r w:rsidRPr="00856C38">
        <w:rPr>
          <w:b/>
          <w:bCs/>
          <w:sz w:val="22"/>
          <w:szCs w:val="22"/>
          <w:lang w:val="en-US"/>
        </w:rPr>
        <w:t>Result Indicator #3</w:t>
      </w:r>
      <w:r w:rsidRPr="00856C38">
        <w:rPr>
          <w:sz w:val="22"/>
          <w:szCs w:val="22"/>
          <w:lang w:val="en-US"/>
        </w:rPr>
        <w:t xml:space="preserve">: </w:t>
      </w:r>
      <w:r w:rsidRPr="00B921CE">
        <w:rPr>
          <w:sz w:val="22"/>
          <w:szCs w:val="22"/>
          <w:lang w:val="en-US"/>
        </w:rPr>
        <w:t>Public policy documents are approved and/or harmonized with the Law on Climate Change</w:t>
      </w:r>
      <w:r w:rsidRPr="00856C38">
        <w:rPr>
          <w:sz w:val="22"/>
          <w:szCs w:val="22"/>
          <w:lang w:val="en-US"/>
        </w:rPr>
        <w:t xml:space="preserve">. </w:t>
      </w:r>
    </w:p>
    <w:p w14:paraId="130101E6" w14:textId="77777777" w:rsidR="00FB69D4" w:rsidRPr="00856C38" w:rsidRDefault="00FB69D4" w:rsidP="00FB69D4">
      <w:pPr>
        <w:ind w:left="360"/>
        <w:rPr>
          <w:i/>
          <w:iCs/>
          <w:szCs w:val="22"/>
          <w:lang w:val="en-US"/>
        </w:rPr>
      </w:pPr>
      <w:r w:rsidRPr="00856C38">
        <w:rPr>
          <w:i/>
          <w:iCs/>
          <w:szCs w:val="22"/>
          <w:lang w:val="en-US"/>
        </w:rPr>
        <w:t xml:space="preserve">The Law on Climate Change sets a maximum period of two years for adopting the Low-Carbon Development Strategy and its action plan. A first draft of a Low-Carbon Development Strategy (covering both mitigation and adaptation aspects) and action plan is already available. The main challenge is to align sectoral policies with quantified GHG emission reduction targets for 2030 and 2050 as defined in the strategy and the new NDC being formalized. The strengthening of GHG emission inventories is underway (UNDP – MRV system – see R#2). </w:t>
      </w:r>
    </w:p>
    <w:p w14:paraId="28B28A35" w14:textId="77777777" w:rsidR="00FB69D4" w:rsidRPr="00856C38" w:rsidRDefault="00FB69D4" w:rsidP="00FB69D4">
      <w:pPr>
        <w:ind w:left="360"/>
        <w:rPr>
          <w:i/>
          <w:iCs/>
          <w:szCs w:val="22"/>
          <w:lang w:val="en-US"/>
        </w:rPr>
      </w:pPr>
    </w:p>
    <w:p w14:paraId="646CC8D3" w14:textId="77777777" w:rsidR="00FB69D4" w:rsidRPr="00856C38" w:rsidRDefault="00FB69D4" w:rsidP="00FB69D4">
      <w:pPr>
        <w:ind w:left="360"/>
        <w:rPr>
          <w:i/>
          <w:iCs/>
          <w:szCs w:val="22"/>
          <w:lang w:val="en-US"/>
        </w:rPr>
      </w:pPr>
      <w:r w:rsidRPr="00856C38">
        <w:rPr>
          <w:i/>
          <w:iCs/>
          <w:szCs w:val="22"/>
          <w:lang w:val="en-US"/>
        </w:rPr>
        <w:t xml:space="preserve">The Law on Climate Change requires an assessment of vulnerability to climate change for sectors most affected by climate change and consistency with the adaptation program in public policy documents. The program will therefore support the vulnerability impact assessment of urban sector to strengthen climate adaptation into the National Sustainable Urban Development Strategy. It will also support two selected LSGs in the identification of climate priority needs and projects (considering both adataption and mitigation).   </w:t>
      </w:r>
    </w:p>
    <w:p w14:paraId="3C6141FC" w14:textId="77777777" w:rsidR="00FB69D4" w:rsidRPr="00856C38" w:rsidRDefault="00FB69D4" w:rsidP="00FB69D4">
      <w:pPr>
        <w:ind w:left="360"/>
        <w:rPr>
          <w:b/>
          <w:bCs/>
          <w:szCs w:val="22"/>
          <w:lang w:val="en-US"/>
        </w:rPr>
      </w:pPr>
    </w:p>
    <w:p w14:paraId="7A2D39A2" w14:textId="77777777" w:rsidR="00FB69D4" w:rsidRPr="00856C38" w:rsidRDefault="00FB69D4" w:rsidP="00FB69D4">
      <w:pPr>
        <w:ind w:left="360"/>
        <w:rPr>
          <w:b/>
          <w:bCs/>
          <w:szCs w:val="22"/>
          <w:lang w:val="en-US"/>
        </w:rPr>
      </w:pPr>
    </w:p>
    <w:p w14:paraId="3408FAEE" w14:textId="77777777" w:rsidR="00FB69D4" w:rsidRPr="00856C38" w:rsidRDefault="00FB69D4" w:rsidP="00FB69D4">
      <w:pPr>
        <w:ind w:left="360"/>
        <w:rPr>
          <w:szCs w:val="22"/>
          <w:lang w:val="en-US"/>
        </w:rPr>
      </w:pPr>
      <w:r w:rsidRPr="00856C38">
        <w:rPr>
          <w:b/>
          <w:bCs/>
          <w:szCs w:val="22"/>
          <w:lang w:val="en-US"/>
        </w:rPr>
        <w:t>Result Indicator #4</w:t>
      </w:r>
      <w:r w:rsidRPr="00856C38">
        <w:rPr>
          <w:szCs w:val="22"/>
          <w:lang w:val="en-US"/>
        </w:rPr>
        <w:t xml:space="preserve">: A feasibility study is carried out to identify financing scheme options for self-local government unit's climate investments. </w:t>
      </w:r>
    </w:p>
    <w:p w14:paraId="578F58B2" w14:textId="77777777" w:rsidR="00FB69D4" w:rsidRPr="00856C38" w:rsidRDefault="00FB69D4" w:rsidP="00FB69D4">
      <w:pPr>
        <w:ind w:left="360"/>
        <w:rPr>
          <w:b/>
          <w:bCs/>
          <w:szCs w:val="22"/>
          <w:lang w:val="en-US"/>
        </w:rPr>
      </w:pPr>
    </w:p>
    <w:p w14:paraId="314A9582" w14:textId="77777777" w:rsidR="00FB69D4" w:rsidRPr="00856C38" w:rsidRDefault="00FB69D4" w:rsidP="00FB69D4">
      <w:pPr>
        <w:pStyle w:val="ListParagraph"/>
        <w:ind w:left="360"/>
        <w:rPr>
          <w:i/>
          <w:iCs/>
          <w:lang w:val="en-US"/>
        </w:rPr>
      </w:pPr>
      <w:r w:rsidRPr="00856C38">
        <w:rPr>
          <w:i/>
          <w:iCs/>
          <w:lang w:val="en-US"/>
        </w:rPr>
        <w:t>The Law on Climate Change and the Low Carbon Development Strategy project do not contain any provision on budgeting and financing of climate change investments. However, via its Fiscal Council, the MoF estimated in 2018 the additional budgetary expenditure needs for environmental protection at EUR 500 million per year, or EUR 8.5 billion over 10 years, including EUR 100 million per year for the local collectives. On the basis of a diagnosis of local municipal finances based on two sample pilot cities, the program will help define one or more preferential financing scenario(s) for these investments. This challenge is decisive in achieving the objectives of GHG emission reduction included in the Low-Carbon Development Strategy.</w:t>
      </w:r>
      <w:bookmarkStart w:id="181" w:name="_Toc65147427"/>
      <w:bookmarkStart w:id="182" w:name="_Toc65149669"/>
      <w:bookmarkStart w:id="183" w:name="_Toc65155939"/>
      <w:bookmarkStart w:id="184" w:name="_Toc65162127"/>
      <w:bookmarkStart w:id="185" w:name="_Toc65147429"/>
      <w:bookmarkStart w:id="186" w:name="_Toc65149671"/>
      <w:bookmarkStart w:id="187" w:name="_Toc65155941"/>
      <w:bookmarkStart w:id="188" w:name="_Toc65162129"/>
      <w:bookmarkStart w:id="189" w:name="_Toc65147430"/>
      <w:bookmarkStart w:id="190" w:name="_Toc65149672"/>
      <w:bookmarkStart w:id="191" w:name="_Toc65155942"/>
      <w:bookmarkStart w:id="192" w:name="_Toc65162130"/>
      <w:bookmarkStart w:id="193" w:name="_Toc65147431"/>
      <w:bookmarkStart w:id="194" w:name="_Toc65149673"/>
      <w:bookmarkStart w:id="195" w:name="_Toc65155943"/>
      <w:bookmarkStart w:id="196" w:name="_Toc65162131"/>
      <w:bookmarkStart w:id="197" w:name="_Toc65147432"/>
      <w:bookmarkStart w:id="198" w:name="_Toc65149674"/>
      <w:bookmarkStart w:id="199" w:name="_Toc65155944"/>
      <w:bookmarkStart w:id="200" w:name="_Toc65162132"/>
      <w:bookmarkStart w:id="201" w:name="_Toc65147433"/>
      <w:bookmarkStart w:id="202" w:name="_Toc65149675"/>
      <w:bookmarkStart w:id="203" w:name="_Toc65155945"/>
      <w:bookmarkStart w:id="204" w:name="_Toc65162133"/>
      <w:bookmarkStart w:id="205" w:name="_Toc65147434"/>
      <w:bookmarkStart w:id="206" w:name="_Toc65149676"/>
      <w:bookmarkStart w:id="207" w:name="_Toc65155946"/>
      <w:bookmarkStart w:id="208" w:name="_Toc65162134"/>
      <w:bookmarkStart w:id="209" w:name="_Toc65147435"/>
      <w:bookmarkStart w:id="210" w:name="_Toc65149677"/>
      <w:bookmarkStart w:id="211" w:name="_Toc65155947"/>
      <w:bookmarkStart w:id="212" w:name="_Toc65162135"/>
      <w:bookmarkStart w:id="213" w:name="_Toc65147436"/>
      <w:bookmarkStart w:id="214" w:name="_Toc65149678"/>
      <w:bookmarkStart w:id="215" w:name="_Toc65155948"/>
      <w:bookmarkStart w:id="216" w:name="_Toc65162136"/>
      <w:bookmarkStart w:id="217" w:name="_Toc65147437"/>
      <w:bookmarkStart w:id="218" w:name="_Toc65149679"/>
      <w:bookmarkStart w:id="219" w:name="_Toc65155949"/>
      <w:bookmarkStart w:id="220" w:name="_Toc65162137"/>
      <w:bookmarkStart w:id="221" w:name="_Toc65147438"/>
      <w:bookmarkStart w:id="222" w:name="_Toc65149680"/>
      <w:bookmarkStart w:id="223" w:name="_Toc65155950"/>
      <w:bookmarkStart w:id="224" w:name="_Toc65162138"/>
      <w:bookmarkStart w:id="225" w:name="_Toc65147439"/>
      <w:bookmarkStart w:id="226" w:name="_Toc65149681"/>
      <w:bookmarkStart w:id="227" w:name="_Toc65155951"/>
      <w:bookmarkStart w:id="228" w:name="_Toc65162139"/>
      <w:bookmarkStart w:id="229" w:name="_Toc65147440"/>
      <w:bookmarkStart w:id="230" w:name="_Toc65149682"/>
      <w:bookmarkStart w:id="231" w:name="_Toc65155952"/>
      <w:bookmarkStart w:id="232" w:name="_Toc65162140"/>
      <w:bookmarkStart w:id="233" w:name="_Toc65147441"/>
      <w:bookmarkStart w:id="234" w:name="_Toc65149683"/>
      <w:bookmarkStart w:id="235" w:name="_Toc65155953"/>
      <w:bookmarkStart w:id="236" w:name="_Toc65162141"/>
      <w:bookmarkStart w:id="237" w:name="_Toc65147442"/>
      <w:bookmarkStart w:id="238" w:name="_Toc65149684"/>
      <w:bookmarkStart w:id="239" w:name="_Toc65155954"/>
      <w:bookmarkStart w:id="240" w:name="_Toc65162142"/>
      <w:bookmarkStart w:id="241" w:name="_Toc65147443"/>
      <w:bookmarkStart w:id="242" w:name="_Toc65149685"/>
      <w:bookmarkStart w:id="243" w:name="_Toc65155955"/>
      <w:bookmarkStart w:id="244" w:name="_Toc65162143"/>
      <w:bookmarkStart w:id="245" w:name="_Toc65147444"/>
      <w:bookmarkStart w:id="246" w:name="_Toc65149686"/>
      <w:bookmarkStart w:id="247" w:name="_Toc65155956"/>
      <w:bookmarkStart w:id="248" w:name="_Toc65162144"/>
      <w:bookmarkStart w:id="249" w:name="_Toc65147445"/>
      <w:bookmarkStart w:id="250" w:name="_Toc65149687"/>
      <w:bookmarkStart w:id="251" w:name="_Toc65155957"/>
      <w:bookmarkStart w:id="252" w:name="_Toc65162145"/>
      <w:bookmarkStart w:id="253" w:name="_Toc65147446"/>
      <w:bookmarkStart w:id="254" w:name="_Toc65149688"/>
      <w:bookmarkStart w:id="255" w:name="_Toc65155958"/>
      <w:bookmarkStart w:id="256" w:name="_Toc65162146"/>
      <w:bookmarkStart w:id="257" w:name="_Toc65147447"/>
      <w:bookmarkStart w:id="258" w:name="_Toc65149689"/>
      <w:bookmarkStart w:id="259" w:name="_Toc65155959"/>
      <w:bookmarkStart w:id="260" w:name="_Toc65162147"/>
      <w:bookmarkStart w:id="261" w:name="_Toc65147448"/>
      <w:bookmarkStart w:id="262" w:name="_Toc65149690"/>
      <w:bookmarkStart w:id="263" w:name="_Toc65155960"/>
      <w:bookmarkStart w:id="264" w:name="_Toc65162148"/>
      <w:bookmarkStart w:id="265" w:name="_Toc65147449"/>
      <w:bookmarkStart w:id="266" w:name="_Toc65149691"/>
      <w:bookmarkStart w:id="267" w:name="_Toc65155961"/>
      <w:bookmarkStart w:id="268" w:name="_Toc65162149"/>
      <w:bookmarkStart w:id="269" w:name="_Toc65147450"/>
      <w:bookmarkStart w:id="270" w:name="_Toc65149692"/>
      <w:bookmarkStart w:id="271" w:name="_Toc65155962"/>
      <w:bookmarkStart w:id="272" w:name="_Toc65162150"/>
      <w:bookmarkStart w:id="273" w:name="_Toc65147451"/>
      <w:bookmarkStart w:id="274" w:name="_Toc65149693"/>
      <w:bookmarkStart w:id="275" w:name="_Toc65155963"/>
      <w:bookmarkStart w:id="276" w:name="_Toc65162151"/>
      <w:bookmarkStart w:id="277" w:name="_Toc65147452"/>
      <w:bookmarkStart w:id="278" w:name="_Toc65149694"/>
      <w:bookmarkStart w:id="279" w:name="_Toc65155964"/>
      <w:bookmarkStart w:id="280" w:name="_Toc65162152"/>
      <w:bookmarkStart w:id="281" w:name="_Toc65147453"/>
      <w:bookmarkStart w:id="282" w:name="_Toc65149695"/>
      <w:bookmarkStart w:id="283" w:name="_Toc65155965"/>
      <w:bookmarkStart w:id="284" w:name="_Toc65162153"/>
      <w:bookmarkStart w:id="285" w:name="_Toc65147454"/>
      <w:bookmarkStart w:id="286" w:name="_Toc65149696"/>
      <w:bookmarkStart w:id="287" w:name="_Toc65155966"/>
      <w:bookmarkStart w:id="288" w:name="_Toc65162154"/>
      <w:bookmarkStart w:id="289" w:name="_Toc65147455"/>
      <w:bookmarkStart w:id="290" w:name="_Toc65149697"/>
      <w:bookmarkStart w:id="291" w:name="_Toc65155967"/>
      <w:bookmarkStart w:id="292" w:name="_Toc65162155"/>
      <w:bookmarkStart w:id="293" w:name="_Toc65147456"/>
      <w:bookmarkStart w:id="294" w:name="_Toc65149698"/>
      <w:bookmarkStart w:id="295" w:name="_Toc65155968"/>
      <w:bookmarkStart w:id="296" w:name="_Toc65162156"/>
      <w:bookmarkStart w:id="297" w:name="_Toc65147457"/>
      <w:bookmarkStart w:id="298" w:name="_Toc65149699"/>
      <w:bookmarkStart w:id="299" w:name="_Toc65155969"/>
      <w:bookmarkStart w:id="300" w:name="_Toc65162157"/>
      <w:bookmarkStart w:id="301" w:name="_Toc65147458"/>
      <w:bookmarkStart w:id="302" w:name="_Toc65149700"/>
      <w:bookmarkStart w:id="303" w:name="_Toc65155970"/>
      <w:bookmarkStart w:id="304" w:name="_Toc65162158"/>
      <w:bookmarkStart w:id="305" w:name="_Toc65147459"/>
      <w:bookmarkStart w:id="306" w:name="_Toc65149701"/>
      <w:bookmarkStart w:id="307" w:name="_Toc65155971"/>
      <w:bookmarkStart w:id="308" w:name="_Toc65162159"/>
      <w:bookmarkStart w:id="309" w:name="_Toc65147460"/>
      <w:bookmarkStart w:id="310" w:name="_Toc65149702"/>
      <w:bookmarkStart w:id="311" w:name="_Toc65155972"/>
      <w:bookmarkStart w:id="312" w:name="_Toc6516216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155664D6" w14:textId="77777777" w:rsidR="00FB69D4" w:rsidRPr="00856C38" w:rsidRDefault="00FB69D4" w:rsidP="00FB69D4">
      <w:pPr>
        <w:pStyle w:val="0normal"/>
        <w:ind w:left="0"/>
        <w:rPr>
          <w:b/>
          <w:bCs/>
          <w:lang w:val="en-GB"/>
        </w:rPr>
      </w:pPr>
    </w:p>
    <w:p w14:paraId="2E671998" w14:textId="77777777" w:rsidR="00FB69D4" w:rsidRPr="00856C38" w:rsidRDefault="00FB69D4" w:rsidP="00FB69D4">
      <w:pPr>
        <w:pStyle w:val="0normal"/>
        <w:ind w:left="0"/>
        <w:rPr>
          <w:b/>
          <w:bCs/>
          <w:lang w:val="en-GB"/>
        </w:rPr>
        <w:sectPr w:rsidR="00FB69D4" w:rsidRPr="00856C38" w:rsidSect="00FB69D4">
          <w:pgSz w:w="11900" w:h="16840"/>
          <w:pgMar w:top="1417" w:right="1410" w:bottom="1417" w:left="1417" w:header="708" w:footer="708" w:gutter="0"/>
          <w:cols w:space="709"/>
          <w:titlePg/>
          <w:docGrid w:linePitch="360"/>
        </w:sectPr>
      </w:pPr>
    </w:p>
    <w:p w14:paraId="444DAA5E" w14:textId="77777777" w:rsidR="00FB69D4" w:rsidRPr="00856C38" w:rsidRDefault="00FB69D4" w:rsidP="00FB69D4">
      <w:pPr>
        <w:pStyle w:val="4"/>
        <w:numPr>
          <w:ilvl w:val="1"/>
          <w:numId w:val="39"/>
        </w:numPr>
        <w:tabs>
          <w:tab w:val="clear" w:pos="993"/>
          <w:tab w:val="left" w:pos="1134"/>
        </w:tabs>
        <w:rPr>
          <w:rFonts w:ascii="Times New Roman" w:hAnsi="Times New Roman"/>
          <w:lang w:val="en-US"/>
        </w:rPr>
      </w:pPr>
      <w:bookmarkStart w:id="313" w:name="_Toc67303430"/>
      <w:r w:rsidRPr="00856C38">
        <w:rPr>
          <w:rFonts w:ascii="Times New Roman" w:hAnsi="Times New Roman"/>
          <w:lang w:val="en-US"/>
        </w:rPr>
        <w:t>Institutional arrangements: Implementation, monitoring and evaluation</w:t>
      </w:r>
      <w:bookmarkEnd w:id="313"/>
    </w:p>
    <w:p w14:paraId="728DC34B" w14:textId="77777777" w:rsidR="00FB69D4" w:rsidRPr="00856C38" w:rsidRDefault="00FB69D4" w:rsidP="00FB69D4">
      <w:pPr>
        <w:pStyle w:val="0"/>
        <w:rPr>
          <w:rFonts w:ascii="Times New Roman" w:hAnsi="Times New Roman"/>
          <w:sz w:val="22"/>
          <w:szCs w:val="22"/>
        </w:rPr>
      </w:pPr>
    </w:p>
    <w:p w14:paraId="438A0AB5" w14:textId="77777777" w:rsidR="00FB69D4" w:rsidRPr="00BD2287" w:rsidRDefault="00FB69D4" w:rsidP="00FB69D4">
      <w:pPr>
        <w:pStyle w:val="0"/>
        <w:rPr>
          <w:rFonts w:ascii="Times New Roman" w:hAnsi="Times New Roman"/>
          <w:sz w:val="22"/>
          <w:szCs w:val="22"/>
        </w:rPr>
      </w:pPr>
      <w:r w:rsidRPr="00856C38">
        <w:rPr>
          <w:rFonts w:ascii="Times New Roman" w:hAnsi="Times New Roman"/>
          <w:sz w:val="22"/>
          <w:szCs w:val="22"/>
        </w:rPr>
        <w:t xml:space="preserve">The PPL will support and monitor expected results and dedicated activities during a period of two years (following the date of the entry into force of the Law on Climate Change). Four main stakeholders are primarily concerned by the implementation of the program whose objectives are to support resilient cities’ development: </w:t>
      </w:r>
    </w:p>
    <w:p w14:paraId="21C9A257" w14:textId="77777777" w:rsidR="00FB69D4" w:rsidRPr="00BD2287" w:rsidRDefault="00FB69D4" w:rsidP="00FB69D4">
      <w:pPr>
        <w:pStyle w:val="ListParagraph"/>
        <w:numPr>
          <w:ilvl w:val="0"/>
          <w:numId w:val="35"/>
        </w:numPr>
        <w:contextualSpacing/>
        <w:jc w:val="left"/>
        <w:rPr>
          <w:lang w:val="en-US"/>
        </w:rPr>
      </w:pPr>
      <w:r w:rsidRPr="00856C38">
        <w:rPr>
          <w:b/>
          <w:bCs/>
          <w:lang w:val="en-US"/>
        </w:rPr>
        <w:t>The Ministry of Finance (MoF)</w:t>
      </w:r>
      <w:r w:rsidRPr="00856C38">
        <w:rPr>
          <w:bCs/>
          <w:lang w:val="en-US"/>
        </w:rPr>
        <w:t xml:space="preserve"> </w:t>
      </w:r>
      <w:r w:rsidRPr="00856C38">
        <w:rPr>
          <w:lang w:val="en-US"/>
        </w:rPr>
        <w:t xml:space="preserve">represents the Republic of Serbia as a borrower, and is responsible for the choices and modalities of Serbia's external indebtedness to international donors. </w:t>
      </w:r>
    </w:p>
    <w:p w14:paraId="4F659C40" w14:textId="77777777" w:rsidR="00FB69D4" w:rsidRPr="00856C38" w:rsidRDefault="00FB69D4" w:rsidP="00FB69D4">
      <w:pPr>
        <w:rPr>
          <w:szCs w:val="22"/>
        </w:rPr>
      </w:pPr>
    </w:p>
    <w:p w14:paraId="08282962" w14:textId="77777777" w:rsidR="00FB69D4" w:rsidRPr="00856C38" w:rsidRDefault="00FB69D4" w:rsidP="00FB69D4">
      <w:pPr>
        <w:pStyle w:val="ListParagraph"/>
        <w:numPr>
          <w:ilvl w:val="0"/>
          <w:numId w:val="35"/>
        </w:numPr>
        <w:contextualSpacing/>
      </w:pPr>
      <w:r w:rsidRPr="00856C38">
        <w:t xml:space="preserve">The </w:t>
      </w:r>
      <w:r w:rsidRPr="00856C38">
        <w:rPr>
          <w:b/>
          <w:bCs/>
        </w:rPr>
        <w:t>Ministry in charge of Environmental Protection (MoEP</w:t>
      </w:r>
      <w:r w:rsidRPr="00856C38">
        <w:t xml:space="preserve">) is the key institution in the </w:t>
      </w:r>
      <w:r w:rsidRPr="00856C38">
        <w:rPr>
          <w:bCs/>
        </w:rPr>
        <w:t>Environment and Climate Change Sector</w:t>
      </w:r>
      <w:r w:rsidRPr="00856C38">
        <w:t xml:space="preserve">, responsible for policy making, legislation and enforcement for, inter alia, air quality, climate change, and protection of </w:t>
      </w:r>
      <w:r w:rsidRPr="00856C38">
        <w:rPr>
          <w:bCs/>
        </w:rPr>
        <w:t>water bodies from pollution</w:t>
      </w:r>
      <w:r w:rsidRPr="00856C38">
        <w:rPr>
          <w:b/>
          <w:bCs/>
        </w:rPr>
        <w:t xml:space="preserve">. MoEP </w:t>
      </w:r>
      <w:r w:rsidRPr="00856C38">
        <w:t xml:space="preserve">is lead institution in the </w:t>
      </w:r>
      <w:r w:rsidRPr="00856C38">
        <w:rPr>
          <w:u w:val="single"/>
        </w:rPr>
        <w:t>Negotiating Group for Chapter 27</w:t>
      </w:r>
      <w:r w:rsidRPr="00856C38">
        <w:t xml:space="preserve"> - Environment and Climate Change, and thus responsible for reporting to the European Commission (EC) on the overall </w:t>
      </w:r>
      <w:r w:rsidRPr="00856C38">
        <w:rPr>
          <w:u w:val="single"/>
        </w:rPr>
        <w:t>progress during EU negotiations process</w:t>
      </w:r>
      <w:r w:rsidRPr="00856C38">
        <w:t xml:space="preserve"> and it also coordinates activities with other institutions involved in environmental and climate change acquis implementation. Also, MoEP is responsible for the process of implementing, monitoring /reporting on EU assistance in Environment and Climate Change Sector, including the construction of municipal wastewater collection (sewage) and treatment systems, in relations with the MCTI. </w:t>
      </w:r>
    </w:p>
    <w:p w14:paraId="07C837D2" w14:textId="77777777" w:rsidR="00FB69D4" w:rsidRPr="00856C38" w:rsidRDefault="00FB69D4" w:rsidP="00FB69D4">
      <w:pPr>
        <w:rPr>
          <w:bCs/>
          <w:szCs w:val="22"/>
        </w:rPr>
      </w:pPr>
    </w:p>
    <w:p w14:paraId="27123501" w14:textId="77777777" w:rsidR="00FB69D4" w:rsidRDefault="00FB69D4" w:rsidP="00FB69D4">
      <w:pPr>
        <w:ind w:left="708"/>
        <w:rPr>
          <w:szCs w:val="22"/>
          <w:lang w:val="en-US" w:eastAsia="en-US"/>
        </w:rPr>
      </w:pPr>
      <w:r w:rsidRPr="00856C38">
        <w:rPr>
          <w:bCs/>
          <w:szCs w:val="22"/>
        </w:rPr>
        <w:t>In addition, the Ministry of Environmental Protection,</w:t>
      </w:r>
      <w:r w:rsidRPr="00856C38">
        <w:rPr>
          <w:szCs w:val="22"/>
        </w:rPr>
        <w:t xml:space="preserve"> Climate Change Unit is the </w:t>
      </w:r>
      <w:r w:rsidRPr="00856C38">
        <w:rPr>
          <w:szCs w:val="22"/>
          <w:u w:val="single"/>
        </w:rPr>
        <w:t>UNFCCC focal point</w:t>
      </w:r>
      <w:r w:rsidRPr="00856C38">
        <w:rPr>
          <w:szCs w:val="22"/>
        </w:rPr>
        <w:t xml:space="preserve">, and provides ad-hoc secretariat services to the NCCC. The Ministry of Environmental Protection is also the main Government institution responsible for coordination of the process of preparation of National Communications and Biennial Update Reports, and for overall compliance and coordination with UNFCCC and EU climate policy requirements. </w:t>
      </w:r>
      <w:r w:rsidRPr="00856C38">
        <w:rPr>
          <w:szCs w:val="22"/>
          <w:lang w:val="en-US" w:eastAsia="en-US"/>
        </w:rPr>
        <w:t xml:space="preserve">Following the new Government of Serbia elected in October 2020, the MoEP has strengthened its organization - with the creation of a Local Self-Government Department to strengthen its links with local authorities. </w:t>
      </w:r>
    </w:p>
    <w:p w14:paraId="0088264F" w14:textId="77777777" w:rsidR="00FB69D4" w:rsidRPr="00856C38" w:rsidRDefault="00FB69D4" w:rsidP="00FB69D4">
      <w:pPr>
        <w:ind w:left="708"/>
        <w:rPr>
          <w:szCs w:val="22"/>
          <w:lang w:val="en-US" w:eastAsia="en-US"/>
        </w:rPr>
      </w:pPr>
    </w:p>
    <w:p w14:paraId="023247FF" w14:textId="77777777" w:rsidR="00FB69D4" w:rsidRPr="00856C38" w:rsidRDefault="00FB69D4" w:rsidP="00FB69D4">
      <w:pPr>
        <w:ind w:left="708"/>
        <w:rPr>
          <w:szCs w:val="22"/>
          <w:u w:val="single"/>
          <w:lang w:val="en-US" w:eastAsia="en-US"/>
        </w:rPr>
      </w:pPr>
      <w:r w:rsidRPr="00856C38">
        <w:rPr>
          <w:szCs w:val="22"/>
          <w:lang w:val="en-US" w:eastAsia="en-US"/>
        </w:rPr>
        <w:lastRenderedPageBreak/>
        <w:t xml:space="preserve">It is therefore this Ministry that will ensure </w:t>
      </w:r>
      <w:r w:rsidRPr="00856C38">
        <w:rPr>
          <w:szCs w:val="22"/>
          <w:u w:val="single"/>
          <w:lang w:val="en-US" w:eastAsia="en-US"/>
        </w:rPr>
        <w:t>the overall coordination of the Cities and Climate Change program within the government and the mobilization of all stakeholders.</w:t>
      </w:r>
    </w:p>
    <w:p w14:paraId="5E00A3F4" w14:textId="77777777" w:rsidR="00FB69D4" w:rsidRPr="00856C38" w:rsidRDefault="00FB69D4" w:rsidP="00FB69D4">
      <w:pPr>
        <w:ind w:left="360"/>
        <w:rPr>
          <w:szCs w:val="22"/>
          <w:lang w:val="en-US"/>
        </w:rPr>
      </w:pPr>
    </w:p>
    <w:p w14:paraId="599EB452" w14:textId="77777777" w:rsidR="00FB69D4" w:rsidRPr="00856C38" w:rsidRDefault="00FB69D4" w:rsidP="00FB69D4">
      <w:pPr>
        <w:pStyle w:val="ListParagraph"/>
        <w:numPr>
          <w:ilvl w:val="0"/>
          <w:numId w:val="35"/>
        </w:numPr>
        <w:contextualSpacing/>
        <w:rPr>
          <w:lang w:val="en-US"/>
        </w:rPr>
      </w:pPr>
      <w:r w:rsidRPr="00856C38">
        <w:rPr>
          <w:lang w:val="en-US"/>
        </w:rPr>
        <w:t xml:space="preserve">The </w:t>
      </w:r>
      <w:r w:rsidRPr="00856C38">
        <w:rPr>
          <w:b/>
          <w:bCs/>
          <w:lang w:val="en-US"/>
        </w:rPr>
        <w:t>Ministry of Construction Transport and Infrastructure</w:t>
      </w:r>
      <w:r w:rsidRPr="00856C38">
        <w:rPr>
          <w:lang w:val="en-US"/>
        </w:rPr>
        <w:t xml:space="preserve"> (MCTI) is in charge of strategic planning and steering of public investment programs, including at the city level through its urban planning and housing department. It also exercises central supervision over several public service companies, notably companies in the railway sector.</w:t>
      </w:r>
    </w:p>
    <w:p w14:paraId="387895DE" w14:textId="77777777" w:rsidR="00FB69D4" w:rsidRPr="00856C38" w:rsidRDefault="00FB69D4" w:rsidP="00FB69D4">
      <w:pPr>
        <w:rPr>
          <w:b/>
          <w:bCs/>
          <w:szCs w:val="22"/>
        </w:rPr>
      </w:pPr>
    </w:p>
    <w:p w14:paraId="051A2498" w14:textId="77777777" w:rsidR="00FB69D4" w:rsidRPr="00856C38" w:rsidRDefault="00FB69D4" w:rsidP="00FB69D4">
      <w:pPr>
        <w:pStyle w:val="ListParagraph"/>
        <w:numPr>
          <w:ilvl w:val="0"/>
          <w:numId w:val="35"/>
        </w:numPr>
        <w:contextualSpacing/>
        <w:rPr>
          <w:lang w:val="en-US"/>
        </w:rPr>
      </w:pPr>
      <w:r w:rsidRPr="00856C38">
        <w:rPr>
          <w:b/>
          <w:bCs/>
        </w:rPr>
        <w:t>The Ministry of Agriculture, Forestry and Water Management</w:t>
      </w:r>
      <w:r w:rsidRPr="00856C38">
        <w:t xml:space="preserve"> is the </w:t>
      </w:r>
      <w:r w:rsidRPr="00856C38">
        <w:rPr>
          <w:u w:val="single"/>
        </w:rPr>
        <w:t>GCF focal institution and also the ministry in charge of the most climate-vulnerable sectors in Serbia</w:t>
      </w:r>
      <w:r w:rsidRPr="00856C38">
        <w:rPr>
          <w:rStyle w:val="FootnoteReference"/>
        </w:rPr>
        <w:footnoteReference w:id="17"/>
      </w:r>
      <w:r w:rsidRPr="00856C38">
        <w:t xml:space="preserve">. The Unit for Climate Change in agriculture within this particular ministry has the responsibility for inclusion of climate change issues into sectoral policies and legislation, among others. </w:t>
      </w:r>
    </w:p>
    <w:p w14:paraId="56FA7E82" w14:textId="77777777" w:rsidR="00FB69D4" w:rsidRPr="00856C38" w:rsidRDefault="00FB69D4" w:rsidP="00FB69D4">
      <w:pPr>
        <w:rPr>
          <w:szCs w:val="22"/>
        </w:rPr>
      </w:pPr>
    </w:p>
    <w:p w14:paraId="62D43045" w14:textId="77777777" w:rsidR="00FB69D4" w:rsidRPr="00856C38" w:rsidRDefault="00FB69D4" w:rsidP="00FB69D4">
      <w:pPr>
        <w:rPr>
          <w:szCs w:val="22"/>
        </w:rPr>
      </w:pPr>
      <w:r w:rsidRPr="00856C38">
        <w:rPr>
          <w:szCs w:val="22"/>
        </w:rPr>
        <w:t xml:space="preserve">Other ministries (such as the Ministry of Mine and Energy – MoME) cover areas that have significant impact on climate. The energy component of the climate roadmap (Energy Law and Energy Efficiency Laws under revision, Renewable Energy Law under preparation) will be addressed by an other public policy loan to be supported by the donors (WB, EU, KfW, AFD). </w:t>
      </w:r>
    </w:p>
    <w:p w14:paraId="014CA841" w14:textId="77777777" w:rsidR="00FB69D4" w:rsidRPr="00856C38" w:rsidRDefault="00FB69D4" w:rsidP="00FB69D4">
      <w:pPr>
        <w:rPr>
          <w:color w:val="323E4F" w:themeColor="text2" w:themeShade="BF"/>
          <w:szCs w:val="22"/>
        </w:rPr>
      </w:pPr>
    </w:p>
    <w:p w14:paraId="74DF6947" w14:textId="77777777" w:rsidR="00FB69D4" w:rsidRPr="00856C38" w:rsidRDefault="00FB69D4" w:rsidP="00FB69D4">
      <w:pPr>
        <w:rPr>
          <w:szCs w:val="22"/>
          <w:lang w:val="en-US"/>
        </w:rPr>
      </w:pPr>
      <w:r w:rsidRPr="00856C38">
        <w:rPr>
          <w:b/>
          <w:bCs/>
          <w:szCs w:val="22"/>
        </w:rPr>
        <w:t xml:space="preserve">Local Self Government (LSG) Units </w:t>
      </w:r>
      <w:r w:rsidRPr="00856C38">
        <w:rPr>
          <w:bCs/>
          <w:szCs w:val="22"/>
        </w:rPr>
        <w:t>under the supervision of the</w:t>
      </w:r>
      <w:r w:rsidRPr="00856C38">
        <w:rPr>
          <w:b/>
          <w:bCs/>
          <w:szCs w:val="22"/>
        </w:rPr>
        <w:t xml:space="preserve"> Ministry of Public Administration and Local Self-Government </w:t>
      </w:r>
      <w:r w:rsidRPr="00856C38">
        <w:rPr>
          <w:szCs w:val="22"/>
        </w:rPr>
        <w:t xml:space="preserve">have responsibilities for communal environmental infrastructure including water and wastewater infrastructure, district heating infrastructure, energy efficiency in public buildings, etc. </w:t>
      </w:r>
      <w:r w:rsidRPr="00856C38">
        <w:rPr>
          <w:szCs w:val="22"/>
          <w:lang w:val="en-US"/>
        </w:rPr>
        <w:t>Public Utility Companies are under the responsibilities</w:t>
      </w:r>
      <w:r>
        <w:rPr>
          <w:szCs w:val="22"/>
          <w:lang w:val="en-US"/>
        </w:rPr>
        <w:t xml:space="preserve"> of the Local Self-Government. </w:t>
      </w:r>
    </w:p>
    <w:p w14:paraId="39D6B451" w14:textId="77777777" w:rsidR="00FB69D4" w:rsidRDefault="00FB69D4" w:rsidP="00FB69D4">
      <w:pPr>
        <w:pStyle w:val="0"/>
        <w:rPr>
          <w:rFonts w:ascii="Times New Roman" w:hAnsi="Times New Roman"/>
          <w:sz w:val="22"/>
          <w:szCs w:val="22"/>
          <w:lang w:eastAsia="en-US"/>
        </w:rPr>
      </w:pPr>
      <w:r w:rsidRPr="00856C38">
        <w:rPr>
          <w:rFonts w:ascii="Times New Roman" w:hAnsi="Times New Roman"/>
          <w:sz w:val="22"/>
          <w:szCs w:val="22"/>
        </w:rPr>
        <w:t xml:space="preserve">In addition, </w:t>
      </w:r>
      <w:r w:rsidRPr="00856C38">
        <w:rPr>
          <w:rFonts w:ascii="Times New Roman" w:hAnsi="Times New Roman"/>
          <w:sz w:val="22"/>
          <w:szCs w:val="22"/>
          <w:lang w:eastAsia="en-US"/>
        </w:rPr>
        <w:t xml:space="preserve">given its advisory role in policy development, monitoring and evulation of climate change actions, </w:t>
      </w:r>
      <w:r w:rsidRPr="00856C38">
        <w:rPr>
          <w:rFonts w:ascii="Times New Roman" w:hAnsi="Times New Roman"/>
          <w:b/>
          <w:sz w:val="22"/>
          <w:szCs w:val="22"/>
          <w:lang w:eastAsia="en-US"/>
        </w:rPr>
        <w:t>the NCCC</w:t>
      </w:r>
      <w:r w:rsidRPr="00856C38">
        <w:rPr>
          <w:rFonts w:ascii="Times New Roman" w:hAnsi="Times New Roman"/>
          <w:sz w:val="22"/>
          <w:szCs w:val="22"/>
          <w:lang w:eastAsia="en-US"/>
        </w:rPr>
        <w:t xml:space="preserve"> with its strengthened mandate and membership is expected to give advice on all the official documents to be approved </w:t>
      </w:r>
      <w:r>
        <w:rPr>
          <w:rFonts w:ascii="Times New Roman" w:hAnsi="Times New Roman"/>
          <w:sz w:val="22"/>
          <w:szCs w:val="22"/>
          <w:lang w:eastAsia="en-US"/>
        </w:rPr>
        <w:t xml:space="preserve">within the context of the PPL. </w:t>
      </w:r>
    </w:p>
    <w:p w14:paraId="7CD05F9D" w14:textId="77777777" w:rsidR="00FB69D4" w:rsidRPr="00BD2287" w:rsidRDefault="00FB69D4" w:rsidP="00FB69D4">
      <w:pPr>
        <w:pStyle w:val="0"/>
        <w:rPr>
          <w:rFonts w:ascii="Times New Roman" w:hAnsi="Times New Roman"/>
          <w:sz w:val="22"/>
          <w:szCs w:val="22"/>
          <w:lang w:eastAsia="en-US"/>
        </w:rPr>
      </w:pPr>
    </w:p>
    <w:p w14:paraId="60F10238" w14:textId="77777777" w:rsidR="00FB69D4" w:rsidRPr="00BD2287" w:rsidRDefault="00FB69D4" w:rsidP="00FB69D4">
      <w:pPr>
        <w:numPr>
          <w:ilvl w:val="0"/>
          <w:numId w:val="38"/>
        </w:numPr>
        <w:tabs>
          <w:tab w:val="left" w:pos="567"/>
          <w:tab w:val="right" w:pos="8789"/>
        </w:tabs>
        <w:spacing w:before="120" w:after="120"/>
        <w:rPr>
          <w:b/>
          <w:szCs w:val="22"/>
          <w:lang w:val="en-US" w:eastAsia="en-US"/>
        </w:rPr>
      </w:pPr>
      <w:r w:rsidRPr="00856C38">
        <w:rPr>
          <w:b/>
          <w:szCs w:val="22"/>
          <w:lang w:val="en-US" w:eastAsia="en-US"/>
        </w:rPr>
        <w:t xml:space="preserve">Sub-Steering Committtee </w:t>
      </w:r>
    </w:p>
    <w:p w14:paraId="18EF05AC" w14:textId="77777777" w:rsidR="00FB69D4" w:rsidRPr="00856C38" w:rsidRDefault="00FB69D4" w:rsidP="00FB69D4">
      <w:pPr>
        <w:rPr>
          <w:szCs w:val="22"/>
          <w:lang w:val="en-US"/>
        </w:rPr>
      </w:pPr>
      <w:r w:rsidRPr="00856C38">
        <w:rPr>
          <w:szCs w:val="22"/>
          <w:lang w:val="en-US"/>
        </w:rPr>
        <w:t xml:space="preserve">A sub-steering committee – common with the WB on its DPL and related to the implementation of the Law on Climate Change - will be set up to monitor the achievement of the results of the matrix. The Sub-steering committee will meet twice a year and will be chaired by the MoF, with the MoEP designated as the lead technical ministry. More technical working groups will be set up to monitor the work conducted by the ministries and other entities involved in the four expected results and associated activities. It is envisaged that other institutional partners involved in supporting Serbia's climate roadmap will be invited as observers, first and foremost the EU, and also (depending on the agenda) UNDP and Swedish Cooperation. </w:t>
      </w:r>
    </w:p>
    <w:p w14:paraId="24B95D78" w14:textId="77777777" w:rsidR="00FB69D4" w:rsidRPr="00856C38" w:rsidRDefault="00FB69D4" w:rsidP="00FB69D4">
      <w:pPr>
        <w:rPr>
          <w:szCs w:val="22"/>
          <w:lang w:val="en-US"/>
        </w:rPr>
      </w:pPr>
    </w:p>
    <w:p w14:paraId="76439118" w14:textId="77777777" w:rsidR="00FB69D4" w:rsidRPr="00856C38" w:rsidRDefault="00FB69D4" w:rsidP="00FB69D4">
      <w:pPr>
        <w:rPr>
          <w:szCs w:val="22"/>
          <w:lang w:val="en-US"/>
        </w:rPr>
      </w:pPr>
      <w:r w:rsidRPr="00856C38">
        <w:rPr>
          <w:szCs w:val="22"/>
          <w:lang w:val="en-US"/>
        </w:rPr>
        <w:t xml:space="preserve">These stakeholders also meet as part of donors' coordination group (currently chaired by Germany and Sweden) looking at environment and energy sectors. The coordination group aims at identifying strategic and technical issues of common interest related to the climate roadmap, with the objective of bringing them up to the political level. Particular attention will be devoted to optimizing synergies between this coordination group and the dialogue conducted with the Serbian authorities in the framework of the joint PPL/DPL steering committee. </w:t>
      </w:r>
    </w:p>
    <w:p w14:paraId="19223105" w14:textId="77777777" w:rsidR="00FB69D4" w:rsidRPr="00856C38" w:rsidRDefault="00FB69D4" w:rsidP="00FB69D4">
      <w:pPr>
        <w:rPr>
          <w:szCs w:val="22"/>
          <w:lang w:val="en-US"/>
        </w:rPr>
      </w:pPr>
    </w:p>
    <w:p w14:paraId="4FBF447D" w14:textId="77777777" w:rsidR="00FB69D4" w:rsidRPr="00856C38" w:rsidRDefault="00FB69D4" w:rsidP="00FB69D4">
      <w:pPr>
        <w:numPr>
          <w:ilvl w:val="0"/>
          <w:numId w:val="38"/>
        </w:numPr>
        <w:tabs>
          <w:tab w:val="left" w:pos="567"/>
          <w:tab w:val="right" w:pos="8789"/>
        </w:tabs>
        <w:spacing w:before="120" w:after="120"/>
        <w:rPr>
          <w:b/>
          <w:szCs w:val="22"/>
          <w:lang w:val="en-US" w:eastAsia="en-US"/>
        </w:rPr>
      </w:pPr>
      <w:r w:rsidRPr="00856C38">
        <w:rPr>
          <w:b/>
          <w:szCs w:val="22"/>
          <w:lang w:val="en-US" w:eastAsia="en-US"/>
        </w:rPr>
        <w:t>Monitoring and evaluation system for the pro</w:t>
      </w:r>
      <w:r>
        <w:rPr>
          <w:b/>
          <w:szCs w:val="22"/>
          <w:lang w:val="en-US" w:eastAsia="en-US"/>
        </w:rPr>
        <w:t>gram</w:t>
      </w:r>
    </w:p>
    <w:p w14:paraId="77B347AC" w14:textId="77777777" w:rsidR="00FB69D4" w:rsidRPr="00856C38" w:rsidRDefault="00FB69D4" w:rsidP="00FB69D4">
      <w:pPr>
        <w:spacing w:after="120"/>
        <w:rPr>
          <w:szCs w:val="22"/>
          <w:lang w:val="en-US" w:eastAsia="en-US"/>
        </w:rPr>
      </w:pPr>
      <w:r w:rsidRPr="00856C38">
        <w:rPr>
          <w:b/>
          <w:bCs/>
          <w:szCs w:val="22"/>
          <w:lang w:val="en-US" w:eastAsia="en-US"/>
        </w:rPr>
        <w:t xml:space="preserve">AFD will monitor the status of the program implementation through supervision missions, participation to the sub-steering committee and tracking results indicators </w:t>
      </w:r>
      <w:r w:rsidRPr="00856C38">
        <w:rPr>
          <w:szCs w:val="22"/>
          <w:lang w:val="en-US" w:eastAsia="en-US"/>
        </w:rPr>
        <w:t xml:space="preserve">provided in the policy and results matrix. These missions undertaken by AFD will enable the Technical Assistance program to be adjusted according to the needs identified to achieve the expected results. The missions will also contribute to the national dialogue on the climate roadmap and, at the same time, identify the next actions </w:t>
      </w:r>
      <w:r w:rsidRPr="00856C38">
        <w:rPr>
          <w:szCs w:val="22"/>
          <w:lang w:val="en-US" w:eastAsia="en-US"/>
        </w:rPr>
        <w:lastRenderedPageBreak/>
        <w:t xml:space="preserve">to be promoted through a second public policy loan. Above this, annual reporting from the MoEP is expected. </w:t>
      </w:r>
    </w:p>
    <w:p w14:paraId="33D190A4" w14:textId="77777777" w:rsidR="00FB69D4" w:rsidRPr="00856C38" w:rsidRDefault="00FB69D4" w:rsidP="00FB69D4">
      <w:pPr>
        <w:pStyle w:val="4"/>
        <w:numPr>
          <w:ilvl w:val="1"/>
          <w:numId w:val="39"/>
        </w:numPr>
        <w:tabs>
          <w:tab w:val="clear" w:pos="993"/>
          <w:tab w:val="left" w:pos="1134"/>
        </w:tabs>
        <w:rPr>
          <w:rFonts w:ascii="Times New Roman" w:hAnsi="Times New Roman"/>
          <w:lang w:val="en-US"/>
        </w:rPr>
      </w:pPr>
      <w:r w:rsidRPr="00856C38">
        <w:rPr>
          <w:rFonts w:ascii="Times New Roman" w:hAnsi="Times New Roman"/>
          <w:lang w:val="en-US"/>
        </w:rPr>
        <w:t xml:space="preserve"> </w:t>
      </w:r>
      <w:bookmarkStart w:id="314" w:name="_Toc67303431"/>
      <w:r w:rsidRPr="00856C38">
        <w:rPr>
          <w:rFonts w:ascii="Times New Roman" w:hAnsi="Times New Roman"/>
          <w:lang w:val="en-US"/>
        </w:rPr>
        <w:t>Disbursement</w:t>
      </w:r>
      <w:bookmarkEnd w:id="314"/>
    </w:p>
    <w:p w14:paraId="09A6A080" w14:textId="77777777" w:rsidR="00FB69D4" w:rsidRPr="00856C38" w:rsidRDefault="00FB69D4" w:rsidP="00FB69D4">
      <w:pPr>
        <w:pStyle w:val="0"/>
        <w:rPr>
          <w:rFonts w:ascii="Times New Roman" w:hAnsi="Times New Roman"/>
          <w:sz w:val="22"/>
          <w:szCs w:val="22"/>
          <w:lang w:eastAsia="en-US"/>
        </w:rPr>
      </w:pPr>
      <w:r w:rsidRPr="00856C38">
        <w:rPr>
          <w:rFonts w:ascii="Times New Roman" w:hAnsi="Times New Roman"/>
          <w:sz w:val="22"/>
          <w:szCs w:val="22"/>
          <w:lang w:eastAsia="en-US"/>
        </w:rPr>
        <w:t>The PPL is a single-tranche AFD loan. The loan is made available as the prior action has been completed. The AFD loan is completed by a €500,000 grant to cover TA in charge of supporting the GoS in the achievement of the 4 result indicators presented in the matrix.</w:t>
      </w:r>
    </w:p>
    <w:p w14:paraId="5867F576" w14:textId="77777777" w:rsidR="00FB69D4" w:rsidRPr="00856C38" w:rsidRDefault="00FB69D4" w:rsidP="00FB69D4">
      <w:pPr>
        <w:pStyle w:val="HTMLPreformatted"/>
        <w:rPr>
          <w:rFonts w:ascii="Times New Roman" w:hAnsi="Times New Roman"/>
          <w:sz w:val="22"/>
          <w:szCs w:val="22"/>
        </w:rPr>
      </w:pPr>
      <w:r w:rsidRPr="00856C38">
        <w:rPr>
          <w:rFonts w:ascii="Times New Roman" w:hAnsi="Times New Roman"/>
          <w:sz w:val="22"/>
          <w:szCs w:val="22"/>
          <w:lang w:val="en-US" w:eastAsia="en-US"/>
        </w:rPr>
        <w:t xml:space="preserve">The TA grant envelope has already been committed (through a framework service contract managed by AFD). </w:t>
      </w:r>
    </w:p>
    <w:p w14:paraId="27409B17" w14:textId="77777777" w:rsidR="00FB69D4" w:rsidRPr="00856C38" w:rsidRDefault="00FB69D4" w:rsidP="00FB69D4"/>
    <w:p w14:paraId="748A986B" w14:textId="77777777" w:rsidR="00FB69D4" w:rsidRPr="00856C38" w:rsidRDefault="00FB69D4" w:rsidP="00FB69D4">
      <w:pPr>
        <w:pStyle w:val="4"/>
        <w:numPr>
          <w:ilvl w:val="1"/>
          <w:numId w:val="39"/>
        </w:numPr>
        <w:tabs>
          <w:tab w:val="clear" w:pos="993"/>
          <w:tab w:val="left" w:pos="1134"/>
        </w:tabs>
        <w:rPr>
          <w:rFonts w:ascii="Times New Roman" w:hAnsi="Times New Roman"/>
          <w:lang w:val="en-US"/>
        </w:rPr>
      </w:pPr>
      <w:bookmarkStart w:id="315" w:name="_Toc67303432"/>
      <w:r w:rsidRPr="00856C38">
        <w:rPr>
          <w:rFonts w:ascii="Times New Roman" w:hAnsi="Times New Roman"/>
          <w:lang w:val="en-US"/>
        </w:rPr>
        <w:t>Technical assistance</w:t>
      </w:r>
      <w:bookmarkEnd w:id="315"/>
    </w:p>
    <w:p w14:paraId="040643A0" w14:textId="77777777" w:rsidR="00FB69D4" w:rsidRPr="00856C38" w:rsidRDefault="00FB69D4" w:rsidP="00FB69D4">
      <w:pPr>
        <w:tabs>
          <w:tab w:val="left" w:pos="567"/>
          <w:tab w:val="right" w:pos="8789"/>
        </w:tabs>
        <w:spacing w:before="120" w:after="120"/>
        <w:rPr>
          <w:szCs w:val="22"/>
          <w:lang w:val="en-US" w:eastAsia="en-US"/>
        </w:rPr>
      </w:pPr>
      <w:r w:rsidRPr="00856C38">
        <w:rPr>
          <w:b/>
          <w:bCs/>
          <w:szCs w:val="22"/>
          <w:lang w:val="en-US" w:eastAsia="en-US"/>
        </w:rPr>
        <w:t>The Technical Assistance directly under the supervision of AFD</w:t>
      </w:r>
      <w:r w:rsidRPr="00856C38">
        <w:rPr>
          <w:szCs w:val="22"/>
          <w:lang w:val="en-US" w:eastAsia="en-US"/>
        </w:rPr>
        <w:t xml:space="preserve"> (€500,000 as a grant) will be mobilized to support counterparts in the implementation of the matrix of activities.  </w:t>
      </w:r>
    </w:p>
    <w:p w14:paraId="7F5D0340" w14:textId="77777777" w:rsidR="00FB69D4" w:rsidRPr="00856C38" w:rsidRDefault="00FB69D4" w:rsidP="00FB69D4">
      <w:pPr>
        <w:tabs>
          <w:tab w:val="left" w:pos="567"/>
          <w:tab w:val="right" w:pos="8789"/>
        </w:tabs>
        <w:spacing w:before="120" w:after="120"/>
        <w:rPr>
          <w:szCs w:val="22"/>
          <w:lang w:val="en-US" w:eastAsia="en-US"/>
        </w:rPr>
      </w:pPr>
      <w:r w:rsidRPr="00856C38">
        <w:rPr>
          <w:szCs w:val="22"/>
          <w:lang w:val="en-US" w:eastAsia="en-US"/>
        </w:rPr>
        <w:t xml:space="preserve">The technical assistance will be involved in supporting the GoS in the achievement of the 4 result indicators presented in the matrix : </w:t>
      </w:r>
    </w:p>
    <w:p w14:paraId="2E529BF2" w14:textId="77777777" w:rsidR="00FB69D4" w:rsidRPr="00856C38" w:rsidRDefault="00FB69D4" w:rsidP="00FB69D4">
      <w:pPr>
        <w:pStyle w:val="ListParagraph"/>
        <w:numPr>
          <w:ilvl w:val="0"/>
          <w:numId w:val="37"/>
        </w:numPr>
        <w:tabs>
          <w:tab w:val="left" w:pos="567"/>
          <w:tab w:val="right" w:pos="8789"/>
        </w:tabs>
        <w:spacing w:before="120" w:after="120"/>
        <w:contextualSpacing/>
        <w:rPr>
          <w:lang w:val="en-US"/>
        </w:rPr>
      </w:pPr>
      <w:r w:rsidRPr="00856C38">
        <w:rPr>
          <w:u w:val="single"/>
          <w:lang w:val="en-US"/>
        </w:rPr>
        <w:t>Result n°1 :</w:t>
      </w:r>
      <w:r w:rsidRPr="00856C38">
        <w:rPr>
          <w:lang w:val="en-US"/>
        </w:rPr>
        <w:t xml:space="preserve">  The TA will support the sustainable implementation and re-establishment (mandate, mode of operation, composition, etc.) of the NCCC. It will facilitate the sessions’ organization (tools, process, interministerial coordination) planned during the two-year of the program.</w:t>
      </w:r>
    </w:p>
    <w:p w14:paraId="323569C2" w14:textId="77777777" w:rsidR="00FB69D4" w:rsidRPr="00856C38" w:rsidRDefault="00FB69D4" w:rsidP="00FB69D4">
      <w:pPr>
        <w:pStyle w:val="ListParagraph"/>
        <w:tabs>
          <w:tab w:val="left" w:pos="567"/>
          <w:tab w:val="right" w:pos="8789"/>
        </w:tabs>
        <w:spacing w:before="120" w:after="120"/>
        <w:ind w:left="360"/>
        <w:rPr>
          <w:lang w:val="en-US"/>
        </w:rPr>
      </w:pPr>
    </w:p>
    <w:p w14:paraId="4626FEF5" w14:textId="77777777" w:rsidR="00FB69D4" w:rsidRPr="00856C38" w:rsidRDefault="00FB69D4" w:rsidP="00FB69D4">
      <w:pPr>
        <w:pStyle w:val="ListParagraph"/>
        <w:numPr>
          <w:ilvl w:val="0"/>
          <w:numId w:val="37"/>
        </w:numPr>
        <w:tabs>
          <w:tab w:val="left" w:pos="567"/>
          <w:tab w:val="right" w:pos="8789"/>
        </w:tabs>
        <w:spacing w:before="120" w:after="120"/>
        <w:contextualSpacing/>
        <w:rPr>
          <w:lang w:val="en-US"/>
        </w:rPr>
      </w:pPr>
      <w:r w:rsidRPr="00856C38">
        <w:rPr>
          <w:u w:val="single"/>
          <w:lang w:val="en-US"/>
        </w:rPr>
        <w:t>Result n° 2:</w:t>
      </w:r>
      <w:r w:rsidRPr="00856C38">
        <w:rPr>
          <w:lang w:val="en-US"/>
        </w:rPr>
        <w:t xml:space="preserve"> The TA will support the MoEP in the identification of capacity building measures to support the main institutional stakeholders in the implementation of the Low Carbon Development Strategy.</w:t>
      </w:r>
      <w:r>
        <w:rPr>
          <w:lang w:val="en-US"/>
        </w:rPr>
        <w:t xml:space="preserve"> </w:t>
      </w:r>
      <w:r w:rsidRPr="00856C38">
        <w:rPr>
          <w:lang w:val="en-US"/>
        </w:rPr>
        <w:t xml:space="preserve">In addition, the TA will, if needed, provide support for drafting certain by-laws. </w:t>
      </w:r>
    </w:p>
    <w:p w14:paraId="610FE1C8" w14:textId="77777777" w:rsidR="00FB69D4" w:rsidRPr="00856C38" w:rsidRDefault="00FB69D4" w:rsidP="00FB69D4">
      <w:pPr>
        <w:pStyle w:val="ListParagraph"/>
        <w:rPr>
          <w:lang w:val="en-US"/>
        </w:rPr>
      </w:pPr>
    </w:p>
    <w:p w14:paraId="39559B42" w14:textId="77777777" w:rsidR="00FB69D4" w:rsidRPr="00856C38" w:rsidRDefault="00FB69D4" w:rsidP="00FB69D4">
      <w:pPr>
        <w:pStyle w:val="ListParagraph"/>
        <w:numPr>
          <w:ilvl w:val="0"/>
          <w:numId w:val="37"/>
        </w:numPr>
        <w:tabs>
          <w:tab w:val="left" w:pos="567"/>
          <w:tab w:val="right" w:pos="8789"/>
        </w:tabs>
        <w:spacing w:before="120" w:after="120"/>
        <w:contextualSpacing/>
        <w:rPr>
          <w:lang w:val="en-US"/>
        </w:rPr>
      </w:pPr>
      <w:r w:rsidRPr="00856C38">
        <w:rPr>
          <w:u w:val="single"/>
          <w:lang w:val="en-US"/>
        </w:rPr>
        <w:t>Result n° 3</w:t>
      </w:r>
      <w:r w:rsidRPr="00856C38">
        <w:rPr>
          <w:lang w:val="en-US"/>
        </w:rPr>
        <w:t>: the TA will support the MoEP to strengthen climate adaptation (vulnerability assessment of urban sectors and adaptation priority measures for local) into the sustainable urban development strategy. At local level, it will contribute to the identification of climate priority needs and projects (climate action plans) on an experimental basis in 2 selected pilot LSGs</w:t>
      </w:r>
    </w:p>
    <w:p w14:paraId="24321882" w14:textId="77777777" w:rsidR="00FB69D4" w:rsidRPr="00856C38" w:rsidRDefault="00FB69D4" w:rsidP="00FB69D4">
      <w:pPr>
        <w:pStyle w:val="ListParagraph"/>
        <w:rPr>
          <w:lang w:val="en-US"/>
        </w:rPr>
      </w:pPr>
    </w:p>
    <w:p w14:paraId="30E2EB6D" w14:textId="77777777" w:rsidR="00FB69D4" w:rsidRPr="00856C38" w:rsidRDefault="00FB69D4" w:rsidP="00FB69D4">
      <w:pPr>
        <w:pStyle w:val="ListParagraph"/>
        <w:numPr>
          <w:ilvl w:val="0"/>
          <w:numId w:val="37"/>
        </w:numPr>
        <w:tabs>
          <w:tab w:val="left" w:pos="567"/>
          <w:tab w:val="right" w:pos="8789"/>
        </w:tabs>
        <w:spacing w:before="120" w:after="120"/>
        <w:contextualSpacing/>
        <w:rPr>
          <w:lang w:val="en-US"/>
        </w:rPr>
      </w:pPr>
      <w:r w:rsidRPr="00856C38">
        <w:rPr>
          <w:u w:val="single"/>
          <w:lang w:val="en-US"/>
        </w:rPr>
        <w:t>Result n° 4</w:t>
      </w:r>
      <w:r w:rsidRPr="00856C38">
        <w:rPr>
          <w:lang w:val="en-US"/>
        </w:rPr>
        <w:t xml:space="preserve">: the TA will support the realization of the feasibility study for the establishment of financial mechanisms to facilitate climate change investments at local level. </w:t>
      </w:r>
    </w:p>
    <w:p w14:paraId="0C6E70EB" w14:textId="77777777" w:rsidR="00FB69D4" w:rsidRPr="00856C38" w:rsidRDefault="00FB69D4" w:rsidP="00FB69D4">
      <w:pPr>
        <w:tabs>
          <w:tab w:val="left" w:pos="567"/>
          <w:tab w:val="right" w:pos="8789"/>
        </w:tabs>
        <w:spacing w:before="120" w:after="120"/>
        <w:rPr>
          <w:lang w:val="en-US" w:eastAsia="en-US"/>
        </w:rPr>
      </w:pPr>
    </w:p>
    <w:p w14:paraId="03EEA351" w14:textId="77777777" w:rsidR="00FB69D4" w:rsidRPr="00856C38" w:rsidRDefault="00FB69D4" w:rsidP="00FB69D4">
      <w:pPr>
        <w:tabs>
          <w:tab w:val="left" w:pos="567"/>
          <w:tab w:val="right" w:pos="8789"/>
        </w:tabs>
        <w:spacing w:before="120" w:after="120"/>
        <w:rPr>
          <w:szCs w:val="22"/>
          <w:lang w:val="en-US" w:eastAsia="en-US"/>
        </w:rPr>
      </w:pPr>
      <w:r w:rsidRPr="00856C38">
        <w:rPr>
          <w:szCs w:val="22"/>
          <w:lang w:val="en-US" w:eastAsia="en-US"/>
        </w:rPr>
        <w:t>Besides this Technical Assistance, the AFD through its initiative “Organizational transformation for Counterparts of Tomorrow” will support the institutional and organizational development of the MoEP. The actions envisaged will not only strengthen operational performance but also contribute to the MoEP's capacity to manage the current program (both on climate and environmental and social aspects).</w:t>
      </w:r>
    </w:p>
    <w:p w14:paraId="74FC19E3" w14:textId="77777777" w:rsidR="00FB69D4" w:rsidRPr="00856C38" w:rsidRDefault="00FB69D4" w:rsidP="00FB69D4">
      <w:pPr>
        <w:pStyle w:val="3"/>
        <w:numPr>
          <w:ilvl w:val="0"/>
          <w:numId w:val="39"/>
        </w:numPr>
        <w:rPr>
          <w:rFonts w:ascii="Times New Roman" w:hAnsi="Times New Roman"/>
          <w:lang w:val="en-US"/>
        </w:rPr>
      </w:pPr>
      <w:bookmarkStart w:id="316" w:name="_Toc65162164"/>
      <w:bookmarkStart w:id="317" w:name="_Toc65162165"/>
      <w:bookmarkStart w:id="318" w:name="_Toc65162166"/>
      <w:bookmarkStart w:id="319" w:name="_Toc65162167"/>
      <w:bookmarkStart w:id="320" w:name="_Toc65162168"/>
      <w:bookmarkStart w:id="321" w:name="_Toc65162169"/>
      <w:bookmarkStart w:id="322" w:name="_Toc65162170"/>
      <w:bookmarkStart w:id="323" w:name="_Toc65162171"/>
      <w:bookmarkStart w:id="324" w:name="_Toc65162172"/>
      <w:bookmarkStart w:id="325" w:name="_Toc65162173"/>
      <w:bookmarkStart w:id="326" w:name="_Toc65162174"/>
      <w:bookmarkStart w:id="327" w:name="_Toc65162175"/>
      <w:bookmarkStart w:id="328" w:name="_Toc65162176"/>
      <w:bookmarkStart w:id="329" w:name="_Toc65162177"/>
      <w:bookmarkStart w:id="330" w:name="_Toc65162178"/>
      <w:bookmarkStart w:id="331" w:name="_Toc65162179"/>
      <w:bookmarkStart w:id="332" w:name="_Toc65162180"/>
      <w:bookmarkStart w:id="333" w:name="_Toc65162181"/>
      <w:bookmarkStart w:id="334" w:name="_Toc65162182"/>
      <w:bookmarkStart w:id="335" w:name="_Toc65162183"/>
      <w:bookmarkStart w:id="336" w:name="_Toc65162184"/>
      <w:bookmarkStart w:id="337" w:name="_Toc65162185"/>
      <w:bookmarkStart w:id="338" w:name="_Toc65162186"/>
      <w:bookmarkStart w:id="339" w:name="_Toc65162187"/>
      <w:bookmarkStart w:id="340" w:name="_Toc65162188"/>
      <w:bookmarkStart w:id="341" w:name="_Toc65162189"/>
      <w:bookmarkStart w:id="342" w:name="_Toc65162190"/>
      <w:bookmarkStart w:id="343" w:name="_Toc65162191"/>
      <w:bookmarkStart w:id="344" w:name="_Toc65162192"/>
      <w:bookmarkStart w:id="345" w:name="_Toc65162193"/>
      <w:bookmarkStart w:id="346" w:name="_Toc65162194"/>
      <w:bookmarkStart w:id="347" w:name="_Toc65162195"/>
      <w:bookmarkStart w:id="348" w:name="_Toc65162196"/>
      <w:bookmarkStart w:id="349" w:name="_Toc65162197"/>
      <w:bookmarkStart w:id="350" w:name="_Toc65162198"/>
      <w:bookmarkStart w:id="351" w:name="_Toc65162199"/>
      <w:bookmarkStart w:id="352" w:name="_Toc65162200"/>
      <w:bookmarkStart w:id="353" w:name="_Toc65162201"/>
      <w:bookmarkStart w:id="354" w:name="_Toc65162202"/>
      <w:bookmarkStart w:id="355" w:name="_Toc65162203"/>
      <w:bookmarkStart w:id="356" w:name="_Toc65162204"/>
      <w:bookmarkStart w:id="357" w:name="_Toc65162205"/>
      <w:bookmarkStart w:id="358" w:name="_Toc65162206"/>
      <w:bookmarkStart w:id="359" w:name="_Toc65162207"/>
      <w:bookmarkStart w:id="360" w:name="_Toc65162208"/>
      <w:bookmarkStart w:id="361" w:name="_Toc65162209"/>
      <w:bookmarkStart w:id="362" w:name="_Toc65162210"/>
      <w:bookmarkStart w:id="363" w:name="_Toc65162211"/>
      <w:bookmarkStart w:id="364" w:name="_Toc65162212"/>
      <w:bookmarkStart w:id="365" w:name="_Toc65162213"/>
      <w:bookmarkStart w:id="366" w:name="_Toc65162214"/>
      <w:bookmarkStart w:id="367" w:name="_Toc65162215"/>
      <w:bookmarkStart w:id="368" w:name="_Toc65162216"/>
      <w:bookmarkStart w:id="369" w:name="_Toc65162217"/>
      <w:bookmarkStart w:id="370" w:name="_Toc65162218"/>
      <w:bookmarkStart w:id="371" w:name="_Toc65162239"/>
      <w:bookmarkStart w:id="372" w:name="_Toc65162240"/>
      <w:bookmarkStart w:id="373" w:name="_Toc65162241"/>
      <w:bookmarkStart w:id="374" w:name="_Toc65162242"/>
      <w:bookmarkStart w:id="375" w:name="_Toc65162243"/>
      <w:bookmarkStart w:id="376" w:name="_Toc65162244"/>
      <w:bookmarkStart w:id="377" w:name="_Toc65162245"/>
      <w:bookmarkStart w:id="378" w:name="_Toc65162246"/>
      <w:bookmarkStart w:id="379" w:name="_Toc65162247"/>
      <w:bookmarkStart w:id="380" w:name="_Toc65162248"/>
      <w:bookmarkStart w:id="381" w:name="_Toc65162249"/>
      <w:bookmarkStart w:id="382" w:name="_Toc65162250"/>
      <w:bookmarkStart w:id="383" w:name="_Toc65162251"/>
      <w:bookmarkStart w:id="384" w:name="_Toc65162252"/>
      <w:bookmarkStart w:id="385" w:name="_Toc65162253"/>
      <w:bookmarkStart w:id="386" w:name="_Toc65162254"/>
      <w:bookmarkStart w:id="387" w:name="_Toc65162255"/>
      <w:bookmarkStart w:id="388" w:name="_Toc65162256"/>
      <w:bookmarkStart w:id="389" w:name="_Toc65162257"/>
      <w:bookmarkStart w:id="390" w:name="_Toc65162258"/>
      <w:bookmarkStart w:id="391" w:name="_Toc65162259"/>
      <w:bookmarkStart w:id="392" w:name="_Toc65162260"/>
      <w:bookmarkStart w:id="393" w:name="_Toc65162261"/>
      <w:bookmarkStart w:id="394" w:name="_Toc65162262"/>
      <w:bookmarkStart w:id="395" w:name="_Toc67303433"/>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r w:rsidRPr="00856C38">
        <w:rPr>
          <w:rFonts w:ascii="Times New Roman" w:hAnsi="Times New Roman"/>
          <w:lang w:val="en-US"/>
        </w:rPr>
        <w:t>E&amp;S Risks assessment</w:t>
      </w:r>
      <w:bookmarkEnd w:id="395"/>
    </w:p>
    <w:p w14:paraId="067A13E7" w14:textId="77777777" w:rsidR="00FB69D4" w:rsidRPr="00856C38" w:rsidRDefault="00FB69D4" w:rsidP="00FB69D4">
      <w:pPr>
        <w:pStyle w:val="Normal0"/>
        <w:numPr>
          <w:ilvl w:val="0"/>
          <w:numId w:val="0"/>
        </w:numPr>
        <w:outlineLvl w:val="9"/>
        <w:rPr>
          <w:rFonts w:ascii="Times New Roman" w:eastAsia="Times New Roman" w:hAnsi="Times New Roman" w:cs="Times New Roman"/>
          <w:lang w:val="en-GB" w:eastAsia="fr-FR"/>
        </w:rPr>
      </w:pPr>
      <w:r w:rsidRPr="00856C38">
        <w:rPr>
          <w:rFonts w:ascii="Times New Roman" w:eastAsia="Times New Roman" w:hAnsi="Times New Roman" w:cs="Times New Roman"/>
          <w:lang w:val="en-GB" w:eastAsia="fr-FR"/>
        </w:rPr>
        <w:t xml:space="preserve">The direct environmental and social impacts of the program will be limited since the PPL does not aim to finance investments. However, the Adaptation Program could lead to environmental and social risks over time. This is why the programme’s matrix integrate the need for elaborating a Strategic Environmental and Social assessment of the Adaptation Program. </w:t>
      </w:r>
    </w:p>
    <w:p w14:paraId="145A30E7" w14:textId="77777777" w:rsidR="00FB69D4" w:rsidRPr="00856C38" w:rsidRDefault="00FB69D4" w:rsidP="00FB69D4">
      <w:pPr>
        <w:pStyle w:val="Normal0"/>
        <w:numPr>
          <w:ilvl w:val="0"/>
          <w:numId w:val="0"/>
        </w:numPr>
        <w:outlineLvl w:val="9"/>
        <w:rPr>
          <w:rFonts w:ascii="Times New Roman" w:eastAsia="Times New Roman" w:hAnsi="Times New Roman" w:cs="Times New Roman"/>
          <w:lang w:val="en-GB" w:eastAsia="fr-FR"/>
        </w:rPr>
      </w:pPr>
      <w:r w:rsidRPr="00856C38">
        <w:rPr>
          <w:rFonts w:ascii="Times New Roman" w:eastAsia="Times New Roman" w:hAnsi="Times New Roman" w:cs="Times New Roman"/>
          <w:lang w:val="en-GB" w:eastAsia="fr-FR"/>
        </w:rPr>
        <w:t xml:space="preserve">The draft low-carbon development strategy has identified the main environmental and economics impacts of its action plan through its Strategic Environmental Impact Assessment (draft from January 2020). Until its adoption, these elements will be updated, with the support of the EU and UNDP. </w:t>
      </w:r>
    </w:p>
    <w:p w14:paraId="6312D94B" w14:textId="77777777" w:rsidR="00FB69D4" w:rsidRPr="00856C38" w:rsidRDefault="00FB69D4" w:rsidP="00FB69D4">
      <w:pPr>
        <w:pStyle w:val="Normal0"/>
        <w:numPr>
          <w:ilvl w:val="0"/>
          <w:numId w:val="0"/>
        </w:numPr>
        <w:outlineLvl w:val="9"/>
        <w:rPr>
          <w:rFonts w:ascii="Times New Roman" w:eastAsia="Times New Roman" w:hAnsi="Times New Roman" w:cs="Times New Roman"/>
          <w:lang w:val="en-GB" w:eastAsia="fr-FR"/>
        </w:rPr>
      </w:pPr>
      <w:r w:rsidRPr="00856C38">
        <w:rPr>
          <w:rFonts w:ascii="Times New Roman" w:eastAsia="Times New Roman" w:hAnsi="Times New Roman" w:cs="Times New Roman"/>
          <w:lang w:val="en-GB" w:eastAsia="fr-FR"/>
        </w:rPr>
        <w:t xml:space="preserve">The capacity building plan for the main ministries involved in the implementation of the climate roadmap will integrate aspects of capacity building at the environmental and social levels. </w:t>
      </w:r>
    </w:p>
    <w:p w14:paraId="6527081B" w14:textId="77777777" w:rsidR="00FB69D4" w:rsidRPr="00856C38" w:rsidRDefault="00FB69D4" w:rsidP="00FB69D4">
      <w:pPr>
        <w:pStyle w:val="Normal0"/>
        <w:numPr>
          <w:ilvl w:val="0"/>
          <w:numId w:val="0"/>
        </w:numPr>
        <w:outlineLvl w:val="9"/>
        <w:rPr>
          <w:rFonts w:ascii="Times New Roman" w:eastAsia="Times New Roman" w:hAnsi="Times New Roman" w:cs="Times New Roman"/>
          <w:lang w:val="en-GB" w:eastAsia="fr-FR"/>
        </w:rPr>
      </w:pPr>
      <w:r w:rsidRPr="00856C38">
        <w:rPr>
          <w:rFonts w:ascii="Times New Roman" w:eastAsia="Times New Roman" w:hAnsi="Times New Roman" w:cs="Times New Roman"/>
          <w:lang w:val="en-GB" w:eastAsia="fr-FR"/>
        </w:rPr>
        <w:lastRenderedPageBreak/>
        <w:t xml:space="preserve">The program will also focus on better taking into account environmental and social issues in the urban sustainable development strategy. Thus, at the level of the pilot cities, the environmental and social risks linked to the proposed adaptation measures will be assessed. The capacities of local communities to identify these risks and mitigate them will also be strengthened. </w:t>
      </w:r>
    </w:p>
    <w:p w14:paraId="256EE94C" w14:textId="77777777" w:rsidR="00FB69D4" w:rsidRPr="00614993" w:rsidRDefault="00FB69D4" w:rsidP="00FB69D4">
      <w:pPr>
        <w:jc w:val="left"/>
        <w:rPr>
          <w:szCs w:val="22"/>
        </w:rPr>
        <w:sectPr w:rsidR="00FB69D4" w:rsidRPr="00614993">
          <w:type w:val="continuous"/>
          <w:pgSz w:w="11900" w:h="16840"/>
          <w:pgMar w:top="1417" w:right="1410" w:bottom="1417" w:left="1417" w:header="708" w:footer="708" w:gutter="0"/>
          <w:cols w:space="720"/>
        </w:sectPr>
      </w:pPr>
    </w:p>
    <w:p w14:paraId="2AF8DB42" w14:textId="77777777" w:rsidR="00FB69D4" w:rsidRDefault="00FB69D4" w:rsidP="00FB69D4">
      <w:pPr>
        <w:pStyle w:val="Schhead"/>
      </w:pPr>
      <w:bookmarkStart w:id="396" w:name="_Toc65087286"/>
      <w:bookmarkStart w:id="397" w:name="_Toc65147474"/>
      <w:bookmarkStart w:id="398" w:name="_Toc65149716"/>
      <w:bookmarkStart w:id="399" w:name="_Toc65155986"/>
      <w:bookmarkStart w:id="400" w:name="_Toc65162273"/>
      <w:bookmarkStart w:id="401" w:name="_Toc65087287"/>
      <w:bookmarkStart w:id="402" w:name="_Toc65147475"/>
      <w:bookmarkStart w:id="403" w:name="_Toc65149717"/>
      <w:bookmarkStart w:id="404" w:name="_Toc65155987"/>
      <w:bookmarkStart w:id="405" w:name="_Toc65162274"/>
      <w:bookmarkStart w:id="406" w:name="_Toc65087288"/>
      <w:bookmarkStart w:id="407" w:name="_Toc65147476"/>
      <w:bookmarkStart w:id="408" w:name="_Toc65149718"/>
      <w:bookmarkStart w:id="409" w:name="_Toc65155988"/>
      <w:bookmarkStart w:id="410" w:name="_Toc65162275"/>
      <w:bookmarkStart w:id="411" w:name="_Toc65087289"/>
      <w:bookmarkStart w:id="412" w:name="_Toc65147477"/>
      <w:bookmarkStart w:id="413" w:name="_Toc65149719"/>
      <w:bookmarkStart w:id="414" w:name="_Toc65155989"/>
      <w:bookmarkStart w:id="415" w:name="_Toc65162276"/>
      <w:bookmarkStart w:id="416" w:name="_Toc65087290"/>
      <w:bookmarkStart w:id="417" w:name="_Toc65147478"/>
      <w:bookmarkStart w:id="418" w:name="_Toc65149720"/>
      <w:bookmarkStart w:id="419" w:name="_Toc65155990"/>
      <w:bookmarkStart w:id="420" w:name="_Toc65162277"/>
      <w:bookmarkStart w:id="421" w:name="_Toc65087291"/>
      <w:bookmarkStart w:id="422" w:name="_Toc65147479"/>
      <w:bookmarkStart w:id="423" w:name="_Toc65149721"/>
      <w:bookmarkStart w:id="424" w:name="_Toc65155991"/>
      <w:bookmarkStart w:id="425" w:name="_Toc65162278"/>
      <w:bookmarkStart w:id="426" w:name="_Toc65087292"/>
      <w:bookmarkStart w:id="427" w:name="_Toc65147480"/>
      <w:bookmarkStart w:id="428" w:name="_Toc65149722"/>
      <w:bookmarkStart w:id="429" w:name="_Toc65155992"/>
      <w:bookmarkStart w:id="430" w:name="_Toc65162279"/>
      <w:bookmarkStart w:id="431" w:name="_Toc65087293"/>
      <w:bookmarkStart w:id="432" w:name="_Toc65147481"/>
      <w:bookmarkStart w:id="433" w:name="_Toc65149723"/>
      <w:bookmarkStart w:id="434" w:name="_Toc65155993"/>
      <w:bookmarkStart w:id="435" w:name="_Toc65162280"/>
      <w:bookmarkStart w:id="436" w:name="_Toc65087294"/>
      <w:bookmarkStart w:id="437" w:name="_Toc65147482"/>
      <w:bookmarkStart w:id="438" w:name="_Toc65149724"/>
      <w:bookmarkStart w:id="439" w:name="_Toc65155994"/>
      <w:bookmarkStart w:id="440" w:name="_Toc65162281"/>
      <w:bookmarkStart w:id="441" w:name="_Toc65087295"/>
      <w:bookmarkStart w:id="442" w:name="_Toc65147483"/>
      <w:bookmarkStart w:id="443" w:name="_Toc65149725"/>
      <w:bookmarkStart w:id="444" w:name="_Toc65155995"/>
      <w:bookmarkStart w:id="445" w:name="_Toc65162282"/>
      <w:bookmarkStart w:id="446" w:name="_Toc65087296"/>
      <w:bookmarkStart w:id="447" w:name="_Toc65147484"/>
      <w:bookmarkStart w:id="448" w:name="_Toc65149726"/>
      <w:bookmarkStart w:id="449" w:name="_Toc65155996"/>
      <w:bookmarkStart w:id="450" w:name="_Toc65162283"/>
      <w:bookmarkStart w:id="451" w:name="_Toc65087297"/>
      <w:bookmarkStart w:id="452" w:name="_Toc65147485"/>
      <w:bookmarkStart w:id="453" w:name="_Toc65149727"/>
      <w:bookmarkStart w:id="454" w:name="_Toc65155997"/>
      <w:bookmarkStart w:id="455" w:name="_Toc65162284"/>
      <w:bookmarkStart w:id="456" w:name="_Toc65087298"/>
      <w:bookmarkStart w:id="457" w:name="_Toc65147486"/>
      <w:bookmarkStart w:id="458" w:name="_Toc65149728"/>
      <w:bookmarkStart w:id="459" w:name="_Toc65155998"/>
      <w:bookmarkStart w:id="460" w:name="_Toc65162285"/>
      <w:bookmarkStart w:id="461" w:name="_Toc65087299"/>
      <w:bookmarkStart w:id="462" w:name="_Toc65147487"/>
      <w:bookmarkStart w:id="463" w:name="_Toc65149729"/>
      <w:bookmarkStart w:id="464" w:name="_Toc65155999"/>
      <w:bookmarkStart w:id="465" w:name="_Toc65162286"/>
      <w:bookmarkStart w:id="466" w:name="_Toc65087300"/>
      <w:bookmarkStart w:id="467" w:name="_Toc65147488"/>
      <w:bookmarkStart w:id="468" w:name="_Toc65149730"/>
      <w:bookmarkStart w:id="469" w:name="_Toc65156000"/>
      <w:bookmarkStart w:id="470" w:name="_Toc65162287"/>
      <w:bookmarkStart w:id="471" w:name="_Toc65087301"/>
      <w:bookmarkStart w:id="472" w:name="_Toc65147489"/>
      <w:bookmarkStart w:id="473" w:name="_Toc65149731"/>
      <w:bookmarkStart w:id="474" w:name="_Toc65156001"/>
      <w:bookmarkStart w:id="475" w:name="_Toc65162288"/>
      <w:bookmarkStart w:id="476" w:name="_Toc65087302"/>
      <w:bookmarkStart w:id="477" w:name="_Toc65147490"/>
      <w:bookmarkStart w:id="478" w:name="_Toc65149732"/>
      <w:bookmarkStart w:id="479" w:name="_Toc65156002"/>
      <w:bookmarkStart w:id="480" w:name="_Toc65162289"/>
      <w:bookmarkStart w:id="481" w:name="_Toc71193064"/>
      <w:bookmarkEnd w:id="140"/>
      <w:bookmarkEnd w:id="141"/>
      <w:bookmarkEnd w:id="142"/>
      <w:bookmarkEnd w:id="143"/>
      <w:bookmarkEnd w:id="144"/>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sidRPr="0012448B">
        <w:lastRenderedPageBreak/>
        <w:t>SCHEDULE 3A - Financing Plan</w:t>
      </w:r>
      <w:bookmarkEnd w:id="481"/>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0"/>
        <w:gridCol w:w="3402"/>
        <w:gridCol w:w="851"/>
      </w:tblGrid>
      <w:tr w:rsidR="00FB69D4" w:rsidRPr="0003222E" w14:paraId="2C30B02A" w14:textId="77777777" w:rsidTr="00FB69D4">
        <w:tc>
          <w:tcPr>
            <w:tcW w:w="5170" w:type="dxa"/>
            <w:tcBorders>
              <w:bottom w:val="nil"/>
            </w:tcBorders>
          </w:tcPr>
          <w:p w14:paraId="280033DE" w14:textId="77777777" w:rsidR="00FB69D4" w:rsidRPr="0003222E" w:rsidRDefault="00FB69D4" w:rsidP="00FB69D4">
            <w:r>
              <w:rPr>
                <w:b/>
              </w:rPr>
              <w:t>Financing Plan</w:t>
            </w:r>
          </w:p>
        </w:tc>
        <w:tc>
          <w:tcPr>
            <w:tcW w:w="3402" w:type="dxa"/>
            <w:tcBorders>
              <w:bottom w:val="nil"/>
            </w:tcBorders>
          </w:tcPr>
          <w:p w14:paraId="2AD28AAA" w14:textId="77777777" w:rsidR="00FB69D4" w:rsidRPr="0003222E" w:rsidRDefault="00FB69D4" w:rsidP="00FB69D4">
            <w:pPr>
              <w:jc w:val="center"/>
              <w:rPr>
                <w:b/>
              </w:rPr>
            </w:pPr>
            <w:r>
              <w:rPr>
                <w:b/>
              </w:rPr>
              <w:t>Amount (EUR million)</w:t>
            </w:r>
          </w:p>
        </w:tc>
        <w:tc>
          <w:tcPr>
            <w:tcW w:w="851" w:type="dxa"/>
            <w:tcBorders>
              <w:bottom w:val="nil"/>
            </w:tcBorders>
          </w:tcPr>
          <w:p w14:paraId="6A1E6C61" w14:textId="77777777" w:rsidR="00FB69D4" w:rsidRPr="0003222E" w:rsidRDefault="00FB69D4" w:rsidP="00FB69D4">
            <w:pPr>
              <w:jc w:val="center"/>
              <w:rPr>
                <w:b/>
              </w:rPr>
            </w:pPr>
            <w:r w:rsidRPr="0003222E">
              <w:rPr>
                <w:b/>
              </w:rPr>
              <w:t>%</w:t>
            </w:r>
          </w:p>
        </w:tc>
      </w:tr>
      <w:tr w:rsidR="00FB69D4" w:rsidRPr="0003222E" w14:paraId="77C70A27" w14:textId="77777777" w:rsidTr="00FB69D4">
        <w:tc>
          <w:tcPr>
            <w:tcW w:w="5170" w:type="dxa"/>
            <w:tcBorders>
              <w:left w:val="single" w:sz="4" w:space="0" w:color="auto"/>
              <w:bottom w:val="nil"/>
              <w:right w:val="nil"/>
            </w:tcBorders>
          </w:tcPr>
          <w:p w14:paraId="62E2F673" w14:textId="77777777" w:rsidR="00FB69D4" w:rsidRPr="0003222E" w:rsidRDefault="00FB69D4" w:rsidP="00FB69D4">
            <w:pPr>
              <w:rPr>
                <w:b/>
              </w:rPr>
            </w:pPr>
            <w:r w:rsidRPr="0003222E">
              <w:rPr>
                <w:b/>
              </w:rPr>
              <w:t>AFD</w:t>
            </w:r>
          </w:p>
        </w:tc>
        <w:tc>
          <w:tcPr>
            <w:tcW w:w="3402" w:type="dxa"/>
            <w:tcBorders>
              <w:left w:val="single" w:sz="4" w:space="0" w:color="auto"/>
              <w:bottom w:val="nil"/>
              <w:right w:val="single" w:sz="4" w:space="0" w:color="auto"/>
            </w:tcBorders>
          </w:tcPr>
          <w:p w14:paraId="381586A6" w14:textId="77777777" w:rsidR="00FB69D4" w:rsidRPr="0003222E" w:rsidRDefault="00FB69D4" w:rsidP="00FB69D4">
            <w:pPr>
              <w:jc w:val="center"/>
              <w:rPr>
                <w:b/>
                <w:sz w:val="20"/>
              </w:rPr>
            </w:pPr>
            <w:r>
              <w:rPr>
                <w:b/>
                <w:sz w:val="20"/>
              </w:rPr>
              <w:t>50,000,000</w:t>
            </w:r>
          </w:p>
        </w:tc>
        <w:tc>
          <w:tcPr>
            <w:tcW w:w="851" w:type="dxa"/>
            <w:tcBorders>
              <w:left w:val="nil"/>
              <w:bottom w:val="nil"/>
            </w:tcBorders>
          </w:tcPr>
          <w:p w14:paraId="2CDB6539" w14:textId="77777777" w:rsidR="00FB69D4" w:rsidRPr="0003222E" w:rsidRDefault="00FB69D4" w:rsidP="00FB69D4">
            <w:pPr>
              <w:jc w:val="center"/>
              <w:rPr>
                <w:b/>
                <w:sz w:val="20"/>
              </w:rPr>
            </w:pPr>
            <w:r>
              <w:rPr>
                <w:b/>
                <w:sz w:val="20"/>
              </w:rPr>
              <w:t>38</w:t>
            </w:r>
          </w:p>
        </w:tc>
      </w:tr>
      <w:tr w:rsidR="00FB69D4" w:rsidRPr="0003222E" w14:paraId="2F869E3E" w14:textId="77777777" w:rsidTr="00FB69D4">
        <w:tc>
          <w:tcPr>
            <w:tcW w:w="5170" w:type="dxa"/>
            <w:tcBorders>
              <w:top w:val="nil"/>
              <w:left w:val="single" w:sz="4" w:space="0" w:color="auto"/>
              <w:bottom w:val="nil"/>
              <w:right w:val="nil"/>
            </w:tcBorders>
          </w:tcPr>
          <w:p w14:paraId="29DD8131" w14:textId="77777777" w:rsidR="00FB69D4" w:rsidRDefault="00FB69D4" w:rsidP="00FB69D4">
            <w:pPr>
              <w:rPr>
                <w:b/>
              </w:rPr>
            </w:pPr>
          </w:p>
          <w:p w14:paraId="31B1F491" w14:textId="77777777" w:rsidR="00FB69D4" w:rsidRPr="0003222E" w:rsidRDefault="00FB69D4" w:rsidP="00FB69D4">
            <w:pPr>
              <w:rPr>
                <w:b/>
              </w:rPr>
            </w:pPr>
            <w:r>
              <w:rPr>
                <w:b/>
              </w:rPr>
              <w:t>Co-financier</w:t>
            </w:r>
          </w:p>
        </w:tc>
        <w:tc>
          <w:tcPr>
            <w:tcW w:w="3402" w:type="dxa"/>
            <w:tcBorders>
              <w:top w:val="nil"/>
              <w:left w:val="single" w:sz="4" w:space="0" w:color="auto"/>
              <w:bottom w:val="nil"/>
              <w:right w:val="single" w:sz="4" w:space="0" w:color="auto"/>
            </w:tcBorders>
          </w:tcPr>
          <w:p w14:paraId="13002842" w14:textId="77777777" w:rsidR="00FB69D4" w:rsidRPr="0003222E" w:rsidRDefault="00FB69D4" w:rsidP="00FB69D4">
            <w:pPr>
              <w:rPr>
                <w:b/>
                <w:sz w:val="20"/>
              </w:rPr>
            </w:pPr>
          </w:p>
        </w:tc>
        <w:tc>
          <w:tcPr>
            <w:tcW w:w="851" w:type="dxa"/>
            <w:tcBorders>
              <w:top w:val="nil"/>
              <w:left w:val="nil"/>
              <w:bottom w:val="nil"/>
            </w:tcBorders>
          </w:tcPr>
          <w:p w14:paraId="08152DB1" w14:textId="77777777" w:rsidR="00FB69D4" w:rsidRPr="0003222E" w:rsidRDefault="00FB69D4" w:rsidP="00FB69D4">
            <w:pPr>
              <w:jc w:val="center"/>
              <w:rPr>
                <w:b/>
                <w:sz w:val="20"/>
              </w:rPr>
            </w:pPr>
          </w:p>
        </w:tc>
      </w:tr>
      <w:tr w:rsidR="00FB69D4" w:rsidRPr="0003222E" w14:paraId="6CC0EB9E" w14:textId="77777777" w:rsidTr="00FB69D4">
        <w:tc>
          <w:tcPr>
            <w:tcW w:w="5170" w:type="dxa"/>
            <w:tcBorders>
              <w:top w:val="nil"/>
              <w:left w:val="single" w:sz="4" w:space="0" w:color="auto"/>
              <w:bottom w:val="nil"/>
              <w:right w:val="nil"/>
            </w:tcBorders>
          </w:tcPr>
          <w:p w14:paraId="5A717A2D" w14:textId="77777777" w:rsidR="00FB69D4" w:rsidRPr="0003222E" w:rsidRDefault="00FB69D4" w:rsidP="000433D1">
            <w:pPr>
              <w:pStyle w:val="ListBullet"/>
              <w:numPr>
                <w:ilvl w:val="0"/>
                <w:numId w:val="41"/>
              </w:numPr>
              <w:ind w:left="360"/>
              <w:contextualSpacing w:val="0"/>
              <w:rPr>
                <w:b/>
              </w:rPr>
            </w:pPr>
            <w:r>
              <w:t>IBRD</w:t>
            </w:r>
          </w:p>
        </w:tc>
        <w:tc>
          <w:tcPr>
            <w:tcW w:w="3402" w:type="dxa"/>
            <w:tcBorders>
              <w:top w:val="nil"/>
              <w:left w:val="single" w:sz="4" w:space="0" w:color="auto"/>
              <w:bottom w:val="nil"/>
              <w:right w:val="single" w:sz="4" w:space="0" w:color="auto"/>
            </w:tcBorders>
          </w:tcPr>
          <w:p w14:paraId="4E68FF64" w14:textId="77777777" w:rsidR="00FB69D4" w:rsidRPr="00A65FAF" w:rsidRDefault="00FB69D4" w:rsidP="00FB69D4">
            <w:pPr>
              <w:jc w:val="center"/>
              <w:rPr>
                <w:b/>
                <w:i/>
                <w:sz w:val="20"/>
              </w:rPr>
            </w:pPr>
            <w:r w:rsidRPr="00D52392">
              <w:rPr>
                <w:b/>
                <w:sz w:val="20"/>
              </w:rPr>
              <w:t>82,600,000</w:t>
            </w:r>
          </w:p>
        </w:tc>
        <w:tc>
          <w:tcPr>
            <w:tcW w:w="851" w:type="dxa"/>
            <w:tcBorders>
              <w:top w:val="nil"/>
              <w:left w:val="nil"/>
              <w:bottom w:val="nil"/>
            </w:tcBorders>
          </w:tcPr>
          <w:p w14:paraId="2D1A8083" w14:textId="77777777" w:rsidR="00FB69D4" w:rsidRPr="0003222E" w:rsidRDefault="00FB69D4" w:rsidP="00FB69D4">
            <w:pPr>
              <w:jc w:val="center"/>
              <w:rPr>
                <w:b/>
                <w:sz w:val="20"/>
              </w:rPr>
            </w:pPr>
            <w:r>
              <w:rPr>
                <w:b/>
                <w:sz w:val="20"/>
              </w:rPr>
              <w:t>62</w:t>
            </w:r>
          </w:p>
        </w:tc>
      </w:tr>
      <w:tr w:rsidR="00FB69D4" w:rsidRPr="0003222E" w14:paraId="7B7FBC88" w14:textId="77777777" w:rsidTr="00FB69D4">
        <w:tc>
          <w:tcPr>
            <w:tcW w:w="5170" w:type="dxa"/>
          </w:tcPr>
          <w:p w14:paraId="401BF7EC" w14:textId="77777777" w:rsidR="00FB69D4" w:rsidRPr="0003222E" w:rsidRDefault="00FB69D4" w:rsidP="00FB69D4">
            <w:pPr>
              <w:rPr>
                <w:b/>
              </w:rPr>
            </w:pPr>
            <w:r w:rsidRPr="0003222E">
              <w:rPr>
                <w:b/>
              </w:rPr>
              <w:t>Total</w:t>
            </w:r>
          </w:p>
        </w:tc>
        <w:tc>
          <w:tcPr>
            <w:tcW w:w="3402" w:type="dxa"/>
          </w:tcPr>
          <w:p w14:paraId="0C02E564" w14:textId="77777777" w:rsidR="00FB69D4" w:rsidRPr="00A65FAF" w:rsidRDefault="00FB69D4" w:rsidP="00FB69D4">
            <w:pPr>
              <w:jc w:val="center"/>
              <w:rPr>
                <w:b/>
                <w:i/>
              </w:rPr>
            </w:pPr>
            <w:r>
              <w:rPr>
                <w:b/>
              </w:rPr>
              <w:t xml:space="preserve">132,600,000 </w:t>
            </w:r>
          </w:p>
        </w:tc>
        <w:tc>
          <w:tcPr>
            <w:tcW w:w="851" w:type="dxa"/>
          </w:tcPr>
          <w:p w14:paraId="6626D9D5" w14:textId="77777777" w:rsidR="00FB69D4" w:rsidRPr="0003222E" w:rsidRDefault="00FB69D4" w:rsidP="00FB69D4">
            <w:pPr>
              <w:jc w:val="center"/>
              <w:rPr>
                <w:b/>
              </w:rPr>
            </w:pPr>
            <w:r w:rsidRPr="0003222E">
              <w:rPr>
                <w:b/>
              </w:rPr>
              <w:t>100</w:t>
            </w:r>
          </w:p>
        </w:tc>
      </w:tr>
    </w:tbl>
    <w:p w14:paraId="6E70ACC8" w14:textId="77777777" w:rsidR="00FB69D4" w:rsidRDefault="00FB69D4" w:rsidP="00FB69D4">
      <w:pPr>
        <w:pStyle w:val="BodyText"/>
        <w:jc w:val="left"/>
        <w:rPr>
          <w:rFonts w:cs="Times New Roman"/>
          <w:iCs/>
          <w:color w:val="000000"/>
          <w:lang w:val="en-US"/>
        </w:rPr>
      </w:pPr>
    </w:p>
    <w:p w14:paraId="73A16CC3" w14:textId="77777777" w:rsidR="00FB69D4" w:rsidRDefault="00FB69D4" w:rsidP="00FB69D4">
      <w:pPr>
        <w:pStyle w:val="BodyText"/>
        <w:jc w:val="left"/>
        <w:rPr>
          <w:rFonts w:cs="Times New Roman"/>
          <w:b/>
          <w:iCs/>
          <w:color w:val="000000"/>
          <w:lang w:val="en-US"/>
        </w:rPr>
      </w:pPr>
    </w:p>
    <w:p w14:paraId="12D67BA4" w14:textId="77777777" w:rsidR="00FB69D4" w:rsidRDefault="00FB69D4" w:rsidP="00FB69D4">
      <w:pPr>
        <w:pStyle w:val="BodyText"/>
        <w:jc w:val="left"/>
        <w:rPr>
          <w:rFonts w:cs="Times New Roman"/>
          <w:b/>
          <w:iCs/>
          <w:color w:val="000000"/>
          <w:lang w:val="en-US"/>
        </w:rPr>
        <w:sectPr w:rsidR="00FB69D4">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418" w:header="720" w:footer="400" w:gutter="0"/>
          <w:cols w:space="720"/>
          <w:formProt w:val="0"/>
          <w:titlePg/>
          <w:docGrid w:linePitch="299"/>
        </w:sectPr>
      </w:pPr>
    </w:p>
    <w:p w14:paraId="4951ED5D" w14:textId="77777777" w:rsidR="00FB69D4" w:rsidRDefault="00FB69D4" w:rsidP="00FB69D4">
      <w:pPr>
        <w:pStyle w:val="Schhead"/>
      </w:pPr>
      <w:bookmarkStart w:id="482" w:name="_Toc71193065"/>
      <w:r>
        <w:lastRenderedPageBreak/>
        <w:t>SCHEDULE 3B – monitoring chart</w:t>
      </w:r>
      <w:bookmarkEnd w:id="482"/>
    </w:p>
    <w:tbl>
      <w:tblPr>
        <w:tblStyle w:val="TableNormal1"/>
        <w:tblW w:w="0" w:type="auto"/>
        <w:jc w:val="center"/>
        <w:tblLayout w:type="fixed"/>
        <w:tblLook w:val="01E0" w:firstRow="1" w:lastRow="1" w:firstColumn="1" w:lastColumn="1" w:noHBand="0" w:noVBand="0"/>
      </w:tblPr>
      <w:tblGrid>
        <w:gridCol w:w="12962"/>
      </w:tblGrid>
      <w:tr w:rsidR="00D17C03" w14:paraId="4C61188C" w14:textId="77777777" w:rsidTr="004B216B">
        <w:trPr>
          <w:trHeight w:val="581"/>
          <w:jc w:val="center"/>
        </w:trPr>
        <w:tc>
          <w:tcPr>
            <w:tcW w:w="12962" w:type="dxa"/>
            <w:tcBorders>
              <w:top w:val="single" w:sz="6" w:space="0" w:color="D3D3D3"/>
              <w:left w:val="single" w:sz="6" w:space="0" w:color="D3D3D3"/>
              <w:bottom w:val="single" w:sz="6" w:space="0" w:color="D3D3D3"/>
              <w:right w:val="single" w:sz="6" w:space="0" w:color="D3D3D3"/>
            </w:tcBorders>
            <w:hideMark/>
          </w:tcPr>
          <w:p w14:paraId="670BD7C2" w14:textId="77777777" w:rsidR="00D17C03" w:rsidRDefault="00D17C03">
            <w:pPr>
              <w:pStyle w:val="TableParagraph"/>
              <w:spacing w:before="13" w:line="339" w:lineRule="exact"/>
              <w:ind w:left="2934"/>
              <w:rPr>
                <w:rFonts w:ascii="Calibri" w:eastAsia="Calibri" w:hAnsi="Calibri" w:cs="Calibri"/>
                <w:sz w:val="28"/>
                <w:szCs w:val="28"/>
              </w:rPr>
            </w:pPr>
            <w:r>
              <w:rPr>
                <w:rFonts w:ascii="Calibri" w:eastAsia="Calibri" w:hAnsi="Calibri" w:cs="Calibri"/>
                <w:b/>
                <w:bCs/>
                <w:spacing w:val="-4"/>
                <w:sz w:val="28"/>
                <w:szCs w:val="28"/>
              </w:rPr>
              <w:t>AFD</w:t>
            </w:r>
            <w:r>
              <w:rPr>
                <w:rFonts w:ascii="Calibri" w:eastAsia="Calibri" w:hAnsi="Calibri" w:cs="Calibri"/>
                <w:b/>
                <w:bCs/>
                <w:spacing w:val="-2"/>
                <w:sz w:val="28"/>
                <w:szCs w:val="28"/>
              </w:rPr>
              <w:t xml:space="preserve"> </w:t>
            </w:r>
            <w:r>
              <w:rPr>
                <w:rFonts w:ascii="Calibri" w:eastAsia="Calibri" w:hAnsi="Calibri" w:cs="Calibri"/>
                <w:b/>
                <w:bCs/>
                <w:sz w:val="28"/>
                <w:szCs w:val="28"/>
              </w:rPr>
              <w:t>–</w:t>
            </w:r>
            <w:r>
              <w:rPr>
                <w:rFonts w:ascii="Calibri" w:eastAsia="Calibri" w:hAnsi="Calibri" w:cs="Calibri"/>
                <w:b/>
                <w:bCs/>
                <w:spacing w:val="-6"/>
                <w:sz w:val="28"/>
                <w:szCs w:val="28"/>
              </w:rPr>
              <w:t xml:space="preserve"> </w:t>
            </w:r>
            <w:r>
              <w:rPr>
                <w:rFonts w:ascii="Calibri" w:eastAsia="Calibri" w:hAnsi="Calibri" w:cs="Calibri"/>
                <w:b/>
                <w:bCs/>
                <w:spacing w:val="1"/>
                <w:sz w:val="28"/>
                <w:szCs w:val="28"/>
              </w:rPr>
              <w:t xml:space="preserve">50 M€ </w:t>
            </w:r>
            <w:r>
              <w:rPr>
                <w:rFonts w:ascii="Calibri" w:eastAsia="Calibri" w:hAnsi="Calibri" w:cs="Calibri"/>
                <w:b/>
                <w:bCs/>
                <w:spacing w:val="-2"/>
                <w:sz w:val="28"/>
                <w:szCs w:val="28"/>
              </w:rPr>
              <w:t>Public</w:t>
            </w:r>
            <w:r>
              <w:rPr>
                <w:rFonts w:ascii="Calibri" w:eastAsia="Calibri" w:hAnsi="Calibri" w:cs="Calibri"/>
                <w:b/>
                <w:bCs/>
                <w:spacing w:val="-5"/>
                <w:sz w:val="28"/>
                <w:szCs w:val="28"/>
              </w:rPr>
              <w:t xml:space="preserve"> </w:t>
            </w:r>
            <w:r>
              <w:rPr>
                <w:rFonts w:ascii="Calibri" w:eastAsia="Calibri" w:hAnsi="Calibri" w:cs="Calibri"/>
                <w:b/>
                <w:bCs/>
                <w:sz w:val="28"/>
                <w:szCs w:val="28"/>
              </w:rPr>
              <w:t xml:space="preserve">Policy </w:t>
            </w:r>
            <w:r>
              <w:rPr>
                <w:rFonts w:ascii="Calibri" w:eastAsia="Calibri" w:hAnsi="Calibri" w:cs="Calibri"/>
                <w:b/>
                <w:bCs/>
                <w:spacing w:val="-2"/>
                <w:sz w:val="28"/>
                <w:szCs w:val="28"/>
              </w:rPr>
              <w:t>Loan</w:t>
            </w:r>
            <w:r>
              <w:rPr>
                <w:rFonts w:ascii="Calibri" w:eastAsia="Calibri" w:hAnsi="Calibri" w:cs="Calibri"/>
                <w:b/>
                <w:bCs/>
                <w:spacing w:val="-7"/>
                <w:sz w:val="28"/>
                <w:szCs w:val="28"/>
              </w:rPr>
              <w:t xml:space="preserve"> </w:t>
            </w:r>
            <w:r>
              <w:rPr>
                <w:rFonts w:ascii="Calibri" w:eastAsia="Calibri" w:hAnsi="Calibri" w:cs="Calibri"/>
                <w:b/>
                <w:bCs/>
                <w:spacing w:val="-4"/>
                <w:sz w:val="28"/>
                <w:szCs w:val="28"/>
              </w:rPr>
              <w:t>(PPL)</w:t>
            </w:r>
          </w:p>
        </w:tc>
      </w:tr>
      <w:tr w:rsidR="00D17C03" w14:paraId="0E1C3B54" w14:textId="77777777" w:rsidTr="004B216B">
        <w:trPr>
          <w:trHeight w:val="332"/>
          <w:jc w:val="center"/>
        </w:trPr>
        <w:tc>
          <w:tcPr>
            <w:tcW w:w="12962" w:type="dxa"/>
            <w:tcBorders>
              <w:top w:val="single" w:sz="6" w:space="0" w:color="D3D3D3"/>
              <w:left w:val="single" w:sz="6" w:space="0" w:color="D3D3D3"/>
              <w:bottom w:val="single" w:sz="6" w:space="0" w:color="D3D3D3"/>
              <w:right w:val="single" w:sz="6" w:space="0" w:color="D3D3D3"/>
            </w:tcBorders>
          </w:tcPr>
          <w:p w14:paraId="43F7A25A" w14:textId="77777777" w:rsidR="00D17C03" w:rsidRDefault="00D17C03">
            <w:pPr>
              <w:rPr>
                <w:rFonts w:asciiTheme="minorHAnsi" w:eastAsiaTheme="minorHAnsi" w:hAnsiTheme="minorHAnsi" w:cstheme="minorBidi"/>
                <w:szCs w:val="22"/>
              </w:rPr>
            </w:pPr>
          </w:p>
        </w:tc>
      </w:tr>
      <w:tr w:rsidR="00D17C03" w14:paraId="249E5DB3" w14:textId="77777777" w:rsidTr="004B216B">
        <w:trPr>
          <w:trHeight w:val="1328"/>
          <w:jc w:val="center"/>
        </w:trPr>
        <w:tc>
          <w:tcPr>
            <w:tcW w:w="12962" w:type="dxa"/>
            <w:tcBorders>
              <w:top w:val="single" w:sz="6" w:space="0" w:color="D3D3D3"/>
              <w:left w:val="single" w:sz="6" w:space="0" w:color="D3D3D3"/>
              <w:bottom w:val="single" w:sz="6" w:space="0" w:color="D3D3D3"/>
              <w:right w:val="single" w:sz="6" w:space="0" w:color="D3D3D3"/>
            </w:tcBorders>
            <w:hideMark/>
          </w:tcPr>
          <w:p w14:paraId="6C1CB6D1" w14:textId="77777777" w:rsidR="00D17C03" w:rsidRDefault="00D17C03">
            <w:pPr>
              <w:pStyle w:val="TableParagraph"/>
              <w:spacing w:before="12" w:line="271" w:lineRule="auto"/>
              <w:ind w:left="19" w:right="140"/>
              <w:rPr>
                <w:rFonts w:ascii="Calibri" w:eastAsia="Calibri" w:hAnsi="Calibri" w:cs="Calibri"/>
                <w:sz w:val="15"/>
                <w:szCs w:val="15"/>
              </w:rPr>
            </w:pPr>
            <w:r>
              <w:rPr>
                <w:rFonts w:ascii="Calibri" w:eastAsia="Calibri" w:hAnsi="Calibri" w:cs="Calibri"/>
                <w:b/>
                <w:bCs/>
                <w:w w:val="105"/>
                <w:sz w:val="15"/>
                <w:szCs w:val="15"/>
              </w:rPr>
              <w:t>→</w:t>
            </w:r>
            <w:r>
              <w:rPr>
                <w:rFonts w:ascii="Calibri" w:eastAsia="Calibri" w:hAnsi="Calibri" w:cs="Calibri"/>
                <w:b/>
                <w:bCs/>
                <w:spacing w:val="-6"/>
                <w:w w:val="105"/>
                <w:sz w:val="15"/>
                <w:szCs w:val="15"/>
              </w:rPr>
              <w:t xml:space="preserve"> </w:t>
            </w:r>
            <w:r>
              <w:rPr>
                <w:rFonts w:ascii="Calibri" w:eastAsia="Calibri" w:hAnsi="Calibri" w:cs="Calibri"/>
                <w:b/>
                <w:bCs/>
                <w:spacing w:val="-1"/>
                <w:w w:val="105"/>
                <w:sz w:val="15"/>
                <w:szCs w:val="15"/>
              </w:rPr>
              <w:t>One</w:t>
            </w:r>
            <w:r>
              <w:rPr>
                <w:rFonts w:ascii="Calibri" w:eastAsia="Calibri" w:hAnsi="Calibri" w:cs="Calibri"/>
                <w:b/>
                <w:bCs/>
                <w:spacing w:val="-5"/>
                <w:w w:val="105"/>
                <w:sz w:val="15"/>
                <w:szCs w:val="15"/>
              </w:rPr>
              <w:t xml:space="preserve"> </w:t>
            </w:r>
            <w:r>
              <w:rPr>
                <w:rFonts w:ascii="Calibri" w:eastAsia="Calibri" w:hAnsi="Calibri" w:cs="Calibri"/>
                <w:b/>
                <w:bCs/>
                <w:spacing w:val="-1"/>
                <w:w w:val="105"/>
                <w:sz w:val="15"/>
                <w:szCs w:val="15"/>
              </w:rPr>
              <w:t>trigger</w:t>
            </w:r>
            <w:r>
              <w:rPr>
                <w:rFonts w:ascii="Calibri" w:eastAsia="Calibri" w:hAnsi="Calibri" w:cs="Calibri"/>
                <w:b/>
                <w:bCs/>
                <w:spacing w:val="-12"/>
                <w:w w:val="105"/>
                <w:sz w:val="15"/>
                <w:szCs w:val="15"/>
              </w:rPr>
              <w:t xml:space="preserve"> </w:t>
            </w:r>
            <w:r>
              <w:rPr>
                <w:rFonts w:ascii="Calibri" w:eastAsia="Calibri" w:hAnsi="Calibri" w:cs="Calibri"/>
                <w:b/>
                <w:bCs/>
                <w:w w:val="105"/>
                <w:sz w:val="15"/>
                <w:szCs w:val="15"/>
              </w:rPr>
              <w:t>for</w:t>
            </w:r>
            <w:r>
              <w:rPr>
                <w:rFonts w:ascii="Calibri" w:eastAsia="Calibri" w:hAnsi="Calibri" w:cs="Calibri"/>
                <w:b/>
                <w:bCs/>
                <w:spacing w:val="-12"/>
                <w:w w:val="105"/>
                <w:sz w:val="15"/>
                <w:szCs w:val="15"/>
              </w:rPr>
              <w:t xml:space="preserve"> </w:t>
            </w:r>
            <w:r>
              <w:rPr>
                <w:rFonts w:ascii="Calibri" w:eastAsia="Calibri" w:hAnsi="Calibri" w:cs="Calibri"/>
                <w:b/>
                <w:bCs/>
                <w:w w:val="105"/>
                <w:sz w:val="15"/>
                <w:szCs w:val="15"/>
              </w:rPr>
              <w:t>single</w:t>
            </w:r>
            <w:r>
              <w:rPr>
                <w:rFonts w:ascii="Calibri" w:eastAsia="Calibri" w:hAnsi="Calibri" w:cs="Calibri"/>
                <w:b/>
                <w:bCs/>
                <w:spacing w:val="-5"/>
                <w:w w:val="105"/>
                <w:sz w:val="15"/>
                <w:szCs w:val="15"/>
              </w:rPr>
              <w:t xml:space="preserve"> </w:t>
            </w:r>
            <w:r>
              <w:rPr>
                <w:rFonts w:ascii="Calibri" w:eastAsia="Calibri" w:hAnsi="Calibri" w:cs="Calibri"/>
                <w:b/>
                <w:bCs/>
                <w:spacing w:val="-1"/>
                <w:w w:val="105"/>
                <w:sz w:val="15"/>
                <w:szCs w:val="15"/>
              </w:rPr>
              <w:t>disbursement</w:t>
            </w:r>
            <w:r>
              <w:rPr>
                <w:rFonts w:ascii="Calibri" w:eastAsia="Calibri" w:hAnsi="Calibri" w:cs="Calibri"/>
                <w:b/>
                <w:bCs/>
                <w:spacing w:val="-10"/>
                <w:w w:val="105"/>
                <w:sz w:val="15"/>
                <w:szCs w:val="15"/>
              </w:rPr>
              <w:t xml:space="preserve"> </w:t>
            </w:r>
            <w:r>
              <w:rPr>
                <w:rFonts w:ascii="Calibri" w:eastAsia="Calibri" w:hAnsi="Calibri" w:cs="Calibri"/>
                <w:b/>
                <w:bCs/>
                <w:w w:val="105"/>
                <w:sz w:val="15"/>
                <w:szCs w:val="15"/>
              </w:rPr>
              <w:t>(Prior</w:t>
            </w:r>
            <w:r>
              <w:rPr>
                <w:rFonts w:ascii="Calibri" w:eastAsia="Calibri" w:hAnsi="Calibri" w:cs="Calibri"/>
                <w:b/>
                <w:bCs/>
                <w:spacing w:val="-13"/>
                <w:w w:val="105"/>
                <w:sz w:val="15"/>
                <w:szCs w:val="15"/>
              </w:rPr>
              <w:t xml:space="preserve"> </w:t>
            </w:r>
            <w:r>
              <w:rPr>
                <w:rFonts w:ascii="Calibri" w:eastAsia="Calibri" w:hAnsi="Calibri" w:cs="Calibri"/>
                <w:b/>
                <w:bCs/>
                <w:spacing w:val="-1"/>
                <w:w w:val="105"/>
                <w:sz w:val="15"/>
                <w:szCs w:val="15"/>
              </w:rPr>
              <w:t>Action):</w:t>
            </w:r>
            <w:r>
              <w:rPr>
                <w:rFonts w:ascii="Calibri" w:eastAsia="Calibri" w:hAnsi="Calibri" w:cs="Calibri"/>
                <w:b/>
                <w:bCs/>
                <w:spacing w:val="-10"/>
                <w:w w:val="105"/>
                <w:sz w:val="15"/>
                <w:szCs w:val="15"/>
              </w:rPr>
              <w:t xml:space="preserve"> </w:t>
            </w:r>
            <w:r>
              <w:rPr>
                <w:rFonts w:ascii="Calibri" w:eastAsia="Calibri" w:hAnsi="Calibri" w:cs="Calibri"/>
                <w:b/>
                <w:bCs/>
                <w:spacing w:val="-2"/>
                <w:w w:val="105"/>
                <w:sz w:val="15"/>
                <w:szCs w:val="15"/>
              </w:rPr>
              <w:t>The</w:t>
            </w:r>
            <w:r>
              <w:rPr>
                <w:rFonts w:ascii="Calibri" w:eastAsia="Calibri" w:hAnsi="Calibri" w:cs="Calibri"/>
                <w:b/>
                <w:bCs/>
                <w:spacing w:val="-5"/>
                <w:w w:val="105"/>
                <w:sz w:val="15"/>
                <w:szCs w:val="15"/>
              </w:rPr>
              <w:t xml:space="preserve"> </w:t>
            </w:r>
            <w:r>
              <w:rPr>
                <w:rFonts w:ascii="Calibri" w:eastAsia="Calibri" w:hAnsi="Calibri" w:cs="Calibri"/>
                <w:b/>
                <w:bCs/>
                <w:spacing w:val="-2"/>
                <w:w w:val="105"/>
                <w:sz w:val="15"/>
                <w:szCs w:val="15"/>
              </w:rPr>
              <w:t>Borrower</w:t>
            </w:r>
            <w:r>
              <w:rPr>
                <w:rFonts w:ascii="Calibri" w:eastAsia="Calibri" w:hAnsi="Calibri" w:cs="Calibri"/>
                <w:b/>
                <w:bCs/>
                <w:spacing w:val="-12"/>
                <w:w w:val="105"/>
                <w:sz w:val="15"/>
                <w:szCs w:val="15"/>
              </w:rPr>
              <w:t xml:space="preserve"> </w:t>
            </w:r>
            <w:r>
              <w:rPr>
                <w:rFonts w:ascii="Calibri" w:eastAsia="Calibri" w:hAnsi="Calibri" w:cs="Calibri"/>
                <w:b/>
                <w:bCs/>
                <w:spacing w:val="-2"/>
                <w:w w:val="105"/>
                <w:sz w:val="15"/>
                <w:szCs w:val="15"/>
              </w:rPr>
              <w:t>has</w:t>
            </w:r>
            <w:r>
              <w:rPr>
                <w:rFonts w:ascii="Calibri" w:eastAsia="Calibri" w:hAnsi="Calibri" w:cs="Calibri"/>
                <w:b/>
                <w:bCs/>
                <w:spacing w:val="-9"/>
                <w:w w:val="105"/>
                <w:sz w:val="15"/>
                <w:szCs w:val="15"/>
              </w:rPr>
              <w:t xml:space="preserve"> </w:t>
            </w:r>
            <w:r>
              <w:rPr>
                <w:rFonts w:ascii="Calibri" w:eastAsia="Calibri" w:hAnsi="Calibri" w:cs="Calibri"/>
                <w:b/>
                <w:bCs/>
                <w:spacing w:val="-1"/>
                <w:w w:val="105"/>
                <w:sz w:val="15"/>
                <w:szCs w:val="15"/>
              </w:rPr>
              <w:t>enacted</w:t>
            </w:r>
            <w:r>
              <w:rPr>
                <w:rFonts w:ascii="Calibri" w:eastAsia="Calibri" w:hAnsi="Calibri" w:cs="Calibri"/>
                <w:b/>
                <w:bCs/>
                <w:spacing w:val="-9"/>
                <w:w w:val="105"/>
                <w:sz w:val="15"/>
                <w:szCs w:val="15"/>
              </w:rPr>
              <w:t xml:space="preserve"> </w:t>
            </w:r>
            <w:r>
              <w:rPr>
                <w:rFonts w:ascii="Calibri" w:eastAsia="Calibri" w:hAnsi="Calibri" w:cs="Calibri"/>
                <w:b/>
                <w:bCs/>
                <w:spacing w:val="-2"/>
                <w:w w:val="105"/>
                <w:sz w:val="15"/>
                <w:szCs w:val="15"/>
              </w:rPr>
              <w:t>the</w:t>
            </w:r>
            <w:r>
              <w:rPr>
                <w:rFonts w:ascii="Calibri" w:eastAsia="Calibri" w:hAnsi="Calibri" w:cs="Calibri"/>
                <w:b/>
                <w:bCs/>
                <w:spacing w:val="-5"/>
                <w:w w:val="105"/>
                <w:sz w:val="15"/>
                <w:szCs w:val="15"/>
              </w:rPr>
              <w:t xml:space="preserve"> </w:t>
            </w:r>
            <w:r>
              <w:rPr>
                <w:rFonts w:ascii="Calibri" w:eastAsia="Calibri" w:hAnsi="Calibri" w:cs="Calibri"/>
                <w:b/>
                <w:bCs/>
                <w:spacing w:val="-3"/>
                <w:w w:val="105"/>
                <w:sz w:val="15"/>
                <w:szCs w:val="15"/>
              </w:rPr>
              <w:t>Law</w:t>
            </w:r>
            <w:r>
              <w:rPr>
                <w:rFonts w:ascii="Calibri" w:eastAsia="Calibri" w:hAnsi="Calibri" w:cs="Calibri"/>
                <w:b/>
                <w:bCs/>
                <w:spacing w:val="-11"/>
                <w:w w:val="105"/>
                <w:sz w:val="15"/>
                <w:szCs w:val="15"/>
              </w:rPr>
              <w:t xml:space="preserve"> </w:t>
            </w:r>
            <w:r>
              <w:rPr>
                <w:rFonts w:ascii="Calibri" w:eastAsia="Calibri" w:hAnsi="Calibri" w:cs="Calibri"/>
                <w:b/>
                <w:bCs/>
                <w:spacing w:val="-1"/>
                <w:w w:val="105"/>
                <w:sz w:val="15"/>
                <w:szCs w:val="15"/>
              </w:rPr>
              <w:t>on</w:t>
            </w:r>
            <w:r>
              <w:rPr>
                <w:rFonts w:ascii="Calibri" w:eastAsia="Calibri" w:hAnsi="Calibri" w:cs="Calibri"/>
                <w:b/>
                <w:bCs/>
                <w:spacing w:val="-9"/>
                <w:w w:val="105"/>
                <w:sz w:val="15"/>
                <w:szCs w:val="15"/>
              </w:rPr>
              <w:t xml:space="preserve"> </w:t>
            </w:r>
            <w:r>
              <w:rPr>
                <w:rFonts w:ascii="Calibri" w:eastAsia="Calibri" w:hAnsi="Calibri" w:cs="Calibri"/>
                <w:b/>
                <w:bCs/>
                <w:spacing w:val="-1"/>
                <w:w w:val="105"/>
                <w:sz w:val="15"/>
                <w:szCs w:val="15"/>
              </w:rPr>
              <w:t>Climate</w:t>
            </w:r>
            <w:r>
              <w:rPr>
                <w:rFonts w:ascii="Calibri" w:eastAsia="Calibri" w:hAnsi="Calibri" w:cs="Calibri"/>
                <w:b/>
                <w:bCs/>
                <w:spacing w:val="-5"/>
                <w:w w:val="105"/>
                <w:sz w:val="15"/>
                <w:szCs w:val="15"/>
              </w:rPr>
              <w:t xml:space="preserve"> </w:t>
            </w:r>
            <w:r>
              <w:rPr>
                <w:rFonts w:ascii="Calibri" w:eastAsia="Calibri" w:hAnsi="Calibri" w:cs="Calibri"/>
                <w:b/>
                <w:bCs/>
                <w:spacing w:val="-2"/>
                <w:w w:val="105"/>
                <w:sz w:val="15"/>
                <w:szCs w:val="15"/>
              </w:rPr>
              <w:t>Change</w:t>
            </w:r>
            <w:r>
              <w:rPr>
                <w:rFonts w:ascii="Calibri" w:eastAsia="Calibri" w:hAnsi="Calibri" w:cs="Calibri"/>
                <w:b/>
                <w:bCs/>
                <w:spacing w:val="-5"/>
                <w:w w:val="105"/>
                <w:sz w:val="15"/>
                <w:szCs w:val="15"/>
              </w:rPr>
              <w:t xml:space="preserve"> </w:t>
            </w:r>
            <w:r>
              <w:rPr>
                <w:rFonts w:ascii="Calibri" w:eastAsia="Calibri" w:hAnsi="Calibri" w:cs="Calibri"/>
                <w:b/>
                <w:bCs/>
                <w:w w:val="105"/>
                <w:sz w:val="15"/>
                <w:szCs w:val="15"/>
              </w:rPr>
              <w:t>(published</w:t>
            </w:r>
            <w:r>
              <w:rPr>
                <w:rFonts w:ascii="Calibri" w:eastAsia="Calibri" w:hAnsi="Calibri" w:cs="Calibri"/>
                <w:b/>
                <w:bCs/>
                <w:spacing w:val="-10"/>
                <w:w w:val="105"/>
                <w:sz w:val="15"/>
                <w:szCs w:val="15"/>
              </w:rPr>
              <w:t xml:space="preserve"> </w:t>
            </w:r>
            <w:r>
              <w:rPr>
                <w:rFonts w:ascii="Calibri" w:eastAsia="Calibri" w:hAnsi="Calibri" w:cs="Calibri"/>
                <w:b/>
                <w:bCs/>
                <w:spacing w:val="1"/>
                <w:w w:val="105"/>
                <w:sz w:val="15"/>
                <w:szCs w:val="15"/>
              </w:rPr>
              <w:t>in</w:t>
            </w:r>
            <w:r>
              <w:rPr>
                <w:rFonts w:ascii="Calibri" w:eastAsia="Calibri" w:hAnsi="Calibri" w:cs="Calibri"/>
                <w:b/>
                <w:bCs/>
                <w:spacing w:val="-9"/>
                <w:w w:val="105"/>
                <w:sz w:val="15"/>
                <w:szCs w:val="15"/>
              </w:rPr>
              <w:t xml:space="preserve"> </w:t>
            </w:r>
            <w:r>
              <w:rPr>
                <w:rFonts w:ascii="Calibri" w:eastAsia="Calibri" w:hAnsi="Calibri" w:cs="Calibri"/>
                <w:b/>
                <w:bCs/>
                <w:spacing w:val="-2"/>
                <w:w w:val="105"/>
                <w:sz w:val="15"/>
                <w:szCs w:val="15"/>
              </w:rPr>
              <w:t>the</w:t>
            </w:r>
            <w:r>
              <w:rPr>
                <w:rFonts w:ascii="Calibri" w:eastAsia="Calibri" w:hAnsi="Calibri" w:cs="Calibri"/>
                <w:b/>
                <w:bCs/>
                <w:spacing w:val="-6"/>
                <w:w w:val="105"/>
                <w:sz w:val="15"/>
                <w:szCs w:val="15"/>
              </w:rPr>
              <w:t xml:space="preserve"> </w:t>
            </w:r>
            <w:r>
              <w:rPr>
                <w:rFonts w:ascii="Calibri" w:eastAsia="Calibri" w:hAnsi="Calibri" w:cs="Calibri"/>
                <w:b/>
                <w:bCs/>
                <w:spacing w:val="-2"/>
                <w:w w:val="105"/>
                <w:sz w:val="15"/>
                <w:szCs w:val="15"/>
              </w:rPr>
              <w:t>Borrower’s</w:t>
            </w:r>
            <w:r>
              <w:rPr>
                <w:rFonts w:ascii="Calibri" w:eastAsia="Calibri" w:hAnsi="Calibri" w:cs="Calibri"/>
                <w:b/>
                <w:bCs/>
                <w:spacing w:val="-8"/>
                <w:w w:val="105"/>
                <w:sz w:val="15"/>
                <w:szCs w:val="15"/>
              </w:rPr>
              <w:t xml:space="preserve"> </w:t>
            </w:r>
            <w:r>
              <w:rPr>
                <w:rFonts w:ascii="Calibri" w:eastAsia="Calibri" w:hAnsi="Calibri" w:cs="Calibri"/>
                <w:b/>
                <w:bCs/>
                <w:spacing w:val="-2"/>
                <w:w w:val="105"/>
                <w:sz w:val="15"/>
                <w:szCs w:val="15"/>
              </w:rPr>
              <w:t>Official</w:t>
            </w:r>
            <w:r>
              <w:rPr>
                <w:rFonts w:ascii="Calibri" w:eastAsia="Calibri" w:hAnsi="Calibri" w:cs="Calibri"/>
                <w:b/>
                <w:bCs/>
                <w:spacing w:val="-6"/>
                <w:w w:val="105"/>
                <w:sz w:val="15"/>
                <w:szCs w:val="15"/>
              </w:rPr>
              <w:t xml:space="preserve"> </w:t>
            </w:r>
            <w:r>
              <w:rPr>
                <w:rFonts w:ascii="Calibri" w:eastAsia="Calibri" w:hAnsi="Calibri" w:cs="Calibri"/>
                <w:b/>
                <w:bCs/>
                <w:spacing w:val="-1"/>
                <w:w w:val="105"/>
                <w:sz w:val="15"/>
                <w:szCs w:val="15"/>
              </w:rPr>
              <w:t>Gazette</w:t>
            </w:r>
            <w:r>
              <w:rPr>
                <w:rFonts w:ascii="Calibri" w:eastAsia="Calibri" w:hAnsi="Calibri" w:cs="Calibri"/>
                <w:b/>
                <w:bCs/>
                <w:spacing w:val="103"/>
                <w:w w:val="104"/>
                <w:sz w:val="15"/>
                <w:szCs w:val="15"/>
              </w:rPr>
              <w:t xml:space="preserve"> </w:t>
            </w:r>
            <w:r>
              <w:rPr>
                <w:rFonts w:ascii="Calibri" w:eastAsia="Calibri" w:hAnsi="Calibri" w:cs="Calibri"/>
                <w:b/>
                <w:bCs/>
                <w:spacing w:val="-6"/>
                <w:w w:val="105"/>
                <w:sz w:val="15"/>
                <w:szCs w:val="15"/>
              </w:rPr>
              <w:t>No.26/2021</w:t>
            </w:r>
            <w:r>
              <w:rPr>
                <w:rFonts w:ascii="Calibri" w:eastAsia="Calibri" w:hAnsi="Calibri" w:cs="Calibri"/>
                <w:b/>
                <w:bCs/>
                <w:spacing w:val="-14"/>
                <w:w w:val="105"/>
                <w:sz w:val="15"/>
                <w:szCs w:val="15"/>
              </w:rPr>
              <w:t xml:space="preserve"> </w:t>
            </w:r>
            <w:r>
              <w:rPr>
                <w:rFonts w:ascii="Calibri" w:eastAsia="Calibri" w:hAnsi="Calibri" w:cs="Calibri"/>
                <w:b/>
                <w:bCs/>
                <w:spacing w:val="-1"/>
                <w:w w:val="105"/>
                <w:sz w:val="15"/>
                <w:szCs w:val="15"/>
              </w:rPr>
              <w:t>on</w:t>
            </w:r>
            <w:r>
              <w:rPr>
                <w:rFonts w:ascii="Calibri" w:eastAsia="Calibri" w:hAnsi="Calibri" w:cs="Calibri"/>
                <w:b/>
                <w:bCs/>
                <w:spacing w:val="-8"/>
                <w:w w:val="105"/>
                <w:sz w:val="15"/>
                <w:szCs w:val="15"/>
              </w:rPr>
              <w:t xml:space="preserve"> </w:t>
            </w:r>
            <w:r>
              <w:rPr>
                <w:rFonts w:ascii="Calibri" w:eastAsia="Calibri" w:hAnsi="Calibri" w:cs="Calibri"/>
                <w:b/>
                <w:bCs/>
                <w:spacing w:val="-3"/>
                <w:w w:val="105"/>
                <w:sz w:val="15"/>
                <w:szCs w:val="15"/>
              </w:rPr>
              <w:t>March</w:t>
            </w:r>
            <w:r>
              <w:rPr>
                <w:rFonts w:ascii="Calibri" w:eastAsia="Calibri" w:hAnsi="Calibri" w:cs="Calibri"/>
                <w:b/>
                <w:bCs/>
                <w:spacing w:val="-8"/>
                <w:w w:val="105"/>
                <w:sz w:val="15"/>
                <w:szCs w:val="15"/>
              </w:rPr>
              <w:t xml:space="preserve"> </w:t>
            </w:r>
            <w:r>
              <w:rPr>
                <w:rFonts w:ascii="Calibri" w:eastAsia="Calibri" w:hAnsi="Calibri" w:cs="Calibri"/>
                <w:b/>
                <w:bCs/>
                <w:spacing w:val="-6"/>
                <w:w w:val="105"/>
                <w:sz w:val="15"/>
                <w:szCs w:val="15"/>
              </w:rPr>
              <w:t>23,</w:t>
            </w:r>
            <w:r>
              <w:rPr>
                <w:rFonts w:ascii="Calibri" w:eastAsia="Calibri" w:hAnsi="Calibri" w:cs="Calibri"/>
                <w:b/>
                <w:bCs/>
                <w:spacing w:val="-7"/>
                <w:w w:val="105"/>
                <w:sz w:val="15"/>
                <w:szCs w:val="15"/>
              </w:rPr>
              <w:t xml:space="preserve"> 2021</w:t>
            </w:r>
            <w:r>
              <w:rPr>
                <w:rFonts w:ascii="Calibri" w:eastAsia="Calibri" w:hAnsi="Calibri" w:cs="Calibri"/>
                <w:b/>
                <w:bCs/>
                <w:spacing w:val="-13"/>
                <w:w w:val="105"/>
                <w:sz w:val="15"/>
                <w:szCs w:val="15"/>
              </w:rPr>
              <w:t xml:space="preserve"> </w:t>
            </w:r>
            <w:r>
              <w:rPr>
                <w:rFonts w:ascii="Calibri" w:eastAsia="Calibri" w:hAnsi="Calibri" w:cs="Calibri"/>
                <w:b/>
                <w:bCs/>
                <w:spacing w:val="-2"/>
                <w:w w:val="105"/>
                <w:sz w:val="15"/>
                <w:szCs w:val="15"/>
              </w:rPr>
              <w:t>and</w:t>
            </w:r>
            <w:r>
              <w:rPr>
                <w:rFonts w:ascii="Calibri" w:eastAsia="Calibri" w:hAnsi="Calibri" w:cs="Calibri"/>
                <w:b/>
                <w:bCs/>
                <w:spacing w:val="-8"/>
                <w:w w:val="105"/>
                <w:sz w:val="15"/>
                <w:szCs w:val="15"/>
              </w:rPr>
              <w:t xml:space="preserve"> </w:t>
            </w:r>
            <w:r>
              <w:rPr>
                <w:rFonts w:ascii="Calibri" w:eastAsia="Calibri" w:hAnsi="Calibri" w:cs="Calibri"/>
                <w:b/>
                <w:bCs/>
                <w:w w:val="105"/>
                <w:sz w:val="15"/>
                <w:szCs w:val="15"/>
              </w:rPr>
              <w:t>entered</w:t>
            </w:r>
            <w:r>
              <w:rPr>
                <w:rFonts w:ascii="Calibri" w:eastAsia="Calibri" w:hAnsi="Calibri" w:cs="Calibri"/>
                <w:b/>
                <w:bCs/>
                <w:spacing w:val="-8"/>
                <w:w w:val="105"/>
                <w:sz w:val="15"/>
                <w:szCs w:val="15"/>
              </w:rPr>
              <w:t xml:space="preserve"> </w:t>
            </w:r>
            <w:r>
              <w:rPr>
                <w:rFonts w:ascii="Calibri" w:eastAsia="Calibri" w:hAnsi="Calibri" w:cs="Calibri"/>
                <w:b/>
                <w:bCs/>
                <w:spacing w:val="-1"/>
                <w:w w:val="105"/>
                <w:sz w:val="15"/>
                <w:szCs w:val="15"/>
              </w:rPr>
              <w:t>into</w:t>
            </w:r>
            <w:r>
              <w:rPr>
                <w:rFonts w:ascii="Calibri" w:eastAsia="Calibri" w:hAnsi="Calibri" w:cs="Calibri"/>
                <w:b/>
                <w:bCs/>
                <w:spacing w:val="-9"/>
                <w:w w:val="105"/>
                <w:sz w:val="15"/>
                <w:szCs w:val="15"/>
              </w:rPr>
              <w:t xml:space="preserve"> </w:t>
            </w:r>
            <w:r>
              <w:rPr>
                <w:rFonts w:ascii="Calibri" w:eastAsia="Calibri" w:hAnsi="Calibri" w:cs="Calibri"/>
                <w:b/>
                <w:bCs/>
                <w:spacing w:val="-2"/>
                <w:w w:val="105"/>
                <w:sz w:val="15"/>
                <w:szCs w:val="15"/>
              </w:rPr>
              <w:t>force</w:t>
            </w:r>
            <w:r>
              <w:rPr>
                <w:rFonts w:ascii="Calibri" w:eastAsia="Calibri" w:hAnsi="Calibri" w:cs="Calibri"/>
                <w:b/>
                <w:bCs/>
                <w:spacing w:val="-3"/>
                <w:w w:val="105"/>
                <w:sz w:val="15"/>
                <w:szCs w:val="15"/>
              </w:rPr>
              <w:t xml:space="preserve"> </w:t>
            </w:r>
            <w:r>
              <w:rPr>
                <w:rFonts w:ascii="Calibri" w:eastAsia="Calibri" w:hAnsi="Calibri" w:cs="Calibri"/>
                <w:b/>
                <w:bCs/>
                <w:spacing w:val="-1"/>
                <w:w w:val="105"/>
                <w:sz w:val="15"/>
                <w:szCs w:val="15"/>
              </w:rPr>
              <w:t>on</w:t>
            </w:r>
            <w:r>
              <w:rPr>
                <w:rFonts w:ascii="Calibri" w:eastAsia="Calibri" w:hAnsi="Calibri" w:cs="Calibri"/>
                <w:b/>
                <w:bCs/>
                <w:spacing w:val="-8"/>
                <w:w w:val="105"/>
                <w:sz w:val="15"/>
                <w:szCs w:val="15"/>
              </w:rPr>
              <w:t xml:space="preserve"> </w:t>
            </w:r>
            <w:r>
              <w:rPr>
                <w:rFonts w:ascii="Calibri" w:eastAsia="Calibri" w:hAnsi="Calibri" w:cs="Calibri"/>
                <w:b/>
                <w:bCs/>
                <w:spacing w:val="-3"/>
                <w:w w:val="105"/>
                <w:sz w:val="15"/>
                <w:szCs w:val="15"/>
              </w:rPr>
              <w:t>March</w:t>
            </w:r>
            <w:r>
              <w:rPr>
                <w:rFonts w:ascii="Calibri" w:eastAsia="Calibri" w:hAnsi="Calibri" w:cs="Calibri"/>
                <w:b/>
                <w:bCs/>
                <w:spacing w:val="-8"/>
                <w:w w:val="105"/>
                <w:sz w:val="15"/>
                <w:szCs w:val="15"/>
              </w:rPr>
              <w:t xml:space="preserve"> </w:t>
            </w:r>
            <w:r>
              <w:rPr>
                <w:rFonts w:ascii="Calibri" w:eastAsia="Calibri" w:hAnsi="Calibri" w:cs="Calibri"/>
                <w:b/>
                <w:bCs/>
                <w:spacing w:val="-6"/>
                <w:w w:val="105"/>
                <w:sz w:val="15"/>
                <w:szCs w:val="15"/>
              </w:rPr>
              <w:t>31,</w:t>
            </w:r>
            <w:r>
              <w:rPr>
                <w:rFonts w:ascii="Calibri" w:eastAsia="Calibri" w:hAnsi="Calibri" w:cs="Calibri"/>
                <w:b/>
                <w:bCs/>
                <w:spacing w:val="-7"/>
                <w:w w:val="105"/>
                <w:sz w:val="15"/>
                <w:szCs w:val="15"/>
              </w:rPr>
              <w:t xml:space="preserve"> 2021)</w:t>
            </w:r>
            <w:r>
              <w:rPr>
                <w:rFonts w:ascii="Calibri" w:eastAsia="Calibri" w:hAnsi="Calibri" w:cs="Calibri"/>
                <w:b/>
                <w:bCs/>
                <w:spacing w:val="-6"/>
                <w:w w:val="105"/>
                <w:sz w:val="15"/>
                <w:szCs w:val="15"/>
              </w:rPr>
              <w:t xml:space="preserve"> </w:t>
            </w:r>
            <w:r>
              <w:rPr>
                <w:rFonts w:ascii="Calibri" w:eastAsia="Calibri" w:hAnsi="Calibri" w:cs="Calibri"/>
                <w:b/>
                <w:bCs/>
                <w:spacing w:val="-1"/>
                <w:w w:val="105"/>
                <w:sz w:val="15"/>
                <w:szCs w:val="15"/>
              </w:rPr>
              <w:t>which</w:t>
            </w:r>
            <w:r>
              <w:rPr>
                <w:rFonts w:ascii="Calibri" w:eastAsia="Calibri" w:hAnsi="Calibri" w:cs="Calibri"/>
                <w:b/>
                <w:bCs/>
                <w:spacing w:val="-7"/>
                <w:w w:val="105"/>
                <w:sz w:val="15"/>
                <w:szCs w:val="15"/>
              </w:rPr>
              <w:t xml:space="preserve"> </w:t>
            </w:r>
            <w:r>
              <w:rPr>
                <w:rFonts w:ascii="Calibri" w:eastAsia="Calibri" w:hAnsi="Calibri" w:cs="Calibri"/>
                <w:b/>
                <w:bCs/>
                <w:spacing w:val="-2"/>
                <w:w w:val="105"/>
                <w:sz w:val="15"/>
                <w:szCs w:val="15"/>
              </w:rPr>
              <w:t>mandates</w:t>
            </w:r>
            <w:r>
              <w:rPr>
                <w:rFonts w:ascii="Calibri" w:eastAsia="Calibri" w:hAnsi="Calibri" w:cs="Calibri"/>
                <w:b/>
                <w:bCs/>
                <w:spacing w:val="-8"/>
                <w:w w:val="105"/>
                <w:sz w:val="15"/>
                <w:szCs w:val="15"/>
              </w:rPr>
              <w:t xml:space="preserve"> </w:t>
            </w:r>
            <w:r>
              <w:rPr>
                <w:rFonts w:ascii="Calibri" w:eastAsia="Calibri" w:hAnsi="Calibri" w:cs="Calibri"/>
                <w:b/>
                <w:bCs/>
                <w:spacing w:val="-2"/>
                <w:w w:val="105"/>
                <w:sz w:val="15"/>
                <w:szCs w:val="15"/>
              </w:rPr>
              <w:t>the</w:t>
            </w:r>
            <w:r>
              <w:rPr>
                <w:rFonts w:ascii="Calibri" w:eastAsia="Calibri" w:hAnsi="Calibri" w:cs="Calibri"/>
                <w:b/>
                <w:bCs/>
                <w:spacing w:val="-4"/>
                <w:w w:val="105"/>
                <w:sz w:val="15"/>
                <w:szCs w:val="15"/>
              </w:rPr>
              <w:t xml:space="preserve"> </w:t>
            </w:r>
            <w:r>
              <w:rPr>
                <w:rFonts w:ascii="Calibri" w:eastAsia="Calibri" w:hAnsi="Calibri" w:cs="Calibri"/>
                <w:b/>
                <w:bCs/>
                <w:spacing w:val="-2"/>
                <w:w w:val="105"/>
                <w:sz w:val="15"/>
                <w:szCs w:val="15"/>
              </w:rPr>
              <w:t>preparation</w:t>
            </w:r>
            <w:r>
              <w:rPr>
                <w:rFonts w:ascii="Calibri" w:eastAsia="Calibri" w:hAnsi="Calibri" w:cs="Calibri"/>
                <w:b/>
                <w:bCs/>
                <w:spacing w:val="-8"/>
                <w:w w:val="105"/>
                <w:sz w:val="15"/>
                <w:szCs w:val="15"/>
              </w:rPr>
              <w:t xml:space="preserve"> </w:t>
            </w:r>
            <w:r>
              <w:rPr>
                <w:rFonts w:ascii="Calibri" w:eastAsia="Calibri" w:hAnsi="Calibri" w:cs="Calibri"/>
                <w:b/>
                <w:bCs/>
                <w:spacing w:val="-2"/>
                <w:w w:val="105"/>
                <w:sz w:val="15"/>
                <w:szCs w:val="15"/>
              </w:rPr>
              <w:t>and</w:t>
            </w:r>
            <w:r>
              <w:rPr>
                <w:rFonts w:ascii="Calibri" w:eastAsia="Calibri" w:hAnsi="Calibri" w:cs="Calibri"/>
                <w:b/>
                <w:bCs/>
                <w:spacing w:val="-8"/>
                <w:w w:val="105"/>
                <w:sz w:val="15"/>
                <w:szCs w:val="15"/>
              </w:rPr>
              <w:t xml:space="preserve"> </w:t>
            </w:r>
            <w:r>
              <w:rPr>
                <w:rFonts w:ascii="Calibri" w:eastAsia="Calibri" w:hAnsi="Calibri" w:cs="Calibri"/>
                <w:b/>
                <w:bCs/>
                <w:spacing w:val="-2"/>
                <w:w w:val="105"/>
                <w:sz w:val="15"/>
                <w:szCs w:val="15"/>
              </w:rPr>
              <w:t>adoption</w:t>
            </w:r>
            <w:r>
              <w:rPr>
                <w:rFonts w:ascii="Calibri" w:eastAsia="Calibri" w:hAnsi="Calibri" w:cs="Calibri"/>
                <w:b/>
                <w:bCs/>
                <w:spacing w:val="-8"/>
                <w:w w:val="105"/>
                <w:sz w:val="15"/>
                <w:szCs w:val="15"/>
              </w:rPr>
              <w:t xml:space="preserve"> </w:t>
            </w:r>
            <w:r>
              <w:rPr>
                <w:rFonts w:ascii="Calibri" w:eastAsia="Calibri" w:hAnsi="Calibri" w:cs="Calibri"/>
                <w:b/>
                <w:bCs/>
                <w:spacing w:val="-1"/>
                <w:w w:val="105"/>
                <w:sz w:val="15"/>
                <w:szCs w:val="15"/>
              </w:rPr>
              <w:t>of</w:t>
            </w:r>
            <w:r>
              <w:rPr>
                <w:rFonts w:ascii="Calibri" w:eastAsia="Calibri" w:hAnsi="Calibri" w:cs="Calibri"/>
                <w:b/>
                <w:bCs/>
                <w:spacing w:val="-5"/>
                <w:w w:val="105"/>
                <w:sz w:val="15"/>
                <w:szCs w:val="15"/>
              </w:rPr>
              <w:t xml:space="preserve"> </w:t>
            </w:r>
            <w:r>
              <w:rPr>
                <w:rFonts w:ascii="Calibri" w:eastAsia="Calibri" w:hAnsi="Calibri" w:cs="Calibri"/>
                <w:b/>
                <w:bCs/>
                <w:spacing w:val="-2"/>
                <w:w w:val="105"/>
                <w:sz w:val="15"/>
                <w:szCs w:val="15"/>
              </w:rPr>
              <w:t>the</w:t>
            </w:r>
            <w:r>
              <w:rPr>
                <w:rFonts w:ascii="Calibri" w:eastAsia="Calibri" w:hAnsi="Calibri" w:cs="Calibri"/>
                <w:b/>
                <w:bCs/>
                <w:spacing w:val="-3"/>
                <w:w w:val="105"/>
                <w:sz w:val="15"/>
                <w:szCs w:val="15"/>
              </w:rPr>
              <w:t xml:space="preserve"> </w:t>
            </w:r>
            <w:r>
              <w:rPr>
                <w:rFonts w:ascii="Calibri" w:eastAsia="Calibri" w:hAnsi="Calibri" w:cs="Calibri"/>
                <w:b/>
                <w:bCs/>
                <w:spacing w:val="-2"/>
                <w:w w:val="105"/>
                <w:sz w:val="15"/>
                <w:szCs w:val="15"/>
              </w:rPr>
              <w:t>Low-Carbon</w:t>
            </w:r>
            <w:r>
              <w:rPr>
                <w:rFonts w:ascii="Calibri" w:eastAsia="Calibri" w:hAnsi="Calibri" w:cs="Calibri"/>
                <w:b/>
                <w:bCs/>
                <w:spacing w:val="-8"/>
                <w:w w:val="105"/>
                <w:sz w:val="15"/>
                <w:szCs w:val="15"/>
              </w:rPr>
              <w:t xml:space="preserve"> </w:t>
            </w:r>
            <w:r>
              <w:rPr>
                <w:rFonts w:ascii="Calibri" w:eastAsia="Calibri" w:hAnsi="Calibri" w:cs="Calibri"/>
                <w:b/>
                <w:bCs/>
                <w:w w:val="105"/>
                <w:sz w:val="15"/>
                <w:szCs w:val="15"/>
              </w:rPr>
              <w:t>Development</w:t>
            </w:r>
            <w:r>
              <w:rPr>
                <w:rFonts w:ascii="Times New Roman" w:eastAsia="Times New Roman" w:hAnsi="Times New Roman" w:cs="Times New Roman"/>
                <w:b/>
                <w:bCs/>
                <w:spacing w:val="109"/>
                <w:w w:val="104"/>
                <w:sz w:val="15"/>
                <w:szCs w:val="15"/>
              </w:rPr>
              <w:t xml:space="preserve"> </w:t>
            </w:r>
            <w:r>
              <w:rPr>
                <w:rFonts w:ascii="Calibri" w:eastAsia="Calibri" w:hAnsi="Calibri" w:cs="Calibri"/>
                <w:b/>
                <w:bCs/>
                <w:spacing w:val="-2"/>
                <w:w w:val="105"/>
                <w:sz w:val="15"/>
                <w:szCs w:val="15"/>
              </w:rPr>
              <w:t>Strategy</w:t>
            </w:r>
            <w:r>
              <w:rPr>
                <w:rFonts w:ascii="Calibri" w:eastAsia="Calibri" w:hAnsi="Calibri" w:cs="Calibri"/>
                <w:b/>
                <w:bCs/>
                <w:spacing w:val="-10"/>
                <w:w w:val="105"/>
                <w:sz w:val="15"/>
                <w:szCs w:val="15"/>
              </w:rPr>
              <w:t xml:space="preserve"> </w:t>
            </w:r>
            <w:r>
              <w:rPr>
                <w:rFonts w:ascii="Calibri" w:eastAsia="Calibri" w:hAnsi="Calibri" w:cs="Calibri"/>
                <w:b/>
                <w:bCs/>
                <w:spacing w:val="-2"/>
                <w:w w:val="105"/>
                <w:sz w:val="15"/>
                <w:szCs w:val="15"/>
              </w:rPr>
              <w:t>and</w:t>
            </w:r>
            <w:r>
              <w:rPr>
                <w:rFonts w:ascii="Calibri" w:eastAsia="Calibri" w:hAnsi="Calibri" w:cs="Calibri"/>
                <w:b/>
                <w:bCs/>
                <w:spacing w:val="-9"/>
                <w:w w:val="105"/>
                <w:sz w:val="15"/>
                <w:szCs w:val="15"/>
              </w:rPr>
              <w:t xml:space="preserve"> </w:t>
            </w:r>
            <w:r>
              <w:rPr>
                <w:rFonts w:ascii="Calibri" w:eastAsia="Calibri" w:hAnsi="Calibri" w:cs="Calibri"/>
                <w:b/>
                <w:bCs/>
                <w:w w:val="105"/>
                <w:sz w:val="15"/>
                <w:szCs w:val="15"/>
              </w:rPr>
              <w:t>its</w:t>
            </w:r>
            <w:r>
              <w:rPr>
                <w:rFonts w:ascii="Calibri" w:eastAsia="Calibri" w:hAnsi="Calibri" w:cs="Calibri"/>
                <w:b/>
                <w:bCs/>
                <w:spacing w:val="-9"/>
                <w:w w:val="105"/>
                <w:sz w:val="15"/>
                <w:szCs w:val="15"/>
              </w:rPr>
              <w:t xml:space="preserve"> </w:t>
            </w:r>
            <w:r>
              <w:rPr>
                <w:rFonts w:ascii="Calibri" w:eastAsia="Calibri" w:hAnsi="Calibri" w:cs="Calibri"/>
                <w:b/>
                <w:bCs/>
                <w:spacing w:val="-2"/>
                <w:w w:val="105"/>
                <w:sz w:val="15"/>
                <w:szCs w:val="15"/>
              </w:rPr>
              <w:t>Action</w:t>
            </w:r>
            <w:r>
              <w:rPr>
                <w:rFonts w:ascii="Calibri" w:eastAsia="Calibri" w:hAnsi="Calibri" w:cs="Calibri"/>
                <w:b/>
                <w:bCs/>
                <w:spacing w:val="-9"/>
                <w:w w:val="105"/>
                <w:sz w:val="15"/>
                <w:szCs w:val="15"/>
              </w:rPr>
              <w:t xml:space="preserve"> </w:t>
            </w:r>
            <w:r>
              <w:rPr>
                <w:rFonts w:ascii="Calibri" w:eastAsia="Calibri" w:hAnsi="Calibri" w:cs="Calibri"/>
                <w:b/>
                <w:bCs/>
                <w:spacing w:val="-1"/>
                <w:w w:val="105"/>
                <w:sz w:val="15"/>
                <w:szCs w:val="15"/>
              </w:rPr>
              <w:t>Plan</w:t>
            </w:r>
            <w:r>
              <w:rPr>
                <w:rFonts w:ascii="Calibri" w:eastAsia="Calibri" w:hAnsi="Calibri" w:cs="Calibri"/>
                <w:b/>
                <w:bCs/>
                <w:spacing w:val="-9"/>
                <w:w w:val="105"/>
                <w:sz w:val="15"/>
                <w:szCs w:val="15"/>
              </w:rPr>
              <w:t xml:space="preserve"> </w:t>
            </w:r>
            <w:r>
              <w:rPr>
                <w:rFonts w:ascii="Calibri" w:eastAsia="Calibri" w:hAnsi="Calibri" w:cs="Calibri"/>
                <w:b/>
                <w:bCs/>
                <w:spacing w:val="-2"/>
                <w:w w:val="105"/>
                <w:sz w:val="15"/>
                <w:szCs w:val="15"/>
              </w:rPr>
              <w:t>and</w:t>
            </w:r>
            <w:r>
              <w:rPr>
                <w:rFonts w:ascii="Calibri" w:eastAsia="Calibri" w:hAnsi="Calibri" w:cs="Calibri"/>
                <w:b/>
                <w:bCs/>
                <w:spacing w:val="-8"/>
                <w:w w:val="105"/>
                <w:sz w:val="15"/>
                <w:szCs w:val="15"/>
              </w:rPr>
              <w:t xml:space="preserve"> </w:t>
            </w:r>
            <w:r>
              <w:rPr>
                <w:rFonts w:ascii="Calibri" w:eastAsia="Calibri" w:hAnsi="Calibri" w:cs="Calibri"/>
                <w:b/>
                <w:bCs/>
                <w:spacing w:val="-2"/>
                <w:w w:val="105"/>
                <w:sz w:val="15"/>
                <w:szCs w:val="15"/>
              </w:rPr>
              <w:t>the</w:t>
            </w:r>
            <w:r>
              <w:rPr>
                <w:rFonts w:ascii="Calibri" w:eastAsia="Calibri" w:hAnsi="Calibri" w:cs="Calibri"/>
                <w:b/>
                <w:bCs/>
                <w:spacing w:val="-5"/>
                <w:w w:val="105"/>
                <w:sz w:val="15"/>
                <w:szCs w:val="15"/>
              </w:rPr>
              <w:t xml:space="preserve"> </w:t>
            </w:r>
            <w:r>
              <w:rPr>
                <w:rFonts w:ascii="Calibri" w:eastAsia="Calibri" w:hAnsi="Calibri" w:cs="Calibri"/>
                <w:b/>
                <w:bCs/>
                <w:spacing w:val="-1"/>
                <w:w w:val="105"/>
                <w:sz w:val="15"/>
                <w:szCs w:val="15"/>
              </w:rPr>
              <w:t>Climate</w:t>
            </w:r>
            <w:r>
              <w:rPr>
                <w:rFonts w:ascii="Calibri" w:eastAsia="Calibri" w:hAnsi="Calibri" w:cs="Calibri"/>
                <w:b/>
                <w:bCs/>
                <w:spacing w:val="-4"/>
                <w:w w:val="105"/>
                <w:sz w:val="15"/>
                <w:szCs w:val="15"/>
              </w:rPr>
              <w:t xml:space="preserve"> </w:t>
            </w:r>
            <w:r>
              <w:rPr>
                <w:rFonts w:ascii="Calibri" w:eastAsia="Calibri" w:hAnsi="Calibri" w:cs="Calibri"/>
                <w:b/>
                <w:bCs/>
                <w:spacing w:val="-2"/>
                <w:w w:val="105"/>
                <w:sz w:val="15"/>
                <w:szCs w:val="15"/>
              </w:rPr>
              <w:t>Change</w:t>
            </w:r>
            <w:r>
              <w:rPr>
                <w:rFonts w:ascii="Calibri" w:eastAsia="Calibri" w:hAnsi="Calibri" w:cs="Calibri"/>
                <w:b/>
                <w:bCs/>
                <w:spacing w:val="-5"/>
                <w:w w:val="105"/>
                <w:sz w:val="15"/>
                <w:szCs w:val="15"/>
              </w:rPr>
              <w:t xml:space="preserve"> </w:t>
            </w:r>
            <w:r>
              <w:rPr>
                <w:rFonts w:ascii="Calibri" w:eastAsia="Calibri" w:hAnsi="Calibri" w:cs="Calibri"/>
                <w:b/>
                <w:bCs/>
                <w:spacing w:val="-2"/>
                <w:w w:val="105"/>
                <w:sz w:val="15"/>
                <w:szCs w:val="15"/>
              </w:rPr>
              <w:t>Adaptation</w:t>
            </w:r>
            <w:r>
              <w:rPr>
                <w:rFonts w:ascii="Calibri" w:eastAsia="Calibri" w:hAnsi="Calibri" w:cs="Calibri"/>
                <w:b/>
                <w:bCs/>
                <w:spacing w:val="-9"/>
                <w:w w:val="105"/>
                <w:sz w:val="15"/>
                <w:szCs w:val="15"/>
              </w:rPr>
              <w:t xml:space="preserve"> </w:t>
            </w:r>
            <w:r>
              <w:rPr>
                <w:rFonts w:ascii="Calibri" w:eastAsia="Calibri" w:hAnsi="Calibri" w:cs="Calibri"/>
                <w:b/>
                <w:bCs/>
                <w:spacing w:val="-3"/>
                <w:w w:val="105"/>
                <w:sz w:val="15"/>
                <w:szCs w:val="15"/>
              </w:rPr>
              <w:t>Program,</w:t>
            </w:r>
            <w:r>
              <w:rPr>
                <w:rFonts w:ascii="Calibri" w:eastAsia="Calibri" w:hAnsi="Calibri" w:cs="Calibri"/>
                <w:b/>
                <w:bCs/>
                <w:spacing w:val="-8"/>
                <w:w w:val="105"/>
                <w:sz w:val="15"/>
                <w:szCs w:val="15"/>
              </w:rPr>
              <w:t xml:space="preserve"> </w:t>
            </w:r>
            <w:r>
              <w:rPr>
                <w:rFonts w:ascii="Calibri" w:eastAsia="Calibri" w:hAnsi="Calibri" w:cs="Calibri"/>
                <w:b/>
                <w:bCs/>
                <w:spacing w:val="-2"/>
                <w:w w:val="105"/>
                <w:sz w:val="15"/>
                <w:szCs w:val="15"/>
              </w:rPr>
              <w:t>to</w:t>
            </w:r>
            <w:r>
              <w:rPr>
                <w:rFonts w:ascii="Calibri" w:eastAsia="Calibri" w:hAnsi="Calibri" w:cs="Calibri"/>
                <w:b/>
                <w:bCs/>
                <w:spacing w:val="-9"/>
                <w:w w:val="105"/>
                <w:sz w:val="15"/>
                <w:szCs w:val="15"/>
              </w:rPr>
              <w:t xml:space="preserve"> </w:t>
            </w:r>
            <w:r>
              <w:rPr>
                <w:rFonts w:ascii="Calibri" w:eastAsia="Calibri" w:hAnsi="Calibri" w:cs="Calibri"/>
                <w:b/>
                <w:bCs/>
                <w:w w:val="105"/>
                <w:sz w:val="15"/>
                <w:szCs w:val="15"/>
              </w:rPr>
              <w:t>establish</w:t>
            </w:r>
            <w:r>
              <w:rPr>
                <w:rFonts w:ascii="Calibri" w:eastAsia="Calibri" w:hAnsi="Calibri" w:cs="Calibri"/>
                <w:b/>
                <w:bCs/>
                <w:spacing w:val="-9"/>
                <w:w w:val="105"/>
                <w:sz w:val="15"/>
                <w:szCs w:val="15"/>
              </w:rPr>
              <w:t xml:space="preserve"> </w:t>
            </w:r>
            <w:r>
              <w:rPr>
                <w:rFonts w:ascii="Calibri" w:eastAsia="Calibri" w:hAnsi="Calibri" w:cs="Calibri"/>
                <w:b/>
                <w:bCs/>
                <w:spacing w:val="-1"/>
                <w:w w:val="105"/>
                <w:sz w:val="15"/>
                <w:szCs w:val="15"/>
              </w:rPr>
              <w:t>systems</w:t>
            </w:r>
            <w:r>
              <w:rPr>
                <w:rFonts w:ascii="Calibri" w:eastAsia="Calibri" w:hAnsi="Calibri" w:cs="Calibri"/>
                <w:b/>
                <w:bCs/>
                <w:spacing w:val="-9"/>
                <w:w w:val="105"/>
                <w:sz w:val="15"/>
                <w:szCs w:val="15"/>
              </w:rPr>
              <w:t xml:space="preserve"> </w:t>
            </w:r>
            <w:r>
              <w:rPr>
                <w:rFonts w:ascii="Calibri" w:eastAsia="Calibri" w:hAnsi="Calibri" w:cs="Calibri"/>
                <w:b/>
                <w:bCs/>
                <w:spacing w:val="-2"/>
                <w:w w:val="105"/>
                <w:sz w:val="15"/>
                <w:szCs w:val="15"/>
              </w:rPr>
              <w:t>to</w:t>
            </w:r>
            <w:r>
              <w:rPr>
                <w:rFonts w:ascii="Calibri" w:eastAsia="Calibri" w:hAnsi="Calibri" w:cs="Calibri"/>
                <w:b/>
                <w:bCs/>
                <w:spacing w:val="-10"/>
                <w:w w:val="105"/>
                <w:sz w:val="15"/>
                <w:szCs w:val="15"/>
              </w:rPr>
              <w:t xml:space="preserve"> </w:t>
            </w:r>
            <w:r>
              <w:rPr>
                <w:rFonts w:ascii="Calibri" w:eastAsia="Calibri" w:hAnsi="Calibri" w:cs="Calibri"/>
                <w:b/>
                <w:bCs/>
                <w:spacing w:val="-1"/>
                <w:w w:val="105"/>
                <w:sz w:val="15"/>
                <w:szCs w:val="15"/>
              </w:rPr>
              <w:t>reduce</w:t>
            </w:r>
            <w:r>
              <w:rPr>
                <w:rFonts w:ascii="Calibri" w:eastAsia="Calibri" w:hAnsi="Calibri" w:cs="Calibri"/>
                <w:b/>
                <w:bCs/>
                <w:spacing w:val="-4"/>
                <w:w w:val="105"/>
                <w:sz w:val="15"/>
                <w:szCs w:val="15"/>
              </w:rPr>
              <w:t xml:space="preserve"> </w:t>
            </w:r>
            <w:r>
              <w:rPr>
                <w:rFonts w:ascii="Calibri" w:eastAsia="Calibri" w:hAnsi="Calibri" w:cs="Calibri"/>
                <w:b/>
                <w:bCs/>
                <w:spacing w:val="-1"/>
                <w:w w:val="105"/>
                <w:sz w:val="15"/>
                <w:szCs w:val="15"/>
              </w:rPr>
              <w:t>GHG</w:t>
            </w:r>
            <w:r>
              <w:rPr>
                <w:rFonts w:ascii="Calibri" w:eastAsia="Calibri" w:hAnsi="Calibri" w:cs="Calibri"/>
                <w:b/>
                <w:bCs/>
                <w:spacing w:val="-6"/>
                <w:w w:val="105"/>
                <w:sz w:val="15"/>
                <w:szCs w:val="15"/>
              </w:rPr>
              <w:t xml:space="preserve"> </w:t>
            </w:r>
            <w:r>
              <w:rPr>
                <w:rFonts w:ascii="Calibri" w:eastAsia="Calibri" w:hAnsi="Calibri" w:cs="Calibri"/>
                <w:b/>
                <w:bCs/>
                <w:w w:val="105"/>
                <w:sz w:val="15"/>
                <w:szCs w:val="15"/>
              </w:rPr>
              <w:t>emissions</w:t>
            </w:r>
            <w:r>
              <w:rPr>
                <w:rFonts w:ascii="Calibri" w:eastAsia="Calibri" w:hAnsi="Calibri" w:cs="Calibri"/>
                <w:b/>
                <w:bCs/>
                <w:spacing w:val="-8"/>
                <w:w w:val="105"/>
                <w:sz w:val="15"/>
                <w:szCs w:val="15"/>
              </w:rPr>
              <w:t xml:space="preserve"> </w:t>
            </w:r>
            <w:r>
              <w:rPr>
                <w:rFonts w:ascii="Calibri" w:eastAsia="Calibri" w:hAnsi="Calibri" w:cs="Calibri"/>
                <w:b/>
                <w:bCs/>
                <w:spacing w:val="-2"/>
                <w:w w:val="105"/>
                <w:sz w:val="15"/>
                <w:szCs w:val="15"/>
              </w:rPr>
              <w:t>and</w:t>
            </w:r>
            <w:r>
              <w:rPr>
                <w:rFonts w:ascii="Calibri" w:eastAsia="Calibri" w:hAnsi="Calibri" w:cs="Calibri"/>
                <w:b/>
                <w:bCs/>
                <w:spacing w:val="-9"/>
                <w:w w:val="105"/>
                <w:sz w:val="15"/>
                <w:szCs w:val="15"/>
              </w:rPr>
              <w:t xml:space="preserve"> </w:t>
            </w:r>
            <w:r>
              <w:rPr>
                <w:rFonts w:ascii="Calibri" w:eastAsia="Calibri" w:hAnsi="Calibri" w:cs="Calibri"/>
                <w:b/>
                <w:bCs/>
                <w:spacing w:val="-2"/>
                <w:w w:val="105"/>
                <w:sz w:val="15"/>
                <w:szCs w:val="15"/>
              </w:rPr>
              <w:t>support</w:t>
            </w:r>
            <w:r>
              <w:rPr>
                <w:rFonts w:ascii="Calibri" w:eastAsia="Calibri" w:hAnsi="Calibri" w:cs="Calibri"/>
                <w:b/>
                <w:bCs/>
                <w:spacing w:val="-11"/>
                <w:w w:val="105"/>
                <w:sz w:val="15"/>
                <w:szCs w:val="15"/>
              </w:rPr>
              <w:t xml:space="preserve"> </w:t>
            </w:r>
            <w:r>
              <w:rPr>
                <w:rFonts w:ascii="Calibri" w:eastAsia="Calibri" w:hAnsi="Calibri" w:cs="Calibri"/>
                <w:b/>
                <w:bCs/>
                <w:spacing w:val="-2"/>
                <w:w w:val="105"/>
                <w:sz w:val="15"/>
                <w:szCs w:val="15"/>
              </w:rPr>
              <w:t>climate</w:t>
            </w:r>
            <w:r>
              <w:rPr>
                <w:rFonts w:ascii="Calibri" w:eastAsia="Calibri" w:hAnsi="Calibri" w:cs="Calibri"/>
                <w:b/>
                <w:bCs/>
                <w:spacing w:val="-4"/>
                <w:w w:val="105"/>
                <w:sz w:val="15"/>
                <w:szCs w:val="15"/>
              </w:rPr>
              <w:t xml:space="preserve"> </w:t>
            </w:r>
            <w:r>
              <w:rPr>
                <w:rFonts w:ascii="Calibri" w:eastAsia="Calibri" w:hAnsi="Calibri" w:cs="Calibri"/>
                <w:b/>
                <w:bCs/>
                <w:spacing w:val="-3"/>
                <w:w w:val="105"/>
                <w:sz w:val="15"/>
                <w:szCs w:val="15"/>
              </w:rPr>
              <w:t>adaptation</w:t>
            </w:r>
            <w:r>
              <w:rPr>
                <w:rFonts w:ascii="Calibri" w:eastAsia="Calibri" w:hAnsi="Calibri" w:cs="Calibri"/>
                <w:b/>
                <w:bCs/>
                <w:spacing w:val="-9"/>
                <w:w w:val="105"/>
                <w:sz w:val="15"/>
                <w:szCs w:val="15"/>
              </w:rPr>
              <w:t xml:space="preserve"> </w:t>
            </w:r>
            <w:r>
              <w:rPr>
                <w:rFonts w:ascii="Calibri" w:eastAsia="Calibri" w:hAnsi="Calibri" w:cs="Calibri"/>
                <w:b/>
                <w:bCs/>
                <w:spacing w:val="1"/>
                <w:w w:val="105"/>
                <w:sz w:val="15"/>
                <w:szCs w:val="15"/>
              </w:rPr>
              <w:t>in</w:t>
            </w:r>
            <w:r>
              <w:rPr>
                <w:rFonts w:ascii="Calibri" w:eastAsia="Calibri" w:hAnsi="Calibri" w:cs="Calibri"/>
                <w:b/>
                <w:bCs/>
                <w:spacing w:val="-9"/>
                <w:w w:val="105"/>
                <w:sz w:val="15"/>
                <w:szCs w:val="15"/>
              </w:rPr>
              <w:t xml:space="preserve"> </w:t>
            </w:r>
            <w:r>
              <w:rPr>
                <w:rFonts w:ascii="Calibri" w:eastAsia="Calibri" w:hAnsi="Calibri" w:cs="Calibri"/>
                <w:b/>
                <w:bCs/>
                <w:w w:val="105"/>
                <w:sz w:val="15"/>
                <w:szCs w:val="15"/>
              </w:rPr>
              <w:t>a</w:t>
            </w:r>
            <w:r>
              <w:rPr>
                <w:rFonts w:ascii="Times New Roman" w:eastAsia="Times New Roman" w:hAnsi="Times New Roman" w:cs="Times New Roman"/>
                <w:b/>
                <w:bCs/>
                <w:spacing w:val="109"/>
                <w:w w:val="104"/>
                <w:sz w:val="15"/>
                <w:szCs w:val="15"/>
              </w:rPr>
              <w:t xml:space="preserve"> </w:t>
            </w:r>
            <w:r>
              <w:rPr>
                <w:rFonts w:ascii="Calibri" w:eastAsia="Calibri" w:hAnsi="Calibri" w:cs="Calibri"/>
                <w:b/>
                <w:bCs/>
                <w:w w:val="105"/>
                <w:sz w:val="15"/>
                <w:szCs w:val="15"/>
              </w:rPr>
              <w:t>cost-effective</w:t>
            </w:r>
            <w:r>
              <w:rPr>
                <w:rFonts w:ascii="Calibri" w:eastAsia="Calibri" w:hAnsi="Calibri" w:cs="Calibri"/>
                <w:b/>
                <w:bCs/>
                <w:spacing w:val="-8"/>
                <w:w w:val="105"/>
                <w:sz w:val="15"/>
                <w:szCs w:val="15"/>
              </w:rPr>
              <w:t xml:space="preserve"> </w:t>
            </w:r>
            <w:r>
              <w:rPr>
                <w:rFonts w:ascii="Calibri" w:eastAsia="Calibri" w:hAnsi="Calibri" w:cs="Calibri"/>
                <w:b/>
                <w:bCs/>
                <w:spacing w:val="-2"/>
                <w:w w:val="105"/>
                <w:sz w:val="15"/>
                <w:szCs w:val="15"/>
              </w:rPr>
              <w:t>and</w:t>
            </w:r>
            <w:r>
              <w:rPr>
                <w:rFonts w:ascii="Calibri" w:eastAsia="Calibri" w:hAnsi="Calibri" w:cs="Calibri"/>
                <w:b/>
                <w:bCs/>
                <w:spacing w:val="-12"/>
                <w:w w:val="105"/>
                <w:sz w:val="15"/>
                <w:szCs w:val="15"/>
              </w:rPr>
              <w:t xml:space="preserve"> </w:t>
            </w:r>
            <w:r>
              <w:rPr>
                <w:rFonts w:ascii="Calibri" w:eastAsia="Calibri" w:hAnsi="Calibri" w:cs="Calibri"/>
                <w:b/>
                <w:bCs/>
                <w:spacing w:val="-1"/>
                <w:w w:val="105"/>
                <w:sz w:val="15"/>
                <w:szCs w:val="15"/>
              </w:rPr>
              <w:t>economically</w:t>
            </w:r>
            <w:r>
              <w:rPr>
                <w:rFonts w:ascii="Calibri" w:eastAsia="Calibri" w:hAnsi="Calibri" w:cs="Calibri"/>
                <w:b/>
                <w:bCs/>
                <w:spacing w:val="-12"/>
                <w:w w:val="105"/>
                <w:sz w:val="15"/>
                <w:szCs w:val="15"/>
              </w:rPr>
              <w:t xml:space="preserve"> </w:t>
            </w:r>
            <w:r>
              <w:rPr>
                <w:rFonts w:ascii="Calibri" w:eastAsia="Calibri" w:hAnsi="Calibri" w:cs="Calibri"/>
                <w:b/>
                <w:bCs/>
                <w:spacing w:val="-1"/>
                <w:w w:val="105"/>
                <w:sz w:val="15"/>
                <w:szCs w:val="15"/>
              </w:rPr>
              <w:t>viable</w:t>
            </w:r>
            <w:r>
              <w:rPr>
                <w:rFonts w:ascii="Calibri" w:eastAsia="Calibri" w:hAnsi="Calibri" w:cs="Calibri"/>
                <w:b/>
                <w:bCs/>
                <w:spacing w:val="-7"/>
                <w:w w:val="105"/>
                <w:sz w:val="15"/>
                <w:szCs w:val="15"/>
              </w:rPr>
              <w:t xml:space="preserve"> </w:t>
            </w:r>
            <w:r>
              <w:rPr>
                <w:rFonts w:ascii="Calibri" w:eastAsia="Calibri" w:hAnsi="Calibri" w:cs="Calibri"/>
                <w:b/>
                <w:bCs/>
                <w:spacing w:val="-1"/>
                <w:w w:val="105"/>
                <w:sz w:val="15"/>
                <w:szCs w:val="15"/>
              </w:rPr>
              <w:t>manner</w:t>
            </w:r>
          </w:p>
        </w:tc>
      </w:tr>
      <w:tr w:rsidR="00D17C03" w14:paraId="64FB128D" w14:textId="77777777" w:rsidTr="004B216B">
        <w:trPr>
          <w:trHeight w:val="332"/>
          <w:jc w:val="center"/>
        </w:trPr>
        <w:tc>
          <w:tcPr>
            <w:tcW w:w="12962" w:type="dxa"/>
            <w:tcBorders>
              <w:top w:val="single" w:sz="6" w:space="0" w:color="D3D3D3"/>
              <w:left w:val="single" w:sz="6" w:space="0" w:color="D3D3D3"/>
              <w:bottom w:val="single" w:sz="6" w:space="0" w:color="D3D3D3"/>
              <w:right w:val="single" w:sz="6" w:space="0" w:color="D3D3D3"/>
            </w:tcBorders>
          </w:tcPr>
          <w:p w14:paraId="6A7D538C" w14:textId="77777777" w:rsidR="00D17C03" w:rsidRDefault="00D17C03">
            <w:pPr>
              <w:rPr>
                <w:rFonts w:asciiTheme="minorHAnsi" w:eastAsiaTheme="minorHAnsi" w:hAnsiTheme="minorHAnsi" w:cstheme="minorBidi"/>
                <w:szCs w:val="22"/>
              </w:rPr>
            </w:pPr>
          </w:p>
        </w:tc>
      </w:tr>
      <w:tr w:rsidR="00D17C03" w14:paraId="2A2C8BF1" w14:textId="77777777" w:rsidTr="004B216B">
        <w:trPr>
          <w:trHeight w:val="664"/>
          <w:jc w:val="center"/>
        </w:trPr>
        <w:tc>
          <w:tcPr>
            <w:tcW w:w="12962" w:type="dxa"/>
            <w:tcBorders>
              <w:top w:val="single" w:sz="6" w:space="0" w:color="D3D3D3"/>
              <w:left w:val="single" w:sz="6" w:space="0" w:color="D3D3D3"/>
              <w:bottom w:val="single" w:sz="6" w:space="0" w:color="D3D3D3"/>
              <w:right w:val="single" w:sz="6" w:space="0" w:color="D3D3D3"/>
            </w:tcBorders>
            <w:hideMark/>
          </w:tcPr>
          <w:p w14:paraId="0F038C42" w14:textId="77777777" w:rsidR="00D17C03" w:rsidRDefault="00D17C03">
            <w:pPr>
              <w:pStyle w:val="TableParagraph"/>
              <w:spacing w:before="12"/>
              <w:ind w:left="19"/>
              <w:rPr>
                <w:rFonts w:ascii="Calibri" w:eastAsia="Calibri" w:hAnsi="Calibri" w:cs="Calibri"/>
                <w:sz w:val="15"/>
                <w:szCs w:val="15"/>
              </w:rPr>
            </w:pPr>
            <w:r>
              <w:rPr>
                <w:rFonts w:ascii="Calibri" w:eastAsia="Calibri" w:hAnsi="Calibri" w:cs="Calibri"/>
                <w:b/>
                <w:bCs/>
                <w:w w:val="105"/>
                <w:sz w:val="15"/>
                <w:szCs w:val="15"/>
              </w:rPr>
              <w:t>→</w:t>
            </w:r>
            <w:r>
              <w:rPr>
                <w:rFonts w:ascii="Calibri" w:eastAsia="Calibri" w:hAnsi="Calibri" w:cs="Calibri"/>
                <w:b/>
                <w:bCs/>
                <w:spacing w:val="-6"/>
                <w:w w:val="105"/>
                <w:sz w:val="15"/>
                <w:szCs w:val="15"/>
              </w:rPr>
              <w:t xml:space="preserve"> </w:t>
            </w:r>
            <w:r>
              <w:rPr>
                <w:rFonts w:ascii="Calibri" w:eastAsia="Calibri" w:hAnsi="Calibri" w:cs="Calibri"/>
                <w:b/>
                <w:bCs/>
                <w:spacing w:val="-1"/>
                <w:w w:val="105"/>
                <w:sz w:val="15"/>
                <w:szCs w:val="15"/>
              </w:rPr>
              <w:t>One</w:t>
            </w:r>
            <w:r>
              <w:rPr>
                <w:rFonts w:ascii="Calibri" w:eastAsia="Calibri" w:hAnsi="Calibri" w:cs="Calibri"/>
                <w:b/>
                <w:bCs/>
                <w:spacing w:val="-5"/>
                <w:w w:val="105"/>
                <w:sz w:val="15"/>
                <w:szCs w:val="15"/>
              </w:rPr>
              <w:t xml:space="preserve"> </w:t>
            </w:r>
            <w:r>
              <w:rPr>
                <w:rFonts w:ascii="Calibri" w:eastAsia="Calibri" w:hAnsi="Calibri" w:cs="Calibri"/>
                <w:b/>
                <w:bCs/>
                <w:spacing w:val="-3"/>
                <w:w w:val="105"/>
                <w:sz w:val="15"/>
                <w:szCs w:val="15"/>
              </w:rPr>
              <w:t>matrix</w:t>
            </w:r>
            <w:r>
              <w:rPr>
                <w:rFonts w:ascii="Calibri" w:eastAsia="Calibri" w:hAnsi="Calibri" w:cs="Calibri"/>
                <w:b/>
                <w:bCs/>
                <w:spacing w:val="-8"/>
                <w:w w:val="105"/>
                <w:sz w:val="15"/>
                <w:szCs w:val="15"/>
              </w:rPr>
              <w:t xml:space="preserve"> </w:t>
            </w:r>
            <w:r>
              <w:rPr>
                <w:rFonts w:ascii="Calibri" w:eastAsia="Calibri" w:hAnsi="Calibri" w:cs="Calibri"/>
                <w:b/>
                <w:bCs/>
                <w:spacing w:val="-1"/>
                <w:w w:val="105"/>
                <w:sz w:val="15"/>
                <w:szCs w:val="15"/>
              </w:rPr>
              <w:t>of</w:t>
            </w:r>
            <w:r>
              <w:rPr>
                <w:rFonts w:ascii="Calibri" w:eastAsia="Calibri" w:hAnsi="Calibri" w:cs="Calibri"/>
                <w:b/>
                <w:bCs/>
                <w:spacing w:val="-7"/>
                <w:w w:val="105"/>
                <w:sz w:val="15"/>
                <w:szCs w:val="15"/>
              </w:rPr>
              <w:t xml:space="preserve"> </w:t>
            </w:r>
            <w:r>
              <w:rPr>
                <w:rFonts w:ascii="Calibri" w:eastAsia="Calibri" w:hAnsi="Calibri" w:cs="Calibri"/>
                <w:b/>
                <w:bCs/>
                <w:spacing w:val="-1"/>
                <w:w w:val="105"/>
                <w:sz w:val="15"/>
                <w:szCs w:val="15"/>
              </w:rPr>
              <w:t>results</w:t>
            </w:r>
            <w:r>
              <w:rPr>
                <w:rFonts w:ascii="Calibri" w:eastAsia="Calibri" w:hAnsi="Calibri" w:cs="Calibri"/>
                <w:b/>
                <w:bCs/>
                <w:spacing w:val="-9"/>
                <w:w w:val="105"/>
                <w:sz w:val="15"/>
                <w:szCs w:val="15"/>
              </w:rPr>
              <w:t xml:space="preserve"> </w:t>
            </w:r>
            <w:r>
              <w:rPr>
                <w:rFonts w:ascii="Calibri" w:eastAsia="Calibri" w:hAnsi="Calibri" w:cs="Calibri"/>
                <w:b/>
                <w:bCs/>
                <w:spacing w:val="-2"/>
                <w:w w:val="105"/>
                <w:sz w:val="15"/>
                <w:szCs w:val="15"/>
              </w:rPr>
              <w:t>indicators</w:t>
            </w:r>
            <w:r>
              <w:rPr>
                <w:rFonts w:ascii="Calibri" w:eastAsia="Calibri" w:hAnsi="Calibri" w:cs="Calibri"/>
                <w:b/>
                <w:bCs/>
                <w:spacing w:val="-9"/>
                <w:w w:val="105"/>
                <w:sz w:val="15"/>
                <w:szCs w:val="15"/>
              </w:rPr>
              <w:t xml:space="preserve"> </w:t>
            </w:r>
            <w:r>
              <w:rPr>
                <w:rFonts w:ascii="Calibri" w:eastAsia="Calibri" w:hAnsi="Calibri" w:cs="Calibri"/>
                <w:b/>
                <w:bCs/>
                <w:spacing w:val="-1"/>
                <w:w w:val="105"/>
                <w:sz w:val="15"/>
                <w:szCs w:val="15"/>
              </w:rPr>
              <w:t>with</w:t>
            </w:r>
            <w:r>
              <w:rPr>
                <w:rFonts w:ascii="Calibri" w:eastAsia="Calibri" w:hAnsi="Calibri" w:cs="Calibri"/>
                <w:b/>
                <w:bCs/>
                <w:spacing w:val="-10"/>
                <w:w w:val="105"/>
                <w:sz w:val="15"/>
                <w:szCs w:val="15"/>
              </w:rPr>
              <w:t xml:space="preserve"> </w:t>
            </w:r>
            <w:r>
              <w:rPr>
                <w:rFonts w:ascii="Calibri" w:eastAsia="Calibri" w:hAnsi="Calibri" w:cs="Calibri"/>
                <w:b/>
                <w:bCs/>
                <w:w w:val="105"/>
                <w:sz w:val="15"/>
                <w:szCs w:val="15"/>
              </w:rPr>
              <w:t>objectives</w:t>
            </w:r>
            <w:r>
              <w:rPr>
                <w:rFonts w:ascii="Calibri" w:eastAsia="Calibri" w:hAnsi="Calibri" w:cs="Calibri"/>
                <w:b/>
                <w:bCs/>
                <w:spacing w:val="-9"/>
                <w:w w:val="105"/>
                <w:sz w:val="15"/>
                <w:szCs w:val="15"/>
              </w:rPr>
              <w:t xml:space="preserve"> </w:t>
            </w:r>
            <w:r>
              <w:rPr>
                <w:rFonts w:ascii="Calibri" w:eastAsia="Calibri" w:hAnsi="Calibri" w:cs="Calibri"/>
                <w:b/>
                <w:bCs/>
                <w:spacing w:val="-2"/>
                <w:w w:val="105"/>
                <w:sz w:val="15"/>
                <w:szCs w:val="15"/>
              </w:rPr>
              <w:t>and</w:t>
            </w:r>
            <w:r>
              <w:rPr>
                <w:rFonts w:ascii="Calibri" w:eastAsia="Calibri" w:hAnsi="Calibri" w:cs="Calibri"/>
                <w:b/>
                <w:bCs/>
                <w:spacing w:val="-10"/>
                <w:w w:val="105"/>
                <w:sz w:val="15"/>
                <w:szCs w:val="15"/>
              </w:rPr>
              <w:t xml:space="preserve"> </w:t>
            </w:r>
            <w:r>
              <w:rPr>
                <w:rFonts w:ascii="Calibri" w:eastAsia="Calibri" w:hAnsi="Calibri" w:cs="Calibri"/>
                <w:b/>
                <w:bCs/>
                <w:spacing w:val="-1"/>
                <w:w w:val="105"/>
                <w:sz w:val="15"/>
                <w:szCs w:val="15"/>
              </w:rPr>
              <w:t>activities</w:t>
            </w:r>
            <w:r>
              <w:rPr>
                <w:rFonts w:ascii="Calibri" w:eastAsia="Calibri" w:hAnsi="Calibri" w:cs="Calibri"/>
                <w:b/>
                <w:bCs/>
                <w:spacing w:val="-8"/>
                <w:w w:val="105"/>
                <w:sz w:val="15"/>
                <w:szCs w:val="15"/>
              </w:rPr>
              <w:t xml:space="preserve"> </w:t>
            </w:r>
            <w:r>
              <w:rPr>
                <w:rFonts w:ascii="Calibri" w:eastAsia="Calibri" w:hAnsi="Calibri" w:cs="Calibri"/>
                <w:b/>
                <w:bCs/>
                <w:spacing w:val="-1"/>
                <w:w w:val="105"/>
                <w:sz w:val="15"/>
                <w:szCs w:val="15"/>
              </w:rPr>
              <w:t>(two-years</w:t>
            </w:r>
            <w:r>
              <w:rPr>
                <w:rFonts w:ascii="Calibri" w:eastAsia="Calibri" w:hAnsi="Calibri" w:cs="Calibri"/>
                <w:b/>
                <w:bCs/>
                <w:spacing w:val="-9"/>
                <w:w w:val="105"/>
                <w:sz w:val="15"/>
                <w:szCs w:val="15"/>
              </w:rPr>
              <w:t xml:space="preserve"> </w:t>
            </w:r>
            <w:r>
              <w:rPr>
                <w:rFonts w:ascii="Calibri" w:eastAsia="Calibri" w:hAnsi="Calibri" w:cs="Calibri"/>
                <w:b/>
                <w:bCs/>
                <w:spacing w:val="-1"/>
                <w:w w:val="105"/>
                <w:sz w:val="15"/>
                <w:szCs w:val="15"/>
              </w:rPr>
              <w:t>implementation</w:t>
            </w:r>
            <w:r>
              <w:rPr>
                <w:rFonts w:ascii="Calibri" w:eastAsia="Calibri" w:hAnsi="Calibri" w:cs="Calibri"/>
                <w:b/>
                <w:bCs/>
                <w:spacing w:val="-10"/>
                <w:w w:val="105"/>
                <w:sz w:val="15"/>
                <w:szCs w:val="15"/>
              </w:rPr>
              <w:t xml:space="preserve"> </w:t>
            </w:r>
            <w:r>
              <w:rPr>
                <w:rFonts w:ascii="Calibri" w:eastAsia="Calibri" w:hAnsi="Calibri" w:cs="Calibri"/>
                <w:b/>
                <w:bCs/>
                <w:spacing w:val="-1"/>
                <w:w w:val="105"/>
                <w:sz w:val="15"/>
                <w:szCs w:val="15"/>
              </w:rPr>
              <w:t>period)</w:t>
            </w:r>
            <w:r>
              <w:rPr>
                <w:rFonts w:ascii="Calibri" w:eastAsia="Calibri" w:hAnsi="Calibri" w:cs="Calibri"/>
                <w:b/>
                <w:bCs/>
                <w:spacing w:val="-6"/>
                <w:w w:val="105"/>
                <w:sz w:val="15"/>
                <w:szCs w:val="15"/>
              </w:rPr>
              <w:t xml:space="preserve"> </w:t>
            </w:r>
            <w:r>
              <w:rPr>
                <w:rFonts w:ascii="Calibri" w:eastAsia="Calibri" w:hAnsi="Calibri" w:cs="Calibri"/>
                <w:b/>
                <w:bCs/>
                <w:spacing w:val="-1"/>
                <w:w w:val="105"/>
                <w:sz w:val="15"/>
                <w:szCs w:val="15"/>
              </w:rPr>
              <w:t>which</w:t>
            </w:r>
            <w:r>
              <w:rPr>
                <w:rFonts w:ascii="Calibri" w:eastAsia="Calibri" w:hAnsi="Calibri" w:cs="Calibri"/>
                <w:b/>
                <w:bCs/>
                <w:spacing w:val="-10"/>
                <w:w w:val="105"/>
                <w:sz w:val="15"/>
                <w:szCs w:val="15"/>
              </w:rPr>
              <w:t xml:space="preserve"> </w:t>
            </w:r>
            <w:r>
              <w:rPr>
                <w:rFonts w:ascii="Calibri" w:eastAsia="Calibri" w:hAnsi="Calibri" w:cs="Calibri"/>
                <w:b/>
                <w:bCs/>
                <w:spacing w:val="-1"/>
                <w:w w:val="105"/>
                <w:sz w:val="15"/>
                <w:szCs w:val="15"/>
              </w:rPr>
              <w:t>achievement</w:t>
            </w:r>
            <w:r>
              <w:rPr>
                <w:rFonts w:ascii="Calibri" w:eastAsia="Calibri" w:hAnsi="Calibri" w:cs="Calibri"/>
                <w:b/>
                <w:bCs/>
                <w:spacing w:val="-11"/>
                <w:w w:val="105"/>
                <w:sz w:val="15"/>
                <w:szCs w:val="15"/>
              </w:rPr>
              <w:t xml:space="preserve"> </w:t>
            </w:r>
            <w:r>
              <w:rPr>
                <w:rFonts w:ascii="Calibri" w:eastAsia="Calibri" w:hAnsi="Calibri" w:cs="Calibri"/>
                <w:b/>
                <w:bCs/>
                <w:spacing w:val="1"/>
                <w:w w:val="105"/>
                <w:sz w:val="15"/>
                <w:szCs w:val="15"/>
              </w:rPr>
              <w:t>is</w:t>
            </w:r>
            <w:r>
              <w:rPr>
                <w:rFonts w:ascii="Calibri" w:eastAsia="Calibri" w:hAnsi="Calibri" w:cs="Calibri"/>
                <w:b/>
                <w:bCs/>
                <w:spacing w:val="-9"/>
                <w:w w:val="105"/>
                <w:sz w:val="15"/>
                <w:szCs w:val="15"/>
              </w:rPr>
              <w:t xml:space="preserve"> </w:t>
            </w:r>
            <w:r>
              <w:rPr>
                <w:rFonts w:ascii="Calibri" w:eastAsia="Calibri" w:hAnsi="Calibri" w:cs="Calibri"/>
                <w:b/>
                <w:bCs/>
                <w:w w:val="105"/>
                <w:sz w:val="15"/>
                <w:szCs w:val="15"/>
              </w:rPr>
              <w:t>a</w:t>
            </w:r>
            <w:r>
              <w:rPr>
                <w:rFonts w:ascii="Calibri" w:eastAsia="Calibri" w:hAnsi="Calibri" w:cs="Calibri"/>
                <w:b/>
                <w:bCs/>
                <w:spacing w:val="-12"/>
                <w:w w:val="105"/>
                <w:sz w:val="15"/>
                <w:szCs w:val="15"/>
              </w:rPr>
              <w:t xml:space="preserve"> </w:t>
            </w:r>
            <w:r>
              <w:rPr>
                <w:rFonts w:ascii="Calibri" w:eastAsia="Calibri" w:hAnsi="Calibri" w:cs="Calibri"/>
                <w:b/>
                <w:bCs/>
                <w:spacing w:val="-1"/>
                <w:w w:val="105"/>
                <w:sz w:val="15"/>
                <w:szCs w:val="15"/>
              </w:rPr>
              <w:t>condition</w:t>
            </w:r>
            <w:r>
              <w:rPr>
                <w:rFonts w:ascii="Calibri" w:eastAsia="Calibri" w:hAnsi="Calibri" w:cs="Calibri"/>
                <w:b/>
                <w:bCs/>
                <w:spacing w:val="-10"/>
                <w:w w:val="105"/>
                <w:sz w:val="15"/>
                <w:szCs w:val="15"/>
              </w:rPr>
              <w:t xml:space="preserve"> </w:t>
            </w:r>
            <w:r>
              <w:rPr>
                <w:rFonts w:ascii="Calibri" w:eastAsia="Calibri" w:hAnsi="Calibri" w:cs="Calibri"/>
                <w:b/>
                <w:bCs/>
                <w:w w:val="105"/>
                <w:sz w:val="15"/>
                <w:szCs w:val="15"/>
              </w:rPr>
              <w:t>for</w:t>
            </w:r>
            <w:r>
              <w:rPr>
                <w:rFonts w:ascii="Calibri" w:eastAsia="Calibri" w:hAnsi="Calibri" w:cs="Calibri"/>
                <w:b/>
                <w:bCs/>
                <w:spacing w:val="-12"/>
                <w:w w:val="105"/>
                <w:sz w:val="15"/>
                <w:szCs w:val="15"/>
              </w:rPr>
              <w:t xml:space="preserve"> </w:t>
            </w:r>
            <w:r>
              <w:rPr>
                <w:rFonts w:ascii="Calibri" w:eastAsia="Calibri" w:hAnsi="Calibri" w:cs="Calibri"/>
                <w:b/>
                <w:bCs/>
                <w:w w:val="105"/>
                <w:sz w:val="15"/>
                <w:szCs w:val="15"/>
              </w:rPr>
              <w:t>a</w:t>
            </w:r>
            <w:r>
              <w:rPr>
                <w:rFonts w:ascii="Calibri" w:eastAsia="Calibri" w:hAnsi="Calibri" w:cs="Calibri"/>
                <w:b/>
                <w:bCs/>
                <w:spacing w:val="-12"/>
                <w:w w:val="105"/>
                <w:sz w:val="15"/>
                <w:szCs w:val="15"/>
              </w:rPr>
              <w:t xml:space="preserve"> </w:t>
            </w:r>
            <w:r>
              <w:rPr>
                <w:rFonts w:ascii="Calibri" w:eastAsia="Calibri" w:hAnsi="Calibri" w:cs="Calibri"/>
                <w:b/>
                <w:bCs/>
                <w:spacing w:val="-2"/>
                <w:w w:val="105"/>
                <w:sz w:val="15"/>
                <w:szCs w:val="15"/>
              </w:rPr>
              <w:t>future</w:t>
            </w:r>
            <w:r>
              <w:rPr>
                <w:rFonts w:ascii="Calibri" w:eastAsia="Calibri" w:hAnsi="Calibri" w:cs="Calibri"/>
                <w:b/>
                <w:bCs/>
                <w:spacing w:val="-6"/>
                <w:w w:val="105"/>
                <w:sz w:val="15"/>
                <w:szCs w:val="15"/>
              </w:rPr>
              <w:t xml:space="preserve"> </w:t>
            </w:r>
            <w:r>
              <w:rPr>
                <w:rFonts w:ascii="Calibri" w:eastAsia="Calibri" w:hAnsi="Calibri" w:cs="Calibri"/>
                <w:b/>
                <w:bCs/>
                <w:w w:val="105"/>
                <w:sz w:val="15"/>
                <w:szCs w:val="15"/>
              </w:rPr>
              <w:t>Public</w:t>
            </w:r>
          </w:p>
          <w:p w14:paraId="16287C12" w14:textId="77777777" w:rsidR="00D17C03" w:rsidRDefault="00D17C03">
            <w:pPr>
              <w:pStyle w:val="TableParagraph"/>
              <w:spacing w:before="24"/>
              <w:ind w:left="19"/>
              <w:rPr>
                <w:rFonts w:ascii="Calibri" w:eastAsia="Calibri" w:hAnsi="Calibri" w:cs="Calibri"/>
                <w:sz w:val="15"/>
                <w:szCs w:val="15"/>
              </w:rPr>
            </w:pPr>
            <w:r>
              <w:rPr>
                <w:rFonts w:ascii="Calibri"/>
                <w:b/>
                <w:w w:val="105"/>
                <w:sz w:val="15"/>
              </w:rPr>
              <w:t>Policy</w:t>
            </w:r>
            <w:r>
              <w:rPr>
                <w:rFonts w:ascii="Calibri"/>
                <w:b/>
                <w:spacing w:val="-10"/>
                <w:w w:val="105"/>
                <w:sz w:val="15"/>
              </w:rPr>
              <w:t xml:space="preserve"> </w:t>
            </w:r>
            <w:r>
              <w:rPr>
                <w:rFonts w:ascii="Calibri"/>
                <w:b/>
                <w:spacing w:val="-3"/>
                <w:w w:val="105"/>
                <w:sz w:val="15"/>
              </w:rPr>
              <w:t>Loan</w:t>
            </w:r>
            <w:r>
              <w:rPr>
                <w:rFonts w:ascii="Calibri"/>
                <w:b/>
                <w:spacing w:val="-9"/>
                <w:w w:val="105"/>
                <w:sz w:val="15"/>
              </w:rPr>
              <w:t xml:space="preserve"> </w:t>
            </w:r>
            <w:r>
              <w:rPr>
                <w:rFonts w:ascii="Calibri"/>
                <w:b/>
                <w:spacing w:val="1"/>
                <w:w w:val="105"/>
                <w:sz w:val="15"/>
              </w:rPr>
              <w:t>in</w:t>
            </w:r>
            <w:r>
              <w:rPr>
                <w:rFonts w:ascii="Calibri"/>
                <w:b/>
                <w:spacing w:val="-8"/>
                <w:w w:val="105"/>
                <w:sz w:val="15"/>
              </w:rPr>
              <w:t xml:space="preserve"> </w:t>
            </w:r>
            <w:r>
              <w:rPr>
                <w:rFonts w:ascii="Calibri"/>
                <w:b/>
                <w:spacing w:val="-2"/>
                <w:w w:val="105"/>
                <w:sz w:val="15"/>
              </w:rPr>
              <w:t>the</w:t>
            </w:r>
            <w:r>
              <w:rPr>
                <w:rFonts w:ascii="Calibri"/>
                <w:b/>
                <w:spacing w:val="-4"/>
                <w:w w:val="105"/>
                <w:sz w:val="15"/>
              </w:rPr>
              <w:t xml:space="preserve"> </w:t>
            </w:r>
            <w:r>
              <w:rPr>
                <w:rFonts w:ascii="Calibri"/>
                <w:b/>
                <w:spacing w:val="-3"/>
                <w:w w:val="105"/>
                <w:sz w:val="15"/>
              </w:rPr>
              <w:t>urban</w:t>
            </w:r>
            <w:r>
              <w:rPr>
                <w:rFonts w:ascii="Calibri"/>
                <w:b/>
                <w:spacing w:val="-9"/>
                <w:w w:val="105"/>
                <w:sz w:val="15"/>
              </w:rPr>
              <w:t xml:space="preserve"> </w:t>
            </w:r>
            <w:r>
              <w:rPr>
                <w:rFonts w:ascii="Calibri"/>
                <w:b/>
                <w:spacing w:val="-2"/>
                <w:w w:val="105"/>
                <w:sz w:val="15"/>
              </w:rPr>
              <w:t>sector.</w:t>
            </w:r>
          </w:p>
        </w:tc>
      </w:tr>
      <w:tr w:rsidR="00D17C03" w14:paraId="730E242E" w14:textId="77777777" w:rsidTr="004B216B">
        <w:trPr>
          <w:trHeight w:val="332"/>
          <w:jc w:val="center"/>
        </w:trPr>
        <w:tc>
          <w:tcPr>
            <w:tcW w:w="12962" w:type="dxa"/>
            <w:tcBorders>
              <w:top w:val="single" w:sz="6" w:space="0" w:color="D3D3D3"/>
              <w:left w:val="single" w:sz="6" w:space="0" w:color="D3D3D3"/>
              <w:bottom w:val="single" w:sz="6" w:space="0" w:color="D3D3D3"/>
              <w:right w:val="single" w:sz="6" w:space="0" w:color="D3D3D3"/>
            </w:tcBorders>
          </w:tcPr>
          <w:p w14:paraId="0A016862" w14:textId="77777777" w:rsidR="00D17C03" w:rsidRDefault="00D17C03">
            <w:pPr>
              <w:rPr>
                <w:rFonts w:asciiTheme="minorHAnsi" w:eastAsiaTheme="minorHAnsi" w:hAnsiTheme="minorHAnsi" w:cstheme="minorBidi"/>
                <w:szCs w:val="22"/>
              </w:rPr>
            </w:pPr>
          </w:p>
        </w:tc>
      </w:tr>
      <w:tr w:rsidR="00D17C03" w14:paraId="086015CA" w14:textId="77777777" w:rsidTr="004B216B">
        <w:trPr>
          <w:trHeight w:val="332"/>
          <w:jc w:val="center"/>
        </w:trPr>
        <w:tc>
          <w:tcPr>
            <w:tcW w:w="12962" w:type="dxa"/>
            <w:tcBorders>
              <w:top w:val="single" w:sz="6" w:space="0" w:color="D3D3D3"/>
              <w:left w:val="single" w:sz="6" w:space="0" w:color="D3D3D3"/>
              <w:bottom w:val="single" w:sz="6" w:space="0" w:color="D3D3D3"/>
              <w:right w:val="single" w:sz="6" w:space="0" w:color="D3D3D3"/>
            </w:tcBorders>
            <w:hideMark/>
          </w:tcPr>
          <w:p w14:paraId="008EFBD7" w14:textId="77777777" w:rsidR="00D17C03" w:rsidRDefault="00D17C03">
            <w:pPr>
              <w:pStyle w:val="TableParagraph"/>
              <w:spacing w:before="12"/>
              <w:ind w:left="19"/>
              <w:rPr>
                <w:rFonts w:ascii="Calibri" w:eastAsia="Calibri" w:hAnsi="Calibri" w:cs="Calibri"/>
                <w:sz w:val="15"/>
                <w:szCs w:val="15"/>
              </w:rPr>
            </w:pPr>
            <w:r>
              <w:rPr>
                <w:rFonts w:ascii="Calibri" w:eastAsia="Calibri" w:hAnsi="Calibri" w:cs="Calibri"/>
                <w:b/>
                <w:bCs/>
                <w:w w:val="105"/>
                <w:sz w:val="15"/>
                <w:szCs w:val="15"/>
              </w:rPr>
              <w:t>→</w:t>
            </w:r>
            <w:r>
              <w:rPr>
                <w:rFonts w:ascii="Calibri" w:eastAsia="Calibri" w:hAnsi="Calibri" w:cs="Calibri"/>
                <w:b/>
                <w:bCs/>
                <w:spacing w:val="-5"/>
                <w:w w:val="105"/>
                <w:sz w:val="15"/>
                <w:szCs w:val="15"/>
              </w:rPr>
              <w:t xml:space="preserve"> </w:t>
            </w:r>
            <w:r>
              <w:rPr>
                <w:rFonts w:ascii="Calibri" w:eastAsia="Calibri" w:hAnsi="Calibri" w:cs="Calibri"/>
                <w:b/>
                <w:bCs/>
                <w:spacing w:val="-1"/>
                <w:w w:val="105"/>
                <w:sz w:val="15"/>
                <w:szCs w:val="15"/>
              </w:rPr>
              <w:t>AFD</w:t>
            </w:r>
            <w:r>
              <w:rPr>
                <w:rFonts w:ascii="Calibri" w:eastAsia="Calibri" w:hAnsi="Calibri" w:cs="Calibri"/>
                <w:b/>
                <w:bCs/>
                <w:spacing w:val="-13"/>
                <w:w w:val="105"/>
                <w:sz w:val="15"/>
                <w:szCs w:val="15"/>
              </w:rPr>
              <w:t xml:space="preserve"> </w:t>
            </w:r>
            <w:r>
              <w:rPr>
                <w:rFonts w:ascii="Calibri" w:eastAsia="Calibri" w:hAnsi="Calibri" w:cs="Calibri"/>
                <w:b/>
                <w:bCs/>
                <w:spacing w:val="-3"/>
                <w:w w:val="105"/>
                <w:sz w:val="15"/>
                <w:szCs w:val="15"/>
              </w:rPr>
              <w:t>grant</w:t>
            </w:r>
            <w:r>
              <w:rPr>
                <w:rFonts w:ascii="Calibri" w:eastAsia="Calibri" w:hAnsi="Calibri" w:cs="Calibri"/>
                <w:b/>
                <w:bCs/>
                <w:spacing w:val="-10"/>
                <w:w w:val="105"/>
                <w:sz w:val="15"/>
                <w:szCs w:val="15"/>
              </w:rPr>
              <w:t xml:space="preserve"> </w:t>
            </w:r>
            <w:r>
              <w:rPr>
                <w:rFonts w:ascii="Calibri" w:eastAsia="Calibri" w:hAnsi="Calibri" w:cs="Calibri"/>
                <w:b/>
                <w:bCs/>
                <w:spacing w:val="-6"/>
                <w:w w:val="105"/>
                <w:sz w:val="15"/>
                <w:szCs w:val="15"/>
              </w:rPr>
              <w:t xml:space="preserve">(€500,000) </w:t>
            </w:r>
            <w:r>
              <w:rPr>
                <w:rFonts w:ascii="Calibri" w:eastAsia="Calibri" w:hAnsi="Calibri" w:cs="Calibri"/>
                <w:b/>
                <w:bCs/>
                <w:spacing w:val="-1"/>
                <w:w w:val="105"/>
                <w:sz w:val="15"/>
                <w:szCs w:val="15"/>
              </w:rPr>
              <w:t>dedicated</w:t>
            </w:r>
            <w:r>
              <w:rPr>
                <w:rFonts w:ascii="Calibri" w:eastAsia="Calibri" w:hAnsi="Calibri" w:cs="Calibri"/>
                <w:b/>
                <w:bCs/>
                <w:spacing w:val="-9"/>
                <w:w w:val="105"/>
                <w:sz w:val="15"/>
                <w:szCs w:val="15"/>
              </w:rPr>
              <w:t xml:space="preserve"> </w:t>
            </w:r>
            <w:r>
              <w:rPr>
                <w:rFonts w:ascii="Calibri" w:eastAsia="Calibri" w:hAnsi="Calibri" w:cs="Calibri"/>
                <w:b/>
                <w:bCs/>
                <w:spacing w:val="-2"/>
                <w:w w:val="105"/>
                <w:sz w:val="15"/>
                <w:szCs w:val="15"/>
              </w:rPr>
              <w:t>to</w:t>
            </w:r>
            <w:r>
              <w:rPr>
                <w:rFonts w:ascii="Calibri" w:eastAsia="Calibri" w:hAnsi="Calibri" w:cs="Calibri"/>
                <w:b/>
                <w:bCs/>
                <w:spacing w:val="-9"/>
                <w:w w:val="105"/>
                <w:sz w:val="15"/>
                <w:szCs w:val="15"/>
              </w:rPr>
              <w:t xml:space="preserve"> </w:t>
            </w:r>
            <w:r>
              <w:rPr>
                <w:rFonts w:ascii="Calibri" w:eastAsia="Calibri" w:hAnsi="Calibri" w:cs="Calibri"/>
                <w:b/>
                <w:bCs/>
                <w:spacing w:val="-3"/>
                <w:w w:val="105"/>
                <w:sz w:val="15"/>
                <w:szCs w:val="15"/>
              </w:rPr>
              <w:t>Technical</w:t>
            </w:r>
            <w:r>
              <w:rPr>
                <w:rFonts w:ascii="Calibri" w:eastAsia="Calibri" w:hAnsi="Calibri" w:cs="Calibri"/>
                <w:b/>
                <w:bCs/>
                <w:spacing w:val="-5"/>
                <w:w w:val="105"/>
                <w:sz w:val="15"/>
                <w:szCs w:val="15"/>
              </w:rPr>
              <w:t xml:space="preserve"> </w:t>
            </w:r>
            <w:r>
              <w:rPr>
                <w:rFonts w:ascii="Calibri" w:eastAsia="Calibri" w:hAnsi="Calibri" w:cs="Calibri"/>
                <w:b/>
                <w:bCs/>
                <w:spacing w:val="-2"/>
                <w:w w:val="105"/>
                <w:sz w:val="15"/>
                <w:szCs w:val="15"/>
              </w:rPr>
              <w:t>Assistance</w:t>
            </w:r>
            <w:r>
              <w:rPr>
                <w:rFonts w:ascii="Calibri" w:eastAsia="Calibri" w:hAnsi="Calibri" w:cs="Calibri"/>
                <w:b/>
                <w:bCs/>
                <w:spacing w:val="-5"/>
                <w:w w:val="105"/>
                <w:sz w:val="15"/>
                <w:szCs w:val="15"/>
              </w:rPr>
              <w:t xml:space="preserve"> </w:t>
            </w:r>
            <w:r>
              <w:rPr>
                <w:rFonts w:ascii="Calibri" w:eastAsia="Calibri" w:hAnsi="Calibri" w:cs="Calibri"/>
                <w:b/>
                <w:bCs/>
                <w:spacing w:val="-3"/>
                <w:w w:val="105"/>
                <w:sz w:val="15"/>
                <w:szCs w:val="15"/>
              </w:rPr>
              <w:t>program</w:t>
            </w:r>
          </w:p>
        </w:tc>
      </w:tr>
      <w:tr w:rsidR="00D17C03" w14:paraId="0979FF5D" w14:textId="77777777" w:rsidTr="004B216B">
        <w:trPr>
          <w:trHeight w:val="332"/>
          <w:jc w:val="center"/>
        </w:trPr>
        <w:tc>
          <w:tcPr>
            <w:tcW w:w="12962" w:type="dxa"/>
            <w:tcBorders>
              <w:top w:val="single" w:sz="6" w:space="0" w:color="D3D3D3"/>
              <w:left w:val="single" w:sz="6" w:space="0" w:color="D3D3D3"/>
              <w:bottom w:val="single" w:sz="6" w:space="0" w:color="D3D3D3"/>
              <w:right w:val="single" w:sz="6" w:space="0" w:color="D3D3D3"/>
            </w:tcBorders>
          </w:tcPr>
          <w:p w14:paraId="6930A014" w14:textId="77777777" w:rsidR="00D17C03" w:rsidRDefault="00D17C03">
            <w:pPr>
              <w:rPr>
                <w:rFonts w:asciiTheme="minorHAnsi" w:eastAsiaTheme="minorHAnsi" w:hAnsiTheme="minorHAnsi" w:cstheme="minorBidi"/>
                <w:szCs w:val="22"/>
              </w:rPr>
            </w:pPr>
          </w:p>
        </w:tc>
      </w:tr>
      <w:tr w:rsidR="00D17C03" w14:paraId="2DA00BE1" w14:textId="77777777" w:rsidTr="004B216B">
        <w:trPr>
          <w:trHeight w:val="332"/>
          <w:jc w:val="center"/>
        </w:trPr>
        <w:tc>
          <w:tcPr>
            <w:tcW w:w="12962" w:type="dxa"/>
            <w:tcBorders>
              <w:top w:val="single" w:sz="6" w:space="0" w:color="D3D3D3"/>
              <w:left w:val="single" w:sz="6" w:space="0" w:color="D3D3D3"/>
              <w:bottom w:val="single" w:sz="6" w:space="0" w:color="D3D3D3"/>
              <w:right w:val="single" w:sz="6" w:space="0" w:color="D3D3D3"/>
            </w:tcBorders>
            <w:hideMark/>
          </w:tcPr>
          <w:p w14:paraId="284657B9" w14:textId="77777777" w:rsidR="00D17C03" w:rsidRDefault="00D17C03">
            <w:pPr>
              <w:pStyle w:val="TableParagraph"/>
              <w:spacing w:before="12"/>
              <w:ind w:left="19"/>
              <w:rPr>
                <w:rFonts w:ascii="Calibri" w:eastAsia="Calibri" w:hAnsi="Calibri" w:cs="Calibri"/>
                <w:sz w:val="15"/>
                <w:szCs w:val="15"/>
              </w:rPr>
            </w:pPr>
            <w:r>
              <w:rPr>
                <w:rFonts w:ascii="Calibri" w:eastAsia="Calibri" w:hAnsi="Calibri" w:cs="Calibri"/>
                <w:b/>
                <w:bCs/>
                <w:w w:val="105"/>
                <w:sz w:val="15"/>
                <w:szCs w:val="15"/>
              </w:rPr>
              <w:t>→</w:t>
            </w:r>
            <w:r>
              <w:rPr>
                <w:rFonts w:ascii="Calibri" w:eastAsia="Calibri" w:hAnsi="Calibri" w:cs="Calibri"/>
                <w:b/>
                <w:bCs/>
                <w:spacing w:val="-5"/>
                <w:w w:val="105"/>
                <w:sz w:val="15"/>
                <w:szCs w:val="15"/>
              </w:rPr>
              <w:t xml:space="preserve"> </w:t>
            </w:r>
            <w:r>
              <w:rPr>
                <w:rFonts w:ascii="Calibri" w:eastAsia="Calibri" w:hAnsi="Calibri" w:cs="Calibri"/>
                <w:b/>
                <w:bCs/>
                <w:spacing w:val="-1"/>
                <w:w w:val="105"/>
                <w:sz w:val="15"/>
                <w:szCs w:val="15"/>
              </w:rPr>
              <w:t>Ministry</w:t>
            </w:r>
            <w:r>
              <w:rPr>
                <w:rFonts w:ascii="Calibri" w:eastAsia="Calibri" w:hAnsi="Calibri" w:cs="Calibri"/>
                <w:b/>
                <w:bCs/>
                <w:spacing w:val="-10"/>
                <w:w w:val="105"/>
                <w:sz w:val="15"/>
                <w:szCs w:val="15"/>
              </w:rPr>
              <w:t xml:space="preserve"> </w:t>
            </w:r>
            <w:r>
              <w:rPr>
                <w:rFonts w:ascii="Calibri" w:eastAsia="Calibri" w:hAnsi="Calibri" w:cs="Calibri"/>
                <w:b/>
                <w:bCs/>
                <w:spacing w:val="-1"/>
                <w:w w:val="105"/>
                <w:sz w:val="15"/>
                <w:szCs w:val="15"/>
              </w:rPr>
              <w:t>of</w:t>
            </w:r>
            <w:r>
              <w:rPr>
                <w:rFonts w:ascii="Calibri" w:eastAsia="Calibri" w:hAnsi="Calibri" w:cs="Calibri"/>
                <w:b/>
                <w:bCs/>
                <w:spacing w:val="-6"/>
                <w:w w:val="105"/>
                <w:sz w:val="15"/>
                <w:szCs w:val="15"/>
              </w:rPr>
              <w:t xml:space="preserve"> </w:t>
            </w:r>
            <w:r>
              <w:rPr>
                <w:rFonts w:ascii="Calibri" w:eastAsia="Calibri" w:hAnsi="Calibri" w:cs="Calibri"/>
                <w:b/>
                <w:bCs/>
                <w:spacing w:val="-2"/>
                <w:w w:val="105"/>
                <w:sz w:val="15"/>
                <w:szCs w:val="15"/>
              </w:rPr>
              <w:t>Environmental</w:t>
            </w:r>
            <w:r>
              <w:rPr>
                <w:rFonts w:ascii="Calibri" w:eastAsia="Calibri" w:hAnsi="Calibri" w:cs="Calibri"/>
                <w:b/>
                <w:bCs/>
                <w:spacing w:val="-6"/>
                <w:w w:val="105"/>
                <w:sz w:val="15"/>
                <w:szCs w:val="15"/>
              </w:rPr>
              <w:t xml:space="preserve"> </w:t>
            </w:r>
            <w:r>
              <w:rPr>
                <w:rFonts w:ascii="Calibri" w:eastAsia="Calibri" w:hAnsi="Calibri" w:cs="Calibri"/>
                <w:b/>
                <w:bCs/>
                <w:spacing w:val="-1"/>
                <w:w w:val="105"/>
                <w:sz w:val="15"/>
                <w:szCs w:val="15"/>
              </w:rPr>
              <w:t>Protection</w:t>
            </w:r>
            <w:r>
              <w:rPr>
                <w:rFonts w:ascii="Calibri" w:eastAsia="Calibri" w:hAnsi="Calibri" w:cs="Calibri"/>
                <w:b/>
                <w:bCs/>
                <w:spacing w:val="-9"/>
                <w:w w:val="105"/>
                <w:sz w:val="15"/>
                <w:szCs w:val="15"/>
              </w:rPr>
              <w:t xml:space="preserve"> </w:t>
            </w:r>
            <w:r>
              <w:rPr>
                <w:rFonts w:ascii="Calibri" w:eastAsia="Calibri" w:hAnsi="Calibri" w:cs="Calibri"/>
                <w:b/>
                <w:bCs/>
                <w:spacing w:val="-1"/>
                <w:w w:val="105"/>
                <w:sz w:val="15"/>
                <w:szCs w:val="15"/>
              </w:rPr>
              <w:t>(MEP)</w:t>
            </w:r>
            <w:r>
              <w:rPr>
                <w:rFonts w:ascii="Calibri" w:eastAsia="Calibri" w:hAnsi="Calibri" w:cs="Calibri"/>
                <w:b/>
                <w:bCs/>
                <w:spacing w:val="-6"/>
                <w:w w:val="105"/>
                <w:sz w:val="15"/>
                <w:szCs w:val="15"/>
              </w:rPr>
              <w:t xml:space="preserve"> </w:t>
            </w:r>
            <w:r>
              <w:rPr>
                <w:rFonts w:ascii="Calibri" w:eastAsia="Calibri" w:hAnsi="Calibri" w:cs="Calibri"/>
                <w:b/>
                <w:bCs/>
                <w:spacing w:val="1"/>
                <w:w w:val="105"/>
                <w:sz w:val="15"/>
                <w:szCs w:val="15"/>
              </w:rPr>
              <w:t>is</w:t>
            </w:r>
            <w:r>
              <w:rPr>
                <w:rFonts w:ascii="Calibri" w:eastAsia="Calibri" w:hAnsi="Calibri" w:cs="Calibri"/>
                <w:b/>
                <w:bCs/>
                <w:spacing w:val="-8"/>
                <w:w w:val="105"/>
                <w:sz w:val="15"/>
                <w:szCs w:val="15"/>
              </w:rPr>
              <w:t xml:space="preserve"> </w:t>
            </w:r>
            <w:r>
              <w:rPr>
                <w:rFonts w:ascii="Calibri" w:eastAsia="Calibri" w:hAnsi="Calibri" w:cs="Calibri"/>
                <w:b/>
                <w:bCs/>
                <w:spacing w:val="-2"/>
                <w:w w:val="105"/>
                <w:sz w:val="15"/>
                <w:szCs w:val="15"/>
              </w:rPr>
              <w:t>the</w:t>
            </w:r>
            <w:r>
              <w:rPr>
                <w:rFonts w:ascii="Calibri" w:eastAsia="Calibri" w:hAnsi="Calibri" w:cs="Calibri"/>
                <w:b/>
                <w:bCs/>
                <w:spacing w:val="-5"/>
                <w:w w:val="105"/>
                <w:sz w:val="15"/>
                <w:szCs w:val="15"/>
              </w:rPr>
              <w:t xml:space="preserve"> </w:t>
            </w:r>
            <w:r>
              <w:rPr>
                <w:rFonts w:ascii="Calibri" w:eastAsia="Calibri" w:hAnsi="Calibri" w:cs="Calibri"/>
                <w:b/>
                <w:bCs/>
                <w:w w:val="105"/>
                <w:sz w:val="15"/>
                <w:szCs w:val="15"/>
              </w:rPr>
              <w:t>line</w:t>
            </w:r>
            <w:r>
              <w:rPr>
                <w:rFonts w:ascii="Calibri" w:eastAsia="Calibri" w:hAnsi="Calibri" w:cs="Calibri"/>
                <w:b/>
                <w:bCs/>
                <w:spacing w:val="-5"/>
                <w:w w:val="105"/>
                <w:sz w:val="15"/>
                <w:szCs w:val="15"/>
              </w:rPr>
              <w:t xml:space="preserve"> </w:t>
            </w:r>
            <w:r>
              <w:rPr>
                <w:rFonts w:ascii="Calibri" w:eastAsia="Calibri" w:hAnsi="Calibri" w:cs="Calibri"/>
                <w:b/>
                <w:bCs/>
                <w:spacing w:val="-1"/>
                <w:w w:val="105"/>
                <w:sz w:val="15"/>
                <w:szCs w:val="15"/>
              </w:rPr>
              <w:t>Ministry</w:t>
            </w:r>
            <w:r>
              <w:rPr>
                <w:rFonts w:ascii="Calibri" w:eastAsia="Calibri" w:hAnsi="Calibri" w:cs="Calibri"/>
                <w:b/>
                <w:bCs/>
                <w:spacing w:val="-9"/>
                <w:w w:val="105"/>
                <w:sz w:val="15"/>
                <w:szCs w:val="15"/>
              </w:rPr>
              <w:t xml:space="preserve"> </w:t>
            </w:r>
            <w:r>
              <w:rPr>
                <w:rFonts w:ascii="Calibri" w:eastAsia="Calibri" w:hAnsi="Calibri" w:cs="Calibri"/>
                <w:b/>
                <w:bCs/>
                <w:w w:val="105"/>
                <w:sz w:val="15"/>
                <w:szCs w:val="15"/>
              </w:rPr>
              <w:t>for</w:t>
            </w:r>
            <w:r>
              <w:rPr>
                <w:rFonts w:ascii="Calibri" w:eastAsia="Calibri" w:hAnsi="Calibri" w:cs="Calibri"/>
                <w:b/>
                <w:bCs/>
                <w:spacing w:val="-12"/>
                <w:w w:val="105"/>
                <w:sz w:val="15"/>
                <w:szCs w:val="15"/>
              </w:rPr>
              <w:t xml:space="preserve"> </w:t>
            </w:r>
            <w:r>
              <w:rPr>
                <w:rFonts w:ascii="Calibri" w:eastAsia="Calibri" w:hAnsi="Calibri" w:cs="Calibri"/>
                <w:b/>
                <w:bCs/>
                <w:spacing w:val="-2"/>
                <w:w w:val="105"/>
                <w:sz w:val="15"/>
                <w:szCs w:val="15"/>
              </w:rPr>
              <w:t>the</w:t>
            </w:r>
            <w:r>
              <w:rPr>
                <w:rFonts w:ascii="Calibri" w:eastAsia="Calibri" w:hAnsi="Calibri" w:cs="Calibri"/>
                <w:b/>
                <w:bCs/>
                <w:spacing w:val="-5"/>
                <w:w w:val="105"/>
                <w:sz w:val="15"/>
                <w:szCs w:val="15"/>
              </w:rPr>
              <w:t xml:space="preserve"> </w:t>
            </w:r>
            <w:r>
              <w:rPr>
                <w:rFonts w:ascii="Calibri" w:eastAsia="Calibri" w:hAnsi="Calibri" w:cs="Calibri"/>
                <w:b/>
                <w:bCs/>
                <w:spacing w:val="-1"/>
                <w:w w:val="105"/>
                <w:sz w:val="15"/>
                <w:szCs w:val="15"/>
              </w:rPr>
              <w:t>whole</w:t>
            </w:r>
            <w:r>
              <w:rPr>
                <w:rFonts w:ascii="Calibri" w:eastAsia="Calibri" w:hAnsi="Calibri" w:cs="Calibri"/>
                <w:b/>
                <w:bCs/>
                <w:spacing w:val="-5"/>
                <w:w w:val="105"/>
                <w:sz w:val="15"/>
                <w:szCs w:val="15"/>
              </w:rPr>
              <w:t xml:space="preserve"> </w:t>
            </w:r>
            <w:r>
              <w:rPr>
                <w:rFonts w:ascii="Calibri" w:eastAsia="Calibri" w:hAnsi="Calibri" w:cs="Calibri"/>
                <w:b/>
                <w:bCs/>
                <w:spacing w:val="-2"/>
                <w:w w:val="105"/>
                <w:sz w:val="15"/>
                <w:szCs w:val="15"/>
              </w:rPr>
              <w:t>matrix:</w:t>
            </w:r>
          </w:p>
        </w:tc>
      </w:tr>
      <w:tr w:rsidR="00D17C03" w14:paraId="141EF228" w14:textId="77777777" w:rsidTr="004B216B">
        <w:trPr>
          <w:trHeight w:val="332"/>
          <w:jc w:val="center"/>
        </w:trPr>
        <w:tc>
          <w:tcPr>
            <w:tcW w:w="12962" w:type="dxa"/>
            <w:tcBorders>
              <w:top w:val="single" w:sz="6" w:space="0" w:color="D3D3D3"/>
              <w:left w:val="single" w:sz="6" w:space="0" w:color="D3D3D3"/>
              <w:bottom w:val="single" w:sz="6" w:space="0" w:color="D3D3D3"/>
              <w:right w:val="single" w:sz="6" w:space="0" w:color="D3D3D3"/>
            </w:tcBorders>
            <w:hideMark/>
          </w:tcPr>
          <w:p w14:paraId="6FF48F00" w14:textId="77777777" w:rsidR="00D17C03" w:rsidRDefault="00D17C03">
            <w:pPr>
              <w:pStyle w:val="TableParagraph"/>
              <w:spacing w:before="12"/>
              <w:ind w:left="487"/>
              <w:rPr>
                <w:rFonts w:ascii="Calibri" w:eastAsia="Calibri" w:hAnsi="Calibri" w:cs="Calibri"/>
                <w:sz w:val="15"/>
                <w:szCs w:val="15"/>
              </w:rPr>
            </w:pPr>
            <w:r>
              <w:rPr>
                <w:rFonts w:ascii="Calibri"/>
                <w:b/>
                <w:w w:val="105"/>
                <w:sz w:val="15"/>
              </w:rPr>
              <w:t>-</w:t>
            </w:r>
            <w:r>
              <w:rPr>
                <w:rFonts w:ascii="Calibri"/>
                <w:b/>
                <w:spacing w:val="-7"/>
                <w:w w:val="105"/>
                <w:sz w:val="15"/>
              </w:rPr>
              <w:t xml:space="preserve"> </w:t>
            </w:r>
            <w:r>
              <w:rPr>
                <w:rFonts w:ascii="Calibri"/>
                <w:b/>
                <w:spacing w:val="-1"/>
                <w:w w:val="105"/>
                <w:sz w:val="15"/>
              </w:rPr>
              <w:t>Climate</w:t>
            </w:r>
            <w:r>
              <w:rPr>
                <w:rFonts w:ascii="Calibri"/>
                <w:b/>
                <w:spacing w:val="-6"/>
                <w:w w:val="105"/>
                <w:sz w:val="15"/>
              </w:rPr>
              <w:t xml:space="preserve"> </w:t>
            </w:r>
            <w:r>
              <w:rPr>
                <w:rFonts w:ascii="Calibri"/>
                <w:b/>
                <w:spacing w:val="-2"/>
                <w:w w:val="105"/>
                <w:sz w:val="15"/>
              </w:rPr>
              <w:t>Change</w:t>
            </w:r>
            <w:r>
              <w:rPr>
                <w:rFonts w:ascii="Calibri"/>
                <w:b/>
                <w:spacing w:val="-6"/>
                <w:w w:val="105"/>
                <w:sz w:val="15"/>
              </w:rPr>
              <w:t xml:space="preserve"> </w:t>
            </w:r>
            <w:r>
              <w:rPr>
                <w:rFonts w:ascii="Calibri"/>
                <w:b/>
                <w:spacing w:val="-2"/>
                <w:w w:val="105"/>
                <w:sz w:val="15"/>
              </w:rPr>
              <w:t>Department,</w:t>
            </w:r>
            <w:r>
              <w:rPr>
                <w:rFonts w:ascii="Calibri"/>
                <w:b/>
                <w:spacing w:val="-9"/>
                <w:w w:val="105"/>
                <w:sz w:val="15"/>
              </w:rPr>
              <w:t xml:space="preserve"> </w:t>
            </w:r>
            <w:r>
              <w:rPr>
                <w:rFonts w:ascii="Calibri"/>
                <w:b/>
                <w:w w:val="105"/>
                <w:sz w:val="15"/>
              </w:rPr>
              <w:t>including</w:t>
            </w:r>
            <w:r>
              <w:rPr>
                <w:rFonts w:ascii="Calibri"/>
                <w:b/>
                <w:spacing w:val="-10"/>
                <w:w w:val="105"/>
                <w:sz w:val="15"/>
              </w:rPr>
              <w:t xml:space="preserve"> </w:t>
            </w:r>
            <w:r>
              <w:rPr>
                <w:rFonts w:ascii="Calibri"/>
                <w:b/>
                <w:spacing w:val="-1"/>
                <w:w w:val="105"/>
                <w:sz w:val="15"/>
              </w:rPr>
              <w:t>Climate</w:t>
            </w:r>
            <w:r>
              <w:rPr>
                <w:rFonts w:ascii="Calibri"/>
                <w:b/>
                <w:spacing w:val="-6"/>
                <w:w w:val="105"/>
                <w:sz w:val="15"/>
              </w:rPr>
              <w:t xml:space="preserve"> </w:t>
            </w:r>
            <w:r>
              <w:rPr>
                <w:rFonts w:ascii="Calibri"/>
                <w:b/>
                <w:spacing w:val="-2"/>
                <w:w w:val="105"/>
                <w:sz w:val="15"/>
              </w:rPr>
              <w:t>Change</w:t>
            </w:r>
            <w:r>
              <w:rPr>
                <w:rFonts w:ascii="Calibri"/>
                <w:b/>
                <w:spacing w:val="-6"/>
                <w:w w:val="105"/>
                <w:sz w:val="15"/>
              </w:rPr>
              <w:t xml:space="preserve"> </w:t>
            </w:r>
            <w:r>
              <w:rPr>
                <w:rFonts w:ascii="Calibri"/>
                <w:b/>
                <w:spacing w:val="-2"/>
                <w:w w:val="105"/>
                <w:sz w:val="15"/>
              </w:rPr>
              <w:t>Adaptation</w:t>
            </w:r>
            <w:r>
              <w:rPr>
                <w:rFonts w:ascii="Calibri"/>
                <w:b/>
                <w:spacing w:val="-11"/>
                <w:w w:val="105"/>
                <w:sz w:val="15"/>
              </w:rPr>
              <w:t xml:space="preserve"> </w:t>
            </w:r>
            <w:r>
              <w:rPr>
                <w:rFonts w:ascii="Calibri"/>
                <w:b/>
                <w:w w:val="105"/>
                <w:sz w:val="15"/>
              </w:rPr>
              <w:t>Unit</w:t>
            </w:r>
          </w:p>
        </w:tc>
      </w:tr>
      <w:tr w:rsidR="00D17C03" w14:paraId="6BA3FA1A" w14:textId="77777777" w:rsidTr="004B216B">
        <w:trPr>
          <w:trHeight w:val="332"/>
          <w:jc w:val="center"/>
        </w:trPr>
        <w:tc>
          <w:tcPr>
            <w:tcW w:w="12962" w:type="dxa"/>
            <w:tcBorders>
              <w:top w:val="single" w:sz="6" w:space="0" w:color="D3D3D3"/>
              <w:left w:val="single" w:sz="6" w:space="0" w:color="D3D3D3"/>
              <w:bottom w:val="single" w:sz="6" w:space="0" w:color="D3D3D3"/>
              <w:right w:val="single" w:sz="6" w:space="0" w:color="D3D3D3"/>
            </w:tcBorders>
            <w:hideMark/>
          </w:tcPr>
          <w:p w14:paraId="023CA574" w14:textId="77777777" w:rsidR="00D17C03" w:rsidRDefault="00D17C03">
            <w:pPr>
              <w:pStyle w:val="TableParagraph"/>
              <w:spacing w:before="12"/>
              <w:ind w:left="487"/>
              <w:rPr>
                <w:rFonts w:ascii="Calibri" w:eastAsia="Calibri" w:hAnsi="Calibri" w:cs="Calibri"/>
                <w:sz w:val="15"/>
                <w:szCs w:val="15"/>
              </w:rPr>
            </w:pPr>
            <w:r>
              <w:rPr>
                <w:rFonts w:ascii="Calibri"/>
                <w:b/>
                <w:w w:val="105"/>
                <w:sz w:val="15"/>
              </w:rPr>
              <w:t>-</w:t>
            </w:r>
            <w:r>
              <w:rPr>
                <w:rFonts w:ascii="Calibri"/>
                <w:b/>
                <w:spacing w:val="-9"/>
                <w:w w:val="105"/>
                <w:sz w:val="15"/>
              </w:rPr>
              <w:t xml:space="preserve"> </w:t>
            </w:r>
            <w:r>
              <w:rPr>
                <w:rFonts w:ascii="Calibri"/>
                <w:b/>
                <w:spacing w:val="-1"/>
                <w:w w:val="105"/>
                <w:sz w:val="15"/>
              </w:rPr>
              <w:t>Project</w:t>
            </w:r>
            <w:r>
              <w:rPr>
                <w:rFonts w:ascii="Calibri"/>
                <w:b/>
                <w:spacing w:val="-14"/>
                <w:w w:val="105"/>
                <w:sz w:val="15"/>
              </w:rPr>
              <w:t xml:space="preserve"> </w:t>
            </w:r>
            <w:r>
              <w:rPr>
                <w:rFonts w:ascii="Calibri"/>
                <w:b/>
                <w:spacing w:val="-2"/>
                <w:w w:val="105"/>
                <w:sz w:val="15"/>
              </w:rPr>
              <w:t>Management</w:t>
            </w:r>
            <w:r>
              <w:rPr>
                <w:rFonts w:ascii="Calibri"/>
                <w:b/>
                <w:spacing w:val="-14"/>
                <w:w w:val="105"/>
                <w:sz w:val="15"/>
              </w:rPr>
              <w:t xml:space="preserve"> </w:t>
            </w:r>
            <w:r>
              <w:rPr>
                <w:rFonts w:ascii="Calibri"/>
                <w:b/>
                <w:spacing w:val="-2"/>
                <w:w w:val="105"/>
                <w:sz w:val="15"/>
              </w:rPr>
              <w:t>Department</w:t>
            </w:r>
          </w:p>
        </w:tc>
      </w:tr>
      <w:tr w:rsidR="00D17C03" w14:paraId="08736832" w14:textId="77777777" w:rsidTr="004B216B">
        <w:trPr>
          <w:trHeight w:val="332"/>
          <w:jc w:val="center"/>
        </w:trPr>
        <w:tc>
          <w:tcPr>
            <w:tcW w:w="12962" w:type="dxa"/>
            <w:tcBorders>
              <w:top w:val="single" w:sz="6" w:space="0" w:color="D3D3D3"/>
              <w:left w:val="single" w:sz="6" w:space="0" w:color="D3D3D3"/>
              <w:bottom w:val="single" w:sz="6" w:space="0" w:color="D3D3D3"/>
              <w:right w:val="single" w:sz="6" w:space="0" w:color="D3D3D3"/>
            </w:tcBorders>
            <w:hideMark/>
          </w:tcPr>
          <w:p w14:paraId="0CBEA2AC" w14:textId="77777777" w:rsidR="00D17C03" w:rsidRDefault="00D17C03">
            <w:pPr>
              <w:pStyle w:val="TableParagraph"/>
              <w:spacing w:before="12"/>
              <w:ind w:left="487"/>
              <w:rPr>
                <w:rFonts w:ascii="Calibri" w:eastAsia="Calibri" w:hAnsi="Calibri" w:cs="Calibri"/>
                <w:sz w:val="15"/>
                <w:szCs w:val="15"/>
              </w:rPr>
            </w:pPr>
            <w:r>
              <w:rPr>
                <w:rFonts w:ascii="Calibri"/>
                <w:b/>
                <w:w w:val="105"/>
                <w:sz w:val="15"/>
              </w:rPr>
              <w:t>-</w:t>
            </w:r>
            <w:r>
              <w:rPr>
                <w:rFonts w:ascii="Calibri"/>
                <w:b/>
                <w:spacing w:val="-9"/>
                <w:w w:val="105"/>
                <w:sz w:val="15"/>
              </w:rPr>
              <w:t xml:space="preserve"> </w:t>
            </w:r>
            <w:r>
              <w:rPr>
                <w:rFonts w:ascii="Calibri"/>
                <w:b/>
                <w:spacing w:val="-2"/>
                <w:w w:val="105"/>
                <w:sz w:val="15"/>
              </w:rPr>
              <w:t>Waste</w:t>
            </w:r>
            <w:r>
              <w:rPr>
                <w:rFonts w:ascii="Calibri"/>
                <w:b/>
                <w:spacing w:val="-7"/>
                <w:w w:val="105"/>
                <w:sz w:val="15"/>
              </w:rPr>
              <w:t xml:space="preserve"> </w:t>
            </w:r>
            <w:r>
              <w:rPr>
                <w:rFonts w:ascii="Calibri"/>
                <w:b/>
                <w:spacing w:val="-2"/>
                <w:w w:val="105"/>
                <w:sz w:val="15"/>
              </w:rPr>
              <w:t>Management</w:t>
            </w:r>
            <w:r>
              <w:rPr>
                <w:rFonts w:ascii="Calibri"/>
                <w:b/>
                <w:spacing w:val="-13"/>
                <w:w w:val="105"/>
                <w:sz w:val="15"/>
              </w:rPr>
              <w:t xml:space="preserve"> </w:t>
            </w:r>
            <w:r>
              <w:rPr>
                <w:rFonts w:ascii="Calibri"/>
                <w:b/>
                <w:spacing w:val="-2"/>
                <w:w w:val="105"/>
                <w:sz w:val="15"/>
              </w:rPr>
              <w:t>Department</w:t>
            </w:r>
          </w:p>
        </w:tc>
      </w:tr>
      <w:tr w:rsidR="00D17C03" w14:paraId="5E2BC580" w14:textId="77777777" w:rsidTr="004B216B">
        <w:trPr>
          <w:trHeight w:val="332"/>
          <w:jc w:val="center"/>
        </w:trPr>
        <w:tc>
          <w:tcPr>
            <w:tcW w:w="12962" w:type="dxa"/>
            <w:tcBorders>
              <w:top w:val="single" w:sz="6" w:space="0" w:color="D3D3D3"/>
              <w:left w:val="single" w:sz="6" w:space="0" w:color="D3D3D3"/>
              <w:bottom w:val="single" w:sz="6" w:space="0" w:color="D3D3D3"/>
              <w:right w:val="single" w:sz="6" w:space="0" w:color="D3D3D3"/>
            </w:tcBorders>
            <w:hideMark/>
          </w:tcPr>
          <w:p w14:paraId="4E70F31F" w14:textId="77777777" w:rsidR="00D17C03" w:rsidRDefault="00D17C03">
            <w:pPr>
              <w:pStyle w:val="TableParagraph"/>
              <w:spacing w:before="12"/>
              <w:ind w:left="487"/>
              <w:rPr>
                <w:rFonts w:ascii="Calibri" w:eastAsia="Calibri" w:hAnsi="Calibri" w:cs="Calibri"/>
                <w:sz w:val="15"/>
                <w:szCs w:val="15"/>
              </w:rPr>
            </w:pPr>
            <w:r>
              <w:rPr>
                <w:rFonts w:ascii="Calibri"/>
                <w:b/>
                <w:w w:val="105"/>
                <w:sz w:val="15"/>
              </w:rPr>
              <w:t>-</w:t>
            </w:r>
            <w:r>
              <w:rPr>
                <w:rFonts w:ascii="Calibri"/>
                <w:b/>
                <w:spacing w:val="-8"/>
                <w:w w:val="105"/>
                <w:sz w:val="15"/>
              </w:rPr>
              <w:t xml:space="preserve"> </w:t>
            </w:r>
            <w:r>
              <w:rPr>
                <w:rFonts w:ascii="Calibri"/>
                <w:b/>
                <w:spacing w:val="-1"/>
                <w:w w:val="105"/>
                <w:sz w:val="15"/>
              </w:rPr>
              <w:t>Self-Local</w:t>
            </w:r>
            <w:r>
              <w:rPr>
                <w:rFonts w:ascii="Calibri"/>
                <w:b/>
                <w:spacing w:val="-9"/>
                <w:w w:val="105"/>
                <w:sz w:val="15"/>
              </w:rPr>
              <w:t xml:space="preserve"> </w:t>
            </w:r>
            <w:r>
              <w:rPr>
                <w:rFonts w:ascii="Calibri"/>
                <w:b/>
                <w:w w:val="105"/>
                <w:sz w:val="15"/>
              </w:rPr>
              <w:t>Government</w:t>
            </w:r>
            <w:r>
              <w:rPr>
                <w:rFonts w:ascii="Calibri"/>
                <w:b/>
                <w:spacing w:val="-13"/>
                <w:w w:val="105"/>
                <w:sz w:val="15"/>
              </w:rPr>
              <w:t xml:space="preserve"> </w:t>
            </w:r>
            <w:r>
              <w:rPr>
                <w:rFonts w:ascii="Calibri"/>
                <w:b/>
                <w:w w:val="105"/>
                <w:sz w:val="15"/>
              </w:rPr>
              <w:t>Unit</w:t>
            </w:r>
            <w:r>
              <w:rPr>
                <w:rFonts w:ascii="Calibri"/>
                <w:b/>
                <w:spacing w:val="-12"/>
                <w:w w:val="105"/>
                <w:sz w:val="15"/>
              </w:rPr>
              <w:t xml:space="preserve"> </w:t>
            </w:r>
            <w:r>
              <w:rPr>
                <w:rFonts w:ascii="Calibri"/>
                <w:b/>
                <w:spacing w:val="-2"/>
                <w:w w:val="105"/>
                <w:sz w:val="15"/>
              </w:rPr>
              <w:t>Department</w:t>
            </w:r>
          </w:p>
        </w:tc>
      </w:tr>
      <w:tr w:rsidR="00D17C03" w14:paraId="74A6FA29" w14:textId="77777777" w:rsidTr="004B216B">
        <w:trPr>
          <w:trHeight w:val="332"/>
          <w:jc w:val="center"/>
        </w:trPr>
        <w:tc>
          <w:tcPr>
            <w:tcW w:w="12962" w:type="dxa"/>
            <w:tcBorders>
              <w:top w:val="single" w:sz="6" w:space="0" w:color="D3D3D3"/>
              <w:left w:val="single" w:sz="6" w:space="0" w:color="D3D3D3"/>
              <w:bottom w:val="single" w:sz="6" w:space="0" w:color="D3D3D3"/>
              <w:right w:val="single" w:sz="6" w:space="0" w:color="D3D3D3"/>
            </w:tcBorders>
          </w:tcPr>
          <w:p w14:paraId="5044A627" w14:textId="77777777" w:rsidR="00D17C03" w:rsidRDefault="00D17C03">
            <w:pPr>
              <w:rPr>
                <w:rFonts w:asciiTheme="minorHAnsi" w:eastAsiaTheme="minorHAnsi" w:hAnsiTheme="minorHAnsi" w:cstheme="minorBidi"/>
                <w:szCs w:val="22"/>
              </w:rPr>
            </w:pPr>
          </w:p>
        </w:tc>
      </w:tr>
      <w:tr w:rsidR="00D17C03" w14:paraId="29FEC4F9" w14:textId="77777777" w:rsidTr="004B216B">
        <w:trPr>
          <w:trHeight w:val="332"/>
          <w:jc w:val="center"/>
        </w:trPr>
        <w:tc>
          <w:tcPr>
            <w:tcW w:w="12962" w:type="dxa"/>
            <w:tcBorders>
              <w:top w:val="single" w:sz="6" w:space="0" w:color="D3D3D3"/>
              <w:left w:val="single" w:sz="6" w:space="0" w:color="D3D3D3"/>
              <w:bottom w:val="single" w:sz="6" w:space="0" w:color="D3D3D3"/>
              <w:right w:val="single" w:sz="6" w:space="0" w:color="D3D3D3"/>
            </w:tcBorders>
            <w:hideMark/>
          </w:tcPr>
          <w:p w14:paraId="44D7E87C" w14:textId="77777777" w:rsidR="00D17C03" w:rsidRDefault="00D17C03">
            <w:pPr>
              <w:pStyle w:val="TableParagraph"/>
              <w:spacing w:before="12"/>
              <w:ind w:left="1924"/>
              <w:rPr>
                <w:rFonts w:ascii="Calibri" w:eastAsia="Calibri" w:hAnsi="Calibri" w:cs="Calibri"/>
                <w:sz w:val="15"/>
                <w:szCs w:val="15"/>
              </w:rPr>
            </w:pPr>
            <w:r>
              <w:rPr>
                <w:rFonts w:ascii="Calibri"/>
                <w:spacing w:val="-1"/>
                <w:w w:val="105"/>
                <w:sz w:val="15"/>
              </w:rPr>
              <w:t>(Start</w:t>
            </w:r>
            <w:r>
              <w:rPr>
                <w:rFonts w:ascii="Calibri"/>
                <w:spacing w:val="-8"/>
                <w:w w:val="105"/>
                <w:sz w:val="15"/>
              </w:rPr>
              <w:t xml:space="preserve"> </w:t>
            </w:r>
            <w:r>
              <w:rPr>
                <w:rFonts w:ascii="Calibri"/>
                <w:w w:val="105"/>
                <w:sz w:val="15"/>
              </w:rPr>
              <w:t>of</w:t>
            </w:r>
            <w:r>
              <w:rPr>
                <w:rFonts w:ascii="Calibri"/>
                <w:spacing w:val="-3"/>
                <w:w w:val="105"/>
                <w:sz w:val="15"/>
              </w:rPr>
              <w:t xml:space="preserve"> </w:t>
            </w:r>
            <w:r>
              <w:rPr>
                <w:rFonts w:ascii="Calibri"/>
                <w:spacing w:val="-2"/>
                <w:w w:val="105"/>
                <w:sz w:val="15"/>
              </w:rPr>
              <w:t>Y0</w:t>
            </w:r>
            <w:r>
              <w:rPr>
                <w:rFonts w:ascii="Calibri"/>
                <w:spacing w:val="-13"/>
                <w:w w:val="105"/>
                <w:sz w:val="15"/>
              </w:rPr>
              <w:t xml:space="preserve"> </w:t>
            </w:r>
            <w:r>
              <w:rPr>
                <w:rFonts w:ascii="Calibri"/>
                <w:w w:val="105"/>
                <w:sz w:val="15"/>
              </w:rPr>
              <w:t>=</w:t>
            </w:r>
            <w:r>
              <w:rPr>
                <w:rFonts w:ascii="Calibri"/>
                <w:spacing w:val="-12"/>
                <w:w w:val="105"/>
                <w:sz w:val="15"/>
              </w:rPr>
              <w:t xml:space="preserve"> </w:t>
            </w:r>
            <w:r>
              <w:rPr>
                <w:rFonts w:ascii="Calibri"/>
                <w:spacing w:val="-5"/>
                <w:w w:val="105"/>
                <w:sz w:val="15"/>
              </w:rPr>
              <w:t>March</w:t>
            </w:r>
            <w:r>
              <w:rPr>
                <w:rFonts w:ascii="Calibri"/>
                <w:spacing w:val="-6"/>
                <w:w w:val="105"/>
                <w:sz w:val="15"/>
              </w:rPr>
              <w:t xml:space="preserve"> 31,</w:t>
            </w:r>
            <w:r>
              <w:rPr>
                <w:rFonts w:ascii="Calibri"/>
                <w:spacing w:val="-4"/>
                <w:w w:val="105"/>
                <w:sz w:val="15"/>
              </w:rPr>
              <w:t xml:space="preserve"> </w:t>
            </w:r>
            <w:r>
              <w:rPr>
                <w:rFonts w:ascii="Calibri"/>
                <w:spacing w:val="-7"/>
                <w:w w:val="105"/>
                <w:sz w:val="15"/>
              </w:rPr>
              <w:t>2021,</w:t>
            </w:r>
            <w:r>
              <w:rPr>
                <w:rFonts w:ascii="Calibri"/>
                <w:spacing w:val="-4"/>
                <w:w w:val="105"/>
                <w:sz w:val="15"/>
              </w:rPr>
              <w:t xml:space="preserve"> </w:t>
            </w:r>
            <w:r>
              <w:rPr>
                <w:rFonts w:ascii="Calibri"/>
                <w:spacing w:val="2"/>
                <w:w w:val="105"/>
                <w:sz w:val="15"/>
              </w:rPr>
              <w:t>i.e.</w:t>
            </w:r>
            <w:r>
              <w:rPr>
                <w:rFonts w:ascii="Calibri"/>
                <w:spacing w:val="-6"/>
                <w:w w:val="105"/>
                <w:sz w:val="15"/>
              </w:rPr>
              <w:t xml:space="preserve"> </w:t>
            </w:r>
            <w:r>
              <w:rPr>
                <w:rFonts w:ascii="Calibri"/>
                <w:w w:val="105"/>
                <w:sz w:val="15"/>
              </w:rPr>
              <w:t>the</w:t>
            </w:r>
            <w:r>
              <w:rPr>
                <w:rFonts w:ascii="Calibri"/>
                <w:spacing w:val="-1"/>
                <w:w w:val="105"/>
                <w:sz w:val="15"/>
              </w:rPr>
              <w:t xml:space="preserve"> date</w:t>
            </w:r>
            <w:r>
              <w:rPr>
                <w:rFonts w:ascii="Calibri"/>
                <w:spacing w:val="-3"/>
                <w:w w:val="105"/>
                <w:sz w:val="15"/>
              </w:rPr>
              <w:t xml:space="preserve"> </w:t>
            </w:r>
            <w:r>
              <w:rPr>
                <w:rFonts w:ascii="Calibri"/>
                <w:w w:val="105"/>
                <w:sz w:val="15"/>
              </w:rPr>
              <w:t>on</w:t>
            </w:r>
            <w:r>
              <w:rPr>
                <w:rFonts w:ascii="Calibri"/>
                <w:spacing w:val="-6"/>
                <w:w w:val="105"/>
                <w:sz w:val="15"/>
              </w:rPr>
              <w:t xml:space="preserve"> </w:t>
            </w:r>
            <w:r>
              <w:rPr>
                <w:rFonts w:ascii="Calibri"/>
                <w:w w:val="105"/>
                <w:sz w:val="15"/>
              </w:rPr>
              <w:t>which</w:t>
            </w:r>
            <w:r>
              <w:rPr>
                <w:rFonts w:ascii="Calibri"/>
                <w:spacing w:val="-6"/>
                <w:w w:val="105"/>
                <w:sz w:val="15"/>
              </w:rPr>
              <w:t xml:space="preserve"> </w:t>
            </w:r>
            <w:r>
              <w:rPr>
                <w:rFonts w:ascii="Calibri"/>
                <w:w w:val="105"/>
                <w:sz w:val="15"/>
              </w:rPr>
              <w:t>the</w:t>
            </w:r>
            <w:r>
              <w:rPr>
                <w:rFonts w:ascii="Calibri"/>
                <w:spacing w:val="-1"/>
                <w:w w:val="105"/>
                <w:sz w:val="15"/>
              </w:rPr>
              <w:t xml:space="preserve"> </w:t>
            </w:r>
            <w:r>
              <w:rPr>
                <w:rFonts w:ascii="Calibri"/>
                <w:spacing w:val="-3"/>
                <w:w w:val="105"/>
                <w:sz w:val="15"/>
              </w:rPr>
              <w:t>Law</w:t>
            </w:r>
            <w:r>
              <w:rPr>
                <w:rFonts w:ascii="Calibri"/>
                <w:spacing w:val="-5"/>
                <w:w w:val="105"/>
                <w:sz w:val="15"/>
              </w:rPr>
              <w:t xml:space="preserve"> </w:t>
            </w:r>
            <w:r>
              <w:rPr>
                <w:rFonts w:ascii="Calibri"/>
                <w:w w:val="105"/>
                <w:sz w:val="15"/>
              </w:rPr>
              <w:t>on</w:t>
            </w:r>
            <w:r>
              <w:rPr>
                <w:rFonts w:ascii="Calibri"/>
                <w:spacing w:val="-6"/>
                <w:w w:val="105"/>
                <w:sz w:val="15"/>
              </w:rPr>
              <w:t xml:space="preserve"> </w:t>
            </w:r>
            <w:r>
              <w:rPr>
                <w:rFonts w:ascii="Calibri"/>
                <w:w w:val="105"/>
                <w:sz w:val="15"/>
              </w:rPr>
              <w:t>Climate</w:t>
            </w:r>
            <w:r>
              <w:rPr>
                <w:rFonts w:ascii="Calibri"/>
                <w:spacing w:val="-2"/>
                <w:w w:val="105"/>
                <w:sz w:val="15"/>
              </w:rPr>
              <w:t xml:space="preserve"> </w:t>
            </w:r>
            <w:r>
              <w:rPr>
                <w:rFonts w:ascii="Calibri"/>
                <w:spacing w:val="-1"/>
                <w:w w:val="105"/>
                <w:sz w:val="15"/>
              </w:rPr>
              <w:t>Change</w:t>
            </w:r>
            <w:r>
              <w:rPr>
                <w:rFonts w:ascii="Calibri"/>
                <w:spacing w:val="-2"/>
                <w:w w:val="105"/>
                <w:sz w:val="15"/>
              </w:rPr>
              <w:t xml:space="preserve"> </w:t>
            </w:r>
            <w:r>
              <w:rPr>
                <w:rFonts w:ascii="Calibri"/>
                <w:spacing w:val="1"/>
                <w:w w:val="105"/>
                <w:sz w:val="15"/>
              </w:rPr>
              <w:t>entered</w:t>
            </w:r>
            <w:r>
              <w:rPr>
                <w:rFonts w:ascii="Calibri"/>
                <w:spacing w:val="-6"/>
                <w:w w:val="105"/>
                <w:sz w:val="15"/>
              </w:rPr>
              <w:t xml:space="preserve"> </w:t>
            </w:r>
            <w:r>
              <w:rPr>
                <w:rFonts w:ascii="Calibri"/>
                <w:spacing w:val="1"/>
                <w:w w:val="105"/>
                <w:sz w:val="15"/>
              </w:rPr>
              <w:t>into</w:t>
            </w:r>
            <w:r>
              <w:rPr>
                <w:rFonts w:ascii="Calibri"/>
                <w:spacing w:val="-6"/>
                <w:w w:val="105"/>
                <w:sz w:val="15"/>
              </w:rPr>
              <w:t xml:space="preserve"> </w:t>
            </w:r>
            <w:r>
              <w:rPr>
                <w:rFonts w:ascii="Calibri"/>
                <w:w w:val="105"/>
                <w:sz w:val="15"/>
              </w:rPr>
              <w:t>force)</w:t>
            </w:r>
          </w:p>
        </w:tc>
      </w:tr>
    </w:tbl>
    <w:p w14:paraId="2DD75BD3" w14:textId="77777777" w:rsidR="004B216B" w:rsidRDefault="004B216B" w:rsidP="00FB69D4">
      <w:pPr>
        <w:pStyle w:val="Normal0"/>
        <w:numPr>
          <w:ilvl w:val="0"/>
          <w:numId w:val="0"/>
        </w:numPr>
        <w:jc w:val="center"/>
        <w:outlineLvl w:val="9"/>
        <w:rPr>
          <w:rFonts w:ascii="Times New Roman" w:eastAsia="Times New Roman" w:hAnsi="Times New Roman" w:cs="Times New Roman"/>
          <w:lang w:val="en-GB" w:eastAsia="fr-FR"/>
        </w:rPr>
      </w:pPr>
    </w:p>
    <w:p w14:paraId="39EA7F8D" w14:textId="77777777" w:rsidR="004B216B" w:rsidRDefault="004B216B">
      <w:pPr>
        <w:spacing w:after="160" w:line="259" w:lineRule="auto"/>
        <w:jc w:val="left"/>
        <w:rPr>
          <w:szCs w:val="22"/>
          <w:lang w:val="en-GB"/>
        </w:rPr>
      </w:pPr>
      <w:r>
        <w:rPr>
          <w:lang w:val="en-GB"/>
        </w:rPr>
        <w:br w:type="page"/>
      </w:r>
    </w:p>
    <w:p w14:paraId="742C0C27" w14:textId="77777777" w:rsidR="00FB69D4" w:rsidRDefault="00FB69D4" w:rsidP="00FB69D4">
      <w:pPr>
        <w:pStyle w:val="Normal0"/>
        <w:numPr>
          <w:ilvl w:val="0"/>
          <w:numId w:val="0"/>
        </w:numPr>
        <w:jc w:val="center"/>
        <w:outlineLvl w:val="9"/>
        <w:rPr>
          <w:rFonts w:ascii="Times New Roman" w:eastAsia="Times New Roman" w:hAnsi="Times New Roman" w:cs="Times New Roman"/>
          <w:lang w:val="en-GB" w:eastAsia="fr-FR"/>
        </w:rPr>
      </w:pPr>
    </w:p>
    <w:tbl>
      <w:tblPr>
        <w:tblStyle w:val="TableNormal1"/>
        <w:tblW w:w="0" w:type="auto"/>
        <w:jc w:val="center"/>
        <w:tblLayout w:type="fixed"/>
        <w:tblLook w:val="01E0" w:firstRow="1" w:lastRow="1" w:firstColumn="1" w:lastColumn="1" w:noHBand="0" w:noVBand="0"/>
      </w:tblPr>
      <w:tblGrid>
        <w:gridCol w:w="945"/>
        <w:gridCol w:w="417"/>
        <w:gridCol w:w="2857"/>
        <w:gridCol w:w="1077"/>
        <w:gridCol w:w="1322"/>
        <w:gridCol w:w="3202"/>
        <w:gridCol w:w="976"/>
        <w:gridCol w:w="2158"/>
      </w:tblGrid>
      <w:tr w:rsidR="00D17C03" w14:paraId="4B996701" w14:textId="77777777" w:rsidTr="004B216B">
        <w:trPr>
          <w:trHeight w:hRule="exact" w:val="409"/>
          <w:jc w:val="center"/>
        </w:trPr>
        <w:tc>
          <w:tcPr>
            <w:tcW w:w="4219" w:type="dxa"/>
            <w:gridSpan w:val="3"/>
            <w:tcBorders>
              <w:top w:val="single" w:sz="4" w:space="0" w:color="000000"/>
              <w:left w:val="single" w:sz="4" w:space="0" w:color="000000"/>
              <w:bottom w:val="single" w:sz="8" w:space="0" w:color="000000"/>
              <w:right w:val="single" w:sz="8" w:space="0" w:color="000000"/>
            </w:tcBorders>
            <w:shd w:val="clear" w:color="auto" w:fill="D0CECE"/>
            <w:hideMark/>
          </w:tcPr>
          <w:p w14:paraId="58DB1C64" w14:textId="77777777" w:rsidR="00D17C03" w:rsidRDefault="00D17C03">
            <w:pPr>
              <w:pStyle w:val="TableParagraph"/>
              <w:spacing w:before="94"/>
              <w:ind w:left="828"/>
              <w:rPr>
                <w:rFonts w:ascii="Calibri" w:eastAsia="Calibri" w:hAnsi="Calibri" w:cs="Calibri"/>
                <w:sz w:val="12"/>
                <w:szCs w:val="12"/>
              </w:rPr>
            </w:pPr>
            <w:r>
              <w:rPr>
                <w:rFonts w:ascii="Calibri"/>
                <w:b/>
                <w:w w:val="105"/>
                <w:sz w:val="12"/>
              </w:rPr>
              <w:t>Objectives</w:t>
            </w:r>
            <w:r>
              <w:rPr>
                <w:rFonts w:ascii="Calibri"/>
                <w:b/>
                <w:spacing w:val="-8"/>
                <w:w w:val="105"/>
                <w:sz w:val="12"/>
              </w:rPr>
              <w:t xml:space="preserve"> </w:t>
            </w:r>
            <w:r>
              <w:rPr>
                <w:rFonts w:ascii="Calibri"/>
                <w:b/>
                <w:spacing w:val="-2"/>
                <w:w w:val="105"/>
                <w:sz w:val="12"/>
              </w:rPr>
              <w:t>and</w:t>
            </w:r>
            <w:r>
              <w:rPr>
                <w:rFonts w:ascii="Calibri"/>
                <w:b/>
                <w:spacing w:val="-9"/>
                <w:w w:val="105"/>
                <w:sz w:val="12"/>
              </w:rPr>
              <w:t xml:space="preserve"> </w:t>
            </w:r>
            <w:r>
              <w:rPr>
                <w:rFonts w:ascii="Calibri"/>
                <w:b/>
                <w:spacing w:val="-1"/>
                <w:w w:val="105"/>
                <w:sz w:val="12"/>
              </w:rPr>
              <w:t>activities</w:t>
            </w:r>
          </w:p>
        </w:tc>
        <w:tc>
          <w:tcPr>
            <w:tcW w:w="1077" w:type="dxa"/>
            <w:tcBorders>
              <w:top w:val="single" w:sz="4" w:space="0" w:color="000000"/>
              <w:left w:val="single" w:sz="8" w:space="0" w:color="000000"/>
              <w:bottom w:val="single" w:sz="8" w:space="0" w:color="000000"/>
              <w:right w:val="single" w:sz="8" w:space="0" w:color="000000"/>
            </w:tcBorders>
            <w:hideMark/>
          </w:tcPr>
          <w:p w14:paraId="68DD1BA4" w14:textId="77777777" w:rsidR="00D17C03" w:rsidRDefault="00D17C03">
            <w:pPr>
              <w:pStyle w:val="TableParagraph"/>
              <w:spacing w:before="10" w:line="273" w:lineRule="auto"/>
              <w:ind w:left="225" w:right="81" w:hanging="134"/>
              <w:rPr>
                <w:rFonts w:ascii="Calibri" w:eastAsia="Calibri" w:hAnsi="Calibri" w:cs="Calibri"/>
                <w:sz w:val="12"/>
                <w:szCs w:val="12"/>
              </w:rPr>
            </w:pPr>
            <w:r>
              <w:rPr>
                <w:rFonts w:ascii="Calibri"/>
                <w:b/>
                <w:spacing w:val="-2"/>
                <w:w w:val="105"/>
                <w:sz w:val="12"/>
              </w:rPr>
              <w:t>Focal</w:t>
            </w:r>
            <w:r>
              <w:rPr>
                <w:rFonts w:ascii="Calibri"/>
                <w:b/>
                <w:spacing w:val="-5"/>
                <w:w w:val="105"/>
                <w:sz w:val="12"/>
              </w:rPr>
              <w:t xml:space="preserve"> </w:t>
            </w:r>
            <w:r>
              <w:rPr>
                <w:rFonts w:ascii="Calibri"/>
                <w:b/>
                <w:spacing w:val="-1"/>
                <w:w w:val="105"/>
                <w:sz w:val="12"/>
              </w:rPr>
              <w:t>point</w:t>
            </w:r>
            <w:r>
              <w:rPr>
                <w:rFonts w:ascii="Calibri"/>
                <w:b/>
                <w:spacing w:val="-8"/>
                <w:w w:val="105"/>
                <w:sz w:val="12"/>
              </w:rPr>
              <w:t xml:space="preserve"> </w:t>
            </w:r>
            <w:r>
              <w:rPr>
                <w:rFonts w:ascii="Calibri"/>
                <w:b/>
                <w:spacing w:val="1"/>
                <w:w w:val="105"/>
                <w:sz w:val="12"/>
              </w:rPr>
              <w:t>in</w:t>
            </w:r>
            <w:r>
              <w:rPr>
                <w:rFonts w:ascii="Times New Roman"/>
                <w:b/>
                <w:spacing w:val="27"/>
                <w:w w:val="104"/>
                <w:sz w:val="12"/>
              </w:rPr>
              <w:t xml:space="preserve"> </w:t>
            </w:r>
            <w:r>
              <w:rPr>
                <w:rFonts w:ascii="Calibri"/>
                <w:b/>
                <w:spacing w:val="-1"/>
                <w:w w:val="105"/>
                <w:sz w:val="12"/>
              </w:rPr>
              <w:t>the</w:t>
            </w:r>
            <w:r>
              <w:rPr>
                <w:rFonts w:ascii="Calibri"/>
                <w:b/>
                <w:spacing w:val="-4"/>
                <w:w w:val="105"/>
                <w:sz w:val="12"/>
              </w:rPr>
              <w:t xml:space="preserve"> </w:t>
            </w:r>
            <w:r>
              <w:rPr>
                <w:rFonts w:ascii="Calibri"/>
                <w:b/>
                <w:spacing w:val="-2"/>
                <w:w w:val="105"/>
                <w:sz w:val="12"/>
              </w:rPr>
              <w:t>MEP</w:t>
            </w:r>
          </w:p>
        </w:tc>
        <w:tc>
          <w:tcPr>
            <w:tcW w:w="1322" w:type="dxa"/>
            <w:tcBorders>
              <w:top w:val="single" w:sz="4" w:space="0" w:color="000000"/>
              <w:left w:val="single" w:sz="8" w:space="0" w:color="000000"/>
              <w:bottom w:val="single" w:sz="8" w:space="0" w:color="000000"/>
              <w:right w:val="single" w:sz="8" w:space="0" w:color="000000"/>
            </w:tcBorders>
            <w:hideMark/>
          </w:tcPr>
          <w:p w14:paraId="057A5153" w14:textId="77777777" w:rsidR="00D17C03" w:rsidRDefault="00D17C03">
            <w:pPr>
              <w:pStyle w:val="TableParagraph"/>
              <w:spacing w:before="10" w:line="273" w:lineRule="auto"/>
              <w:ind w:left="317" w:right="31" w:hanging="277"/>
              <w:rPr>
                <w:rFonts w:ascii="Calibri" w:eastAsia="Calibri" w:hAnsi="Calibri" w:cs="Calibri"/>
                <w:sz w:val="12"/>
                <w:szCs w:val="12"/>
              </w:rPr>
            </w:pPr>
            <w:r>
              <w:rPr>
                <w:rFonts w:ascii="Calibri"/>
                <w:b/>
                <w:spacing w:val="-1"/>
                <w:w w:val="105"/>
                <w:sz w:val="12"/>
              </w:rPr>
              <w:t>Other</w:t>
            </w:r>
            <w:r>
              <w:rPr>
                <w:rFonts w:ascii="Calibri"/>
                <w:b/>
                <w:spacing w:val="-14"/>
                <w:w w:val="105"/>
                <w:sz w:val="12"/>
              </w:rPr>
              <w:t xml:space="preserve"> </w:t>
            </w:r>
            <w:r>
              <w:rPr>
                <w:rFonts w:ascii="Calibri"/>
                <w:b/>
                <w:spacing w:val="-1"/>
                <w:w w:val="105"/>
                <w:sz w:val="12"/>
              </w:rPr>
              <w:t>stakeholders</w:t>
            </w:r>
            <w:r>
              <w:rPr>
                <w:rFonts w:ascii="Times New Roman"/>
                <w:b/>
                <w:spacing w:val="30"/>
                <w:w w:val="104"/>
                <w:sz w:val="12"/>
              </w:rPr>
              <w:t xml:space="preserve"> </w:t>
            </w:r>
            <w:r>
              <w:rPr>
                <w:rFonts w:ascii="Calibri"/>
                <w:b/>
                <w:w w:val="105"/>
                <w:sz w:val="12"/>
              </w:rPr>
              <w:t>involved</w:t>
            </w:r>
          </w:p>
        </w:tc>
        <w:tc>
          <w:tcPr>
            <w:tcW w:w="3202" w:type="dxa"/>
            <w:tcBorders>
              <w:top w:val="single" w:sz="4" w:space="0" w:color="000000"/>
              <w:left w:val="single" w:sz="8" w:space="0" w:color="000000"/>
              <w:bottom w:val="single" w:sz="8" w:space="0" w:color="000000"/>
              <w:right w:val="single" w:sz="8" w:space="0" w:color="000000"/>
            </w:tcBorders>
            <w:hideMark/>
          </w:tcPr>
          <w:p w14:paraId="408EA276" w14:textId="77777777" w:rsidR="00D17C03" w:rsidRDefault="00D17C03">
            <w:pPr>
              <w:pStyle w:val="TableParagraph"/>
              <w:spacing w:before="94"/>
              <w:ind w:left="787"/>
              <w:rPr>
                <w:rFonts w:ascii="Calibri" w:eastAsia="Calibri" w:hAnsi="Calibri" w:cs="Calibri"/>
                <w:sz w:val="12"/>
                <w:szCs w:val="12"/>
              </w:rPr>
            </w:pPr>
            <w:r>
              <w:rPr>
                <w:rFonts w:ascii="Calibri"/>
                <w:b/>
                <w:spacing w:val="-2"/>
                <w:w w:val="105"/>
                <w:sz w:val="12"/>
              </w:rPr>
              <w:t>Technical</w:t>
            </w:r>
            <w:r>
              <w:rPr>
                <w:rFonts w:ascii="Calibri"/>
                <w:b/>
                <w:spacing w:val="-9"/>
                <w:w w:val="105"/>
                <w:sz w:val="12"/>
              </w:rPr>
              <w:t xml:space="preserve"> </w:t>
            </w:r>
            <w:r>
              <w:rPr>
                <w:rFonts w:ascii="Calibri"/>
                <w:b/>
                <w:spacing w:val="-1"/>
                <w:w w:val="105"/>
                <w:sz w:val="12"/>
              </w:rPr>
              <w:t>Assistance</w:t>
            </w:r>
          </w:p>
        </w:tc>
        <w:tc>
          <w:tcPr>
            <w:tcW w:w="976" w:type="dxa"/>
            <w:tcBorders>
              <w:top w:val="single" w:sz="4" w:space="0" w:color="000000"/>
              <w:left w:val="single" w:sz="8" w:space="0" w:color="000000"/>
              <w:bottom w:val="single" w:sz="8" w:space="0" w:color="000000"/>
              <w:right w:val="single" w:sz="8" w:space="0" w:color="000000"/>
            </w:tcBorders>
            <w:hideMark/>
          </w:tcPr>
          <w:p w14:paraId="3AFB6362" w14:textId="77777777" w:rsidR="00D17C03" w:rsidRDefault="00D17C03">
            <w:pPr>
              <w:pStyle w:val="TableParagraph"/>
              <w:spacing w:before="94"/>
              <w:ind w:left="175"/>
              <w:rPr>
                <w:rFonts w:ascii="Calibri" w:eastAsia="Calibri" w:hAnsi="Calibri" w:cs="Calibri"/>
                <w:sz w:val="12"/>
                <w:szCs w:val="12"/>
              </w:rPr>
            </w:pPr>
            <w:r>
              <w:rPr>
                <w:rFonts w:ascii="Calibri"/>
                <w:b/>
                <w:spacing w:val="-1"/>
                <w:w w:val="105"/>
                <w:sz w:val="12"/>
              </w:rPr>
              <w:t>Baseline</w:t>
            </w:r>
          </w:p>
        </w:tc>
        <w:tc>
          <w:tcPr>
            <w:tcW w:w="2155" w:type="dxa"/>
            <w:tcBorders>
              <w:top w:val="single" w:sz="4" w:space="0" w:color="000000"/>
              <w:left w:val="single" w:sz="8" w:space="0" w:color="000000"/>
              <w:bottom w:val="single" w:sz="8" w:space="0" w:color="000000"/>
              <w:right w:val="single" w:sz="8" w:space="0" w:color="000000"/>
            </w:tcBorders>
            <w:hideMark/>
          </w:tcPr>
          <w:p w14:paraId="59206A43" w14:textId="77777777" w:rsidR="00D17C03" w:rsidRDefault="00D17C03">
            <w:pPr>
              <w:pStyle w:val="TableParagraph"/>
              <w:spacing w:before="94"/>
              <w:ind w:left="585"/>
              <w:rPr>
                <w:rFonts w:ascii="Calibri" w:eastAsia="Calibri" w:hAnsi="Calibri" w:cs="Calibri"/>
                <w:sz w:val="12"/>
                <w:szCs w:val="12"/>
              </w:rPr>
            </w:pPr>
            <w:r>
              <w:rPr>
                <w:rFonts w:ascii="Calibri"/>
                <w:b/>
                <w:w w:val="105"/>
                <w:sz w:val="12"/>
              </w:rPr>
              <w:t>Achieved</w:t>
            </w:r>
            <w:r>
              <w:rPr>
                <w:rFonts w:ascii="Calibri"/>
                <w:b/>
                <w:spacing w:val="-8"/>
                <w:w w:val="105"/>
                <w:sz w:val="12"/>
              </w:rPr>
              <w:t xml:space="preserve"> </w:t>
            </w:r>
            <w:r>
              <w:rPr>
                <w:rFonts w:ascii="Calibri"/>
                <w:b/>
                <w:spacing w:val="1"/>
                <w:w w:val="105"/>
                <w:sz w:val="12"/>
              </w:rPr>
              <w:t>if</w:t>
            </w:r>
          </w:p>
        </w:tc>
      </w:tr>
      <w:tr w:rsidR="00D17C03" w14:paraId="510E49CA" w14:textId="77777777" w:rsidTr="004B216B">
        <w:trPr>
          <w:trHeight w:val="211"/>
          <w:jc w:val="center"/>
        </w:trPr>
        <w:tc>
          <w:tcPr>
            <w:tcW w:w="12954" w:type="dxa"/>
            <w:gridSpan w:val="8"/>
            <w:tcBorders>
              <w:top w:val="single" w:sz="8" w:space="0" w:color="000000"/>
              <w:left w:val="single" w:sz="4" w:space="0" w:color="000000"/>
              <w:bottom w:val="single" w:sz="8" w:space="0" w:color="000000"/>
              <w:right w:val="single" w:sz="8" w:space="0" w:color="000000"/>
            </w:tcBorders>
            <w:shd w:val="clear" w:color="auto" w:fill="ADAAAA"/>
            <w:hideMark/>
          </w:tcPr>
          <w:p w14:paraId="571162F6" w14:textId="77777777" w:rsidR="00D17C03" w:rsidRDefault="00D17C03">
            <w:pPr>
              <w:pStyle w:val="TableParagraph"/>
              <w:spacing w:before="10"/>
              <w:ind w:left="15"/>
              <w:rPr>
                <w:rFonts w:ascii="Calibri" w:eastAsia="Calibri" w:hAnsi="Calibri" w:cs="Calibri"/>
                <w:sz w:val="12"/>
                <w:szCs w:val="12"/>
              </w:rPr>
            </w:pPr>
            <w:r>
              <w:rPr>
                <w:rFonts w:ascii="Calibri"/>
                <w:b/>
                <w:spacing w:val="-1"/>
                <w:w w:val="105"/>
                <w:sz w:val="12"/>
              </w:rPr>
              <w:t>Results</w:t>
            </w:r>
            <w:r>
              <w:rPr>
                <w:rFonts w:ascii="Calibri"/>
                <w:b/>
                <w:spacing w:val="-7"/>
                <w:w w:val="105"/>
                <w:sz w:val="12"/>
              </w:rPr>
              <w:t xml:space="preserve"> </w:t>
            </w:r>
            <w:r>
              <w:rPr>
                <w:rFonts w:ascii="Calibri"/>
                <w:b/>
                <w:spacing w:val="-2"/>
                <w:w w:val="105"/>
                <w:sz w:val="12"/>
              </w:rPr>
              <w:t>Indicator</w:t>
            </w:r>
            <w:r>
              <w:rPr>
                <w:rFonts w:ascii="Calibri"/>
                <w:b/>
                <w:spacing w:val="-9"/>
                <w:w w:val="105"/>
                <w:sz w:val="12"/>
              </w:rPr>
              <w:t xml:space="preserve"> </w:t>
            </w:r>
            <w:r>
              <w:rPr>
                <w:rFonts w:ascii="Calibri"/>
                <w:b/>
                <w:spacing w:val="-5"/>
                <w:w w:val="105"/>
                <w:sz w:val="12"/>
              </w:rPr>
              <w:t>#1:</w:t>
            </w:r>
            <w:r>
              <w:rPr>
                <w:rFonts w:ascii="Calibri"/>
                <w:b/>
                <w:spacing w:val="-8"/>
                <w:w w:val="105"/>
                <w:sz w:val="12"/>
              </w:rPr>
              <w:t xml:space="preserve"> </w:t>
            </w:r>
            <w:r>
              <w:rPr>
                <w:rFonts w:ascii="Calibri"/>
                <w:b/>
                <w:spacing w:val="-2"/>
                <w:w w:val="105"/>
                <w:sz w:val="12"/>
              </w:rPr>
              <w:t>The</w:t>
            </w:r>
            <w:r>
              <w:rPr>
                <w:rFonts w:ascii="Calibri"/>
                <w:b/>
                <w:spacing w:val="-4"/>
                <w:w w:val="105"/>
                <w:sz w:val="12"/>
              </w:rPr>
              <w:t xml:space="preserve"> </w:t>
            </w:r>
            <w:r>
              <w:rPr>
                <w:rFonts w:ascii="Calibri"/>
                <w:b/>
                <w:spacing w:val="-2"/>
                <w:w w:val="105"/>
                <w:sz w:val="12"/>
              </w:rPr>
              <w:t>National</w:t>
            </w:r>
            <w:r>
              <w:rPr>
                <w:rFonts w:ascii="Calibri"/>
                <w:b/>
                <w:spacing w:val="-4"/>
                <w:w w:val="105"/>
                <w:sz w:val="12"/>
              </w:rPr>
              <w:t xml:space="preserve"> </w:t>
            </w:r>
            <w:r>
              <w:rPr>
                <w:rFonts w:ascii="Calibri"/>
                <w:b/>
                <w:spacing w:val="-1"/>
                <w:w w:val="105"/>
                <w:sz w:val="12"/>
              </w:rPr>
              <w:t>Climate</w:t>
            </w:r>
            <w:r>
              <w:rPr>
                <w:rFonts w:ascii="Calibri"/>
                <w:b/>
                <w:spacing w:val="-4"/>
                <w:w w:val="105"/>
                <w:sz w:val="12"/>
              </w:rPr>
              <w:t xml:space="preserve"> </w:t>
            </w:r>
            <w:r>
              <w:rPr>
                <w:rFonts w:ascii="Calibri"/>
                <w:b/>
                <w:spacing w:val="-2"/>
                <w:w w:val="105"/>
                <w:sz w:val="12"/>
              </w:rPr>
              <w:t>Change</w:t>
            </w:r>
            <w:r>
              <w:rPr>
                <w:rFonts w:ascii="Calibri"/>
                <w:b/>
                <w:spacing w:val="-4"/>
                <w:w w:val="105"/>
                <w:sz w:val="12"/>
              </w:rPr>
              <w:t xml:space="preserve"> </w:t>
            </w:r>
            <w:r>
              <w:rPr>
                <w:rFonts w:ascii="Calibri"/>
                <w:b/>
                <w:spacing w:val="-1"/>
                <w:w w:val="105"/>
                <w:sz w:val="12"/>
              </w:rPr>
              <w:t>Council</w:t>
            </w:r>
            <w:r>
              <w:rPr>
                <w:rFonts w:ascii="Calibri"/>
                <w:b/>
                <w:spacing w:val="-4"/>
                <w:w w:val="105"/>
                <w:sz w:val="12"/>
              </w:rPr>
              <w:t xml:space="preserve"> </w:t>
            </w:r>
            <w:r>
              <w:rPr>
                <w:rFonts w:ascii="Calibri"/>
                <w:b/>
                <w:w w:val="105"/>
                <w:sz w:val="12"/>
              </w:rPr>
              <w:t>(NCCC)</w:t>
            </w:r>
            <w:r>
              <w:rPr>
                <w:rFonts w:ascii="Calibri"/>
                <w:b/>
                <w:spacing w:val="-5"/>
                <w:w w:val="105"/>
                <w:sz w:val="12"/>
              </w:rPr>
              <w:t xml:space="preserve"> </w:t>
            </w:r>
            <w:r>
              <w:rPr>
                <w:rFonts w:ascii="Calibri"/>
                <w:b/>
                <w:spacing w:val="1"/>
                <w:w w:val="105"/>
                <w:sz w:val="12"/>
              </w:rPr>
              <w:t>is</w:t>
            </w:r>
            <w:r>
              <w:rPr>
                <w:rFonts w:ascii="Calibri"/>
                <w:b/>
                <w:spacing w:val="-6"/>
                <w:w w:val="105"/>
                <w:sz w:val="12"/>
              </w:rPr>
              <w:t xml:space="preserve"> </w:t>
            </w:r>
            <w:r>
              <w:rPr>
                <w:rFonts w:ascii="Calibri"/>
                <w:b/>
                <w:w w:val="105"/>
                <w:sz w:val="12"/>
              </w:rPr>
              <w:t>re-established</w:t>
            </w:r>
            <w:r>
              <w:rPr>
                <w:rFonts w:ascii="Calibri"/>
                <w:b/>
                <w:spacing w:val="-8"/>
                <w:w w:val="105"/>
                <w:sz w:val="12"/>
              </w:rPr>
              <w:t xml:space="preserve"> </w:t>
            </w:r>
            <w:r>
              <w:rPr>
                <w:rFonts w:ascii="Calibri"/>
                <w:b/>
                <w:spacing w:val="-2"/>
                <w:w w:val="105"/>
                <w:sz w:val="12"/>
              </w:rPr>
              <w:t>and</w:t>
            </w:r>
            <w:r>
              <w:rPr>
                <w:rFonts w:ascii="Calibri"/>
                <w:b/>
                <w:spacing w:val="-7"/>
                <w:w w:val="105"/>
                <w:sz w:val="12"/>
              </w:rPr>
              <w:t xml:space="preserve"> </w:t>
            </w:r>
            <w:r>
              <w:rPr>
                <w:rFonts w:ascii="Calibri"/>
                <w:b/>
                <w:spacing w:val="-2"/>
                <w:w w:val="105"/>
                <w:sz w:val="12"/>
              </w:rPr>
              <w:t>operational</w:t>
            </w:r>
          </w:p>
        </w:tc>
      </w:tr>
      <w:tr w:rsidR="00D17C03" w14:paraId="3F123590" w14:textId="77777777" w:rsidTr="004B216B">
        <w:trPr>
          <w:trHeight w:hRule="exact" w:val="211"/>
          <w:jc w:val="center"/>
        </w:trPr>
        <w:tc>
          <w:tcPr>
            <w:tcW w:w="945" w:type="dxa"/>
            <w:tcBorders>
              <w:top w:val="single" w:sz="8" w:space="0" w:color="000000"/>
              <w:left w:val="single" w:sz="4" w:space="0" w:color="000000"/>
              <w:bottom w:val="nil"/>
              <w:right w:val="single" w:sz="8" w:space="0" w:color="000000"/>
            </w:tcBorders>
            <w:shd w:val="clear" w:color="auto" w:fill="D9D9D9"/>
          </w:tcPr>
          <w:p w14:paraId="2C319CBB" w14:textId="77777777" w:rsidR="00D17C03" w:rsidRDefault="00D17C03">
            <w:pPr>
              <w:rPr>
                <w:rFonts w:asciiTheme="minorHAnsi" w:eastAsiaTheme="minorHAnsi" w:hAnsiTheme="minorHAnsi" w:cstheme="minorBidi"/>
                <w:szCs w:val="22"/>
              </w:rPr>
            </w:pPr>
          </w:p>
        </w:tc>
        <w:tc>
          <w:tcPr>
            <w:tcW w:w="12009" w:type="dxa"/>
            <w:gridSpan w:val="7"/>
            <w:tcBorders>
              <w:top w:val="single" w:sz="8" w:space="0" w:color="000000"/>
              <w:left w:val="single" w:sz="8" w:space="0" w:color="000000"/>
              <w:bottom w:val="single" w:sz="8" w:space="0" w:color="000000"/>
              <w:right w:val="single" w:sz="8" w:space="0" w:color="000000"/>
            </w:tcBorders>
            <w:shd w:val="clear" w:color="auto" w:fill="D9D9D9"/>
            <w:hideMark/>
          </w:tcPr>
          <w:p w14:paraId="06567D51" w14:textId="77777777" w:rsidR="00D17C03" w:rsidRDefault="00D17C03">
            <w:pPr>
              <w:pStyle w:val="TableParagraph"/>
              <w:spacing w:before="10"/>
              <w:ind w:left="15"/>
              <w:rPr>
                <w:rFonts w:ascii="Calibri" w:eastAsia="Calibri" w:hAnsi="Calibri" w:cs="Calibri"/>
                <w:sz w:val="12"/>
                <w:szCs w:val="12"/>
              </w:rPr>
            </w:pPr>
            <w:r>
              <w:rPr>
                <w:rFonts w:ascii="Calibri"/>
                <w:b/>
                <w:spacing w:val="-1"/>
                <w:w w:val="105"/>
                <w:sz w:val="12"/>
              </w:rPr>
              <w:t>Objective</w:t>
            </w:r>
            <w:r>
              <w:rPr>
                <w:rFonts w:ascii="Calibri"/>
                <w:b/>
                <w:spacing w:val="-3"/>
                <w:w w:val="105"/>
                <w:sz w:val="12"/>
              </w:rPr>
              <w:t xml:space="preserve"> </w:t>
            </w:r>
            <w:r>
              <w:rPr>
                <w:rFonts w:ascii="Calibri"/>
                <w:b/>
                <w:spacing w:val="-1"/>
                <w:w w:val="105"/>
                <w:sz w:val="12"/>
              </w:rPr>
              <w:t>by</w:t>
            </w:r>
            <w:r>
              <w:rPr>
                <w:rFonts w:ascii="Calibri"/>
                <w:b/>
                <w:spacing w:val="-7"/>
                <w:w w:val="105"/>
                <w:sz w:val="12"/>
              </w:rPr>
              <w:t xml:space="preserve"> </w:t>
            </w:r>
            <w:r>
              <w:rPr>
                <w:rFonts w:ascii="Calibri"/>
                <w:b/>
                <w:spacing w:val="-1"/>
                <w:w w:val="105"/>
                <w:sz w:val="12"/>
              </w:rPr>
              <w:t>the</w:t>
            </w:r>
            <w:r>
              <w:rPr>
                <w:rFonts w:ascii="Calibri"/>
                <w:b/>
                <w:spacing w:val="-3"/>
                <w:w w:val="105"/>
                <w:sz w:val="12"/>
              </w:rPr>
              <w:t xml:space="preserve"> </w:t>
            </w:r>
            <w:r>
              <w:rPr>
                <w:rFonts w:ascii="Calibri"/>
                <w:b/>
                <w:w w:val="105"/>
                <w:sz w:val="12"/>
              </w:rPr>
              <w:t>end</w:t>
            </w:r>
            <w:r>
              <w:rPr>
                <w:rFonts w:ascii="Calibri"/>
                <w:b/>
                <w:spacing w:val="-6"/>
                <w:w w:val="105"/>
                <w:sz w:val="12"/>
              </w:rPr>
              <w:t xml:space="preserve"> </w:t>
            </w:r>
            <w:r>
              <w:rPr>
                <w:rFonts w:ascii="Calibri"/>
                <w:b/>
                <w:spacing w:val="-1"/>
                <w:w w:val="105"/>
                <w:sz w:val="12"/>
              </w:rPr>
              <w:t>of</w:t>
            </w:r>
            <w:r>
              <w:rPr>
                <w:rFonts w:ascii="Calibri"/>
                <w:b/>
                <w:spacing w:val="-4"/>
                <w:w w:val="105"/>
                <w:sz w:val="12"/>
              </w:rPr>
              <w:t xml:space="preserve"> </w:t>
            </w:r>
            <w:r>
              <w:rPr>
                <w:rFonts w:ascii="Calibri"/>
                <w:b/>
                <w:spacing w:val="-2"/>
                <w:w w:val="105"/>
                <w:sz w:val="12"/>
              </w:rPr>
              <w:t>Y+1</w:t>
            </w:r>
            <w:r>
              <w:rPr>
                <w:rFonts w:ascii="Calibri"/>
                <w:b/>
                <w:spacing w:val="-10"/>
                <w:w w:val="105"/>
                <w:sz w:val="12"/>
              </w:rPr>
              <w:t xml:space="preserve"> </w:t>
            </w:r>
            <w:r>
              <w:rPr>
                <w:rFonts w:ascii="Calibri"/>
                <w:b/>
                <w:w w:val="105"/>
                <w:sz w:val="12"/>
              </w:rPr>
              <w:t>:</w:t>
            </w:r>
            <w:r>
              <w:rPr>
                <w:rFonts w:ascii="Calibri"/>
                <w:b/>
                <w:spacing w:val="-8"/>
                <w:w w:val="105"/>
                <w:sz w:val="12"/>
              </w:rPr>
              <w:t xml:space="preserve"> </w:t>
            </w:r>
            <w:r>
              <w:rPr>
                <w:rFonts w:ascii="Calibri"/>
                <w:b/>
                <w:spacing w:val="-2"/>
                <w:w w:val="105"/>
                <w:sz w:val="12"/>
              </w:rPr>
              <w:t>The</w:t>
            </w:r>
            <w:r>
              <w:rPr>
                <w:rFonts w:ascii="Calibri"/>
                <w:b/>
                <w:spacing w:val="-3"/>
                <w:w w:val="105"/>
                <w:sz w:val="12"/>
              </w:rPr>
              <w:t xml:space="preserve"> </w:t>
            </w:r>
            <w:r>
              <w:rPr>
                <w:rFonts w:ascii="Calibri"/>
                <w:b/>
                <w:w w:val="105"/>
                <w:sz w:val="12"/>
              </w:rPr>
              <w:t>NCCC</w:t>
            </w:r>
            <w:r>
              <w:rPr>
                <w:rFonts w:ascii="Calibri"/>
                <w:b/>
                <w:spacing w:val="-5"/>
                <w:w w:val="105"/>
                <w:sz w:val="12"/>
              </w:rPr>
              <w:t xml:space="preserve"> </w:t>
            </w:r>
            <w:r>
              <w:rPr>
                <w:rFonts w:ascii="Calibri"/>
                <w:b/>
                <w:spacing w:val="-1"/>
                <w:w w:val="105"/>
                <w:sz w:val="12"/>
              </w:rPr>
              <w:t>with</w:t>
            </w:r>
            <w:r>
              <w:rPr>
                <w:rFonts w:ascii="Calibri"/>
                <w:b/>
                <w:spacing w:val="-7"/>
                <w:w w:val="105"/>
                <w:sz w:val="12"/>
              </w:rPr>
              <w:t xml:space="preserve"> </w:t>
            </w:r>
            <w:r>
              <w:rPr>
                <w:rFonts w:ascii="Calibri"/>
                <w:b/>
                <w:spacing w:val="-1"/>
                <w:w w:val="105"/>
                <w:sz w:val="12"/>
              </w:rPr>
              <w:t>strengthened</w:t>
            </w:r>
            <w:r>
              <w:rPr>
                <w:rFonts w:ascii="Calibri"/>
                <w:b/>
                <w:spacing w:val="-7"/>
                <w:w w:val="105"/>
                <w:sz w:val="12"/>
              </w:rPr>
              <w:t xml:space="preserve"> </w:t>
            </w:r>
            <w:r>
              <w:rPr>
                <w:rFonts w:ascii="Calibri"/>
                <w:b/>
                <w:spacing w:val="-2"/>
                <w:w w:val="105"/>
                <w:sz w:val="12"/>
              </w:rPr>
              <w:t>mandate</w:t>
            </w:r>
            <w:r>
              <w:rPr>
                <w:rFonts w:ascii="Calibri"/>
                <w:b/>
                <w:spacing w:val="-3"/>
                <w:w w:val="105"/>
                <w:sz w:val="12"/>
              </w:rPr>
              <w:t xml:space="preserve"> </w:t>
            </w:r>
            <w:r>
              <w:rPr>
                <w:rFonts w:ascii="Calibri"/>
                <w:b/>
                <w:spacing w:val="-2"/>
                <w:w w:val="105"/>
                <w:sz w:val="12"/>
              </w:rPr>
              <w:t>and</w:t>
            </w:r>
            <w:r>
              <w:rPr>
                <w:rFonts w:ascii="Calibri"/>
                <w:b/>
                <w:spacing w:val="-6"/>
                <w:w w:val="105"/>
                <w:sz w:val="12"/>
              </w:rPr>
              <w:t xml:space="preserve"> </w:t>
            </w:r>
            <w:r>
              <w:rPr>
                <w:rFonts w:ascii="Calibri"/>
                <w:b/>
                <w:spacing w:val="-1"/>
                <w:w w:val="105"/>
                <w:sz w:val="12"/>
              </w:rPr>
              <w:t>membership</w:t>
            </w:r>
            <w:r>
              <w:rPr>
                <w:rFonts w:ascii="Calibri"/>
                <w:b/>
                <w:spacing w:val="-7"/>
                <w:w w:val="105"/>
                <w:sz w:val="12"/>
              </w:rPr>
              <w:t xml:space="preserve"> </w:t>
            </w:r>
            <w:r>
              <w:rPr>
                <w:rFonts w:ascii="Calibri"/>
                <w:b/>
                <w:spacing w:val="1"/>
                <w:w w:val="105"/>
                <w:sz w:val="12"/>
              </w:rPr>
              <w:t>is</w:t>
            </w:r>
            <w:r>
              <w:rPr>
                <w:rFonts w:ascii="Calibri"/>
                <w:b/>
                <w:spacing w:val="-5"/>
                <w:w w:val="105"/>
                <w:sz w:val="12"/>
              </w:rPr>
              <w:t xml:space="preserve"> </w:t>
            </w:r>
            <w:r>
              <w:rPr>
                <w:rFonts w:ascii="Calibri"/>
                <w:b/>
                <w:w w:val="105"/>
                <w:sz w:val="12"/>
              </w:rPr>
              <w:t>re-established</w:t>
            </w:r>
            <w:r>
              <w:rPr>
                <w:rFonts w:ascii="Calibri"/>
                <w:b/>
                <w:spacing w:val="-7"/>
                <w:w w:val="105"/>
                <w:sz w:val="12"/>
              </w:rPr>
              <w:t xml:space="preserve"> </w:t>
            </w:r>
            <w:r>
              <w:rPr>
                <w:rFonts w:ascii="Calibri"/>
                <w:b/>
                <w:spacing w:val="-2"/>
                <w:w w:val="105"/>
                <w:sz w:val="12"/>
              </w:rPr>
              <w:t>as</w:t>
            </w:r>
            <w:r>
              <w:rPr>
                <w:rFonts w:ascii="Calibri"/>
                <w:b/>
                <w:spacing w:val="-5"/>
                <w:w w:val="105"/>
                <w:sz w:val="12"/>
              </w:rPr>
              <w:t xml:space="preserve"> </w:t>
            </w:r>
            <w:r>
              <w:rPr>
                <w:rFonts w:ascii="Calibri"/>
                <w:b/>
                <w:spacing w:val="1"/>
                <w:w w:val="105"/>
                <w:sz w:val="12"/>
              </w:rPr>
              <w:t>defined</w:t>
            </w:r>
            <w:r>
              <w:rPr>
                <w:rFonts w:ascii="Calibri"/>
                <w:b/>
                <w:spacing w:val="-7"/>
                <w:w w:val="105"/>
                <w:sz w:val="12"/>
              </w:rPr>
              <w:t xml:space="preserve"> </w:t>
            </w:r>
            <w:r>
              <w:rPr>
                <w:rFonts w:ascii="Calibri"/>
                <w:b/>
                <w:spacing w:val="1"/>
                <w:w w:val="105"/>
                <w:sz w:val="12"/>
              </w:rPr>
              <w:t>in</w:t>
            </w:r>
            <w:r>
              <w:rPr>
                <w:rFonts w:ascii="Calibri"/>
                <w:b/>
                <w:spacing w:val="-7"/>
                <w:w w:val="105"/>
                <w:sz w:val="12"/>
              </w:rPr>
              <w:t xml:space="preserve"> </w:t>
            </w:r>
            <w:r>
              <w:rPr>
                <w:rFonts w:ascii="Calibri"/>
                <w:b/>
                <w:spacing w:val="-1"/>
                <w:w w:val="105"/>
                <w:sz w:val="12"/>
              </w:rPr>
              <w:t>the</w:t>
            </w:r>
            <w:r>
              <w:rPr>
                <w:rFonts w:ascii="Calibri"/>
                <w:b/>
                <w:spacing w:val="-3"/>
                <w:w w:val="105"/>
                <w:sz w:val="12"/>
              </w:rPr>
              <w:t xml:space="preserve"> Law</w:t>
            </w:r>
            <w:r>
              <w:rPr>
                <w:rFonts w:ascii="Calibri"/>
                <w:b/>
                <w:spacing w:val="-7"/>
                <w:w w:val="105"/>
                <w:sz w:val="12"/>
              </w:rPr>
              <w:t xml:space="preserve"> </w:t>
            </w:r>
            <w:r>
              <w:rPr>
                <w:rFonts w:ascii="Calibri"/>
                <w:b/>
                <w:spacing w:val="-1"/>
                <w:w w:val="105"/>
                <w:sz w:val="12"/>
              </w:rPr>
              <w:t>on</w:t>
            </w:r>
            <w:r>
              <w:rPr>
                <w:rFonts w:ascii="Calibri"/>
                <w:b/>
                <w:spacing w:val="-7"/>
                <w:w w:val="105"/>
                <w:sz w:val="12"/>
              </w:rPr>
              <w:t xml:space="preserve"> </w:t>
            </w:r>
            <w:r>
              <w:rPr>
                <w:rFonts w:ascii="Calibri"/>
                <w:b/>
                <w:spacing w:val="-1"/>
                <w:w w:val="105"/>
                <w:sz w:val="12"/>
              </w:rPr>
              <w:t>Climate</w:t>
            </w:r>
            <w:r>
              <w:rPr>
                <w:rFonts w:ascii="Calibri"/>
                <w:b/>
                <w:spacing w:val="-2"/>
                <w:w w:val="105"/>
                <w:sz w:val="12"/>
              </w:rPr>
              <w:t xml:space="preserve"> change</w:t>
            </w:r>
          </w:p>
        </w:tc>
      </w:tr>
      <w:tr w:rsidR="00D17C03" w14:paraId="13CFB104" w14:textId="77777777" w:rsidTr="004B216B">
        <w:trPr>
          <w:trHeight w:hRule="exact" w:val="1019"/>
          <w:jc w:val="center"/>
        </w:trPr>
        <w:tc>
          <w:tcPr>
            <w:tcW w:w="945" w:type="dxa"/>
            <w:vMerge w:val="restart"/>
            <w:tcBorders>
              <w:top w:val="nil"/>
              <w:left w:val="single" w:sz="4" w:space="0" w:color="000000"/>
              <w:bottom w:val="single" w:sz="8" w:space="0" w:color="000000"/>
              <w:right w:val="single" w:sz="8" w:space="0" w:color="000000"/>
            </w:tcBorders>
            <w:shd w:val="clear" w:color="auto" w:fill="D9D9D9"/>
          </w:tcPr>
          <w:p w14:paraId="389DA470" w14:textId="77777777" w:rsidR="00D17C03" w:rsidRDefault="00D17C03">
            <w:pPr>
              <w:pStyle w:val="TableParagraph"/>
              <w:rPr>
                <w:rFonts w:ascii="Times New Roman" w:eastAsia="Times New Roman" w:hAnsi="Times New Roman" w:cs="Times New Roman"/>
                <w:b/>
                <w:bCs/>
                <w:sz w:val="12"/>
                <w:szCs w:val="12"/>
              </w:rPr>
            </w:pPr>
          </w:p>
          <w:p w14:paraId="12BA2F56" w14:textId="77777777" w:rsidR="00D17C03" w:rsidRDefault="00D17C03">
            <w:pPr>
              <w:pStyle w:val="TableParagraph"/>
              <w:rPr>
                <w:rFonts w:ascii="Times New Roman" w:eastAsia="Times New Roman" w:hAnsi="Times New Roman" w:cs="Times New Roman"/>
                <w:b/>
                <w:bCs/>
                <w:sz w:val="12"/>
                <w:szCs w:val="12"/>
              </w:rPr>
            </w:pPr>
          </w:p>
          <w:p w14:paraId="0BB6B722" w14:textId="77777777" w:rsidR="00D17C03" w:rsidRDefault="00D17C03">
            <w:pPr>
              <w:pStyle w:val="TableParagraph"/>
              <w:rPr>
                <w:rFonts w:ascii="Times New Roman" w:eastAsia="Times New Roman" w:hAnsi="Times New Roman" w:cs="Times New Roman"/>
                <w:b/>
                <w:bCs/>
                <w:sz w:val="12"/>
                <w:szCs w:val="12"/>
              </w:rPr>
            </w:pPr>
          </w:p>
          <w:p w14:paraId="7B9C525D" w14:textId="77777777" w:rsidR="00D17C03" w:rsidRDefault="00D17C03">
            <w:pPr>
              <w:pStyle w:val="TableParagraph"/>
              <w:rPr>
                <w:rFonts w:ascii="Times New Roman" w:eastAsia="Times New Roman" w:hAnsi="Times New Roman" w:cs="Times New Roman"/>
                <w:b/>
                <w:bCs/>
                <w:sz w:val="12"/>
                <w:szCs w:val="12"/>
              </w:rPr>
            </w:pPr>
          </w:p>
          <w:p w14:paraId="3710B0C6" w14:textId="77777777" w:rsidR="00D17C03" w:rsidRDefault="00D17C03">
            <w:pPr>
              <w:pStyle w:val="TableParagraph"/>
              <w:rPr>
                <w:rFonts w:ascii="Times New Roman" w:eastAsia="Times New Roman" w:hAnsi="Times New Roman" w:cs="Times New Roman"/>
                <w:b/>
                <w:bCs/>
                <w:sz w:val="12"/>
                <w:szCs w:val="12"/>
              </w:rPr>
            </w:pPr>
          </w:p>
          <w:p w14:paraId="165A607E" w14:textId="77777777" w:rsidR="00D17C03" w:rsidRDefault="00D17C03">
            <w:pPr>
              <w:pStyle w:val="TableParagraph"/>
              <w:rPr>
                <w:rFonts w:ascii="Times New Roman" w:eastAsia="Times New Roman" w:hAnsi="Times New Roman" w:cs="Times New Roman"/>
                <w:b/>
                <w:bCs/>
                <w:sz w:val="12"/>
                <w:szCs w:val="12"/>
              </w:rPr>
            </w:pPr>
          </w:p>
          <w:p w14:paraId="24347CF8" w14:textId="77777777" w:rsidR="00D17C03" w:rsidRDefault="00D17C03">
            <w:pPr>
              <w:pStyle w:val="TableParagraph"/>
              <w:rPr>
                <w:rFonts w:ascii="Times New Roman" w:eastAsia="Times New Roman" w:hAnsi="Times New Roman" w:cs="Times New Roman"/>
                <w:b/>
                <w:bCs/>
                <w:sz w:val="12"/>
                <w:szCs w:val="12"/>
              </w:rPr>
            </w:pPr>
          </w:p>
          <w:p w14:paraId="0CAAFC9B" w14:textId="77777777" w:rsidR="00D17C03" w:rsidRDefault="00D17C03">
            <w:pPr>
              <w:pStyle w:val="TableParagraph"/>
              <w:rPr>
                <w:rFonts w:ascii="Times New Roman" w:eastAsia="Times New Roman" w:hAnsi="Times New Roman" w:cs="Times New Roman"/>
                <w:b/>
                <w:bCs/>
                <w:sz w:val="12"/>
                <w:szCs w:val="12"/>
              </w:rPr>
            </w:pPr>
          </w:p>
          <w:p w14:paraId="16A976DD" w14:textId="77777777" w:rsidR="00D17C03" w:rsidRDefault="00D17C03">
            <w:pPr>
              <w:pStyle w:val="TableParagraph"/>
              <w:spacing w:before="89"/>
              <w:ind w:left="40"/>
              <w:rPr>
                <w:rFonts w:ascii="Calibri" w:eastAsia="Calibri" w:hAnsi="Calibri" w:cs="Calibri"/>
                <w:sz w:val="12"/>
                <w:szCs w:val="12"/>
              </w:rPr>
            </w:pPr>
            <w:r>
              <w:rPr>
                <w:rFonts w:ascii="Calibri"/>
                <w:b/>
                <w:spacing w:val="-2"/>
                <w:w w:val="105"/>
                <w:sz w:val="12"/>
              </w:rPr>
              <w:t>1.1</w:t>
            </w:r>
          </w:p>
        </w:tc>
        <w:tc>
          <w:tcPr>
            <w:tcW w:w="417" w:type="dxa"/>
            <w:tcBorders>
              <w:top w:val="single" w:sz="8" w:space="0" w:color="000000"/>
              <w:left w:val="single" w:sz="8" w:space="0" w:color="000000"/>
              <w:bottom w:val="single" w:sz="8" w:space="0" w:color="000000"/>
              <w:right w:val="single" w:sz="8" w:space="0" w:color="000000"/>
            </w:tcBorders>
          </w:tcPr>
          <w:p w14:paraId="7E41CABB" w14:textId="77777777" w:rsidR="00D17C03" w:rsidRDefault="00D17C03">
            <w:pPr>
              <w:pStyle w:val="TableParagraph"/>
              <w:rPr>
                <w:rFonts w:ascii="Times New Roman" w:eastAsia="Times New Roman" w:hAnsi="Times New Roman" w:cs="Times New Roman"/>
                <w:b/>
                <w:bCs/>
                <w:sz w:val="12"/>
                <w:szCs w:val="12"/>
              </w:rPr>
            </w:pPr>
          </w:p>
          <w:p w14:paraId="3D0B6EF4" w14:textId="77777777" w:rsidR="00D17C03" w:rsidRDefault="00D17C03">
            <w:pPr>
              <w:pStyle w:val="TableParagraph"/>
              <w:rPr>
                <w:rFonts w:ascii="Times New Roman" w:eastAsia="Times New Roman" w:hAnsi="Times New Roman" w:cs="Times New Roman"/>
                <w:b/>
                <w:bCs/>
                <w:sz w:val="12"/>
                <w:szCs w:val="12"/>
              </w:rPr>
            </w:pPr>
          </w:p>
          <w:p w14:paraId="7AAC6CC4" w14:textId="77777777" w:rsidR="00D17C03" w:rsidRDefault="00D17C03">
            <w:pPr>
              <w:pStyle w:val="TableParagraph"/>
              <w:spacing w:before="70"/>
              <w:ind w:left="15"/>
              <w:rPr>
                <w:rFonts w:ascii="Calibri" w:eastAsia="Calibri" w:hAnsi="Calibri" w:cs="Calibri"/>
                <w:sz w:val="12"/>
                <w:szCs w:val="12"/>
              </w:rPr>
            </w:pPr>
            <w:r>
              <w:rPr>
                <w:rFonts w:ascii="Calibri"/>
                <w:b/>
                <w:spacing w:val="-3"/>
                <w:w w:val="105"/>
                <w:sz w:val="12"/>
              </w:rPr>
              <w:t>1.1.1</w:t>
            </w:r>
          </w:p>
        </w:tc>
        <w:tc>
          <w:tcPr>
            <w:tcW w:w="2857" w:type="dxa"/>
            <w:tcBorders>
              <w:top w:val="single" w:sz="8" w:space="0" w:color="000000"/>
              <w:left w:val="single" w:sz="8" w:space="0" w:color="000000"/>
              <w:bottom w:val="single" w:sz="8" w:space="0" w:color="000000"/>
              <w:right w:val="single" w:sz="8" w:space="0" w:color="000000"/>
            </w:tcBorders>
            <w:hideMark/>
          </w:tcPr>
          <w:p w14:paraId="43D58B25" w14:textId="77777777" w:rsidR="00D17C03" w:rsidRDefault="00D17C03">
            <w:pPr>
              <w:pStyle w:val="TableParagraph"/>
              <w:spacing w:before="94" w:line="273" w:lineRule="auto"/>
              <w:ind w:left="15" w:right="28"/>
              <w:rPr>
                <w:rFonts w:ascii="Calibri" w:eastAsia="Calibri" w:hAnsi="Calibri" w:cs="Calibri"/>
                <w:sz w:val="12"/>
                <w:szCs w:val="12"/>
              </w:rPr>
            </w:pPr>
            <w:r>
              <w:rPr>
                <w:rFonts w:ascii="Calibri"/>
                <w:spacing w:val="-1"/>
                <w:w w:val="105"/>
                <w:sz w:val="12"/>
              </w:rPr>
              <w:t>The</w:t>
            </w:r>
            <w:r>
              <w:rPr>
                <w:rFonts w:ascii="Calibri"/>
                <w:spacing w:val="-2"/>
                <w:w w:val="105"/>
                <w:sz w:val="12"/>
              </w:rPr>
              <w:t xml:space="preserve"> </w:t>
            </w:r>
            <w:r>
              <w:rPr>
                <w:rFonts w:ascii="Calibri"/>
                <w:w w:val="105"/>
                <w:sz w:val="12"/>
              </w:rPr>
              <w:t>NCCC</w:t>
            </w:r>
            <w:r>
              <w:rPr>
                <w:rFonts w:ascii="Calibri"/>
                <w:spacing w:val="-6"/>
                <w:w w:val="105"/>
                <w:sz w:val="12"/>
              </w:rPr>
              <w:t xml:space="preserve"> </w:t>
            </w:r>
            <w:r>
              <w:rPr>
                <w:rFonts w:ascii="Calibri"/>
                <w:w w:val="105"/>
                <w:sz w:val="12"/>
              </w:rPr>
              <w:t>to</w:t>
            </w:r>
            <w:r>
              <w:rPr>
                <w:rFonts w:ascii="Calibri"/>
                <w:spacing w:val="-6"/>
                <w:w w:val="105"/>
                <w:sz w:val="12"/>
              </w:rPr>
              <w:t xml:space="preserve"> </w:t>
            </w:r>
            <w:r>
              <w:rPr>
                <w:rFonts w:ascii="Calibri"/>
                <w:w w:val="105"/>
                <w:sz w:val="12"/>
              </w:rPr>
              <w:t>provide</w:t>
            </w:r>
            <w:r>
              <w:rPr>
                <w:rFonts w:ascii="Calibri"/>
                <w:spacing w:val="-1"/>
                <w:w w:val="105"/>
                <w:sz w:val="12"/>
              </w:rPr>
              <w:t xml:space="preserve"> </w:t>
            </w:r>
            <w:r>
              <w:rPr>
                <w:rFonts w:ascii="Calibri"/>
                <w:spacing w:val="1"/>
                <w:w w:val="105"/>
                <w:sz w:val="12"/>
              </w:rPr>
              <w:t>expert</w:t>
            </w:r>
            <w:r>
              <w:rPr>
                <w:rFonts w:ascii="Calibri"/>
                <w:spacing w:val="-6"/>
                <w:w w:val="105"/>
                <w:sz w:val="12"/>
              </w:rPr>
              <w:t xml:space="preserve"> </w:t>
            </w:r>
            <w:r>
              <w:rPr>
                <w:rFonts w:ascii="Calibri"/>
                <w:spacing w:val="1"/>
                <w:w w:val="105"/>
                <w:sz w:val="12"/>
              </w:rPr>
              <w:t>opinion</w:t>
            </w:r>
            <w:r>
              <w:rPr>
                <w:rFonts w:ascii="Calibri"/>
                <w:spacing w:val="-6"/>
                <w:w w:val="105"/>
                <w:sz w:val="12"/>
              </w:rPr>
              <w:t xml:space="preserve"> </w:t>
            </w:r>
            <w:r>
              <w:rPr>
                <w:rFonts w:ascii="Calibri"/>
                <w:spacing w:val="-1"/>
                <w:w w:val="105"/>
                <w:sz w:val="12"/>
              </w:rPr>
              <w:t>and</w:t>
            </w:r>
            <w:r>
              <w:rPr>
                <w:rFonts w:ascii="Times New Roman"/>
                <w:spacing w:val="29"/>
                <w:w w:val="105"/>
                <w:sz w:val="12"/>
              </w:rPr>
              <w:t xml:space="preserve"> </w:t>
            </w:r>
            <w:r>
              <w:rPr>
                <w:rFonts w:ascii="Calibri"/>
                <w:w w:val="105"/>
                <w:sz w:val="12"/>
              </w:rPr>
              <w:t>oversight</w:t>
            </w:r>
            <w:r>
              <w:rPr>
                <w:rFonts w:ascii="Calibri"/>
                <w:spacing w:val="-7"/>
                <w:w w:val="105"/>
                <w:sz w:val="12"/>
              </w:rPr>
              <w:t xml:space="preserve"> </w:t>
            </w:r>
            <w:r>
              <w:rPr>
                <w:rFonts w:ascii="Calibri"/>
                <w:spacing w:val="1"/>
                <w:w w:val="105"/>
                <w:sz w:val="12"/>
              </w:rPr>
              <w:t>for</w:t>
            </w:r>
            <w:r>
              <w:rPr>
                <w:rFonts w:ascii="Calibri"/>
                <w:spacing w:val="-8"/>
                <w:w w:val="105"/>
                <w:sz w:val="12"/>
              </w:rPr>
              <w:t xml:space="preserve"> </w:t>
            </w:r>
            <w:r>
              <w:rPr>
                <w:rFonts w:ascii="Calibri"/>
                <w:w w:val="105"/>
                <w:sz w:val="12"/>
              </w:rPr>
              <w:t>the</w:t>
            </w:r>
            <w:r>
              <w:rPr>
                <w:rFonts w:ascii="Calibri"/>
                <w:spacing w:val="-3"/>
                <w:w w:val="105"/>
                <w:sz w:val="12"/>
              </w:rPr>
              <w:t xml:space="preserve"> </w:t>
            </w:r>
            <w:r>
              <w:rPr>
                <w:rFonts w:ascii="Calibri"/>
                <w:spacing w:val="1"/>
                <w:w w:val="105"/>
                <w:sz w:val="12"/>
              </w:rPr>
              <w:t>implementation</w:t>
            </w:r>
            <w:r>
              <w:rPr>
                <w:rFonts w:ascii="Calibri"/>
                <w:spacing w:val="-6"/>
                <w:w w:val="105"/>
                <w:sz w:val="12"/>
              </w:rPr>
              <w:t xml:space="preserve"> </w:t>
            </w:r>
            <w:r>
              <w:rPr>
                <w:rFonts w:ascii="Calibri"/>
                <w:w w:val="105"/>
                <w:sz w:val="12"/>
              </w:rPr>
              <w:t>of</w:t>
            </w:r>
            <w:r>
              <w:rPr>
                <w:rFonts w:ascii="Calibri"/>
                <w:spacing w:val="-3"/>
                <w:w w:val="105"/>
                <w:sz w:val="12"/>
              </w:rPr>
              <w:t xml:space="preserve"> </w:t>
            </w:r>
            <w:r>
              <w:rPr>
                <w:rFonts w:ascii="Calibri"/>
                <w:w w:val="105"/>
                <w:sz w:val="12"/>
              </w:rPr>
              <w:t>the</w:t>
            </w:r>
            <w:r>
              <w:rPr>
                <w:rFonts w:ascii="Calibri"/>
                <w:spacing w:val="-2"/>
                <w:w w:val="105"/>
                <w:sz w:val="12"/>
              </w:rPr>
              <w:t xml:space="preserve"> Law</w:t>
            </w:r>
            <w:r>
              <w:rPr>
                <w:rFonts w:ascii="Times New Roman"/>
                <w:spacing w:val="22"/>
                <w:w w:val="104"/>
                <w:sz w:val="12"/>
              </w:rPr>
              <w:t xml:space="preserve"> </w:t>
            </w:r>
            <w:r>
              <w:rPr>
                <w:rFonts w:ascii="Calibri"/>
                <w:w w:val="105"/>
                <w:sz w:val="12"/>
              </w:rPr>
              <w:t>on</w:t>
            </w:r>
            <w:r>
              <w:rPr>
                <w:rFonts w:ascii="Calibri"/>
                <w:spacing w:val="-6"/>
                <w:w w:val="105"/>
                <w:sz w:val="12"/>
              </w:rPr>
              <w:t xml:space="preserve"> </w:t>
            </w:r>
            <w:r>
              <w:rPr>
                <w:rFonts w:ascii="Calibri"/>
                <w:w w:val="105"/>
                <w:sz w:val="12"/>
              </w:rPr>
              <w:t>Climate</w:t>
            </w:r>
            <w:r>
              <w:rPr>
                <w:rFonts w:ascii="Calibri"/>
                <w:spacing w:val="-2"/>
                <w:w w:val="105"/>
                <w:sz w:val="12"/>
              </w:rPr>
              <w:t xml:space="preserve"> </w:t>
            </w:r>
            <w:r>
              <w:rPr>
                <w:rFonts w:ascii="Calibri"/>
                <w:spacing w:val="-1"/>
                <w:w w:val="105"/>
                <w:sz w:val="12"/>
              </w:rPr>
              <w:t>Change</w:t>
            </w:r>
            <w:r>
              <w:rPr>
                <w:rFonts w:ascii="Calibri"/>
                <w:spacing w:val="-2"/>
                <w:w w:val="105"/>
                <w:sz w:val="12"/>
              </w:rPr>
              <w:t xml:space="preserve"> </w:t>
            </w:r>
            <w:r>
              <w:rPr>
                <w:rFonts w:ascii="Calibri"/>
                <w:spacing w:val="2"/>
                <w:w w:val="105"/>
                <w:sz w:val="12"/>
              </w:rPr>
              <w:t>is</w:t>
            </w:r>
            <w:r>
              <w:rPr>
                <w:rFonts w:ascii="Calibri"/>
                <w:spacing w:val="-5"/>
                <w:w w:val="105"/>
                <w:sz w:val="12"/>
              </w:rPr>
              <w:t xml:space="preserve"> </w:t>
            </w:r>
            <w:r>
              <w:rPr>
                <w:rFonts w:ascii="Calibri"/>
                <w:spacing w:val="1"/>
                <w:w w:val="105"/>
                <w:sz w:val="12"/>
              </w:rPr>
              <w:t>re-established</w:t>
            </w:r>
            <w:r>
              <w:rPr>
                <w:rFonts w:ascii="Calibri"/>
                <w:spacing w:val="-6"/>
                <w:w w:val="105"/>
                <w:sz w:val="12"/>
              </w:rPr>
              <w:t xml:space="preserve"> </w:t>
            </w:r>
            <w:r>
              <w:rPr>
                <w:rFonts w:ascii="Calibri"/>
                <w:spacing w:val="-1"/>
                <w:w w:val="105"/>
                <w:sz w:val="12"/>
              </w:rPr>
              <w:t>and</w:t>
            </w:r>
            <w:r>
              <w:rPr>
                <w:rFonts w:ascii="Times New Roman"/>
                <w:spacing w:val="26"/>
                <w:w w:val="105"/>
                <w:sz w:val="12"/>
              </w:rPr>
              <w:t xml:space="preserve"> </w:t>
            </w:r>
            <w:r>
              <w:rPr>
                <w:rFonts w:ascii="Calibri"/>
                <w:w w:val="105"/>
                <w:sz w:val="12"/>
              </w:rPr>
              <w:t>operational.</w:t>
            </w:r>
          </w:p>
        </w:tc>
        <w:tc>
          <w:tcPr>
            <w:tcW w:w="1077" w:type="dxa"/>
            <w:tcBorders>
              <w:top w:val="single" w:sz="8" w:space="0" w:color="000000"/>
              <w:left w:val="single" w:sz="8" w:space="0" w:color="000000"/>
              <w:bottom w:val="single" w:sz="8" w:space="0" w:color="000000"/>
              <w:right w:val="single" w:sz="8" w:space="0" w:color="000000"/>
            </w:tcBorders>
          </w:tcPr>
          <w:p w14:paraId="7247F2AA" w14:textId="77777777" w:rsidR="00D17C03" w:rsidRDefault="00D17C03">
            <w:pPr>
              <w:pStyle w:val="TableParagraph"/>
              <w:rPr>
                <w:rFonts w:ascii="Times New Roman" w:eastAsia="Times New Roman" w:hAnsi="Times New Roman" w:cs="Times New Roman"/>
                <w:b/>
                <w:bCs/>
                <w:sz w:val="12"/>
                <w:szCs w:val="12"/>
              </w:rPr>
            </w:pPr>
          </w:p>
          <w:p w14:paraId="4D3556FF" w14:textId="77777777" w:rsidR="00D17C03" w:rsidRDefault="00D17C03">
            <w:pPr>
              <w:pStyle w:val="TableParagraph"/>
              <w:spacing w:before="9"/>
              <w:rPr>
                <w:rFonts w:ascii="Times New Roman" w:eastAsia="Times New Roman" w:hAnsi="Times New Roman" w:cs="Times New Roman"/>
                <w:b/>
                <w:bCs/>
                <w:sz w:val="10"/>
                <w:szCs w:val="10"/>
              </w:rPr>
            </w:pPr>
          </w:p>
          <w:p w14:paraId="12575C91" w14:textId="77777777" w:rsidR="00D17C03" w:rsidRDefault="00D17C03">
            <w:pPr>
              <w:pStyle w:val="TableParagraph"/>
              <w:spacing w:line="273" w:lineRule="auto"/>
              <w:ind w:left="116" w:right="47" w:hanging="84"/>
              <w:rPr>
                <w:rFonts w:ascii="Calibri" w:eastAsia="Calibri" w:hAnsi="Calibri" w:cs="Calibri"/>
                <w:sz w:val="12"/>
                <w:szCs w:val="12"/>
              </w:rPr>
            </w:pPr>
            <w:r>
              <w:rPr>
                <w:rFonts w:ascii="Calibri"/>
                <w:i/>
                <w:spacing w:val="-1"/>
                <w:w w:val="105"/>
                <w:sz w:val="12"/>
              </w:rPr>
              <w:t>Climate</w:t>
            </w:r>
            <w:r>
              <w:rPr>
                <w:rFonts w:ascii="Calibri"/>
                <w:i/>
                <w:spacing w:val="-12"/>
                <w:w w:val="105"/>
                <w:sz w:val="12"/>
              </w:rPr>
              <w:t xml:space="preserve"> </w:t>
            </w:r>
            <w:r>
              <w:rPr>
                <w:rFonts w:ascii="Calibri"/>
                <w:i/>
                <w:w w:val="105"/>
                <w:sz w:val="12"/>
              </w:rPr>
              <w:t>change</w:t>
            </w:r>
            <w:r>
              <w:rPr>
                <w:rFonts w:ascii="Times New Roman"/>
                <w:i/>
                <w:spacing w:val="27"/>
                <w:w w:val="104"/>
                <w:sz w:val="12"/>
              </w:rPr>
              <w:t xml:space="preserve"> </w:t>
            </w:r>
            <w:r>
              <w:rPr>
                <w:rFonts w:ascii="Calibri"/>
                <w:i/>
                <w:spacing w:val="-1"/>
                <w:w w:val="105"/>
                <w:sz w:val="12"/>
              </w:rPr>
              <w:t>Department</w:t>
            </w:r>
          </w:p>
        </w:tc>
        <w:tc>
          <w:tcPr>
            <w:tcW w:w="1322" w:type="dxa"/>
            <w:tcBorders>
              <w:top w:val="single" w:sz="8" w:space="0" w:color="000000"/>
              <w:left w:val="single" w:sz="8" w:space="0" w:color="000000"/>
              <w:bottom w:val="single" w:sz="8" w:space="0" w:color="000000"/>
              <w:right w:val="single" w:sz="8" w:space="0" w:color="000000"/>
            </w:tcBorders>
          </w:tcPr>
          <w:p w14:paraId="3C86D7AE" w14:textId="77777777" w:rsidR="00D17C03" w:rsidRDefault="00D17C03">
            <w:pPr>
              <w:pStyle w:val="TableParagraph"/>
              <w:rPr>
                <w:rFonts w:ascii="Times New Roman" w:eastAsia="Times New Roman" w:hAnsi="Times New Roman" w:cs="Times New Roman"/>
                <w:b/>
                <w:bCs/>
                <w:sz w:val="12"/>
                <w:szCs w:val="12"/>
              </w:rPr>
            </w:pPr>
          </w:p>
          <w:p w14:paraId="1C0D001C" w14:textId="77777777" w:rsidR="00D17C03" w:rsidRDefault="00D17C03">
            <w:pPr>
              <w:pStyle w:val="TableParagraph"/>
              <w:rPr>
                <w:rFonts w:ascii="Times New Roman" w:eastAsia="Times New Roman" w:hAnsi="Times New Roman" w:cs="Times New Roman"/>
                <w:b/>
                <w:bCs/>
                <w:sz w:val="12"/>
                <w:szCs w:val="12"/>
              </w:rPr>
            </w:pPr>
          </w:p>
          <w:p w14:paraId="39C9FA1B" w14:textId="77777777" w:rsidR="00D17C03" w:rsidRDefault="00D17C03">
            <w:pPr>
              <w:pStyle w:val="TableParagraph"/>
              <w:spacing w:before="70"/>
              <w:ind w:left="5"/>
              <w:jc w:val="center"/>
              <w:rPr>
                <w:rFonts w:ascii="Calibri" w:eastAsia="Calibri" w:hAnsi="Calibri" w:cs="Calibri"/>
                <w:sz w:val="12"/>
                <w:szCs w:val="12"/>
              </w:rPr>
            </w:pPr>
            <w:r>
              <w:rPr>
                <w:rFonts w:ascii="Calibri"/>
                <w:w w:val="105"/>
                <w:sz w:val="12"/>
              </w:rPr>
              <w:t>-</w:t>
            </w:r>
          </w:p>
        </w:tc>
        <w:tc>
          <w:tcPr>
            <w:tcW w:w="3202" w:type="dxa"/>
            <w:tcBorders>
              <w:top w:val="single" w:sz="8" w:space="0" w:color="000000"/>
              <w:left w:val="single" w:sz="8" w:space="0" w:color="000000"/>
              <w:bottom w:val="single" w:sz="8" w:space="0" w:color="000000"/>
              <w:right w:val="single" w:sz="8" w:space="0" w:color="000000"/>
            </w:tcBorders>
            <w:hideMark/>
          </w:tcPr>
          <w:p w14:paraId="148C9FAC" w14:textId="77777777" w:rsidR="00D17C03" w:rsidRDefault="00D17C03">
            <w:pPr>
              <w:pStyle w:val="TableParagraph"/>
              <w:spacing w:before="10" w:line="273" w:lineRule="auto"/>
              <w:ind w:left="32" w:right="25" w:hanging="5"/>
              <w:jc w:val="center"/>
              <w:rPr>
                <w:rFonts w:ascii="Calibri" w:eastAsia="Calibri" w:hAnsi="Calibri" w:cs="Calibri"/>
                <w:sz w:val="12"/>
                <w:szCs w:val="12"/>
              </w:rPr>
            </w:pPr>
            <w:r>
              <w:rPr>
                <w:rFonts w:ascii="Calibri"/>
                <w:w w:val="105"/>
                <w:sz w:val="12"/>
              </w:rPr>
              <w:t>AFD</w:t>
            </w:r>
            <w:r>
              <w:rPr>
                <w:rFonts w:ascii="Calibri"/>
                <w:spacing w:val="-7"/>
                <w:w w:val="105"/>
                <w:sz w:val="12"/>
              </w:rPr>
              <w:t xml:space="preserve"> </w:t>
            </w:r>
            <w:r>
              <w:rPr>
                <w:rFonts w:ascii="Calibri"/>
                <w:spacing w:val="-2"/>
                <w:w w:val="105"/>
                <w:sz w:val="12"/>
              </w:rPr>
              <w:t>TA</w:t>
            </w:r>
            <w:r>
              <w:rPr>
                <w:rFonts w:ascii="Calibri"/>
                <w:spacing w:val="-3"/>
                <w:w w:val="105"/>
                <w:sz w:val="12"/>
              </w:rPr>
              <w:t xml:space="preserve"> </w:t>
            </w:r>
            <w:r>
              <w:rPr>
                <w:rFonts w:ascii="Calibri"/>
                <w:spacing w:val="1"/>
                <w:w w:val="105"/>
                <w:sz w:val="12"/>
              </w:rPr>
              <w:t>activities</w:t>
            </w:r>
            <w:r>
              <w:rPr>
                <w:rFonts w:ascii="Calibri"/>
                <w:spacing w:val="-4"/>
                <w:w w:val="105"/>
                <w:sz w:val="12"/>
              </w:rPr>
              <w:t xml:space="preserve"> </w:t>
            </w:r>
            <w:r>
              <w:rPr>
                <w:rFonts w:ascii="Calibri"/>
                <w:w w:val="105"/>
                <w:sz w:val="12"/>
              </w:rPr>
              <w:t>:</w:t>
            </w:r>
            <w:r>
              <w:rPr>
                <w:rFonts w:ascii="Calibri"/>
                <w:spacing w:val="-6"/>
                <w:w w:val="105"/>
                <w:sz w:val="12"/>
              </w:rPr>
              <w:t xml:space="preserve"> </w:t>
            </w:r>
            <w:r>
              <w:rPr>
                <w:rFonts w:ascii="Calibri"/>
                <w:spacing w:val="2"/>
                <w:w w:val="105"/>
                <w:sz w:val="12"/>
              </w:rPr>
              <w:t>(i)</w:t>
            </w:r>
            <w:r>
              <w:rPr>
                <w:rFonts w:ascii="Calibri"/>
                <w:spacing w:val="-2"/>
                <w:w w:val="105"/>
                <w:sz w:val="12"/>
              </w:rPr>
              <w:t xml:space="preserve"> </w:t>
            </w:r>
            <w:r>
              <w:rPr>
                <w:rFonts w:ascii="Calibri"/>
                <w:spacing w:val="-1"/>
                <w:w w:val="105"/>
                <w:sz w:val="12"/>
              </w:rPr>
              <w:t>Support</w:t>
            </w:r>
            <w:r>
              <w:rPr>
                <w:rFonts w:ascii="Calibri"/>
                <w:spacing w:val="-6"/>
                <w:w w:val="105"/>
                <w:sz w:val="12"/>
              </w:rPr>
              <w:t xml:space="preserve"> </w:t>
            </w:r>
            <w:r>
              <w:rPr>
                <w:rFonts w:ascii="Calibri"/>
                <w:w w:val="105"/>
                <w:sz w:val="12"/>
              </w:rPr>
              <w:t>the</w:t>
            </w:r>
            <w:r>
              <w:rPr>
                <w:rFonts w:ascii="Calibri"/>
                <w:spacing w:val="-1"/>
                <w:w w:val="105"/>
                <w:sz w:val="12"/>
              </w:rPr>
              <w:t xml:space="preserve"> </w:t>
            </w:r>
            <w:r>
              <w:rPr>
                <w:rFonts w:ascii="Calibri"/>
                <w:spacing w:val="1"/>
                <w:w w:val="105"/>
                <w:sz w:val="12"/>
              </w:rPr>
              <w:t>definition</w:t>
            </w:r>
            <w:r>
              <w:rPr>
                <w:rFonts w:ascii="Calibri"/>
                <w:spacing w:val="-5"/>
                <w:w w:val="105"/>
                <w:sz w:val="12"/>
              </w:rPr>
              <w:t xml:space="preserve"> </w:t>
            </w:r>
            <w:r>
              <w:rPr>
                <w:rFonts w:ascii="Calibri"/>
                <w:w w:val="105"/>
                <w:sz w:val="12"/>
              </w:rPr>
              <w:t>of</w:t>
            </w:r>
            <w:r>
              <w:rPr>
                <w:rFonts w:ascii="Times New Roman"/>
                <w:spacing w:val="40"/>
                <w:w w:val="104"/>
                <w:sz w:val="12"/>
              </w:rPr>
              <w:t xml:space="preserve"> </w:t>
            </w:r>
            <w:r>
              <w:rPr>
                <w:rFonts w:ascii="Calibri"/>
                <w:spacing w:val="1"/>
                <w:w w:val="105"/>
                <w:sz w:val="12"/>
              </w:rPr>
              <w:t>roles,</w:t>
            </w:r>
            <w:r>
              <w:rPr>
                <w:rFonts w:ascii="Calibri"/>
                <w:spacing w:val="-6"/>
                <w:w w:val="105"/>
                <w:sz w:val="12"/>
              </w:rPr>
              <w:t xml:space="preserve"> </w:t>
            </w:r>
            <w:r>
              <w:rPr>
                <w:rFonts w:ascii="Calibri"/>
                <w:w w:val="105"/>
                <w:sz w:val="12"/>
              </w:rPr>
              <w:t>procedures,</w:t>
            </w:r>
            <w:r>
              <w:rPr>
                <w:rFonts w:ascii="Calibri"/>
                <w:spacing w:val="-6"/>
                <w:w w:val="105"/>
                <w:sz w:val="12"/>
              </w:rPr>
              <w:t xml:space="preserve"> </w:t>
            </w:r>
            <w:r>
              <w:rPr>
                <w:rFonts w:ascii="Calibri"/>
                <w:spacing w:val="-1"/>
                <w:w w:val="105"/>
                <w:sz w:val="12"/>
              </w:rPr>
              <w:t>mandate,</w:t>
            </w:r>
            <w:r>
              <w:rPr>
                <w:rFonts w:ascii="Calibri"/>
                <w:spacing w:val="-5"/>
                <w:w w:val="105"/>
                <w:sz w:val="12"/>
              </w:rPr>
              <w:t xml:space="preserve"> </w:t>
            </w:r>
            <w:r>
              <w:rPr>
                <w:rFonts w:ascii="Calibri"/>
                <w:w w:val="105"/>
                <w:sz w:val="12"/>
              </w:rPr>
              <w:t>composition</w:t>
            </w:r>
            <w:r>
              <w:rPr>
                <w:rFonts w:ascii="Calibri"/>
                <w:spacing w:val="-8"/>
                <w:w w:val="105"/>
                <w:sz w:val="12"/>
              </w:rPr>
              <w:t xml:space="preserve"> </w:t>
            </w:r>
            <w:r>
              <w:rPr>
                <w:rFonts w:ascii="Calibri"/>
                <w:spacing w:val="1"/>
                <w:w w:val="105"/>
                <w:sz w:val="12"/>
              </w:rPr>
              <w:t>(gender</w:t>
            </w:r>
            <w:r>
              <w:rPr>
                <w:rFonts w:ascii="Times New Roman"/>
                <w:spacing w:val="32"/>
                <w:w w:val="104"/>
                <w:sz w:val="12"/>
              </w:rPr>
              <w:t xml:space="preserve"> </w:t>
            </w:r>
            <w:r>
              <w:rPr>
                <w:rFonts w:ascii="Calibri"/>
                <w:spacing w:val="-1"/>
                <w:w w:val="105"/>
                <w:sz w:val="12"/>
              </w:rPr>
              <w:t>approach),</w:t>
            </w:r>
            <w:r>
              <w:rPr>
                <w:rFonts w:ascii="Calibri"/>
                <w:spacing w:val="-5"/>
                <w:w w:val="105"/>
                <w:sz w:val="12"/>
              </w:rPr>
              <w:t xml:space="preserve"> </w:t>
            </w:r>
            <w:r>
              <w:rPr>
                <w:rFonts w:ascii="Calibri"/>
                <w:spacing w:val="2"/>
                <w:w w:val="105"/>
                <w:sz w:val="12"/>
              </w:rPr>
              <w:t>(ii)</w:t>
            </w:r>
            <w:r>
              <w:rPr>
                <w:rFonts w:ascii="Calibri"/>
                <w:spacing w:val="-4"/>
                <w:w w:val="105"/>
                <w:sz w:val="12"/>
              </w:rPr>
              <w:t xml:space="preserve"> </w:t>
            </w:r>
            <w:r>
              <w:rPr>
                <w:rFonts w:ascii="Calibri"/>
                <w:w w:val="105"/>
                <w:sz w:val="12"/>
              </w:rPr>
              <w:t>Provide</w:t>
            </w:r>
            <w:r>
              <w:rPr>
                <w:rFonts w:ascii="Calibri"/>
                <w:spacing w:val="-2"/>
                <w:w w:val="105"/>
                <w:sz w:val="12"/>
              </w:rPr>
              <w:t xml:space="preserve"> </w:t>
            </w:r>
            <w:r>
              <w:rPr>
                <w:rFonts w:ascii="Calibri"/>
                <w:spacing w:val="-1"/>
                <w:w w:val="105"/>
                <w:sz w:val="12"/>
              </w:rPr>
              <w:t>recommandations</w:t>
            </w:r>
            <w:r>
              <w:rPr>
                <w:rFonts w:ascii="Calibri"/>
                <w:spacing w:val="-6"/>
                <w:w w:val="105"/>
                <w:sz w:val="12"/>
              </w:rPr>
              <w:t xml:space="preserve"> </w:t>
            </w:r>
            <w:r>
              <w:rPr>
                <w:rFonts w:ascii="Calibri"/>
                <w:w w:val="105"/>
                <w:sz w:val="12"/>
              </w:rPr>
              <w:t>on</w:t>
            </w:r>
            <w:r>
              <w:rPr>
                <w:rFonts w:ascii="Calibri"/>
                <w:spacing w:val="-6"/>
                <w:w w:val="105"/>
                <w:sz w:val="12"/>
              </w:rPr>
              <w:t xml:space="preserve"> </w:t>
            </w:r>
            <w:r>
              <w:rPr>
                <w:rFonts w:ascii="Calibri"/>
                <w:w w:val="105"/>
                <w:sz w:val="12"/>
              </w:rPr>
              <w:t>tools</w:t>
            </w:r>
            <w:r>
              <w:rPr>
                <w:rFonts w:ascii="Times New Roman"/>
                <w:spacing w:val="58"/>
                <w:w w:val="104"/>
                <w:sz w:val="12"/>
              </w:rPr>
              <w:t xml:space="preserve"> </w:t>
            </w:r>
            <w:r>
              <w:rPr>
                <w:rFonts w:ascii="Calibri"/>
                <w:spacing w:val="1"/>
                <w:w w:val="105"/>
                <w:sz w:val="12"/>
              </w:rPr>
              <w:t>for</w:t>
            </w:r>
            <w:r>
              <w:rPr>
                <w:rFonts w:ascii="Calibri"/>
                <w:spacing w:val="-9"/>
                <w:w w:val="105"/>
                <w:sz w:val="12"/>
              </w:rPr>
              <w:t xml:space="preserve"> </w:t>
            </w:r>
            <w:r>
              <w:rPr>
                <w:rFonts w:ascii="Calibri"/>
                <w:w w:val="105"/>
                <w:sz w:val="12"/>
              </w:rPr>
              <w:t>communication,</w:t>
            </w:r>
            <w:r>
              <w:rPr>
                <w:rFonts w:ascii="Calibri"/>
                <w:spacing w:val="-4"/>
                <w:w w:val="105"/>
                <w:sz w:val="12"/>
              </w:rPr>
              <w:t xml:space="preserve"> </w:t>
            </w:r>
            <w:r>
              <w:rPr>
                <w:rFonts w:ascii="Calibri"/>
                <w:spacing w:val="3"/>
                <w:w w:val="105"/>
                <w:sz w:val="12"/>
              </w:rPr>
              <w:t>(iii)</w:t>
            </w:r>
            <w:r>
              <w:rPr>
                <w:rFonts w:ascii="Calibri"/>
                <w:spacing w:val="-4"/>
                <w:w w:val="105"/>
                <w:sz w:val="12"/>
              </w:rPr>
              <w:t xml:space="preserve"> </w:t>
            </w:r>
            <w:r>
              <w:rPr>
                <w:rFonts w:ascii="Calibri"/>
                <w:w w:val="105"/>
                <w:sz w:val="12"/>
              </w:rPr>
              <w:t>Provide</w:t>
            </w:r>
            <w:r>
              <w:rPr>
                <w:rFonts w:ascii="Calibri"/>
                <w:spacing w:val="-3"/>
                <w:w w:val="105"/>
                <w:sz w:val="12"/>
              </w:rPr>
              <w:t xml:space="preserve"> </w:t>
            </w:r>
            <w:r>
              <w:rPr>
                <w:rFonts w:ascii="Calibri"/>
                <w:w w:val="105"/>
                <w:sz w:val="12"/>
              </w:rPr>
              <w:t>templates</w:t>
            </w:r>
            <w:r>
              <w:rPr>
                <w:rFonts w:ascii="Calibri"/>
                <w:spacing w:val="-6"/>
                <w:w w:val="105"/>
                <w:sz w:val="12"/>
              </w:rPr>
              <w:t xml:space="preserve"> </w:t>
            </w:r>
            <w:r>
              <w:rPr>
                <w:rFonts w:ascii="Calibri"/>
                <w:spacing w:val="1"/>
                <w:w w:val="105"/>
                <w:sz w:val="12"/>
              </w:rPr>
              <w:t>for</w:t>
            </w:r>
            <w:r>
              <w:rPr>
                <w:rFonts w:ascii="Times New Roman"/>
                <w:spacing w:val="24"/>
                <w:w w:val="104"/>
                <w:sz w:val="12"/>
              </w:rPr>
              <w:t xml:space="preserve"> </w:t>
            </w:r>
            <w:r>
              <w:rPr>
                <w:rFonts w:ascii="Calibri"/>
                <w:w w:val="105"/>
                <w:sz w:val="12"/>
              </w:rPr>
              <w:t>reporting.</w:t>
            </w:r>
          </w:p>
        </w:tc>
        <w:tc>
          <w:tcPr>
            <w:tcW w:w="976" w:type="dxa"/>
            <w:tcBorders>
              <w:top w:val="single" w:sz="8" w:space="0" w:color="000000"/>
              <w:left w:val="single" w:sz="8" w:space="0" w:color="000000"/>
              <w:bottom w:val="single" w:sz="8" w:space="0" w:color="000000"/>
              <w:right w:val="single" w:sz="8" w:space="0" w:color="000000"/>
            </w:tcBorders>
            <w:hideMark/>
          </w:tcPr>
          <w:p w14:paraId="71D6565C" w14:textId="77777777" w:rsidR="00D17C03" w:rsidRDefault="00D17C03">
            <w:pPr>
              <w:pStyle w:val="TableParagraph"/>
              <w:spacing w:before="94"/>
              <w:ind w:left="250"/>
              <w:rPr>
                <w:rFonts w:ascii="Calibri" w:eastAsia="Calibri" w:hAnsi="Calibri" w:cs="Calibri"/>
                <w:sz w:val="12"/>
                <w:szCs w:val="12"/>
              </w:rPr>
            </w:pPr>
            <w:r>
              <w:rPr>
                <w:rFonts w:ascii="Calibri"/>
                <w:i/>
                <w:spacing w:val="2"/>
                <w:w w:val="105"/>
                <w:sz w:val="12"/>
              </w:rPr>
              <w:t>N</w:t>
            </w:r>
            <w:r>
              <w:rPr>
                <w:rFonts w:ascii="Calibri"/>
                <w:i/>
                <w:spacing w:val="1"/>
                <w:w w:val="105"/>
                <w:sz w:val="12"/>
              </w:rPr>
              <w:t>CC</w:t>
            </w:r>
            <w:r>
              <w:rPr>
                <w:rFonts w:ascii="Calibri"/>
                <w:i/>
                <w:w w:val="105"/>
                <w:sz w:val="12"/>
              </w:rPr>
              <w:t>C</w:t>
            </w:r>
          </w:p>
          <w:p w14:paraId="46BBEF33" w14:textId="77777777" w:rsidR="00D17C03" w:rsidRDefault="00D17C03">
            <w:pPr>
              <w:pStyle w:val="TableParagraph"/>
              <w:spacing w:before="21" w:line="273" w:lineRule="auto"/>
              <w:ind w:left="74" w:right="50" w:hanging="34"/>
              <w:jc w:val="both"/>
              <w:rPr>
                <w:rFonts w:ascii="Calibri" w:eastAsia="Calibri" w:hAnsi="Calibri" w:cs="Calibri"/>
                <w:sz w:val="12"/>
                <w:szCs w:val="12"/>
              </w:rPr>
            </w:pPr>
            <w:r>
              <w:rPr>
                <w:rFonts w:ascii="Calibri"/>
                <w:i/>
                <w:spacing w:val="-1"/>
                <w:w w:val="105"/>
                <w:sz w:val="12"/>
              </w:rPr>
              <w:t>established</w:t>
            </w:r>
            <w:r>
              <w:rPr>
                <w:rFonts w:ascii="Calibri"/>
                <w:i/>
                <w:spacing w:val="-5"/>
                <w:w w:val="105"/>
                <w:sz w:val="12"/>
              </w:rPr>
              <w:t xml:space="preserve"> </w:t>
            </w:r>
            <w:r>
              <w:rPr>
                <w:rFonts w:ascii="Calibri"/>
                <w:i/>
                <w:spacing w:val="-2"/>
                <w:w w:val="105"/>
                <w:sz w:val="12"/>
              </w:rPr>
              <w:t>in</w:t>
            </w:r>
            <w:r>
              <w:rPr>
                <w:rFonts w:ascii="Times New Roman"/>
                <w:i/>
                <w:spacing w:val="27"/>
                <w:w w:val="104"/>
                <w:sz w:val="12"/>
              </w:rPr>
              <w:t xml:space="preserve"> </w:t>
            </w:r>
            <w:r>
              <w:rPr>
                <w:rFonts w:ascii="Calibri"/>
                <w:i/>
                <w:spacing w:val="-6"/>
                <w:w w:val="105"/>
                <w:sz w:val="12"/>
              </w:rPr>
              <w:t>2014</w:t>
            </w:r>
            <w:r>
              <w:rPr>
                <w:rFonts w:ascii="Calibri"/>
                <w:i/>
                <w:spacing w:val="-9"/>
                <w:w w:val="105"/>
                <w:sz w:val="12"/>
              </w:rPr>
              <w:t xml:space="preserve"> </w:t>
            </w:r>
            <w:r>
              <w:rPr>
                <w:rFonts w:ascii="Calibri"/>
                <w:i/>
                <w:spacing w:val="1"/>
                <w:w w:val="105"/>
                <w:sz w:val="12"/>
              </w:rPr>
              <w:t>but</w:t>
            </w:r>
            <w:r>
              <w:rPr>
                <w:rFonts w:ascii="Calibri"/>
                <w:i/>
                <w:spacing w:val="-5"/>
                <w:w w:val="105"/>
                <w:sz w:val="12"/>
              </w:rPr>
              <w:t xml:space="preserve"> </w:t>
            </w:r>
            <w:r>
              <w:rPr>
                <w:rFonts w:ascii="Calibri"/>
                <w:i/>
                <w:spacing w:val="1"/>
                <w:w w:val="105"/>
                <w:sz w:val="12"/>
              </w:rPr>
              <w:t>not</w:t>
            </w:r>
            <w:r>
              <w:rPr>
                <w:rFonts w:ascii="Times New Roman"/>
                <w:i/>
                <w:spacing w:val="24"/>
                <w:w w:val="104"/>
                <w:sz w:val="12"/>
              </w:rPr>
              <w:t xml:space="preserve"> </w:t>
            </w:r>
            <w:r>
              <w:rPr>
                <w:rFonts w:ascii="Calibri"/>
                <w:i/>
                <w:w w:val="105"/>
                <w:sz w:val="12"/>
              </w:rPr>
              <w:t>fonctionnal</w:t>
            </w:r>
          </w:p>
        </w:tc>
        <w:tc>
          <w:tcPr>
            <w:tcW w:w="2155" w:type="dxa"/>
            <w:tcBorders>
              <w:top w:val="single" w:sz="8" w:space="0" w:color="000000"/>
              <w:left w:val="single" w:sz="8" w:space="0" w:color="000000"/>
              <w:bottom w:val="single" w:sz="8" w:space="0" w:color="000000"/>
              <w:right w:val="single" w:sz="8" w:space="0" w:color="000000"/>
            </w:tcBorders>
            <w:hideMark/>
          </w:tcPr>
          <w:p w14:paraId="32D44108" w14:textId="77777777" w:rsidR="00D17C03" w:rsidRDefault="00D17C03">
            <w:pPr>
              <w:pStyle w:val="TableParagraph"/>
              <w:spacing w:before="94" w:line="273" w:lineRule="auto"/>
              <w:ind w:left="15" w:right="84"/>
              <w:rPr>
                <w:rFonts w:ascii="Calibri" w:eastAsia="Calibri" w:hAnsi="Calibri" w:cs="Calibri"/>
                <w:sz w:val="12"/>
                <w:szCs w:val="12"/>
              </w:rPr>
            </w:pPr>
            <w:r>
              <w:rPr>
                <w:rFonts w:ascii="Calibri"/>
                <w:w w:val="105"/>
                <w:sz w:val="12"/>
              </w:rPr>
              <w:t>Council</w:t>
            </w:r>
            <w:r>
              <w:rPr>
                <w:rFonts w:ascii="Calibri"/>
                <w:spacing w:val="-3"/>
                <w:w w:val="105"/>
                <w:sz w:val="12"/>
              </w:rPr>
              <w:t xml:space="preserve"> </w:t>
            </w:r>
            <w:r>
              <w:rPr>
                <w:rFonts w:ascii="Calibri"/>
                <w:w w:val="105"/>
                <w:sz w:val="12"/>
              </w:rPr>
              <w:t>members</w:t>
            </w:r>
            <w:r>
              <w:rPr>
                <w:rFonts w:ascii="Calibri"/>
                <w:spacing w:val="-6"/>
                <w:w w:val="105"/>
                <w:sz w:val="12"/>
              </w:rPr>
              <w:t xml:space="preserve"> </w:t>
            </w:r>
            <w:r>
              <w:rPr>
                <w:rFonts w:ascii="Calibri"/>
                <w:spacing w:val="-2"/>
                <w:w w:val="105"/>
                <w:sz w:val="12"/>
              </w:rPr>
              <w:t>are</w:t>
            </w:r>
            <w:r>
              <w:rPr>
                <w:rFonts w:ascii="Calibri"/>
                <w:spacing w:val="-3"/>
                <w:w w:val="105"/>
                <w:sz w:val="12"/>
              </w:rPr>
              <w:t xml:space="preserve"> </w:t>
            </w:r>
            <w:r>
              <w:rPr>
                <w:rFonts w:ascii="Calibri"/>
                <w:w w:val="105"/>
                <w:sz w:val="12"/>
              </w:rPr>
              <w:t>appointed</w:t>
            </w:r>
            <w:r>
              <w:rPr>
                <w:rFonts w:ascii="Times New Roman"/>
                <w:spacing w:val="26"/>
                <w:w w:val="105"/>
                <w:sz w:val="12"/>
              </w:rPr>
              <w:t xml:space="preserve"> </w:t>
            </w:r>
            <w:r>
              <w:rPr>
                <w:rFonts w:ascii="Calibri"/>
                <w:w w:val="105"/>
                <w:sz w:val="12"/>
              </w:rPr>
              <w:t>by</w:t>
            </w:r>
            <w:r>
              <w:rPr>
                <w:rFonts w:ascii="Calibri"/>
                <w:spacing w:val="-6"/>
                <w:w w:val="105"/>
                <w:sz w:val="12"/>
              </w:rPr>
              <w:t xml:space="preserve"> </w:t>
            </w:r>
            <w:r>
              <w:rPr>
                <w:rFonts w:ascii="Calibri"/>
                <w:w w:val="105"/>
                <w:sz w:val="12"/>
              </w:rPr>
              <w:t>the</w:t>
            </w:r>
            <w:r>
              <w:rPr>
                <w:rFonts w:ascii="Calibri"/>
                <w:spacing w:val="-2"/>
                <w:w w:val="105"/>
                <w:sz w:val="12"/>
              </w:rPr>
              <w:t xml:space="preserve"> </w:t>
            </w:r>
            <w:r>
              <w:rPr>
                <w:rFonts w:ascii="Calibri"/>
                <w:w w:val="105"/>
                <w:sz w:val="12"/>
              </w:rPr>
              <w:t>Government,</w:t>
            </w:r>
            <w:r>
              <w:rPr>
                <w:rFonts w:ascii="Calibri"/>
                <w:spacing w:val="-5"/>
                <w:w w:val="105"/>
                <w:sz w:val="12"/>
              </w:rPr>
              <w:t xml:space="preserve"> </w:t>
            </w:r>
            <w:r>
              <w:rPr>
                <w:rFonts w:ascii="Calibri"/>
                <w:w w:val="105"/>
                <w:sz w:val="12"/>
              </w:rPr>
              <w:t>the</w:t>
            </w:r>
            <w:r>
              <w:rPr>
                <w:rFonts w:ascii="Calibri"/>
                <w:spacing w:val="-2"/>
                <w:w w:val="105"/>
                <w:sz w:val="12"/>
              </w:rPr>
              <w:t xml:space="preserve"> </w:t>
            </w:r>
            <w:r>
              <w:rPr>
                <w:rFonts w:ascii="Calibri"/>
                <w:w w:val="105"/>
                <w:sz w:val="12"/>
              </w:rPr>
              <w:t>Council</w:t>
            </w:r>
            <w:r>
              <w:rPr>
                <w:rFonts w:ascii="Times New Roman"/>
                <w:spacing w:val="23"/>
                <w:w w:val="105"/>
                <w:sz w:val="12"/>
              </w:rPr>
              <w:t xml:space="preserve"> </w:t>
            </w:r>
            <w:r>
              <w:rPr>
                <w:rFonts w:ascii="Calibri"/>
                <w:spacing w:val="-1"/>
                <w:w w:val="105"/>
                <w:sz w:val="12"/>
              </w:rPr>
              <w:t>has</w:t>
            </w:r>
            <w:r>
              <w:rPr>
                <w:rFonts w:ascii="Calibri"/>
                <w:spacing w:val="-5"/>
                <w:w w:val="105"/>
                <w:sz w:val="12"/>
              </w:rPr>
              <w:t xml:space="preserve"> </w:t>
            </w:r>
            <w:r>
              <w:rPr>
                <w:rFonts w:ascii="Calibri"/>
                <w:w w:val="105"/>
                <w:sz w:val="12"/>
              </w:rPr>
              <w:t>adopted</w:t>
            </w:r>
            <w:r>
              <w:rPr>
                <w:rFonts w:ascii="Calibri"/>
                <w:spacing w:val="-5"/>
                <w:w w:val="105"/>
                <w:sz w:val="12"/>
              </w:rPr>
              <w:t xml:space="preserve"> </w:t>
            </w:r>
            <w:r>
              <w:rPr>
                <w:rFonts w:ascii="Calibri"/>
                <w:spacing w:val="1"/>
                <w:w w:val="105"/>
                <w:sz w:val="12"/>
              </w:rPr>
              <w:t>its</w:t>
            </w:r>
            <w:r>
              <w:rPr>
                <w:rFonts w:ascii="Calibri"/>
                <w:spacing w:val="-5"/>
                <w:w w:val="105"/>
                <w:sz w:val="12"/>
              </w:rPr>
              <w:t xml:space="preserve"> </w:t>
            </w:r>
            <w:r>
              <w:rPr>
                <w:rFonts w:ascii="Calibri"/>
                <w:spacing w:val="1"/>
                <w:w w:val="105"/>
                <w:sz w:val="12"/>
              </w:rPr>
              <w:t>rules</w:t>
            </w:r>
            <w:r>
              <w:rPr>
                <w:rFonts w:ascii="Calibri"/>
                <w:spacing w:val="-4"/>
                <w:w w:val="105"/>
                <w:sz w:val="12"/>
              </w:rPr>
              <w:t xml:space="preserve"> </w:t>
            </w:r>
            <w:r>
              <w:rPr>
                <w:rFonts w:ascii="Calibri"/>
                <w:w w:val="105"/>
                <w:sz w:val="12"/>
              </w:rPr>
              <w:t>of</w:t>
            </w:r>
            <w:r>
              <w:rPr>
                <w:rFonts w:ascii="Times New Roman"/>
                <w:spacing w:val="24"/>
                <w:w w:val="104"/>
                <w:sz w:val="12"/>
              </w:rPr>
              <w:t xml:space="preserve"> </w:t>
            </w:r>
            <w:r>
              <w:rPr>
                <w:rFonts w:ascii="Calibri"/>
                <w:w w:val="105"/>
                <w:sz w:val="12"/>
              </w:rPr>
              <w:t>procedures.</w:t>
            </w:r>
          </w:p>
        </w:tc>
      </w:tr>
      <w:tr w:rsidR="00D17C03" w14:paraId="0BDED54F" w14:textId="77777777" w:rsidTr="004B216B">
        <w:trPr>
          <w:trHeight w:hRule="exact" w:val="1220"/>
          <w:jc w:val="center"/>
        </w:trPr>
        <w:tc>
          <w:tcPr>
            <w:tcW w:w="945" w:type="dxa"/>
            <w:vMerge/>
            <w:tcBorders>
              <w:top w:val="nil"/>
              <w:left w:val="single" w:sz="4" w:space="0" w:color="000000"/>
              <w:bottom w:val="single" w:sz="8" w:space="0" w:color="000000"/>
              <w:right w:val="single" w:sz="8" w:space="0" w:color="000000"/>
            </w:tcBorders>
            <w:vAlign w:val="center"/>
            <w:hideMark/>
          </w:tcPr>
          <w:p w14:paraId="21C6A984" w14:textId="77777777" w:rsidR="00D17C03" w:rsidRDefault="00D17C03">
            <w:pPr>
              <w:rPr>
                <w:rFonts w:ascii="Calibri" w:eastAsia="Calibri" w:hAnsi="Calibri" w:cs="Calibri"/>
                <w:sz w:val="12"/>
                <w:szCs w:val="12"/>
              </w:rPr>
            </w:pPr>
          </w:p>
        </w:tc>
        <w:tc>
          <w:tcPr>
            <w:tcW w:w="417" w:type="dxa"/>
            <w:tcBorders>
              <w:top w:val="single" w:sz="8" w:space="0" w:color="000000"/>
              <w:left w:val="single" w:sz="8" w:space="0" w:color="000000"/>
              <w:bottom w:val="single" w:sz="8" w:space="0" w:color="000000"/>
              <w:right w:val="single" w:sz="8" w:space="0" w:color="000000"/>
            </w:tcBorders>
          </w:tcPr>
          <w:p w14:paraId="5D61F63B" w14:textId="77777777" w:rsidR="00D17C03" w:rsidRDefault="00D17C03">
            <w:pPr>
              <w:pStyle w:val="TableParagraph"/>
              <w:rPr>
                <w:rFonts w:ascii="Times New Roman" w:eastAsia="Times New Roman" w:hAnsi="Times New Roman" w:cs="Times New Roman"/>
                <w:b/>
                <w:bCs/>
                <w:sz w:val="12"/>
                <w:szCs w:val="12"/>
              </w:rPr>
            </w:pPr>
          </w:p>
          <w:p w14:paraId="12302801" w14:textId="77777777" w:rsidR="00D17C03" w:rsidRDefault="00D17C03">
            <w:pPr>
              <w:pStyle w:val="TableParagraph"/>
              <w:rPr>
                <w:rFonts w:ascii="Times New Roman" w:eastAsia="Times New Roman" w:hAnsi="Times New Roman" w:cs="Times New Roman"/>
                <w:b/>
                <w:bCs/>
                <w:sz w:val="12"/>
                <w:szCs w:val="12"/>
              </w:rPr>
            </w:pPr>
          </w:p>
          <w:p w14:paraId="5C7B576C" w14:textId="77777777" w:rsidR="00D17C03" w:rsidRDefault="00D17C03">
            <w:pPr>
              <w:pStyle w:val="TableParagraph"/>
              <w:spacing w:before="4"/>
              <w:rPr>
                <w:rFonts w:ascii="Times New Roman" w:eastAsia="Times New Roman" w:hAnsi="Times New Roman" w:cs="Times New Roman"/>
                <w:b/>
                <w:bCs/>
                <w:sz w:val="13"/>
                <w:szCs w:val="13"/>
              </w:rPr>
            </w:pPr>
          </w:p>
          <w:p w14:paraId="02D5B8C2" w14:textId="77777777" w:rsidR="00D17C03" w:rsidRDefault="00D17C03">
            <w:pPr>
              <w:pStyle w:val="TableParagraph"/>
              <w:ind w:left="15"/>
              <w:rPr>
                <w:rFonts w:ascii="Calibri" w:eastAsia="Calibri" w:hAnsi="Calibri" w:cs="Calibri"/>
                <w:sz w:val="12"/>
                <w:szCs w:val="12"/>
              </w:rPr>
            </w:pPr>
            <w:r>
              <w:rPr>
                <w:rFonts w:ascii="Calibri"/>
                <w:b/>
                <w:spacing w:val="-3"/>
                <w:w w:val="105"/>
                <w:sz w:val="12"/>
              </w:rPr>
              <w:t>1.1.2</w:t>
            </w:r>
          </w:p>
        </w:tc>
        <w:tc>
          <w:tcPr>
            <w:tcW w:w="2857" w:type="dxa"/>
            <w:tcBorders>
              <w:top w:val="single" w:sz="8" w:space="0" w:color="000000"/>
              <w:left w:val="single" w:sz="8" w:space="0" w:color="000000"/>
              <w:bottom w:val="single" w:sz="8" w:space="0" w:color="000000"/>
              <w:right w:val="single" w:sz="8" w:space="0" w:color="000000"/>
            </w:tcBorders>
          </w:tcPr>
          <w:p w14:paraId="5C1D9AE1" w14:textId="77777777" w:rsidR="00D17C03" w:rsidRDefault="00D17C03">
            <w:pPr>
              <w:pStyle w:val="TableParagraph"/>
              <w:rPr>
                <w:rFonts w:ascii="Times New Roman" w:eastAsia="Times New Roman" w:hAnsi="Times New Roman" w:cs="Times New Roman"/>
                <w:b/>
                <w:bCs/>
                <w:sz w:val="12"/>
                <w:szCs w:val="12"/>
              </w:rPr>
            </w:pPr>
          </w:p>
          <w:p w14:paraId="76CB909D" w14:textId="77777777" w:rsidR="00D17C03" w:rsidRDefault="00D17C03">
            <w:pPr>
              <w:pStyle w:val="TableParagraph"/>
              <w:rPr>
                <w:rFonts w:ascii="Times New Roman" w:eastAsia="Times New Roman" w:hAnsi="Times New Roman" w:cs="Times New Roman"/>
                <w:b/>
                <w:bCs/>
                <w:sz w:val="12"/>
                <w:szCs w:val="12"/>
              </w:rPr>
            </w:pPr>
          </w:p>
          <w:p w14:paraId="7A77D6EF" w14:textId="77777777" w:rsidR="00D17C03" w:rsidRDefault="00D17C03">
            <w:pPr>
              <w:pStyle w:val="TableParagraph"/>
              <w:spacing w:before="4"/>
              <w:rPr>
                <w:rFonts w:ascii="Times New Roman" w:eastAsia="Times New Roman" w:hAnsi="Times New Roman" w:cs="Times New Roman"/>
                <w:b/>
                <w:bCs/>
                <w:sz w:val="13"/>
                <w:szCs w:val="13"/>
              </w:rPr>
            </w:pPr>
          </w:p>
          <w:p w14:paraId="627D916C" w14:textId="77777777" w:rsidR="00D17C03" w:rsidRDefault="00D17C03">
            <w:pPr>
              <w:pStyle w:val="TableParagraph"/>
              <w:ind w:left="15"/>
              <w:rPr>
                <w:rFonts w:ascii="Calibri" w:eastAsia="Calibri" w:hAnsi="Calibri" w:cs="Calibri"/>
                <w:sz w:val="12"/>
                <w:szCs w:val="12"/>
              </w:rPr>
            </w:pPr>
            <w:r>
              <w:rPr>
                <w:rFonts w:ascii="Calibri" w:eastAsia="Calibri" w:hAnsi="Calibri" w:cs="Calibri"/>
                <w:spacing w:val="1"/>
                <w:w w:val="105"/>
                <w:sz w:val="12"/>
                <w:szCs w:val="12"/>
              </w:rPr>
              <w:t>Session</w:t>
            </w:r>
            <w:r>
              <w:rPr>
                <w:rFonts w:ascii="Calibri" w:eastAsia="Calibri" w:hAnsi="Calibri" w:cs="Calibri"/>
                <w:spacing w:val="-5"/>
                <w:w w:val="105"/>
                <w:sz w:val="12"/>
                <w:szCs w:val="12"/>
              </w:rPr>
              <w:t xml:space="preserve"> </w:t>
            </w:r>
            <w:r>
              <w:rPr>
                <w:rFonts w:ascii="Calibri" w:eastAsia="Calibri" w:hAnsi="Calibri" w:cs="Calibri"/>
                <w:spacing w:val="-1"/>
                <w:w w:val="105"/>
                <w:sz w:val="12"/>
                <w:szCs w:val="12"/>
              </w:rPr>
              <w:t>n°1</w:t>
            </w:r>
            <w:r>
              <w:rPr>
                <w:rFonts w:ascii="Calibri" w:eastAsia="Calibri" w:hAnsi="Calibri" w:cs="Calibri"/>
                <w:spacing w:val="-10"/>
                <w:w w:val="105"/>
                <w:sz w:val="12"/>
                <w:szCs w:val="12"/>
              </w:rPr>
              <w:t xml:space="preserve"> </w:t>
            </w:r>
            <w:r>
              <w:rPr>
                <w:rFonts w:ascii="Calibri" w:eastAsia="Calibri" w:hAnsi="Calibri" w:cs="Calibri"/>
                <w:spacing w:val="2"/>
                <w:w w:val="105"/>
                <w:sz w:val="12"/>
                <w:szCs w:val="12"/>
              </w:rPr>
              <w:t>is</w:t>
            </w:r>
            <w:r>
              <w:rPr>
                <w:rFonts w:ascii="Calibri" w:eastAsia="Calibri" w:hAnsi="Calibri" w:cs="Calibri"/>
                <w:spacing w:val="-4"/>
                <w:w w:val="105"/>
                <w:sz w:val="12"/>
                <w:szCs w:val="12"/>
              </w:rPr>
              <w:t xml:space="preserve"> </w:t>
            </w:r>
            <w:r>
              <w:rPr>
                <w:rFonts w:ascii="Calibri" w:eastAsia="Calibri" w:hAnsi="Calibri" w:cs="Calibri"/>
                <w:spacing w:val="1"/>
                <w:w w:val="105"/>
                <w:sz w:val="12"/>
                <w:szCs w:val="12"/>
              </w:rPr>
              <w:t>held.</w:t>
            </w:r>
          </w:p>
        </w:tc>
        <w:tc>
          <w:tcPr>
            <w:tcW w:w="1077" w:type="dxa"/>
            <w:tcBorders>
              <w:top w:val="single" w:sz="8" w:space="0" w:color="000000"/>
              <w:left w:val="single" w:sz="8" w:space="0" w:color="000000"/>
              <w:bottom w:val="single" w:sz="8" w:space="0" w:color="000000"/>
              <w:right w:val="single" w:sz="8" w:space="0" w:color="000000"/>
            </w:tcBorders>
          </w:tcPr>
          <w:p w14:paraId="0640CD28" w14:textId="77777777" w:rsidR="00D17C03" w:rsidRDefault="00D17C03">
            <w:pPr>
              <w:pStyle w:val="TableParagraph"/>
              <w:rPr>
                <w:rFonts w:ascii="Times New Roman" w:eastAsia="Times New Roman" w:hAnsi="Times New Roman" w:cs="Times New Roman"/>
                <w:b/>
                <w:bCs/>
                <w:sz w:val="12"/>
                <w:szCs w:val="12"/>
              </w:rPr>
            </w:pPr>
          </w:p>
          <w:p w14:paraId="7F0B20BD" w14:textId="77777777" w:rsidR="00D17C03" w:rsidRDefault="00D17C03">
            <w:pPr>
              <w:pStyle w:val="TableParagraph"/>
              <w:rPr>
                <w:rFonts w:ascii="Times New Roman" w:eastAsia="Times New Roman" w:hAnsi="Times New Roman" w:cs="Times New Roman"/>
                <w:b/>
                <w:bCs/>
                <w:sz w:val="12"/>
                <w:szCs w:val="12"/>
              </w:rPr>
            </w:pPr>
          </w:p>
          <w:p w14:paraId="68F3EF1D" w14:textId="77777777" w:rsidR="00D17C03" w:rsidRDefault="00D17C03">
            <w:pPr>
              <w:pStyle w:val="TableParagraph"/>
              <w:spacing w:before="69" w:line="273" w:lineRule="auto"/>
              <w:ind w:left="116" w:right="47" w:hanging="84"/>
              <w:rPr>
                <w:rFonts w:ascii="Calibri" w:eastAsia="Calibri" w:hAnsi="Calibri" w:cs="Calibri"/>
                <w:sz w:val="12"/>
                <w:szCs w:val="12"/>
              </w:rPr>
            </w:pPr>
            <w:r>
              <w:rPr>
                <w:rFonts w:ascii="Calibri"/>
                <w:i/>
                <w:spacing w:val="-1"/>
                <w:w w:val="105"/>
                <w:sz w:val="12"/>
              </w:rPr>
              <w:t>Climate</w:t>
            </w:r>
            <w:r>
              <w:rPr>
                <w:rFonts w:ascii="Calibri"/>
                <w:i/>
                <w:spacing w:val="-12"/>
                <w:w w:val="105"/>
                <w:sz w:val="12"/>
              </w:rPr>
              <w:t xml:space="preserve"> </w:t>
            </w:r>
            <w:r>
              <w:rPr>
                <w:rFonts w:ascii="Calibri"/>
                <w:i/>
                <w:w w:val="105"/>
                <w:sz w:val="12"/>
              </w:rPr>
              <w:t>change</w:t>
            </w:r>
            <w:r>
              <w:rPr>
                <w:rFonts w:ascii="Times New Roman"/>
                <w:i/>
                <w:spacing w:val="27"/>
                <w:w w:val="104"/>
                <w:sz w:val="12"/>
              </w:rPr>
              <w:t xml:space="preserve"> </w:t>
            </w:r>
            <w:r>
              <w:rPr>
                <w:rFonts w:ascii="Calibri"/>
                <w:i/>
                <w:spacing w:val="-1"/>
                <w:w w:val="105"/>
                <w:sz w:val="12"/>
              </w:rPr>
              <w:t>Department</w:t>
            </w:r>
          </w:p>
        </w:tc>
        <w:tc>
          <w:tcPr>
            <w:tcW w:w="1322" w:type="dxa"/>
            <w:tcBorders>
              <w:top w:val="single" w:sz="8" w:space="0" w:color="000000"/>
              <w:left w:val="single" w:sz="8" w:space="0" w:color="000000"/>
              <w:bottom w:val="single" w:sz="8" w:space="0" w:color="000000"/>
              <w:right w:val="single" w:sz="8" w:space="0" w:color="000000"/>
            </w:tcBorders>
          </w:tcPr>
          <w:p w14:paraId="7129207F" w14:textId="77777777" w:rsidR="00D17C03" w:rsidRDefault="00D17C03">
            <w:pPr>
              <w:pStyle w:val="TableParagraph"/>
              <w:rPr>
                <w:rFonts w:ascii="Times New Roman" w:eastAsia="Times New Roman" w:hAnsi="Times New Roman" w:cs="Times New Roman"/>
                <w:b/>
                <w:bCs/>
                <w:sz w:val="12"/>
                <w:szCs w:val="12"/>
              </w:rPr>
            </w:pPr>
          </w:p>
          <w:p w14:paraId="51D096BB" w14:textId="77777777" w:rsidR="00D17C03" w:rsidRDefault="00D17C03">
            <w:pPr>
              <w:pStyle w:val="TableParagraph"/>
              <w:rPr>
                <w:rFonts w:ascii="Times New Roman" w:eastAsia="Times New Roman" w:hAnsi="Times New Roman" w:cs="Times New Roman"/>
                <w:b/>
                <w:bCs/>
                <w:sz w:val="12"/>
                <w:szCs w:val="12"/>
              </w:rPr>
            </w:pPr>
          </w:p>
          <w:p w14:paraId="4A3361AB" w14:textId="77777777" w:rsidR="00D17C03" w:rsidRDefault="00D17C03">
            <w:pPr>
              <w:pStyle w:val="TableParagraph"/>
              <w:spacing w:before="4"/>
              <w:rPr>
                <w:rFonts w:ascii="Times New Roman" w:eastAsia="Times New Roman" w:hAnsi="Times New Roman" w:cs="Times New Roman"/>
                <w:b/>
                <w:bCs/>
                <w:sz w:val="13"/>
                <w:szCs w:val="13"/>
              </w:rPr>
            </w:pPr>
          </w:p>
          <w:p w14:paraId="3036BFE1" w14:textId="77777777" w:rsidR="00D17C03" w:rsidRDefault="00D17C03">
            <w:pPr>
              <w:pStyle w:val="TableParagraph"/>
              <w:ind w:left="5"/>
              <w:jc w:val="center"/>
              <w:rPr>
                <w:rFonts w:ascii="Calibri" w:eastAsia="Calibri" w:hAnsi="Calibri" w:cs="Calibri"/>
                <w:sz w:val="12"/>
                <w:szCs w:val="12"/>
              </w:rPr>
            </w:pPr>
            <w:r>
              <w:rPr>
                <w:rFonts w:ascii="Calibri"/>
                <w:w w:val="105"/>
                <w:sz w:val="12"/>
              </w:rPr>
              <w:t>-</w:t>
            </w:r>
          </w:p>
        </w:tc>
        <w:tc>
          <w:tcPr>
            <w:tcW w:w="3202" w:type="dxa"/>
            <w:vMerge w:val="restart"/>
            <w:tcBorders>
              <w:top w:val="single" w:sz="8" w:space="0" w:color="000000"/>
              <w:left w:val="single" w:sz="8" w:space="0" w:color="000000"/>
              <w:bottom w:val="single" w:sz="8" w:space="0" w:color="000000"/>
              <w:right w:val="single" w:sz="8" w:space="0" w:color="000000"/>
            </w:tcBorders>
          </w:tcPr>
          <w:p w14:paraId="3F6BDDA6" w14:textId="77777777" w:rsidR="00D17C03" w:rsidRDefault="00D17C03">
            <w:pPr>
              <w:pStyle w:val="TableParagraph"/>
              <w:rPr>
                <w:rFonts w:ascii="Times New Roman" w:eastAsia="Times New Roman" w:hAnsi="Times New Roman" w:cs="Times New Roman"/>
                <w:b/>
                <w:bCs/>
                <w:sz w:val="12"/>
                <w:szCs w:val="12"/>
              </w:rPr>
            </w:pPr>
          </w:p>
          <w:p w14:paraId="28230B03" w14:textId="77777777" w:rsidR="00D17C03" w:rsidRDefault="00D17C03">
            <w:pPr>
              <w:pStyle w:val="TableParagraph"/>
              <w:rPr>
                <w:rFonts w:ascii="Times New Roman" w:eastAsia="Times New Roman" w:hAnsi="Times New Roman" w:cs="Times New Roman"/>
                <w:b/>
                <w:bCs/>
                <w:sz w:val="12"/>
                <w:szCs w:val="12"/>
              </w:rPr>
            </w:pPr>
          </w:p>
          <w:p w14:paraId="636A4688" w14:textId="77777777" w:rsidR="00D17C03" w:rsidRDefault="00D17C03">
            <w:pPr>
              <w:pStyle w:val="TableParagraph"/>
              <w:rPr>
                <w:rFonts w:ascii="Times New Roman" w:eastAsia="Times New Roman" w:hAnsi="Times New Roman" w:cs="Times New Roman"/>
                <w:b/>
                <w:bCs/>
                <w:sz w:val="12"/>
                <w:szCs w:val="12"/>
              </w:rPr>
            </w:pPr>
          </w:p>
          <w:p w14:paraId="7F20C471" w14:textId="77777777" w:rsidR="00D17C03" w:rsidRDefault="00D17C03">
            <w:pPr>
              <w:pStyle w:val="TableParagraph"/>
              <w:spacing w:before="11"/>
              <w:rPr>
                <w:rFonts w:ascii="Times New Roman" w:eastAsia="Times New Roman" w:hAnsi="Times New Roman" w:cs="Times New Roman"/>
                <w:b/>
                <w:bCs/>
                <w:sz w:val="15"/>
                <w:szCs w:val="15"/>
              </w:rPr>
            </w:pPr>
          </w:p>
          <w:p w14:paraId="271D189D" w14:textId="77777777" w:rsidR="00D17C03" w:rsidRDefault="00D17C03">
            <w:pPr>
              <w:pStyle w:val="TableParagraph"/>
              <w:spacing w:line="273" w:lineRule="auto"/>
              <w:ind w:left="16" w:right="17"/>
              <w:jc w:val="center"/>
              <w:rPr>
                <w:rFonts w:ascii="Calibri" w:eastAsia="Calibri" w:hAnsi="Calibri" w:cs="Calibri"/>
                <w:sz w:val="12"/>
                <w:szCs w:val="12"/>
              </w:rPr>
            </w:pPr>
            <w:r>
              <w:rPr>
                <w:rFonts w:ascii="Calibri"/>
                <w:w w:val="105"/>
                <w:sz w:val="12"/>
              </w:rPr>
              <w:t>AFD</w:t>
            </w:r>
            <w:r>
              <w:rPr>
                <w:rFonts w:ascii="Calibri"/>
                <w:spacing w:val="-8"/>
                <w:w w:val="105"/>
                <w:sz w:val="12"/>
              </w:rPr>
              <w:t xml:space="preserve"> </w:t>
            </w:r>
            <w:r>
              <w:rPr>
                <w:rFonts w:ascii="Calibri"/>
                <w:spacing w:val="-2"/>
                <w:w w:val="105"/>
                <w:sz w:val="12"/>
              </w:rPr>
              <w:t>TA</w:t>
            </w:r>
            <w:r>
              <w:rPr>
                <w:rFonts w:ascii="Calibri"/>
                <w:spacing w:val="-3"/>
                <w:w w:val="105"/>
                <w:sz w:val="12"/>
              </w:rPr>
              <w:t xml:space="preserve"> </w:t>
            </w:r>
            <w:r>
              <w:rPr>
                <w:rFonts w:ascii="Calibri"/>
                <w:spacing w:val="1"/>
                <w:w w:val="105"/>
                <w:sz w:val="12"/>
              </w:rPr>
              <w:t>activities</w:t>
            </w:r>
            <w:r>
              <w:rPr>
                <w:rFonts w:ascii="Calibri"/>
                <w:spacing w:val="-5"/>
                <w:w w:val="105"/>
                <w:sz w:val="12"/>
              </w:rPr>
              <w:t xml:space="preserve"> </w:t>
            </w:r>
            <w:r>
              <w:rPr>
                <w:rFonts w:ascii="Calibri"/>
                <w:w w:val="105"/>
                <w:sz w:val="12"/>
              </w:rPr>
              <w:t>:</w:t>
            </w:r>
            <w:r>
              <w:rPr>
                <w:rFonts w:ascii="Calibri"/>
                <w:spacing w:val="-6"/>
                <w:w w:val="105"/>
                <w:sz w:val="12"/>
              </w:rPr>
              <w:t xml:space="preserve"> </w:t>
            </w:r>
            <w:r>
              <w:rPr>
                <w:rFonts w:ascii="Calibri"/>
                <w:spacing w:val="2"/>
                <w:w w:val="105"/>
                <w:sz w:val="12"/>
              </w:rPr>
              <w:t>(i)</w:t>
            </w:r>
            <w:r>
              <w:rPr>
                <w:rFonts w:ascii="Calibri"/>
                <w:spacing w:val="-3"/>
                <w:w w:val="105"/>
                <w:sz w:val="12"/>
              </w:rPr>
              <w:t xml:space="preserve"> </w:t>
            </w:r>
            <w:r>
              <w:rPr>
                <w:rFonts w:ascii="Calibri"/>
                <w:spacing w:val="-1"/>
                <w:w w:val="105"/>
                <w:sz w:val="12"/>
              </w:rPr>
              <w:t>Support</w:t>
            </w:r>
            <w:r>
              <w:rPr>
                <w:rFonts w:ascii="Calibri"/>
                <w:spacing w:val="-7"/>
                <w:w w:val="105"/>
                <w:sz w:val="12"/>
              </w:rPr>
              <w:t xml:space="preserve"> </w:t>
            </w:r>
            <w:r>
              <w:rPr>
                <w:rFonts w:ascii="Calibri"/>
                <w:w w:val="105"/>
                <w:sz w:val="12"/>
              </w:rPr>
              <w:t>the</w:t>
            </w:r>
            <w:r>
              <w:rPr>
                <w:rFonts w:ascii="Calibri"/>
                <w:spacing w:val="-1"/>
                <w:w w:val="105"/>
                <w:sz w:val="12"/>
              </w:rPr>
              <w:t xml:space="preserve"> </w:t>
            </w:r>
            <w:r>
              <w:rPr>
                <w:rFonts w:ascii="Calibri"/>
                <w:w w:val="105"/>
                <w:sz w:val="12"/>
              </w:rPr>
              <w:t>NCCC</w:t>
            </w:r>
            <w:r>
              <w:rPr>
                <w:rFonts w:ascii="Calibri"/>
                <w:spacing w:val="-7"/>
                <w:w w:val="105"/>
                <w:sz w:val="12"/>
              </w:rPr>
              <w:t xml:space="preserve"> </w:t>
            </w:r>
            <w:r>
              <w:rPr>
                <w:rFonts w:ascii="Calibri"/>
                <w:w w:val="105"/>
                <w:sz w:val="12"/>
              </w:rPr>
              <w:t>secretariat</w:t>
            </w:r>
            <w:r>
              <w:rPr>
                <w:rFonts w:ascii="Times New Roman"/>
                <w:spacing w:val="24"/>
                <w:w w:val="104"/>
                <w:sz w:val="12"/>
              </w:rPr>
              <w:t xml:space="preserve"> </w:t>
            </w:r>
            <w:r>
              <w:rPr>
                <w:rFonts w:ascii="Calibri"/>
                <w:w w:val="105"/>
                <w:sz w:val="12"/>
              </w:rPr>
              <w:t>to</w:t>
            </w:r>
            <w:r>
              <w:rPr>
                <w:rFonts w:ascii="Calibri"/>
                <w:spacing w:val="-6"/>
                <w:w w:val="105"/>
                <w:sz w:val="12"/>
              </w:rPr>
              <w:t xml:space="preserve"> </w:t>
            </w:r>
            <w:r>
              <w:rPr>
                <w:rFonts w:ascii="Calibri"/>
                <w:w w:val="105"/>
                <w:sz w:val="12"/>
              </w:rPr>
              <w:t>report</w:t>
            </w:r>
            <w:r>
              <w:rPr>
                <w:rFonts w:ascii="Calibri"/>
                <w:spacing w:val="-7"/>
                <w:w w:val="105"/>
                <w:sz w:val="12"/>
              </w:rPr>
              <w:t xml:space="preserve"> </w:t>
            </w:r>
            <w:r>
              <w:rPr>
                <w:rFonts w:ascii="Calibri"/>
                <w:w w:val="105"/>
                <w:sz w:val="12"/>
              </w:rPr>
              <w:t>to</w:t>
            </w:r>
            <w:r>
              <w:rPr>
                <w:rFonts w:ascii="Calibri"/>
                <w:spacing w:val="-5"/>
                <w:w w:val="105"/>
                <w:sz w:val="12"/>
              </w:rPr>
              <w:t xml:space="preserve"> </w:t>
            </w:r>
            <w:r>
              <w:rPr>
                <w:rFonts w:ascii="Calibri"/>
                <w:w w:val="105"/>
                <w:sz w:val="12"/>
              </w:rPr>
              <w:t>the</w:t>
            </w:r>
            <w:r>
              <w:rPr>
                <w:rFonts w:ascii="Calibri"/>
                <w:spacing w:val="-2"/>
                <w:w w:val="105"/>
                <w:sz w:val="12"/>
              </w:rPr>
              <w:t xml:space="preserve"> </w:t>
            </w:r>
            <w:r>
              <w:rPr>
                <w:rFonts w:ascii="Calibri"/>
                <w:w w:val="105"/>
                <w:sz w:val="12"/>
              </w:rPr>
              <w:t>Government,</w:t>
            </w:r>
            <w:r>
              <w:rPr>
                <w:rFonts w:ascii="Calibri"/>
                <w:spacing w:val="-5"/>
                <w:w w:val="105"/>
                <w:sz w:val="12"/>
              </w:rPr>
              <w:t xml:space="preserve"> </w:t>
            </w:r>
            <w:r>
              <w:rPr>
                <w:rFonts w:ascii="Calibri"/>
                <w:spacing w:val="2"/>
                <w:w w:val="105"/>
                <w:sz w:val="12"/>
              </w:rPr>
              <w:t>(ii)</w:t>
            </w:r>
            <w:r>
              <w:rPr>
                <w:rFonts w:ascii="Calibri"/>
                <w:spacing w:val="-3"/>
                <w:w w:val="105"/>
                <w:sz w:val="12"/>
              </w:rPr>
              <w:t xml:space="preserve"> </w:t>
            </w:r>
            <w:r>
              <w:rPr>
                <w:rFonts w:ascii="Calibri"/>
                <w:spacing w:val="-2"/>
                <w:w w:val="105"/>
                <w:sz w:val="12"/>
              </w:rPr>
              <w:t>Enhance</w:t>
            </w:r>
            <w:r>
              <w:rPr>
                <w:rFonts w:ascii="Times New Roman"/>
                <w:spacing w:val="24"/>
                <w:w w:val="104"/>
                <w:sz w:val="12"/>
              </w:rPr>
              <w:t xml:space="preserve"> </w:t>
            </w:r>
            <w:r>
              <w:rPr>
                <w:rFonts w:ascii="Calibri"/>
                <w:spacing w:val="-1"/>
                <w:w w:val="105"/>
                <w:sz w:val="12"/>
              </w:rPr>
              <w:t>technical</w:t>
            </w:r>
            <w:r>
              <w:rPr>
                <w:rFonts w:ascii="Calibri"/>
                <w:spacing w:val="-3"/>
                <w:w w:val="105"/>
                <w:sz w:val="12"/>
              </w:rPr>
              <w:t xml:space="preserve"> </w:t>
            </w:r>
            <w:r>
              <w:rPr>
                <w:rFonts w:ascii="Calibri"/>
                <w:spacing w:val="2"/>
                <w:w w:val="105"/>
                <w:sz w:val="12"/>
              </w:rPr>
              <w:t>skills</w:t>
            </w:r>
            <w:r>
              <w:rPr>
                <w:rFonts w:ascii="Calibri"/>
                <w:spacing w:val="-5"/>
                <w:w w:val="105"/>
                <w:sz w:val="12"/>
              </w:rPr>
              <w:t xml:space="preserve"> </w:t>
            </w:r>
            <w:r>
              <w:rPr>
                <w:rFonts w:ascii="Calibri"/>
                <w:w w:val="105"/>
                <w:sz w:val="12"/>
              </w:rPr>
              <w:t>of</w:t>
            </w:r>
            <w:r>
              <w:rPr>
                <w:rFonts w:ascii="Calibri"/>
                <w:spacing w:val="-4"/>
                <w:w w:val="105"/>
                <w:sz w:val="12"/>
              </w:rPr>
              <w:t xml:space="preserve"> </w:t>
            </w:r>
            <w:r>
              <w:rPr>
                <w:rFonts w:ascii="Calibri"/>
                <w:w w:val="105"/>
                <w:sz w:val="12"/>
              </w:rPr>
              <w:t>NCCC</w:t>
            </w:r>
            <w:r>
              <w:rPr>
                <w:rFonts w:ascii="Calibri"/>
                <w:spacing w:val="-7"/>
                <w:w w:val="105"/>
                <w:sz w:val="12"/>
              </w:rPr>
              <w:t xml:space="preserve"> </w:t>
            </w:r>
            <w:r>
              <w:rPr>
                <w:rFonts w:ascii="Calibri"/>
                <w:w w:val="105"/>
                <w:sz w:val="12"/>
              </w:rPr>
              <w:t>members,</w:t>
            </w:r>
            <w:r>
              <w:rPr>
                <w:rFonts w:ascii="Calibri"/>
                <w:spacing w:val="-4"/>
                <w:w w:val="105"/>
                <w:sz w:val="12"/>
              </w:rPr>
              <w:t xml:space="preserve"> </w:t>
            </w:r>
            <w:r>
              <w:rPr>
                <w:rFonts w:ascii="Calibri"/>
                <w:spacing w:val="3"/>
                <w:w w:val="105"/>
                <w:sz w:val="12"/>
              </w:rPr>
              <w:t>(iii)</w:t>
            </w:r>
            <w:r>
              <w:rPr>
                <w:rFonts w:ascii="Calibri"/>
                <w:spacing w:val="-3"/>
                <w:w w:val="105"/>
                <w:sz w:val="12"/>
              </w:rPr>
              <w:t xml:space="preserve"> </w:t>
            </w:r>
            <w:r>
              <w:rPr>
                <w:rFonts w:ascii="Calibri"/>
                <w:spacing w:val="-1"/>
                <w:w w:val="105"/>
                <w:sz w:val="12"/>
              </w:rPr>
              <w:t>Promote</w:t>
            </w:r>
            <w:r>
              <w:rPr>
                <w:rFonts w:ascii="Times New Roman"/>
                <w:spacing w:val="42"/>
                <w:w w:val="104"/>
                <w:sz w:val="12"/>
              </w:rPr>
              <w:t xml:space="preserve"> </w:t>
            </w:r>
            <w:r>
              <w:rPr>
                <w:rFonts w:ascii="Calibri"/>
                <w:spacing w:val="1"/>
                <w:w w:val="105"/>
                <w:sz w:val="12"/>
              </w:rPr>
              <w:t>interministerial</w:t>
            </w:r>
            <w:r>
              <w:rPr>
                <w:rFonts w:ascii="Calibri"/>
                <w:spacing w:val="-8"/>
                <w:w w:val="105"/>
                <w:sz w:val="12"/>
              </w:rPr>
              <w:t xml:space="preserve"> </w:t>
            </w:r>
            <w:r>
              <w:rPr>
                <w:rFonts w:ascii="Calibri"/>
                <w:w w:val="105"/>
                <w:sz w:val="12"/>
              </w:rPr>
              <w:t>coordination</w:t>
            </w:r>
          </w:p>
        </w:tc>
        <w:tc>
          <w:tcPr>
            <w:tcW w:w="976" w:type="dxa"/>
            <w:vMerge w:val="restart"/>
            <w:tcBorders>
              <w:top w:val="single" w:sz="8" w:space="0" w:color="000000"/>
              <w:left w:val="single" w:sz="8" w:space="0" w:color="000000"/>
              <w:bottom w:val="single" w:sz="8" w:space="0" w:color="000000"/>
              <w:right w:val="single" w:sz="8" w:space="0" w:color="000000"/>
            </w:tcBorders>
          </w:tcPr>
          <w:p w14:paraId="224618BA" w14:textId="77777777" w:rsidR="00D17C03" w:rsidRDefault="00D17C03">
            <w:pPr>
              <w:pStyle w:val="TableParagraph"/>
              <w:rPr>
                <w:rFonts w:ascii="Times New Roman" w:eastAsia="Times New Roman" w:hAnsi="Times New Roman" w:cs="Times New Roman"/>
                <w:b/>
                <w:bCs/>
                <w:sz w:val="12"/>
                <w:szCs w:val="12"/>
              </w:rPr>
            </w:pPr>
          </w:p>
          <w:p w14:paraId="762F5B4D" w14:textId="77777777" w:rsidR="00D17C03" w:rsidRDefault="00D17C03">
            <w:pPr>
              <w:pStyle w:val="TableParagraph"/>
              <w:rPr>
                <w:rFonts w:ascii="Times New Roman" w:eastAsia="Times New Roman" w:hAnsi="Times New Roman" w:cs="Times New Roman"/>
                <w:b/>
                <w:bCs/>
                <w:sz w:val="12"/>
                <w:szCs w:val="12"/>
              </w:rPr>
            </w:pPr>
          </w:p>
          <w:p w14:paraId="11CEA0F8" w14:textId="77777777" w:rsidR="00D17C03" w:rsidRDefault="00D17C03">
            <w:pPr>
              <w:pStyle w:val="TableParagraph"/>
              <w:rPr>
                <w:rFonts w:ascii="Times New Roman" w:eastAsia="Times New Roman" w:hAnsi="Times New Roman" w:cs="Times New Roman"/>
                <w:b/>
                <w:bCs/>
                <w:sz w:val="12"/>
                <w:szCs w:val="12"/>
              </w:rPr>
            </w:pPr>
          </w:p>
          <w:p w14:paraId="3F0217A5" w14:textId="77777777" w:rsidR="00D17C03" w:rsidRDefault="00D17C03">
            <w:pPr>
              <w:pStyle w:val="TableParagraph"/>
              <w:rPr>
                <w:rFonts w:ascii="Times New Roman" w:eastAsia="Times New Roman" w:hAnsi="Times New Roman" w:cs="Times New Roman"/>
                <w:b/>
                <w:bCs/>
                <w:sz w:val="12"/>
                <w:szCs w:val="12"/>
              </w:rPr>
            </w:pPr>
          </w:p>
          <w:p w14:paraId="4E51EEB4" w14:textId="77777777" w:rsidR="00D17C03" w:rsidRDefault="00D17C03">
            <w:pPr>
              <w:pStyle w:val="TableParagraph"/>
              <w:spacing w:before="2"/>
              <w:rPr>
                <w:rFonts w:ascii="Times New Roman" w:eastAsia="Times New Roman" w:hAnsi="Times New Roman" w:cs="Times New Roman"/>
                <w:b/>
                <w:bCs/>
                <w:sz w:val="11"/>
                <w:szCs w:val="11"/>
              </w:rPr>
            </w:pPr>
          </w:p>
          <w:p w14:paraId="383F6075" w14:textId="77777777" w:rsidR="00D17C03" w:rsidRDefault="00D17C03">
            <w:pPr>
              <w:pStyle w:val="TableParagraph"/>
              <w:spacing w:line="273" w:lineRule="auto"/>
              <w:ind w:left="15" w:right="23"/>
              <w:jc w:val="center"/>
              <w:rPr>
                <w:rFonts w:ascii="Calibri" w:eastAsia="Calibri" w:hAnsi="Calibri" w:cs="Calibri"/>
                <w:sz w:val="12"/>
                <w:szCs w:val="12"/>
              </w:rPr>
            </w:pPr>
            <w:r>
              <w:rPr>
                <w:rFonts w:ascii="Calibri"/>
                <w:i/>
                <w:spacing w:val="-1"/>
                <w:w w:val="105"/>
                <w:sz w:val="12"/>
              </w:rPr>
              <w:t>The</w:t>
            </w:r>
            <w:r>
              <w:rPr>
                <w:rFonts w:ascii="Calibri"/>
                <w:i/>
                <w:spacing w:val="-7"/>
                <w:w w:val="105"/>
                <w:sz w:val="12"/>
              </w:rPr>
              <w:t xml:space="preserve"> </w:t>
            </w:r>
            <w:r>
              <w:rPr>
                <w:rFonts w:ascii="Calibri"/>
                <w:i/>
                <w:spacing w:val="1"/>
                <w:w w:val="105"/>
                <w:sz w:val="12"/>
              </w:rPr>
              <w:t>NCCC</w:t>
            </w:r>
            <w:r>
              <w:rPr>
                <w:rFonts w:ascii="Calibri"/>
                <w:i/>
                <w:spacing w:val="19"/>
                <w:w w:val="105"/>
                <w:sz w:val="12"/>
              </w:rPr>
              <w:t xml:space="preserve"> </w:t>
            </w:r>
            <w:r>
              <w:rPr>
                <w:rFonts w:ascii="Calibri"/>
                <w:i/>
                <w:spacing w:val="-1"/>
                <w:w w:val="105"/>
                <w:sz w:val="12"/>
              </w:rPr>
              <w:t>met</w:t>
            </w:r>
            <w:r>
              <w:rPr>
                <w:rFonts w:ascii="Times New Roman"/>
                <w:i/>
                <w:spacing w:val="23"/>
                <w:w w:val="104"/>
                <w:sz w:val="12"/>
              </w:rPr>
              <w:t xml:space="preserve"> </w:t>
            </w:r>
            <w:r>
              <w:rPr>
                <w:rFonts w:ascii="Calibri"/>
                <w:i/>
                <w:w w:val="105"/>
                <w:sz w:val="12"/>
              </w:rPr>
              <w:t>only</w:t>
            </w:r>
            <w:r>
              <w:rPr>
                <w:rFonts w:ascii="Calibri"/>
                <w:i/>
                <w:spacing w:val="-5"/>
                <w:w w:val="105"/>
                <w:sz w:val="12"/>
              </w:rPr>
              <w:t xml:space="preserve"> </w:t>
            </w:r>
            <w:r>
              <w:rPr>
                <w:rFonts w:ascii="Calibri"/>
                <w:i/>
                <w:spacing w:val="1"/>
                <w:w w:val="105"/>
                <w:sz w:val="12"/>
              </w:rPr>
              <w:t>one</w:t>
            </w:r>
            <w:r>
              <w:rPr>
                <w:rFonts w:ascii="Calibri"/>
                <w:i/>
                <w:spacing w:val="-8"/>
                <w:w w:val="105"/>
                <w:sz w:val="12"/>
              </w:rPr>
              <w:t xml:space="preserve"> </w:t>
            </w:r>
            <w:r>
              <w:rPr>
                <w:rFonts w:ascii="Calibri"/>
                <w:i/>
                <w:spacing w:val="-1"/>
                <w:w w:val="105"/>
                <w:sz w:val="12"/>
              </w:rPr>
              <w:t>since</w:t>
            </w:r>
            <w:r>
              <w:rPr>
                <w:rFonts w:ascii="Times New Roman"/>
                <w:i/>
                <w:spacing w:val="22"/>
                <w:w w:val="104"/>
                <w:sz w:val="12"/>
              </w:rPr>
              <w:t xml:space="preserve"> </w:t>
            </w:r>
            <w:r>
              <w:rPr>
                <w:rFonts w:ascii="Calibri"/>
                <w:i/>
                <w:spacing w:val="-7"/>
                <w:w w:val="105"/>
                <w:sz w:val="12"/>
              </w:rPr>
              <w:t>2014</w:t>
            </w:r>
          </w:p>
        </w:tc>
        <w:tc>
          <w:tcPr>
            <w:tcW w:w="2155" w:type="dxa"/>
            <w:tcBorders>
              <w:top w:val="single" w:sz="8" w:space="0" w:color="000000"/>
              <w:left w:val="single" w:sz="8" w:space="0" w:color="000000"/>
              <w:bottom w:val="single" w:sz="8" w:space="0" w:color="000000"/>
              <w:right w:val="single" w:sz="8" w:space="0" w:color="000000"/>
            </w:tcBorders>
            <w:hideMark/>
          </w:tcPr>
          <w:p w14:paraId="72644603" w14:textId="77777777" w:rsidR="00D17C03" w:rsidRDefault="00D17C03">
            <w:pPr>
              <w:pStyle w:val="TableParagraph"/>
              <w:spacing w:before="10" w:line="273" w:lineRule="auto"/>
              <w:ind w:left="15" w:right="6"/>
              <w:jc w:val="center"/>
              <w:rPr>
                <w:rFonts w:ascii="Calibri" w:eastAsia="Calibri" w:hAnsi="Calibri" w:cs="Calibri"/>
                <w:sz w:val="12"/>
                <w:szCs w:val="12"/>
              </w:rPr>
            </w:pPr>
            <w:r>
              <w:rPr>
                <w:rFonts w:ascii="Calibri"/>
                <w:spacing w:val="-1"/>
                <w:w w:val="105"/>
                <w:sz w:val="12"/>
              </w:rPr>
              <w:t>The</w:t>
            </w:r>
            <w:r>
              <w:rPr>
                <w:rFonts w:ascii="Calibri"/>
                <w:spacing w:val="-2"/>
                <w:w w:val="105"/>
                <w:sz w:val="12"/>
              </w:rPr>
              <w:t xml:space="preserve"> </w:t>
            </w:r>
            <w:r>
              <w:rPr>
                <w:rFonts w:ascii="Calibri"/>
                <w:w w:val="105"/>
                <w:sz w:val="12"/>
              </w:rPr>
              <w:t>NCCC</w:t>
            </w:r>
            <w:r>
              <w:rPr>
                <w:rFonts w:ascii="Calibri"/>
                <w:spacing w:val="-7"/>
                <w:w w:val="105"/>
                <w:sz w:val="12"/>
              </w:rPr>
              <w:t xml:space="preserve"> </w:t>
            </w:r>
            <w:r>
              <w:rPr>
                <w:rFonts w:ascii="Calibri"/>
                <w:spacing w:val="-1"/>
                <w:w w:val="105"/>
                <w:sz w:val="12"/>
              </w:rPr>
              <w:t>mandate</w:t>
            </w:r>
            <w:r>
              <w:rPr>
                <w:rFonts w:ascii="Calibri"/>
                <w:spacing w:val="-2"/>
                <w:w w:val="105"/>
                <w:sz w:val="12"/>
              </w:rPr>
              <w:t xml:space="preserve"> </w:t>
            </w:r>
            <w:r>
              <w:rPr>
                <w:rFonts w:ascii="Calibri"/>
                <w:spacing w:val="2"/>
                <w:w w:val="105"/>
                <w:sz w:val="12"/>
              </w:rPr>
              <w:t>is</w:t>
            </w:r>
            <w:r>
              <w:rPr>
                <w:rFonts w:ascii="Calibri"/>
                <w:spacing w:val="-4"/>
                <w:w w:val="105"/>
                <w:sz w:val="12"/>
              </w:rPr>
              <w:t xml:space="preserve"> </w:t>
            </w:r>
            <w:r>
              <w:rPr>
                <w:rFonts w:ascii="Calibri"/>
                <w:w w:val="105"/>
                <w:sz w:val="12"/>
              </w:rPr>
              <w:t>approved,</w:t>
            </w:r>
            <w:r>
              <w:rPr>
                <w:rFonts w:ascii="Calibri"/>
                <w:spacing w:val="-4"/>
                <w:w w:val="105"/>
                <w:sz w:val="12"/>
              </w:rPr>
              <w:t xml:space="preserve"> </w:t>
            </w:r>
            <w:r>
              <w:rPr>
                <w:rFonts w:ascii="Calibri"/>
                <w:w w:val="105"/>
                <w:sz w:val="12"/>
              </w:rPr>
              <w:t>a</w:t>
            </w:r>
            <w:r>
              <w:rPr>
                <w:rFonts w:ascii="Times New Roman"/>
                <w:spacing w:val="24"/>
                <w:w w:val="104"/>
                <w:sz w:val="12"/>
              </w:rPr>
              <w:t xml:space="preserve"> </w:t>
            </w:r>
            <w:r>
              <w:rPr>
                <w:rFonts w:ascii="Calibri"/>
                <w:w w:val="105"/>
                <w:sz w:val="12"/>
              </w:rPr>
              <w:t>two-year</w:t>
            </w:r>
            <w:r>
              <w:rPr>
                <w:rFonts w:ascii="Calibri"/>
                <w:spacing w:val="-9"/>
                <w:w w:val="105"/>
                <w:sz w:val="12"/>
              </w:rPr>
              <w:t xml:space="preserve"> </w:t>
            </w:r>
            <w:r>
              <w:rPr>
                <w:rFonts w:ascii="Calibri"/>
                <w:w w:val="105"/>
                <w:sz w:val="12"/>
              </w:rPr>
              <w:t>agenda</w:t>
            </w:r>
            <w:r>
              <w:rPr>
                <w:rFonts w:ascii="Calibri"/>
                <w:spacing w:val="-9"/>
                <w:w w:val="105"/>
                <w:sz w:val="12"/>
              </w:rPr>
              <w:t xml:space="preserve"> </w:t>
            </w:r>
            <w:r>
              <w:rPr>
                <w:rFonts w:ascii="Calibri"/>
                <w:spacing w:val="1"/>
                <w:w w:val="105"/>
                <w:sz w:val="12"/>
              </w:rPr>
              <w:t>with</w:t>
            </w:r>
            <w:r>
              <w:rPr>
                <w:rFonts w:ascii="Calibri"/>
                <w:spacing w:val="-7"/>
                <w:w w:val="105"/>
                <w:sz w:val="12"/>
              </w:rPr>
              <w:t xml:space="preserve"> </w:t>
            </w:r>
            <w:r>
              <w:rPr>
                <w:rFonts w:ascii="Calibri"/>
                <w:spacing w:val="1"/>
                <w:w w:val="105"/>
                <w:sz w:val="12"/>
              </w:rPr>
              <w:t>key</w:t>
            </w:r>
            <w:r>
              <w:rPr>
                <w:rFonts w:ascii="Times New Roman"/>
                <w:spacing w:val="24"/>
                <w:w w:val="104"/>
                <w:sz w:val="12"/>
              </w:rPr>
              <w:t xml:space="preserve"> </w:t>
            </w:r>
            <w:r>
              <w:rPr>
                <w:rFonts w:ascii="Calibri"/>
                <w:w w:val="105"/>
                <w:sz w:val="12"/>
              </w:rPr>
              <w:t>documents</w:t>
            </w:r>
            <w:r>
              <w:rPr>
                <w:rFonts w:ascii="Calibri"/>
                <w:spacing w:val="-6"/>
                <w:w w:val="105"/>
                <w:sz w:val="12"/>
              </w:rPr>
              <w:t xml:space="preserve"> </w:t>
            </w:r>
            <w:r>
              <w:rPr>
                <w:rFonts w:ascii="Calibri"/>
                <w:w w:val="105"/>
                <w:sz w:val="12"/>
              </w:rPr>
              <w:t>to</w:t>
            </w:r>
            <w:r>
              <w:rPr>
                <w:rFonts w:ascii="Calibri"/>
                <w:spacing w:val="-6"/>
                <w:w w:val="105"/>
                <w:sz w:val="12"/>
              </w:rPr>
              <w:t xml:space="preserve"> </w:t>
            </w:r>
            <w:r>
              <w:rPr>
                <w:rFonts w:ascii="Calibri"/>
                <w:w w:val="105"/>
                <w:sz w:val="12"/>
              </w:rPr>
              <w:t>be</w:t>
            </w:r>
            <w:r>
              <w:rPr>
                <w:rFonts w:ascii="Calibri"/>
                <w:spacing w:val="-2"/>
                <w:w w:val="105"/>
                <w:sz w:val="12"/>
              </w:rPr>
              <w:t xml:space="preserve"> </w:t>
            </w:r>
            <w:r>
              <w:rPr>
                <w:rFonts w:ascii="Calibri"/>
                <w:spacing w:val="2"/>
                <w:w w:val="105"/>
                <w:sz w:val="12"/>
              </w:rPr>
              <w:t>reviewed</w:t>
            </w:r>
            <w:r>
              <w:rPr>
                <w:rFonts w:ascii="Calibri"/>
                <w:spacing w:val="-6"/>
                <w:w w:val="105"/>
                <w:sz w:val="12"/>
              </w:rPr>
              <w:t xml:space="preserve"> </w:t>
            </w:r>
            <w:r>
              <w:rPr>
                <w:rFonts w:ascii="Calibri"/>
                <w:w w:val="105"/>
                <w:sz w:val="12"/>
              </w:rPr>
              <w:t>by</w:t>
            </w:r>
            <w:r>
              <w:rPr>
                <w:rFonts w:ascii="Times New Roman"/>
                <w:spacing w:val="22"/>
                <w:w w:val="104"/>
                <w:sz w:val="12"/>
              </w:rPr>
              <w:t xml:space="preserve"> </w:t>
            </w:r>
            <w:r>
              <w:rPr>
                <w:rFonts w:ascii="Calibri"/>
                <w:spacing w:val="1"/>
                <w:w w:val="105"/>
                <w:sz w:val="12"/>
              </w:rPr>
              <w:t>end</w:t>
            </w:r>
            <w:r>
              <w:rPr>
                <w:rFonts w:ascii="Calibri"/>
                <w:spacing w:val="-6"/>
                <w:w w:val="105"/>
                <w:sz w:val="12"/>
              </w:rPr>
              <w:t xml:space="preserve"> </w:t>
            </w:r>
            <w:r>
              <w:rPr>
                <w:rFonts w:ascii="Calibri"/>
                <w:spacing w:val="-3"/>
                <w:w w:val="105"/>
                <w:sz w:val="12"/>
              </w:rPr>
              <w:t>Y+2</w:t>
            </w:r>
            <w:r>
              <w:rPr>
                <w:rFonts w:ascii="Calibri"/>
                <w:spacing w:val="-10"/>
                <w:w w:val="105"/>
                <w:sz w:val="12"/>
              </w:rPr>
              <w:t xml:space="preserve"> </w:t>
            </w:r>
            <w:r>
              <w:rPr>
                <w:rFonts w:ascii="Calibri"/>
                <w:spacing w:val="2"/>
                <w:w w:val="105"/>
                <w:sz w:val="12"/>
              </w:rPr>
              <w:t>is</w:t>
            </w:r>
            <w:r>
              <w:rPr>
                <w:rFonts w:ascii="Calibri"/>
                <w:spacing w:val="-4"/>
                <w:w w:val="105"/>
                <w:sz w:val="12"/>
              </w:rPr>
              <w:t xml:space="preserve"> </w:t>
            </w:r>
            <w:r>
              <w:rPr>
                <w:rFonts w:ascii="Calibri"/>
                <w:w w:val="105"/>
                <w:sz w:val="12"/>
              </w:rPr>
              <w:t>approved</w:t>
            </w:r>
            <w:r>
              <w:rPr>
                <w:rFonts w:ascii="Calibri"/>
                <w:spacing w:val="-5"/>
                <w:w w:val="105"/>
                <w:sz w:val="12"/>
              </w:rPr>
              <w:t xml:space="preserve"> </w:t>
            </w:r>
            <w:r>
              <w:rPr>
                <w:rFonts w:ascii="Calibri"/>
                <w:w w:val="105"/>
                <w:sz w:val="12"/>
              </w:rPr>
              <w:t>by</w:t>
            </w:r>
            <w:r>
              <w:rPr>
                <w:rFonts w:ascii="Calibri"/>
                <w:spacing w:val="-5"/>
                <w:w w:val="105"/>
                <w:sz w:val="12"/>
              </w:rPr>
              <w:t xml:space="preserve"> </w:t>
            </w:r>
            <w:r>
              <w:rPr>
                <w:rFonts w:ascii="Calibri"/>
                <w:w w:val="105"/>
                <w:sz w:val="12"/>
              </w:rPr>
              <w:t>the</w:t>
            </w:r>
            <w:r>
              <w:rPr>
                <w:rFonts w:ascii="Calibri"/>
                <w:spacing w:val="-1"/>
                <w:w w:val="105"/>
                <w:sz w:val="12"/>
              </w:rPr>
              <w:t xml:space="preserve"> NCCC,</w:t>
            </w:r>
            <w:r>
              <w:rPr>
                <w:rFonts w:ascii="Times New Roman"/>
                <w:spacing w:val="25"/>
                <w:w w:val="104"/>
                <w:sz w:val="12"/>
              </w:rPr>
              <w:t xml:space="preserve"> </w:t>
            </w:r>
            <w:r>
              <w:rPr>
                <w:rFonts w:ascii="Calibri"/>
                <w:spacing w:val="-1"/>
                <w:w w:val="105"/>
                <w:sz w:val="12"/>
              </w:rPr>
              <w:t>Minutes</w:t>
            </w:r>
            <w:r>
              <w:rPr>
                <w:rFonts w:ascii="Calibri"/>
                <w:spacing w:val="-5"/>
                <w:w w:val="105"/>
                <w:sz w:val="12"/>
              </w:rPr>
              <w:t xml:space="preserve"> </w:t>
            </w:r>
            <w:r>
              <w:rPr>
                <w:rFonts w:ascii="Calibri"/>
                <w:w w:val="105"/>
                <w:sz w:val="12"/>
              </w:rPr>
              <w:t>of</w:t>
            </w:r>
            <w:r>
              <w:rPr>
                <w:rFonts w:ascii="Calibri"/>
                <w:spacing w:val="-3"/>
                <w:w w:val="105"/>
                <w:sz w:val="12"/>
              </w:rPr>
              <w:t xml:space="preserve"> </w:t>
            </w:r>
            <w:r>
              <w:rPr>
                <w:rFonts w:ascii="Calibri"/>
                <w:spacing w:val="1"/>
                <w:w w:val="105"/>
                <w:sz w:val="12"/>
              </w:rPr>
              <w:t>meeting</w:t>
            </w:r>
            <w:r>
              <w:rPr>
                <w:rFonts w:ascii="Calibri"/>
                <w:spacing w:val="-7"/>
                <w:w w:val="105"/>
                <w:sz w:val="12"/>
              </w:rPr>
              <w:t xml:space="preserve"> </w:t>
            </w:r>
            <w:r>
              <w:rPr>
                <w:rFonts w:ascii="Calibri"/>
                <w:spacing w:val="-2"/>
                <w:w w:val="105"/>
                <w:sz w:val="12"/>
              </w:rPr>
              <w:t xml:space="preserve">are </w:t>
            </w:r>
            <w:r>
              <w:rPr>
                <w:rFonts w:ascii="Calibri"/>
                <w:spacing w:val="-1"/>
                <w:w w:val="105"/>
                <w:sz w:val="12"/>
              </w:rPr>
              <w:t>made</w:t>
            </w:r>
            <w:r>
              <w:rPr>
                <w:rFonts w:ascii="Times New Roman"/>
                <w:spacing w:val="30"/>
                <w:w w:val="104"/>
                <w:sz w:val="12"/>
              </w:rPr>
              <w:t xml:space="preserve"> </w:t>
            </w:r>
            <w:r>
              <w:rPr>
                <w:rFonts w:ascii="Calibri"/>
                <w:spacing w:val="1"/>
                <w:w w:val="105"/>
                <w:sz w:val="12"/>
              </w:rPr>
              <w:t>public</w:t>
            </w:r>
            <w:r>
              <w:rPr>
                <w:rFonts w:ascii="Calibri"/>
                <w:spacing w:val="-9"/>
                <w:w w:val="105"/>
                <w:sz w:val="12"/>
              </w:rPr>
              <w:t xml:space="preserve"> </w:t>
            </w:r>
            <w:r>
              <w:rPr>
                <w:rFonts w:ascii="Calibri"/>
                <w:spacing w:val="1"/>
                <w:w w:val="105"/>
                <w:sz w:val="12"/>
              </w:rPr>
              <w:t>(on</w:t>
            </w:r>
            <w:r>
              <w:rPr>
                <w:rFonts w:ascii="Calibri"/>
                <w:spacing w:val="-6"/>
                <w:w w:val="105"/>
                <w:sz w:val="12"/>
              </w:rPr>
              <w:t xml:space="preserve"> </w:t>
            </w:r>
            <w:r>
              <w:rPr>
                <w:rFonts w:ascii="Calibri"/>
                <w:spacing w:val="1"/>
                <w:w w:val="105"/>
                <w:sz w:val="12"/>
              </w:rPr>
              <w:t>Website).</w:t>
            </w:r>
          </w:p>
        </w:tc>
      </w:tr>
      <w:tr w:rsidR="00D17C03" w14:paraId="2E84AAA3" w14:textId="77777777" w:rsidTr="004B216B">
        <w:trPr>
          <w:trHeight w:hRule="exact" w:val="1019"/>
          <w:jc w:val="center"/>
        </w:trPr>
        <w:tc>
          <w:tcPr>
            <w:tcW w:w="945" w:type="dxa"/>
            <w:vMerge/>
            <w:tcBorders>
              <w:top w:val="nil"/>
              <w:left w:val="single" w:sz="4" w:space="0" w:color="000000"/>
              <w:bottom w:val="single" w:sz="8" w:space="0" w:color="000000"/>
              <w:right w:val="single" w:sz="8" w:space="0" w:color="000000"/>
            </w:tcBorders>
            <w:vAlign w:val="center"/>
            <w:hideMark/>
          </w:tcPr>
          <w:p w14:paraId="7EA9E0AE" w14:textId="77777777" w:rsidR="00D17C03" w:rsidRDefault="00D17C03">
            <w:pPr>
              <w:rPr>
                <w:rFonts w:ascii="Calibri" w:eastAsia="Calibri" w:hAnsi="Calibri" w:cs="Calibri"/>
                <w:sz w:val="12"/>
                <w:szCs w:val="12"/>
              </w:rPr>
            </w:pPr>
          </w:p>
        </w:tc>
        <w:tc>
          <w:tcPr>
            <w:tcW w:w="417" w:type="dxa"/>
            <w:tcBorders>
              <w:top w:val="single" w:sz="8" w:space="0" w:color="000000"/>
              <w:left w:val="single" w:sz="8" w:space="0" w:color="000000"/>
              <w:bottom w:val="single" w:sz="8" w:space="0" w:color="000000"/>
              <w:right w:val="single" w:sz="8" w:space="0" w:color="000000"/>
            </w:tcBorders>
          </w:tcPr>
          <w:p w14:paraId="561D8120" w14:textId="77777777" w:rsidR="00D17C03" w:rsidRDefault="00D17C03">
            <w:pPr>
              <w:pStyle w:val="TableParagraph"/>
              <w:rPr>
                <w:rFonts w:ascii="Times New Roman" w:eastAsia="Times New Roman" w:hAnsi="Times New Roman" w:cs="Times New Roman"/>
                <w:b/>
                <w:bCs/>
                <w:sz w:val="12"/>
                <w:szCs w:val="12"/>
              </w:rPr>
            </w:pPr>
          </w:p>
          <w:p w14:paraId="44EF83AA" w14:textId="77777777" w:rsidR="00D17C03" w:rsidRDefault="00D17C03">
            <w:pPr>
              <w:pStyle w:val="TableParagraph"/>
              <w:rPr>
                <w:rFonts w:ascii="Times New Roman" w:eastAsia="Times New Roman" w:hAnsi="Times New Roman" w:cs="Times New Roman"/>
                <w:b/>
                <w:bCs/>
                <w:sz w:val="12"/>
                <w:szCs w:val="12"/>
              </w:rPr>
            </w:pPr>
          </w:p>
          <w:p w14:paraId="339ADED6" w14:textId="77777777" w:rsidR="00D17C03" w:rsidRDefault="00D17C03">
            <w:pPr>
              <w:pStyle w:val="TableParagraph"/>
              <w:spacing w:before="70"/>
              <w:ind w:left="15"/>
              <w:rPr>
                <w:rFonts w:ascii="Calibri" w:eastAsia="Calibri" w:hAnsi="Calibri" w:cs="Calibri"/>
                <w:sz w:val="12"/>
                <w:szCs w:val="12"/>
              </w:rPr>
            </w:pPr>
            <w:r>
              <w:rPr>
                <w:rFonts w:ascii="Calibri"/>
                <w:b/>
                <w:spacing w:val="-3"/>
                <w:w w:val="105"/>
                <w:sz w:val="12"/>
              </w:rPr>
              <w:t>1.1.3</w:t>
            </w:r>
          </w:p>
        </w:tc>
        <w:tc>
          <w:tcPr>
            <w:tcW w:w="2857" w:type="dxa"/>
            <w:tcBorders>
              <w:top w:val="single" w:sz="8" w:space="0" w:color="000000"/>
              <w:left w:val="single" w:sz="8" w:space="0" w:color="000000"/>
              <w:bottom w:val="single" w:sz="8" w:space="0" w:color="000000"/>
              <w:right w:val="single" w:sz="8" w:space="0" w:color="000000"/>
            </w:tcBorders>
            <w:hideMark/>
          </w:tcPr>
          <w:p w14:paraId="5763758F" w14:textId="77777777" w:rsidR="00D17C03" w:rsidRDefault="00D17C03">
            <w:pPr>
              <w:pStyle w:val="TableParagraph"/>
              <w:spacing w:before="10" w:line="273" w:lineRule="auto"/>
              <w:ind w:left="15" w:right="97"/>
              <w:rPr>
                <w:rFonts w:ascii="Calibri" w:eastAsia="Calibri" w:hAnsi="Calibri" w:cs="Calibri"/>
                <w:sz w:val="12"/>
                <w:szCs w:val="12"/>
              </w:rPr>
            </w:pPr>
            <w:r>
              <w:rPr>
                <w:rFonts w:ascii="Calibri" w:eastAsia="Calibri" w:hAnsi="Calibri" w:cs="Calibri"/>
                <w:spacing w:val="1"/>
                <w:w w:val="105"/>
                <w:sz w:val="12"/>
                <w:szCs w:val="12"/>
              </w:rPr>
              <w:t>Session</w:t>
            </w:r>
            <w:r>
              <w:rPr>
                <w:rFonts w:ascii="Calibri" w:eastAsia="Calibri" w:hAnsi="Calibri" w:cs="Calibri"/>
                <w:spacing w:val="-6"/>
                <w:w w:val="105"/>
                <w:sz w:val="12"/>
                <w:szCs w:val="12"/>
              </w:rPr>
              <w:t xml:space="preserve"> </w:t>
            </w:r>
            <w:r>
              <w:rPr>
                <w:rFonts w:ascii="Calibri" w:eastAsia="Calibri" w:hAnsi="Calibri" w:cs="Calibri"/>
                <w:spacing w:val="-1"/>
                <w:w w:val="105"/>
                <w:sz w:val="12"/>
                <w:szCs w:val="12"/>
              </w:rPr>
              <w:t>n°2</w:t>
            </w:r>
            <w:r>
              <w:rPr>
                <w:rFonts w:ascii="Calibri" w:eastAsia="Calibri" w:hAnsi="Calibri" w:cs="Calibri"/>
                <w:spacing w:val="-10"/>
                <w:w w:val="105"/>
                <w:sz w:val="12"/>
                <w:szCs w:val="12"/>
              </w:rPr>
              <w:t xml:space="preserve"> </w:t>
            </w:r>
            <w:r>
              <w:rPr>
                <w:rFonts w:ascii="Calibri" w:eastAsia="Calibri" w:hAnsi="Calibri" w:cs="Calibri"/>
                <w:spacing w:val="2"/>
                <w:w w:val="105"/>
                <w:sz w:val="12"/>
                <w:szCs w:val="12"/>
              </w:rPr>
              <w:t>is</w:t>
            </w:r>
            <w:r>
              <w:rPr>
                <w:rFonts w:ascii="Calibri" w:eastAsia="Calibri" w:hAnsi="Calibri" w:cs="Calibri"/>
                <w:spacing w:val="-4"/>
                <w:w w:val="105"/>
                <w:sz w:val="12"/>
                <w:szCs w:val="12"/>
              </w:rPr>
              <w:t xml:space="preserve"> </w:t>
            </w:r>
            <w:r>
              <w:rPr>
                <w:rFonts w:ascii="Calibri" w:eastAsia="Calibri" w:hAnsi="Calibri" w:cs="Calibri"/>
                <w:spacing w:val="2"/>
                <w:w w:val="105"/>
                <w:sz w:val="12"/>
                <w:szCs w:val="12"/>
              </w:rPr>
              <w:t>held</w:t>
            </w:r>
            <w:r>
              <w:rPr>
                <w:rFonts w:ascii="Calibri" w:eastAsia="Calibri" w:hAnsi="Calibri" w:cs="Calibri"/>
                <w:spacing w:val="-3"/>
                <w:w w:val="105"/>
                <w:sz w:val="12"/>
                <w:szCs w:val="12"/>
              </w:rPr>
              <w:t xml:space="preserve"> </w:t>
            </w:r>
            <w:r>
              <w:rPr>
                <w:rFonts w:ascii="Calibri" w:eastAsia="Calibri" w:hAnsi="Calibri" w:cs="Calibri"/>
                <w:spacing w:val="2"/>
                <w:w w:val="105"/>
                <w:sz w:val="12"/>
                <w:szCs w:val="12"/>
              </w:rPr>
              <w:t>(following</w:t>
            </w:r>
            <w:r>
              <w:rPr>
                <w:rFonts w:ascii="Calibri" w:eastAsia="Calibri" w:hAnsi="Calibri" w:cs="Calibri"/>
                <w:spacing w:val="-6"/>
                <w:w w:val="105"/>
                <w:sz w:val="12"/>
                <w:szCs w:val="12"/>
              </w:rPr>
              <w:t xml:space="preserve"> </w:t>
            </w:r>
            <w:r>
              <w:rPr>
                <w:rFonts w:ascii="Calibri" w:eastAsia="Calibri" w:hAnsi="Calibri" w:cs="Calibri"/>
                <w:w w:val="105"/>
                <w:sz w:val="12"/>
                <w:szCs w:val="12"/>
              </w:rPr>
              <w:t>the</w:t>
            </w:r>
            <w:r>
              <w:rPr>
                <w:rFonts w:ascii="Calibri" w:eastAsia="Calibri" w:hAnsi="Calibri" w:cs="Calibri"/>
                <w:spacing w:val="-2"/>
                <w:w w:val="105"/>
                <w:sz w:val="12"/>
                <w:szCs w:val="12"/>
              </w:rPr>
              <w:t xml:space="preserve"> </w:t>
            </w:r>
            <w:r>
              <w:rPr>
                <w:rFonts w:ascii="Calibri" w:eastAsia="Calibri" w:hAnsi="Calibri" w:cs="Calibri"/>
                <w:spacing w:val="-3"/>
                <w:w w:val="105"/>
                <w:sz w:val="12"/>
                <w:szCs w:val="12"/>
              </w:rPr>
              <w:t>26th</w:t>
            </w:r>
            <w:r>
              <w:rPr>
                <w:rFonts w:ascii="Times New Roman" w:eastAsia="Times New Roman" w:hAnsi="Times New Roman" w:cs="Times New Roman"/>
                <w:spacing w:val="23"/>
                <w:w w:val="104"/>
                <w:sz w:val="12"/>
                <w:szCs w:val="12"/>
              </w:rPr>
              <w:t xml:space="preserve"> </w:t>
            </w:r>
            <w:r>
              <w:rPr>
                <w:rFonts w:ascii="Calibri" w:eastAsia="Calibri" w:hAnsi="Calibri" w:cs="Calibri"/>
                <w:spacing w:val="1"/>
                <w:w w:val="105"/>
                <w:sz w:val="12"/>
                <w:szCs w:val="12"/>
              </w:rPr>
              <w:t>session</w:t>
            </w:r>
            <w:r>
              <w:rPr>
                <w:rFonts w:ascii="Calibri" w:eastAsia="Calibri" w:hAnsi="Calibri" w:cs="Calibri"/>
                <w:spacing w:val="-6"/>
                <w:w w:val="105"/>
                <w:sz w:val="12"/>
                <w:szCs w:val="12"/>
              </w:rPr>
              <w:t xml:space="preserve"> </w:t>
            </w:r>
            <w:r>
              <w:rPr>
                <w:rFonts w:ascii="Calibri" w:eastAsia="Calibri" w:hAnsi="Calibri" w:cs="Calibri"/>
                <w:w w:val="105"/>
                <w:sz w:val="12"/>
                <w:szCs w:val="12"/>
              </w:rPr>
              <w:t>of</w:t>
            </w:r>
            <w:r>
              <w:rPr>
                <w:rFonts w:ascii="Calibri" w:eastAsia="Calibri" w:hAnsi="Calibri" w:cs="Calibri"/>
                <w:spacing w:val="-3"/>
                <w:w w:val="105"/>
                <w:sz w:val="12"/>
                <w:szCs w:val="12"/>
              </w:rPr>
              <w:t xml:space="preserve"> </w:t>
            </w:r>
            <w:r>
              <w:rPr>
                <w:rFonts w:ascii="Calibri" w:eastAsia="Calibri" w:hAnsi="Calibri" w:cs="Calibri"/>
                <w:w w:val="105"/>
                <w:sz w:val="12"/>
                <w:szCs w:val="12"/>
              </w:rPr>
              <w:t>the</w:t>
            </w:r>
            <w:r>
              <w:rPr>
                <w:rFonts w:ascii="Calibri" w:eastAsia="Calibri" w:hAnsi="Calibri" w:cs="Calibri"/>
                <w:spacing w:val="-2"/>
                <w:w w:val="105"/>
                <w:sz w:val="12"/>
                <w:szCs w:val="12"/>
              </w:rPr>
              <w:t xml:space="preserve"> </w:t>
            </w:r>
            <w:r>
              <w:rPr>
                <w:rFonts w:ascii="Calibri" w:eastAsia="Calibri" w:hAnsi="Calibri" w:cs="Calibri"/>
                <w:w w:val="105"/>
                <w:sz w:val="12"/>
                <w:szCs w:val="12"/>
              </w:rPr>
              <w:t>Conference</w:t>
            </w:r>
            <w:r>
              <w:rPr>
                <w:rFonts w:ascii="Calibri" w:eastAsia="Calibri" w:hAnsi="Calibri" w:cs="Calibri"/>
                <w:spacing w:val="-2"/>
                <w:w w:val="105"/>
                <w:sz w:val="12"/>
                <w:szCs w:val="12"/>
              </w:rPr>
              <w:t xml:space="preserve"> </w:t>
            </w:r>
            <w:r>
              <w:rPr>
                <w:rFonts w:ascii="Calibri" w:eastAsia="Calibri" w:hAnsi="Calibri" w:cs="Calibri"/>
                <w:w w:val="105"/>
                <w:sz w:val="12"/>
                <w:szCs w:val="12"/>
              </w:rPr>
              <w:t>of</w:t>
            </w:r>
            <w:r>
              <w:rPr>
                <w:rFonts w:ascii="Calibri" w:eastAsia="Calibri" w:hAnsi="Calibri" w:cs="Calibri"/>
                <w:spacing w:val="-3"/>
                <w:w w:val="105"/>
                <w:sz w:val="12"/>
                <w:szCs w:val="12"/>
              </w:rPr>
              <w:t xml:space="preserve"> </w:t>
            </w:r>
            <w:r>
              <w:rPr>
                <w:rFonts w:ascii="Calibri" w:eastAsia="Calibri" w:hAnsi="Calibri" w:cs="Calibri"/>
                <w:w w:val="105"/>
                <w:sz w:val="12"/>
                <w:szCs w:val="12"/>
              </w:rPr>
              <w:t>the</w:t>
            </w:r>
            <w:r>
              <w:rPr>
                <w:rFonts w:ascii="Calibri" w:eastAsia="Calibri" w:hAnsi="Calibri" w:cs="Calibri"/>
                <w:spacing w:val="-2"/>
                <w:w w:val="105"/>
                <w:sz w:val="12"/>
                <w:szCs w:val="12"/>
              </w:rPr>
              <w:t xml:space="preserve"> </w:t>
            </w:r>
            <w:r>
              <w:rPr>
                <w:rFonts w:ascii="Calibri" w:eastAsia="Calibri" w:hAnsi="Calibri" w:cs="Calibri"/>
                <w:w w:val="105"/>
                <w:sz w:val="12"/>
                <w:szCs w:val="12"/>
              </w:rPr>
              <w:t>Parties</w:t>
            </w:r>
            <w:r>
              <w:rPr>
                <w:rFonts w:ascii="Times New Roman" w:eastAsia="Times New Roman" w:hAnsi="Times New Roman" w:cs="Times New Roman"/>
                <w:spacing w:val="22"/>
                <w:w w:val="104"/>
                <w:sz w:val="12"/>
                <w:szCs w:val="12"/>
              </w:rPr>
              <w:t xml:space="preserve"> </w:t>
            </w:r>
            <w:r>
              <w:rPr>
                <w:rFonts w:ascii="Calibri" w:eastAsia="Calibri" w:hAnsi="Calibri" w:cs="Calibri"/>
                <w:w w:val="105"/>
                <w:sz w:val="12"/>
                <w:szCs w:val="12"/>
              </w:rPr>
              <w:t>(COP</w:t>
            </w:r>
            <w:r>
              <w:rPr>
                <w:rFonts w:ascii="Calibri" w:eastAsia="Calibri" w:hAnsi="Calibri" w:cs="Calibri"/>
                <w:spacing w:val="-4"/>
                <w:w w:val="105"/>
                <w:sz w:val="12"/>
                <w:szCs w:val="12"/>
              </w:rPr>
              <w:t xml:space="preserve"> </w:t>
            </w:r>
            <w:r>
              <w:rPr>
                <w:rFonts w:ascii="Calibri" w:eastAsia="Calibri" w:hAnsi="Calibri" w:cs="Calibri"/>
                <w:spacing w:val="-5"/>
                <w:w w:val="105"/>
                <w:sz w:val="12"/>
                <w:szCs w:val="12"/>
              </w:rPr>
              <w:t>26</w:t>
            </w:r>
            <w:r>
              <w:rPr>
                <w:rFonts w:ascii="Calibri" w:eastAsia="Calibri" w:hAnsi="Calibri" w:cs="Calibri"/>
                <w:spacing w:val="-4"/>
                <w:w w:val="105"/>
                <w:sz w:val="12"/>
                <w:szCs w:val="12"/>
              </w:rPr>
              <w:t>)</w:t>
            </w:r>
            <w:r>
              <w:rPr>
                <w:rFonts w:ascii="Calibri" w:eastAsia="Calibri" w:hAnsi="Calibri" w:cs="Calibri"/>
                <w:spacing w:val="-3"/>
                <w:w w:val="105"/>
                <w:sz w:val="12"/>
                <w:szCs w:val="12"/>
              </w:rPr>
              <w:t xml:space="preserve"> </w:t>
            </w:r>
            <w:r>
              <w:rPr>
                <w:rFonts w:ascii="Calibri" w:eastAsia="Calibri" w:hAnsi="Calibri" w:cs="Calibri"/>
                <w:w w:val="105"/>
                <w:sz w:val="12"/>
                <w:szCs w:val="12"/>
              </w:rPr>
              <w:t>to</w:t>
            </w:r>
            <w:r>
              <w:rPr>
                <w:rFonts w:ascii="Calibri" w:eastAsia="Calibri" w:hAnsi="Calibri" w:cs="Calibri"/>
                <w:spacing w:val="-5"/>
                <w:w w:val="105"/>
                <w:sz w:val="12"/>
                <w:szCs w:val="12"/>
              </w:rPr>
              <w:t xml:space="preserve"> </w:t>
            </w:r>
            <w:r>
              <w:rPr>
                <w:rFonts w:ascii="Calibri" w:eastAsia="Calibri" w:hAnsi="Calibri" w:cs="Calibri"/>
                <w:w w:val="105"/>
                <w:sz w:val="12"/>
                <w:szCs w:val="12"/>
              </w:rPr>
              <w:t>the</w:t>
            </w:r>
            <w:r>
              <w:rPr>
                <w:rFonts w:ascii="Calibri" w:eastAsia="Calibri" w:hAnsi="Calibri" w:cs="Calibri"/>
                <w:spacing w:val="-2"/>
                <w:w w:val="105"/>
                <w:sz w:val="12"/>
                <w:szCs w:val="12"/>
              </w:rPr>
              <w:t xml:space="preserve"> </w:t>
            </w:r>
            <w:r>
              <w:rPr>
                <w:rFonts w:ascii="Calibri" w:eastAsia="Calibri" w:hAnsi="Calibri" w:cs="Calibri"/>
                <w:w w:val="105"/>
                <w:sz w:val="12"/>
                <w:szCs w:val="12"/>
              </w:rPr>
              <w:t>United</w:t>
            </w:r>
            <w:r>
              <w:rPr>
                <w:rFonts w:ascii="Calibri" w:eastAsia="Calibri" w:hAnsi="Calibri" w:cs="Calibri"/>
                <w:spacing w:val="-6"/>
                <w:w w:val="105"/>
                <w:sz w:val="12"/>
                <w:szCs w:val="12"/>
              </w:rPr>
              <w:t xml:space="preserve"> </w:t>
            </w:r>
            <w:r>
              <w:rPr>
                <w:rFonts w:ascii="Calibri" w:eastAsia="Calibri" w:hAnsi="Calibri" w:cs="Calibri"/>
                <w:w w:val="105"/>
                <w:sz w:val="12"/>
                <w:szCs w:val="12"/>
              </w:rPr>
              <w:t>Nations</w:t>
            </w:r>
            <w:r>
              <w:rPr>
                <w:rFonts w:ascii="Calibri" w:eastAsia="Calibri" w:hAnsi="Calibri" w:cs="Calibri"/>
                <w:spacing w:val="-4"/>
                <w:w w:val="105"/>
                <w:sz w:val="12"/>
                <w:szCs w:val="12"/>
              </w:rPr>
              <w:t xml:space="preserve"> </w:t>
            </w:r>
            <w:r>
              <w:rPr>
                <w:rFonts w:ascii="Calibri" w:eastAsia="Calibri" w:hAnsi="Calibri" w:cs="Calibri"/>
                <w:w w:val="105"/>
                <w:sz w:val="12"/>
                <w:szCs w:val="12"/>
              </w:rPr>
              <w:t>Framework</w:t>
            </w:r>
            <w:r>
              <w:rPr>
                <w:rFonts w:ascii="Times New Roman" w:eastAsia="Times New Roman" w:hAnsi="Times New Roman" w:cs="Times New Roman"/>
                <w:spacing w:val="26"/>
                <w:w w:val="104"/>
                <w:sz w:val="12"/>
                <w:szCs w:val="12"/>
              </w:rPr>
              <w:t xml:space="preserve"> </w:t>
            </w:r>
            <w:r>
              <w:rPr>
                <w:rFonts w:ascii="Calibri" w:eastAsia="Calibri" w:hAnsi="Calibri" w:cs="Calibri"/>
                <w:w w:val="105"/>
                <w:sz w:val="12"/>
                <w:szCs w:val="12"/>
              </w:rPr>
              <w:t>Convention</w:t>
            </w:r>
            <w:r>
              <w:rPr>
                <w:rFonts w:ascii="Calibri" w:eastAsia="Calibri" w:hAnsi="Calibri" w:cs="Calibri"/>
                <w:spacing w:val="-7"/>
                <w:w w:val="105"/>
                <w:sz w:val="12"/>
                <w:szCs w:val="12"/>
              </w:rPr>
              <w:t xml:space="preserve"> </w:t>
            </w:r>
            <w:r>
              <w:rPr>
                <w:rFonts w:ascii="Calibri" w:eastAsia="Calibri" w:hAnsi="Calibri" w:cs="Calibri"/>
                <w:w w:val="105"/>
                <w:sz w:val="12"/>
                <w:szCs w:val="12"/>
              </w:rPr>
              <w:t>on</w:t>
            </w:r>
            <w:r>
              <w:rPr>
                <w:rFonts w:ascii="Calibri" w:eastAsia="Calibri" w:hAnsi="Calibri" w:cs="Calibri"/>
                <w:spacing w:val="-6"/>
                <w:w w:val="105"/>
                <w:sz w:val="12"/>
                <w:szCs w:val="12"/>
              </w:rPr>
              <w:t xml:space="preserve"> </w:t>
            </w:r>
            <w:r>
              <w:rPr>
                <w:rFonts w:ascii="Calibri" w:eastAsia="Calibri" w:hAnsi="Calibri" w:cs="Calibri"/>
                <w:w w:val="105"/>
                <w:sz w:val="12"/>
                <w:szCs w:val="12"/>
              </w:rPr>
              <w:t>Climate</w:t>
            </w:r>
            <w:r>
              <w:rPr>
                <w:rFonts w:ascii="Calibri" w:eastAsia="Calibri" w:hAnsi="Calibri" w:cs="Calibri"/>
                <w:spacing w:val="-3"/>
                <w:w w:val="105"/>
                <w:sz w:val="12"/>
                <w:szCs w:val="12"/>
              </w:rPr>
              <w:t xml:space="preserve"> </w:t>
            </w:r>
            <w:r>
              <w:rPr>
                <w:rFonts w:ascii="Calibri" w:eastAsia="Calibri" w:hAnsi="Calibri" w:cs="Calibri"/>
                <w:spacing w:val="-1"/>
                <w:w w:val="105"/>
                <w:sz w:val="12"/>
                <w:szCs w:val="12"/>
              </w:rPr>
              <w:t>Change</w:t>
            </w:r>
            <w:r>
              <w:rPr>
                <w:rFonts w:ascii="Calibri" w:eastAsia="Calibri" w:hAnsi="Calibri" w:cs="Calibri"/>
                <w:spacing w:val="-3"/>
                <w:w w:val="105"/>
                <w:sz w:val="12"/>
                <w:szCs w:val="12"/>
              </w:rPr>
              <w:t xml:space="preserve"> </w:t>
            </w:r>
            <w:r>
              <w:rPr>
                <w:rFonts w:ascii="Calibri" w:eastAsia="Calibri" w:hAnsi="Calibri" w:cs="Calibri"/>
                <w:spacing w:val="-1"/>
                <w:w w:val="105"/>
                <w:sz w:val="12"/>
                <w:szCs w:val="12"/>
              </w:rPr>
              <w:t>(UNFCCC)</w:t>
            </w:r>
            <w:r>
              <w:rPr>
                <w:rFonts w:ascii="Times New Roman" w:eastAsia="Times New Roman" w:hAnsi="Times New Roman" w:cs="Times New Roman"/>
                <w:spacing w:val="35"/>
                <w:w w:val="104"/>
                <w:sz w:val="12"/>
                <w:szCs w:val="12"/>
              </w:rPr>
              <w:t xml:space="preserve"> </w:t>
            </w:r>
            <w:r>
              <w:rPr>
                <w:rFonts w:ascii="Calibri" w:eastAsia="Calibri" w:hAnsi="Calibri" w:cs="Calibri"/>
                <w:spacing w:val="1"/>
                <w:w w:val="105"/>
                <w:sz w:val="12"/>
                <w:szCs w:val="12"/>
              </w:rPr>
              <w:t>scheduled</w:t>
            </w:r>
            <w:r>
              <w:rPr>
                <w:rFonts w:ascii="Calibri" w:eastAsia="Calibri" w:hAnsi="Calibri" w:cs="Calibri"/>
                <w:spacing w:val="-6"/>
                <w:w w:val="105"/>
                <w:sz w:val="12"/>
                <w:szCs w:val="12"/>
              </w:rPr>
              <w:t xml:space="preserve"> </w:t>
            </w:r>
            <w:r>
              <w:rPr>
                <w:rFonts w:ascii="Calibri" w:eastAsia="Calibri" w:hAnsi="Calibri" w:cs="Calibri"/>
                <w:w w:val="105"/>
                <w:sz w:val="12"/>
                <w:szCs w:val="12"/>
              </w:rPr>
              <w:t>to</w:t>
            </w:r>
            <w:r>
              <w:rPr>
                <w:rFonts w:ascii="Calibri" w:eastAsia="Calibri" w:hAnsi="Calibri" w:cs="Calibri"/>
                <w:spacing w:val="-5"/>
                <w:w w:val="105"/>
                <w:sz w:val="12"/>
                <w:szCs w:val="12"/>
              </w:rPr>
              <w:t xml:space="preserve"> </w:t>
            </w:r>
            <w:r>
              <w:rPr>
                <w:rFonts w:ascii="Calibri" w:eastAsia="Calibri" w:hAnsi="Calibri" w:cs="Calibri"/>
                <w:spacing w:val="-1"/>
                <w:w w:val="105"/>
                <w:sz w:val="12"/>
                <w:szCs w:val="12"/>
              </w:rPr>
              <w:t>take place</w:t>
            </w:r>
            <w:r>
              <w:rPr>
                <w:rFonts w:ascii="Calibri" w:eastAsia="Calibri" w:hAnsi="Calibri" w:cs="Calibri"/>
                <w:spacing w:val="-2"/>
                <w:w w:val="105"/>
                <w:sz w:val="12"/>
                <w:szCs w:val="12"/>
              </w:rPr>
              <w:t xml:space="preserve"> </w:t>
            </w:r>
            <w:r>
              <w:rPr>
                <w:rFonts w:ascii="Calibri" w:eastAsia="Calibri" w:hAnsi="Calibri" w:cs="Calibri"/>
                <w:spacing w:val="2"/>
                <w:w w:val="105"/>
                <w:sz w:val="12"/>
                <w:szCs w:val="12"/>
              </w:rPr>
              <w:t>in</w:t>
            </w:r>
            <w:r>
              <w:rPr>
                <w:rFonts w:ascii="Calibri" w:eastAsia="Calibri" w:hAnsi="Calibri" w:cs="Calibri"/>
                <w:spacing w:val="-5"/>
                <w:w w:val="105"/>
                <w:sz w:val="12"/>
                <w:szCs w:val="12"/>
              </w:rPr>
              <w:t xml:space="preserve"> </w:t>
            </w:r>
            <w:r>
              <w:rPr>
                <w:rFonts w:ascii="Calibri" w:eastAsia="Calibri" w:hAnsi="Calibri" w:cs="Calibri"/>
                <w:spacing w:val="1"/>
                <w:w w:val="105"/>
                <w:sz w:val="12"/>
                <w:szCs w:val="12"/>
              </w:rPr>
              <w:t>November</w:t>
            </w:r>
            <w:r>
              <w:rPr>
                <w:rFonts w:ascii="Calibri" w:eastAsia="Calibri" w:hAnsi="Calibri" w:cs="Calibri"/>
                <w:spacing w:val="-7"/>
                <w:w w:val="105"/>
                <w:sz w:val="12"/>
                <w:szCs w:val="12"/>
              </w:rPr>
              <w:t xml:space="preserve"> </w:t>
            </w:r>
            <w:r>
              <w:rPr>
                <w:rFonts w:ascii="Calibri" w:eastAsia="Calibri" w:hAnsi="Calibri" w:cs="Calibri"/>
                <w:spacing w:val="-6"/>
                <w:w w:val="105"/>
                <w:sz w:val="12"/>
                <w:szCs w:val="12"/>
              </w:rPr>
              <w:t>2021</w:t>
            </w:r>
            <w:r>
              <w:rPr>
                <w:rFonts w:ascii="Calibri" w:eastAsia="Calibri" w:hAnsi="Calibri" w:cs="Calibri"/>
                <w:spacing w:val="-5"/>
                <w:w w:val="105"/>
                <w:sz w:val="12"/>
                <w:szCs w:val="12"/>
              </w:rPr>
              <w:t>)</w:t>
            </w:r>
          </w:p>
        </w:tc>
        <w:tc>
          <w:tcPr>
            <w:tcW w:w="1077" w:type="dxa"/>
            <w:tcBorders>
              <w:top w:val="single" w:sz="8" w:space="0" w:color="000000"/>
              <w:left w:val="single" w:sz="8" w:space="0" w:color="000000"/>
              <w:bottom w:val="single" w:sz="8" w:space="0" w:color="000000"/>
              <w:right w:val="single" w:sz="8" w:space="0" w:color="000000"/>
            </w:tcBorders>
          </w:tcPr>
          <w:p w14:paraId="1DA1C32C" w14:textId="77777777" w:rsidR="00D17C03" w:rsidRDefault="00D17C03">
            <w:pPr>
              <w:pStyle w:val="TableParagraph"/>
              <w:rPr>
                <w:rFonts w:ascii="Times New Roman" w:eastAsia="Times New Roman" w:hAnsi="Times New Roman" w:cs="Times New Roman"/>
                <w:b/>
                <w:bCs/>
                <w:sz w:val="12"/>
                <w:szCs w:val="12"/>
              </w:rPr>
            </w:pPr>
          </w:p>
          <w:p w14:paraId="61C928C1" w14:textId="77777777" w:rsidR="00D17C03" w:rsidRDefault="00D17C03">
            <w:pPr>
              <w:pStyle w:val="TableParagraph"/>
              <w:spacing w:before="9"/>
              <w:rPr>
                <w:rFonts w:ascii="Times New Roman" w:eastAsia="Times New Roman" w:hAnsi="Times New Roman" w:cs="Times New Roman"/>
                <w:b/>
                <w:bCs/>
                <w:sz w:val="10"/>
                <w:szCs w:val="10"/>
              </w:rPr>
            </w:pPr>
          </w:p>
          <w:p w14:paraId="7D2D4FAC" w14:textId="77777777" w:rsidR="00D17C03" w:rsidRDefault="00D17C03">
            <w:pPr>
              <w:pStyle w:val="TableParagraph"/>
              <w:spacing w:line="273" w:lineRule="auto"/>
              <w:ind w:left="116" w:right="47" w:hanging="84"/>
              <w:rPr>
                <w:rFonts w:ascii="Calibri" w:eastAsia="Calibri" w:hAnsi="Calibri" w:cs="Calibri"/>
                <w:sz w:val="12"/>
                <w:szCs w:val="12"/>
              </w:rPr>
            </w:pPr>
            <w:r>
              <w:rPr>
                <w:rFonts w:ascii="Calibri"/>
                <w:i/>
                <w:spacing w:val="-1"/>
                <w:w w:val="105"/>
                <w:sz w:val="12"/>
              </w:rPr>
              <w:t>Climate</w:t>
            </w:r>
            <w:r>
              <w:rPr>
                <w:rFonts w:ascii="Calibri"/>
                <w:i/>
                <w:spacing w:val="-12"/>
                <w:w w:val="105"/>
                <w:sz w:val="12"/>
              </w:rPr>
              <w:t xml:space="preserve"> </w:t>
            </w:r>
            <w:r>
              <w:rPr>
                <w:rFonts w:ascii="Calibri"/>
                <w:i/>
                <w:w w:val="105"/>
                <w:sz w:val="12"/>
              </w:rPr>
              <w:t>change</w:t>
            </w:r>
            <w:r>
              <w:rPr>
                <w:rFonts w:ascii="Times New Roman"/>
                <w:i/>
                <w:spacing w:val="27"/>
                <w:w w:val="104"/>
                <w:sz w:val="12"/>
              </w:rPr>
              <w:t xml:space="preserve"> </w:t>
            </w:r>
            <w:r>
              <w:rPr>
                <w:rFonts w:ascii="Calibri"/>
                <w:i/>
                <w:spacing w:val="-1"/>
                <w:w w:val="105"/>
                <w:sz w:val="12"/>
              </w:rPr>
              <w:t>Department</w:t>
            </w:r>
          </w:p>
        </w:tc>
        <w:tc>
          <w:tcPr>
            <w:tcW w:w="1322" w:type="dxa"/>
            <w:tcBorders>
              <w:top w:val="single" w:sz="8" w:space="0" w:color="000000"/>
              <w:left w:val="single" w:sz="8" w:space="0" w:color="000000"/>
              <w:bottom w:val="single" w:sz="8" w:space="0" w:color="000000"/>
              <w:right w:val="single" w:sz="8" w:space="0" w:color="000000"/>
            </w:tcBorders>
            <w:hideMark/>
          </w:tcPr>
          <w:p w14:paraId="4E567856" w14:textId="77777777" w:rsidR="00D17C03" w:rsidRDefault="00D17C03">
            <w:pPr>
              <w:pStyle w:val="TableParagraph"/>
              <w:spacing w:before="10"/>
              <w:ind w:left="5"/>
              <w:jc w:val="center"/>
              <w:rPr>
                <w:rFonts w:ascii="Calibri" w:eastAsia="Calibri" w:hAnsi="Calibri" w:cs="Calibri"/>
                <w:sz w:val="12"/>
                <w:szCs w:val="12"/>
              </w:rPr>
            </w:pPr>
            <w:r>
              <w:rPr>
                <w:rFonts w:ascii="Calibri"/>
                <w:w w:val="105"/>
                <w:sz w:val="12"/>
              </w:rPr>
              <w:t>-</w:t>
            </w:r>
          </w:p>
        </w:tc>
        <w:tc>
          <w:tcPr>
            <w:tcW w:w="3202" w:type="dxa"/>
            <w:vMerge/>
            <w:tcBorders>
              <w:top w:val="single" w:sz="8" w:space="0" w:color="000000"/>
              <w:left w:val="single" w:sz="8" w:space="0" w:color="000000"/>
              <w:bottom w:val="single" w:sz="8" w:space="0" w:color="000000"/>
              <w:right w:val="single" w:sz="8" w:space="0" w:color="000000"/>
            </w:tcBorders>
            <w:vAlign w:val="center"/>
            <w:hideMark/>
          </w:tcPr>
          <w:p w14:paraId="66536903" w14:textId="77777777" w:rsidR="00D17C03" w:rsidRDefault="00D17C03">
            <w:pPr>
              <w:rPr>
                <w:rFonts w:ascii="Calibri" w:eastAsia="Calibri" w:hAnsi="Calibri" w:cs="Calibri"/>
                <w:sz w:val="12"/>
                <w:szCs w:val="12"/>
              </w:rPr>
            </w:pPr>
          </w:p>
        </w:tc>
        <w:tc>
          <w:tcPr>
            <w:tcW w:w="976" w:type="dxa"/>
            <w:vMerge/>
            <w:tcBorders>
              <w:top w:val="single" w:sz="8" w:space="0" w:color="000000"/>
              <w:left w:val="single" w:sz="8" w:space="0" w:color="000000"/>
              <w:bottom w:val="single" w:sz="8" w:space="0" w:color="000000"/>
              <w:right w:val="single" w:sz="8" w:space="0" w:color="000000"/>
            </w:tcBorders>
            <w:vAlign w:val="center"/>
            <w:hideMark/>
          </w:tcPr>
          <w:p w14:paraId="28F075E7" w14:textId="77777777" w:rsidR="00D17C03" w:rsidRDefault="00D17C03">
            <w:pPr>
              <w:rPr>
                <w:rFonts w:ascii="Calibri" w:eastAsia="Calibri" w:hAnsi="Calibri" w:cs="Calibri"/>
                <w:sz w:val="12"/>
                <w:szCs w:val="12"/>
              </w:rPr>
            </w:pPr>
          </w:p>
        </w:tc>
        <w:tc>
          <w:tcPr>
            <w:tcW w:w="2155" w:type="dxa"/>
            <w:tcBorders>
              <w:top w:val="single" w:sz="8" w:space="0" w:color="000000"/>
              <w:left w:val="single" w:sz="8" w:space="0" w:color="000000"/>
              <w:bottom w:val="single" w:sz="8" w:space="0" w:color="000000"/>
              <w:right w:val="single" w:sz="8" w:space="0" w:color="000000"/>
            </w:tcBorders>
          </w:tcPr>
          <w:p w14:paraId="2BE7E248" w14:textId="77777777" w:rsidR="00D17C03" w:rsidRDefault="00D17C03">
            <w:pPr>
              <w:pStyle w:val="TableParagraph"/>
              <w:rPr>
                <w:rFonts w:ascii="Times New Roman" w:eastAsia="Times New Roman" w:hAnsi="Times New Roman" w:cs="Times New Roman"/>
                <w:b/>
                <w:bCs/>
                <w:sz w:val="12"/>
                <w:szCs w:val="12"/>
              </w:rPr>
            </w:pPr>
          </w:p>
          <w:p w14:paraId="79E0A2F1" w14:textId="77777777" w:rsidR="00D17C03" w:rsidRDefault="00D17C03">
            <w:pPr>
              <w:pStyle w:val="TableParagraph"/>
              <w:spacing w:before="9"/>
              <w:rPr>
                <w:rFonts w:ascii="Times New Roman" w:eastAsia="Times New Roman" w:hAnsi="Times New Roman" w:cs="Times New Roman"/>
                <w:b/>
                <w:bCs/>
                <w:sz w:val="10"/>
                <w:szCs w:val="10"/>
              </w:rPr>
            </w:pPr>
          </w:p>
          <w:p w14:paraId="39D7FFFF" w14:textId="77777777" w:rsidR="00D17C03" w:rsidRDefault="00D17C03">
            <w:pPr>
              <w:pStyle w:val="TableParagraph"/>
              <w:spacing w:line="273" w:lineRule="auto"/>
              <w:ind w:left="359" w:right="112" w:hanging="244"/>
              <w:rPr>
                <w:rFonts w:ascii="Calibri" w:eastAsia="Calibri" w:hAnsi="Calibri" w:cs="Calibri"/>
                <w:sz w:val="12"/>
                <w:szCs w:val="12"/>
              </w:rPr>
            </w:pPr>
            <w:r>
              <w:rPr>
                <w:rFonts w:ascii="Calibri"/>
                <w:spacing w:val="-1"/>
                <w:w w:val="105"/>
                <w:sz w:val="12"/>
              </w:rPr>
              <w:t>Minutes</w:t>
            </w:r>
            <w:r>
              <w:rPr>
                <w:rFonts w:ascii="Calibri"/>
                <w:spacing w:val="-5"/>
                <w:w w:val="105"/>
                <w:sz w:val="12"/>
              </w:rPr>
              <w:t xml:space="preserve"> </w:t>
            </w:r>
            <w:r>
              <w:rPr>
                <w:rFonts w:ascii="Calibri"/>
                <w:w w:val="105"/>
                <w:sz w:val="12"/>
              </w:rPr>
              <w:t>of</w:t>
            </w:r>
            <w:r>
              <w:rPr>
                <w:rFonts w:ascii="Calibri"/>
                <w:spacing w:val="-3"/>
                <w:w w:val="105"/>
                <w:sz w:val="12"/>
              </w:rPr>
              <w:t xml:space="preserve"> </w:t>
            </w:r>
            <w:r>
              <w:rPr>
                <w:rFonts w:ascii="Calibri"/>
                <w:spacing w:val="1"/>
                <w:w w:val="105"/>
                <w:sz w:val="12"/>
              </w:rPr>
              <w:t>meeting</w:t>
            </w:r>
            <w:r>
              <w:rPr>
                <w:rFonts w:ascii="Calibri"/>
                <w:spacing w:val="-7"/>
                <w:w w:val="105"/>
                <w:sz w:val="12"/>
              </w:rPr>
              <w:t xml:space="preserve"> </w:t>
            </w:r>
            <w:r>
              <w:rPr>
                <w:rFonts w:ascii="Calibri"/>
                <w:spacing w:val="-2"/>
                <w:w w:val="105"/>
                <w:sz w:val="12"/>
              </w:rPr>
              <w:t xml:space="preserve">are </w:t>
            </w:r>
            <w:r>
              <w:rPr>
                <w:rFonts w:ascii="Calibri"/>
                <w:spacing w:val="-1"/>
                <w:w w:val="105"/>
                <w:sz w:val="12"/>
              </w:rPr>
              <w:t>made</w:t>
            </w:r>
            <w:r>
              <w:rPr>
                <w:rFonts w:ascii="Times New Roman"/>
                <w:spacing w:val="30"/>
                <w:w w:val="104"/>
                <w:sz w:val="12"/>
              </w:rPr>
              <w:t xml:space="preserve"> </w:t>
            </w:r>
            <w:r>
              <w:rPr>
                <w:rFonts w:ascii="Calibri"/>
                <w:spacing w:val="1"/>
                <w:w w:val="105"/>
                <w:sz w:val="12"/>
              </w:rPr>
              <w:t>public</w:t>
            </w:r>
            <w:r>
              <w:rPr>
                <w:rFonts w:ascii="Calibri"/>
                <w:spacing w:val="-9"/>
                <w:w w:val="105"/>
                <w:sz w:val="12"/>
              </w:rPr>
              <w:t xml:space="preserve"> </w:t>
            </w:r>
            <w:r>
              <w:rPr>
                <w:rFonts w:ascii="Calibri"/>
                <w:spacing w:val="1"/>
                <w:w w:val="105"/>
                <w:sz w:val="12"/>
              </w:rPr>
              <w:t>(on</w:t>
            </w:r>
            <w:r>
              <w:rPr>
                <w:rFonts w:ascii="Calibri"/>
                <w:spacing w:val="-6"/>
                <w:w w:val="105"/>
                <w:sz w:val="12"/>
              </w:rPr>
              <w:t xml:space="preserve"> </w:t>
            </w:r>
            <w:r>
              <w:rPr>
                <w:rFonts w:ascii="Calibri"/>
                <w:spacing w:val="1"/>
                <w:w w:val="105"/>
                <w:sz w:val="12"/>
              </w:rPr>
              <w:t>Website).</w:t>
            </w:r>
          </w:p>
        </w:tc>
      </w:tr>
      <w:tr w:rsidR="00D17C03" w14:paraId="0B5D150F" w14:textId="77777777" w:rsidTr="004B216B">
        <w:trPr>
          <w:trHeight w:hRule="exact" w:val="211"/>
          <w:jc w:val="center"/>
        </w:trPr>
        <w:tc>
          <w:tcPr>
            <w:tcW w:w="945" w:type="dxa"/>
            <w:tcBorders>
              <w:top w:val="single" w:sz="8" w:space="0" w:color="000000"/>
              <w:left w:val="single" w:sz="4" w:space="0" w:color="000000"/>
              <w:bottom w:val="nil"/>
              <w:right w:val="single" w:sz="8" w:space="0" w:color="000000"/>
            </w:tcBorders>
            <w:shd w:val="clear" w:color="auto" w:fill="D9D9D9"/>
          </w:tcPr>
          <w:p w14:paraId="3292F041" w14:textId="77777777" w:rsidR="00D17C03" w:rsidRDefault="00D17C03">
            <w:pPr>
              <w:rPr>
                <w:rFonts w:asciiTheme="minorHAnsi" w:eastAsiaTheme="minorHAnsi" w:hAnsiTheme="minorHAnsi" w:cstheme="minorBidi"/>
                <w:szCs w:val="22"/>
              </w:rPr>
            </w:pPr>
          </w:p>
        </w:tc>
        <w:tc>
          <w:tcPr>
            <w:tcW w:w="12009" w:type="dxa"/>
            <w:gridSpan w:val="7"/>
            <w:tcBorders>
              <w:top w:val="single" w:sz="8" w:space="0" w:color="000000"/>
              <w:left w:val="single" w:sz="8" w:space="0" w:color="000000"/>
              <w:bottom w:val="single" w:sz="8" w:space="0" w:color="000000"/>
              <w:right w:val="single" w:sz="8" w:space="0" w:color="000000"/>
            </w:tcBorders>
            <w:shd w:val="clear" w:color="auto" w:fill="D9D9D9"/>
            <w:hideMark/>
          </w:tcPr>
          <w:p w14:paraId="4A17BA90" w14:textId="77777777" w:rsidR="00D17C03" w:rsidRDefault="00D17C03">
            <w:pPr>
              <w:pStyle w:val="TableParagraph"/>
              <w:spacing w:before="10"/>
              <w:ind w:left="15"/>
              <w:rPr>
                <w:rFonts w:ascii="Calibri" w:eastAsia="Calibri" w:hAnsi="Calibri" w:cs="Calibri"/>
                <w:sz w:val="12"/>
                <w:szCs w:val="12"/>
              </w:rPr>
            </w:pPr>
            <w:r>
              <w:rPr>
                <w:rFonts w:ascii="Calibri"/>
                <w:b/>
                <w:spacing w:val="-1"/>
                <w:w w:val="105"/>
                <w:sz w:val="12"/>
              </w:rPr>
              <w:t>Objective</w:t>
            </w:r>
            <w:r>
              <w:rPr>
                <w:rFonts w:ascii="Calibri"/>
                <w:b/>
                <w:spacing w:val="-3"/>
                <w:w w:val="105"/>
                <w:sz w:val="12"/>
              </w:rPr>
              <w:t xml:space="preserve"> </w:t>
            </w:r>
            <w:r>
              <w:rPr>
                <w:rFonts w:ascii="Calibri"/>
                <w:b/>
                <w:spacing w:val="-1"/>
                <w:w w:val="105"/>
                <w:sz w:val="12"/>
              </w:rPr>
              <w:t>by</w:t>
            </w:r>
            <w:r>
              <w:rPr>
                <w:rFonts w:ascii="Calibri"/>
                <w:b/>
                <w:spacing w:val="-7"/>
                <w:w w:val="105"/>
                <w:sz w:val="12"/>
              </w:rPr>
              <w:t xml:space="preserve"> </w:t>
            </w:r>
            <w:r>
              <w:rPr>
                <w:rFonts w:ascii="Calibri"/>
                <w:b/>
                <w:spacing w:val="-1"/>
                <w:w w:val="105"/>
                <w:sz w:val="12"/>
              </w:rPr>
              <w:t>the</w:t>
            </w:r>
            <w:r>
              <w:rPr>
                <w:rFonts w:ascii="Calibri"/>
                <w:b/>
                <w:spacing w:val="-2"/>
                <w:w w:val="105"/>
                <w:sz w:val="12"/>
              </w:rPr>
              <w:t xml:space="preserve"> </w:t>
            </w:r>
            <w:r>
              <w:rPr>
                <w:rFonts w:ascii="Calibri"/>
                <w:b/>
                <w:w w:val="105"/>
                <w:sz w:val="12"/>
              </w:rPr>
              <w:t>end</w:t>
            </w:r>
            <w:r>
              <w:rPr>
                <w:rFonts w:ascii="Calibri"/>
                <w:b/>
                <w:spacing w:val="-7"/>
                <w:w w:val="105"/>
                <w:sz w:val="12"/>
              </w:rPr>
              <w:t xml:space="preserve"> </w:t>
            </w:r>
            <w:r>
              <w:rPr>
                <w:rFonts w:ascii="Calibri"/>
                <w:b/>
                <w:spacing w:val="-1"/>
                <w:w w:val="105"/>
                <w:sz w:val="12"/>
              </w:rPr>
              <w:t>of</w:t>
            </w:r>
            <w:r>
              <w:rPr>
                <w:rFonts w:ascii="Calibri"/>
                <w:b/>
                <w:spacing w:val="-3"/>
                <w:w w:val="105"/>
                <w:sz w:val="12"/>
              </w:rPr>
              <w:t xml:space="preserve"> </w:t>
            </w:r>
            <w:r>
              <w:rPr>
                <w:rFonts w:ascii="Calibri"/>
                <w:b/>
                <w:spacing w:val="-2"/>
                <w:w w:val="105"/>
                <w:sz w:val="12"/>
              </w:rPr>
              <w:t>Y+2</w:t>
            </w:r>
            <w:r>
              <w:rPr>
                <w:rFonts w:ascii="Calibri"/>
                <w:b/>
                <w:spacing w:val="-10"/>
                <w:w w:val="105"/>
                <w:sz w:val="12"/>
              </w:rPr>
              <w:t xml:space="preserve"> </w:t>
            </w:r>
            <w:r>
              <w:rPr>
                <w:rFonts w:ascii="Calibri"/>
                <w:b/>
                <w:w w:val="105"/>
                <w:sz w:val="12"/>
              </w:rPr>
              <w:t>:</w:t>
            </w:r>
            <w:r>
              <w:rPr>
                <w:rFonts w:ascii="Calibri"/>
                <w:b/>
                <w:spacing w:val="-8"/>
                <w:w w:val="105"/>
                <w:sz w:val="12"/>
              </w:rPr>
              <w:t xml:space="preserve"> </w:t>
            </w:r>
            <w:r>
              <w:rPr>
                <w:rFonts w:ascii="Calibri"/>
                <w:b/>
                <w:spacing w:val="-2"/>
                <w:w w:val="105"/>
                <w:sz w:val="12"/>
              </w:rPr>
              <w:t xml:space="preserve">The </w:t>
            </w:r>
            <w:r>
              <w:rPr>
                <w:rFonts w:ascii="Calibri"/>
                <w:b/>
                <w:w w:val="105"/>
                <w:sz w:val="12"/>
              </w:rPr>
              <w:t>NCCC</w:t>
            </w:r>
            <w:r>
              <w:rPr>
                <w:rFonts w:ascii="Calibri"/>
                <w:b/>
                <w:spacing w:val="-6"/>
                <w:w w:val="105"/>
                <w:sz w:val="12"/>
              </w:rPr>
              <w:t xml:space="preserve"> </w:t>
            </w:r>
            <w:r>
              <w:rPr>
                <w:rFonts w:ascii="Calibri"/>
                <w:b/>
                <w:spacing w:val="-1"/>
                <w:w w:val="105"/>
                <w:sz w:val="12"/>
              </w:rPr>
              <w:t>holds</w:t>
            </w:r>
            <w:r>
              <w:rPr>
                <w:rFonts w:ascii="Calibri"/>
                <w:b/>
                <w:spacing w:val="-5"/>
                <w:w w:val="105"/>
                <w:sz w:val="12"/>
              </w:rPr>
              <w:t xml:space="preserve"> </w:t>
            </w:r>
            <w:r>
              <w:rPr>
                <w:rFonts w:ascii="Calibri"/>
                <w:b/>
                <w:spacing w:val="-2"/>
                <w:w w:val="105"/>
                <w:sz w:val="12"/>
              </w:rPr>
              <w:t>at</w:t>
            </w:r>
            <w:r>
              <w:rPr>
                <w:rFonts w:ascii="Calibri"/>
                <w:b/>
                <w:spacing w:val="-7"/>
                <w:w w:val="105"/>
                <w:sz w:val="12"/>
              </w:rPr>
              <w:t xml:space="preserve"> </w:t>
            </w:r>
            <w:r>
              <w:rPr>
                <w:rFonts w:ascii="Calibri"/>
                <w:b/>
                <w:w w:val="105"/>
                <w:sz w:val="12"/>
              </w:rPr>
              <w:t>least</w:t>
            </w:r>
            <w:r>
              <w:rPr>
                <w:rFonts w:ascii="Calibri"/>
                <w:b/>
                <w:spacing w:val="-8"/>
                <w:w w:val="105"/>
                <w:sz w:val="12"/>
              </w:rPr>
              <w:t xml:space="preserve"> </w:t>
            </w:r>
            <w:r>
              <w:rPr>
                <w:rFonts w:ascii="Calibri"/>
                <w:b/>
                <w:spacing w:val="-2"/>
                <w:w w:val="105"/>
                <w:sz w:val="12"/>
              </w:rPr>
              <w:t>two</w:t>
            </w:r>
            <w:r>
              <w:rPr>
                <w:rFonts w:ascii="Calibri"/>
                <w:b/>
                <w:spacing w:val="-6"/>
                <w:w w:val="105"/>
                <w:sz w:val="12"/>
              </w:rPr>
              <w:t xml:space="preserve"> </w:t>
            </w:r>
            <w:r>
              <w:rPr>
                <w:rFonts w:ascii="Calibri"/>
                <w:b/>
                <w:w w:val="105"/>
                <w:sz w:val="12"/>
              </w:rPr>
              <w:t>meetings</w:t>
            </w:r>
            <w:r>
              <w:rPr>
                <w:rFonts w:ascii="Calibri"/>
                <w:b/>
                <w:spacing w:val="-5"/>
                <w:w w:val="105"/>
                <w:sz w:val="12"/>
              </w:rPr>
              <w:t xml:space="preserve"> </w:t>
            </w:r>
            <w:r>
              <w:rPr>
                <w:rFonts w:ascii="Calibri"/>
                <w:b/>
                <w:spacing w:val="-2"/>
                <w:w w:val="105"/>
                <w:sz w:val="12"/>
              </w:rPr>
              <w:t>and</w:t>
            </w:r>
            <w:r>
              <w:rPr>
                <w:rFonts w:ascii="Calibri"/>
                <w:b/>
                <w:spacing w:val="-7"/>
                <w:w w:val="105"/>
                <w:sz w:val="12"/>
              </w:rPr>
              <w:t xml:space="preserve"> </w:t>
            </w:r>
            <w:r>
              <w:rPr>
                <w:rFonts w:ascii="Calibri"/>
                <w:b/>
                <w:spacing w:val="1"/>
                <w:w w:val="105"/>
                <w:sz w:val="12"/>
              </w:rPr>
              <w:t>is</w:t>
            </w:r>
            <w:r>
              <w:rPr>
                <w:rFonts w:ascii="Calibri"/>
                <w:b/>
                <w:spacing w:val="-5"/>
                <w:w w:val="105"/>
                <w:sz w:val="12"/>
              </w:rPr>
              <w:t xml:space="preserve"> </w:t>
            </w:r>
            <w:r>
              <w:rPr>
                <w:rFonts w:ascii="Calibri"/>
                <w:b/>
                <w:w w:val="105"/>
                <w:sz w:val="12"/>
              </w:rPr>
              <w:t>fully</w:t>
            </w:r>
            <w:r>
              <w:rPr>
                <w:rFonts w:ascii="Calibri"/>
                <w:b/>
                <w:spacing w:val="-7"/>
                <w:w w:val="105"/>
                <w:sz w:val="12"/>
              </w:rPr>
              <w:t xml:space="preserve"> </w:t>
            </w:r>
            <w:r>
              <w:rPr>
                <w:rFonts w:ascii="Calibri"/>
                <w:b/>
                <w:spacing w:val="-2"/>
                <w:w w:val="105"/>
                <w:sz w:val="12"/>
              </w:rPr>
              <w:t>operational</w:t>
            </w:r>
          </w:p>
        </w:tc>
      </w:tr>
      <w:tr w:rsidR="00D17C03" w14:paraId="58227A00" w14:textId="77777777" w:rsidTr="004B216B">
        <w:trPr>
          <w:trHeight w:hRule="exact" w:val="414"/>
          <w:jc w:val="center"/>
        </w:trPr>
        <w:tc>
          <w:tcPr>
            <w:tcW w:w="945" w:type="dxa"/>
            <w:vMerge w:val="restart"/>
            <w:tcBorders>
              <w:top w:val="nil"/>
              <w:left w:val="single" w:sz="4" w:space="0" w:color="000000"/>
              <w:bottom w:val="single" w:sz="8" w:space="0" w:color="000000"/>
              <w:right w:val="single" w:sz="8" w:space="0" w:color="000000"/>
            </w:tcBorders>
            <w:shd w:val="clear" w:color="auto" w:fill="D9D9D9"/>
          </w:tcPr>
          <w:p w14:paraId="0CFDA5C3" w14:textId="77777777" w:rsidR="00D17C03" w:rsidRDefault="00D17C03">
            <w:pPr>
              <w:pStyle w:val="TableParagraph"/>
              <w:rPr>
                <w:rFonts w:ascii="Times New Roman" w:eastAsia="Times New Roman" w:hAnsi="Times New Roman" w:cs="Times New Roman"/>
                <w:b/>
                <w:bCs/>
                <w:sz w:val="12"/>
                <w:szCs w:val="12"/>
              </w:rPr>
            </w:pPr>
          </w:p>
          <w:p w14:paraId="79CCDDFD" w14:textId="77777777" w:rsidR="00D17C03" w:rsidRDefault="00D17C03">
            <w:pPr>
              <w:pStyle w:val="TableParagraph"/>
              <w:rPr>
                <w:rFonts w:ascii="Times New Roman" w:eastAsia="Times New Roman" w:hAnsi="Times New Roman" w:cs="Times New Roman"/>
                <w:b/>
                <w:bCs/>
                <w:sz w:val="12"/>
                <w:szCs w:val="12"/>
              </w:rPr>
            </w:pPr>
          </w:p>
          <w:p w14:paraId="436D1CEF" w14:textId="77777777" w:rsidR="00D17C03" w:rsidRDefault="00D17C03">
            <w:pPr>
              <w:pStyle w:val="TableParagraph"/>
              <w:rPr>
                <w:rFonts w:ascii="Times New Roman" w:eastAsia="Times New Roman" w:hAnsi="Times New Roman" w:cs="Times New Roman"/>
                <w:b/>
                <w:bCs/>
                <w:sz w:val="12"/>
                <w:szCs w:val="12"/>
              </w:rPr>
            </w:pPr>
          </w:p>
          <w:p w14:paraId="4BFBD790" w14:textId="77777777" w:rsidR="00D17C03" w:rsidRDefault="00D17C03">
            <w:pPr>
              <w:pStyle w:val="TableParagraph"/>
              <w:rPr>
                <w:rFonts w:ascii="Times New Roman" w:eastAsia="Times New Roman" w:hAnsi="Times New Roman" w:cs="Times New Roman"/>
                <w:b/>
                <w:bCs/>
                <w:sz w:val="12"/>
                <w:szCs w:val="12"/>
              </w:rPr>
            </w:pPr>
          </w:p>
          <w:p w14:paraId="178987E1" w14:textId="77777777" w:rsidR="00D17C03" w:rsidRDefault="00D17C03">
            <w:pPr>
              <w:pStyle w:val="TableParagraph"/>
              <w:spacing w:before="1"/>
              <w:rPr>
                <w:rFonts w:ascii="Times New Roman" w:eastAsia="Times New Roman" w:hAnsi="Times New Roman" w:cs="Times New Roman"/>
                <w:b/>
                <w:bCs/>
                <w:sz w:val="12"/>
                <w:szCs w:val="12"/>
              </w:rPr>
            </w:pPr>
          </w:p>
          <w:p w14:paraId="122E910B" w14:textId="77777777" w:rsidR="00D17C03" w:rsidRDefault="00D17C03">
            <w:pPr>
              <w:pStyle w:val="TableParagraph"/>
              <w:ind w:left="40"/>
              <w:rPr>
                <w:rFonts w:ascii="Calibri" w:eastAsia="Calibri" w:hAnsi="Calibri" w:cs="Calibri"/>
                <w:sz w:val="12"/>
                <w:szCs w:val="12"/>
              </w:rPr>
            </w:pPr>
            <w:r>
              <w:rPr>
                <w:rFonts w:ascii="Calibri"/>
                <w:b/>
                <w:spacing w:val="-2"/>
                <w:w w:val="105"/>
                <w:sz w:val="12"/>
              </w:rPr>
              <w:t>1.2</w:t>
            </w:r>
          </w:p>
        </w:tc>
        <w:tc>
          <w:tcPr>
            <w:tcW w:w="417" w:type="dxa"/>
            <w:tcBorders>
              <w:top w:val="single" w:sz="8" w:space="0" w:color="000000"/>
              <w:left w:val="single" w:sz="8" w:space="0" w:color="000000"/>
              <w:bottom w:val="single" w:sz="8" w:space="0" w:color="000000"/>
              <w:right w:val="single" w:sz="8" w:space="0" w:color="000000"/>
            </w:tcBorders>
            <w:hideMark/>
          </w:tcPr>
          <w:p w14:paraId="1F7EFF5B" w14:textId="77777777" w:rsidR="00D17C03" w:rsidRDefault="00D17C03">
            <w:pPr>
              <w:pStyle w:val="TableParagraph"/>
              <w:spacing w:before="94"/>
              <w:ind w:left="15"/>
              <w:rPr>
                <w:rFonts w:ascii="Calibri" w:eastAsia="Calibri" w:hAnsi="Calibri" w:cs="Calibri"/>
                <w:sz w:val="12"/>
                <w:szCs w:val="12"/>
              </w:rPr>
            </w:pPr>
            <w:r>
              <w:rPr>
                <w:rFonts w:ascii="Calibri"/>
                <w:b/>
                <w:spacing w:val="-3"/>
                <w:w w:val="105"/>
                <w:sz w:val="12"/>
              </w:rPr>
              <w:t>1.2.1</w:t>
            </w:r>
          </w:p>
        </w:tc>
        <w:tc>
          <w:tcPr>
            <w:tcW w:w="2857" w:type="dxa"/>
            <w:tcBorders>
              <w:top w:val="single" w:sz="8" w:space="0" w:color="000000"/>
              <w:left w:val="single" w:sz="8" w:space="0" w:color="000000"/>
              <w:bottom w:val="single" w:sz="8" w:space="0" w:color="000000"/>
              <w:right w:val="single" w:sz="8" w:space="0" w:color="000000"/>
            </w:tcBorders>
            <w:hideMark/>
          </w:tcPr>
          <w:p w14:paraId="66170DEA" w14:textId="77777777" w:rsidR="00D17C03" w:rsidRDefault="00D17C03">
            <w:pPr>
              <w:pStyle w:val="TableParagraph"/>
              <w:spacing w:before="94"/>
              <w:ind w:left="15"/>
              <w:rPr>
                <w:rFonts w:ascii="Calibri" w:eastAsia="Calibri" w:hAnsi="Calibri" w:cs="Calibri"/>
                <w:sz w:val="12"/>
                <w:szCs w:val="12"/>
              </w:rPr>
            </w:pPr>
            <w:r>
              <w:rPr>
                <w:rFonts w:ascii="Calibri" w:eastAsia="Calibri" w:hAnsi="Calibri" w:cs="Calibri"/>
                <w:spacing w:val="1"/>
                <w:w w:val="105"/>
                <w:sz w:val="12"/>
                <w:szCs w:val="12"/>
              </w:rPr>
              <w:t>Session</w:t>
            </w:r>
            <w:r>
              <w:rPr>
                <w:rFonts w:ascii="Calibri" w:eastAsia="Calibri" w:hAnsi="Calibri" w:cs="Calibri"/>
                <w:spacing w:val="-5"/>
                <w:w w:val="105"/>
                <w:sz w:val="12"/>
                <w:szCs w:val="12"/>
              </w:rPr>
              <w:t xml:space="preserve"> </w:t>
            </w:r>
            <w:r>
              <w:rPr>
                <w:rFonts w:ascii="Calibri" w:eastAsia="Calibri" w:hAnsi="Calibri" w:cs="Calibri"/>
                <w:spacing w:val="-1"/>
                <w:w w:val="105"/>
                <w:sz w:val="12"/>
                <w:szCs w:val="12"/>
              </w:rPr>
              <w:t>n°3</w:t>
            </w:r>
            <w:r>
              <w:rPr>
                <w:rFonts w:ascii="Calibri" w:eastAsia="Calibri" w:hAnsi="Calibri" w:cs="Calibri"/>
                <w:spacing w:val="-10"/>
                <w:w w:val="105"/>
                <w:sz w:val="12"/>
                <w:szCs w:val="12"/>
              </w:rPr>
              <w:t xml:space="preserve"> </w:t>
            </w:r>
            <w:r>
              <w:rPr>
                <w:rFonts w:ascii="Calibri" w:eastAsia="Calibri" w:hAnsi="Calibri" w:cs="Calibri"/>
                <w:spacing w:val="2"/>
                <w:w w:val="105"/>
                <w:sz w:val="12"/>
                <w:szCs w:val="12"/>
              </w:rPr>
              <w:t>is</w:t>
            </w:r>
            <w:r>
              <w:rPr>
                <w:rFonts w:ascii="Calibri" w:eastAsia="Calibri" w:hAnsi="Calibri" w:cs="Calibri"/>
                <w:spacing w:val="-4"/>
                <w:w w:val="105"/>
                <w:sz w:val="12"/>
                <w:szCs w:val="12"/>
              </w:rPr>
              <w:t xml:space="preserve"> </w:t>
            </w:r>
            <w:r>
              <w:rPr>
                <w:rFonts w:ascii="Calibri" w:eastAsia="Calibri" w:hAnsi="Calibri" w:cs="Calibri"/>
                <w:spacing w:val="1"/>
                <w:w w:val="105"/>
                <w:sz w:val="12"/>
                <w:szCs w:val="12"/>
              </w:rPr>
              <w:t>held.</w:t>
            </w:r>
          </w:p>
        </w:tc>
        <w:tc>
          <w:tcPr>
            <w:tcW w:w="1077" w:type="dxa"/>
            <w:tcBorders>
              <w:top w:val="single" w:sz="8" w:space="0" w:color="000000"/>
              <w:left w:val="single" w:sz="8" w:space="0" w:color="000000"/>
              <w:bottom w:val="single" w:sz="8" w:space="0" w:color="000000"/>
              <w:right w:val="single" w:sz="8" w:space="0" w:color="000000"/>
            </w:tcBorders>
            <w:hideMark/>
          </w:tcPr>
          <w:p w14:paraId="1D7DAB44" w14:textId="77777777" w:rsidR="00D17C03" w:rsidRDefault="00D17C03">
            <w:pPr>
              <w:pStyle w:val="TableParagraph"/>
              <w:spacing w:before="10" w:line="273" w:lineRule="auto"/>
              <w:ind w:left="116" w:right="47" w:hanging="84"/>
              <w:rPr>
                <w:rFonts w:ascii="Calibri" w:eastAsia="Calibri" w:hAnsi="Calibri" w:cs="Calibri"/>
                <w:sz w:val="12"/>
                <w:szCs w:val="12"/>
              </w:rPr>
            </w:pPr>
            <w:r>
              <w:rPr>
                <w:rFonts w:ascii="Calibri"/>
                <w:i/>
                <w:spacing w:val="-1"/>
                <w:w w:val="105"/>
                <w:sz w:val="12"/>
              </w:rPr>
              <w:t>Climate</w:t>
            </w:r>
            <w:r>
              <w:rPr>
                <w:rFonts w:ascii="Calibri"/>
                <w:i/>
                <w:spacing w:val="-12"/>
                <w:w w:val="105"/>
                <w:sz w:val="12"/>
              </w:rPr>
              <w:t xml:space="preserve"> </w:t>
            </w:r>
            <w:r>
              <w:rPr>
                <w:rFonts w:ascii="Calibri"/>
                <w:i/>
                <w:w w:val="105"/>
                <w:sz w:val="12"/>
              </w:rPr>
              <w:t>change</w:t>
            </w:r>
            <w:r>
              <w:rPr>
                <w:rFonts w:ascii="Times New Roman"/>
                <w:i/>
                <w:spacing w:val="27"/>
                <w:w w:val="104"/>
                <w:sz w:val="12"/>
              </w:rPr>
              <w:t xml:space="preserve"> </w:t>
            </w:r>
            <w:r>
              <w:rPr>
                <w:rFonts w:ascii="Calibri"/>
                <w:i/>
                <w:spacing w:val="-1"/>
                <w:w w:val="105"/>
                <w:sz w:val="12"/>
              </w:rPr>
              <w:t>Department</w:t>
            </w:r>
          </w:p>
        </w:tc>
        <w:tc>
          <w:tcPr>
            <w:tcW w:w="1322" w:type="dxa"/>
            <w:tcBorders>
              <w:top w:val="single" w:sz="8" w:space="0" w:color="000000"/>
              <w:left w:val="single" w:sz="8" w:space="0" w:color="000000"/>
              <w:bottom w:val="single" w:sz="8" w:space="0" w:color="000000"/>
              <w:right w:val="single" w:sz="8" w:space="0" w:color="000000"/>
            </w:tcBorders>
            <w:hideMark/>
          </w:tcPr>
          <w:p w14:paraId="792020B3" w14:textId="77777777" w:rsidR="00D17C03" w:rsidRDefault="00D17C03">
            <w:pPr>
              <w:pStyle w:val="TableParagraph"/>
              <w:spacing w:before="93"/>
              <w:ind w:left="8"/>
              <w:jc w:val="center"/>
              <w:rPr>
                <w:rFonts w:ascii="Calibri" w:eastAsia="Calibri" w:hAnsi="Calibri" w:cs="Calibri"/>
                <w:sz w:val="13"/>
                <w:szCs w:val="13"/>
              </w:rPr>
            </w:pPr>
            <w:r>
              <w:rPr>
                <w:rFonts w:ascii="Calibri"/>
                <w:w w:val="105"/>
                <w:sz w:val="13"/>
              </w:rPr>
              <w:t>-</w:t>
            </w:r>
          </w:p>
        </w:tc>
        <w:tc>
          <w:tcPr>
            <w:tcW w:w="3202" w:type="dxa"/>
            <w:vMerge w:val="restart"/>
            <w:tcBorders>
              <w:top w:val="single" w:sz="8" w:space="0" w:color="000000"/>
              <w:left w:val="single" w:sz="8" w:space="0" w:color="000000"/>
              <w:bottom w:val="single" w:sz="8" w:space="0" w:color="000000"/>
              <w:right w:val="single" w:sz="8" w:space="0" w:color="000000"/>
            </w:tcBorders>
          </w:tcPr>
          <w:p w14:paraId="60935A6D" w14:textId="77777777" w:rsidR="00D17C03" w:rsidRDefault="00D17C03">
            <w:pPr>
              <w:pStyle w:val="TableParagraph"/>
              <w:rPr>
                <w:rFonts w:ascii="Times New Roman" w:eastAsia="Times New Roman" w:hAnsi="Times New Roman" w:cs="Times New Roman"/>
                <w:b/>
                <w:bCs/>
                <w:sz w:val="12"/>
                <w:szCs w:val="12"/>
              </w:rPr>
            </w:pPr>
          </w:p>
          <w:p w14:paraId="1000FAEA" w14:textId="77777777" w:rsidR="00D17C03" w:rsidRDefault="00D17C03">
            <w:pPr>
              <w:pStyle w:val="TableParagraph"/>
              <w:rPr>
                <w:rFonts w:ascii="Times New Roman" w:eastAsia="Times New Roman" w:hAnsi="Times New Roman" w:cs="Times New Roman"/>
                <w:b/>
                <w:bCs/>
                <w:sz w:val="12"/>
                <w:szCs w:val="12"/>
              </w:rPr>
            </w:pPr>
          </w:p>
          <w:p w14:paraId="10A6AB64" w14:textId="77777777" w:rsidR="00D17C03" w:rsidRDefault="00D17C03">
            <w:pPr>
              <w:pStyle w:val="TableParagraph"/>
              <w:rPr>
                <w:rFonts w:ascii="Times New Roman" w:eastAsia="Times New Roman" w:hAnsi="Times New Roman" w:cs="Times New Roman"/>
                <w:b/>
                <w:bCs/>
                <w:sz w:val="12"/>
                <w:szCs w:val="12"/>
              </w:rPr>
            </w:pPr>
          </w:p>
          <w:p w14:paraId="6509E0A3" w14:textId="77777777" w:rsidR="00D17C03" w:rsidRDefault="00D17C03">
            <w:pPr>
              <w:pStyle w:val="TableParagraph"/>
              <w:spacing w:before="99" w:line="273" w:lineRule="auto"/>
              <w:ind w:left="16" w:right="17"/>
              <w:jc w:val="center"/>
              <w:rPr>
                <w:rFonts w:ascii="Calibri" w:eastAsia="Calibri" w:hAnsi="Calibri" w:cs="Calibri"/>
                <w:sz w:val="12"/>
                <w:szCs w:val="12"/>
              </w:rPr>
            </w:pPr>
            <w:r>
              <w:rPr>
                <w:rFonts w:ascii="Calibri"/>
                <w:w w:val="105"/>
                <w:sz w:val="12"/>
              </w:rPr>
              <w:t>AFD</w:t>
            </w:r>
            <w:r>
              <w:rPr>
                <w:rFonts w:ascii="Calibri"/>
                <w:spacing w:val="-8"/>
                <w:w w:val="105"/>
                <w:sz w:val="12"/>
              </w:rPr>
              <w:t xml:space="preserve"> </w:t>
            </w:r>
            <w:r>
              <w:rPr>
                <w:rFonts w:ascii="Calibri"/>
                <w:spacing w:val="-2"/>
                <w:w w:val="105"/>
                <w:sz w:val="12"/>
              </w:rPr>
              <w:t>TA</w:t>
            </w:r>
            <w:r>
              <w:rPr>
                <w:rFonts w:ascii="Calibri"/>
                <w:spacing w:val="-3"/>
                <w:w w:val="105"/>
                <w:sz w:val="12"/>
              </w:rPr>
              <w:t xml:space="preserve"> </w:t>
            </w:r>
            <w:r>
              <w:rPr>
                <w:rFonts w:ascii="Calibri"/>
                <w:spacing w:val="1"/>
                <w:w w:val="105"/>
                <w:sz w:val="12"/>
              </w:rPr>
              <w:t>activities</w:t>
            </w:r>
            <w:r>
              <w:rPr>
                <w:rFonts w:ascii="Calibri"/>
                <w:spacing w:val="-5"/>
                <w:w w:val="105"/>
                <w:sz w:val="12"/>
              </w:rPr>
              <w:t xml:space="preserve"> </w:t>
            </w:r>
            <w:r>
              <w:rPr>
                <w:rFonts w:ascii="Calibri"/>
                <w:w w:val="105"/>
                <w:sz w:val="12"/>
              </w:rPr>
              <w:t>:</w:t>
            </w:r>
            <w:r>
              <w:rPr>
                <w:rFonts w:ascii="Calibri"/>
                <w:spacing w:val="-6"/>
                <w:w w:val="105"/>
                <w:sz w:val="12"/>
              </w:rPr>
              <w:t xml:space="preserve"> </w:t>
            </w:r>
            <w:r>
              <w:rPr>
                <w:rFonts w:ascii="Calibri"/>
                <w:spacing w:val="2"/>
                <w:w w:val="105"/>
                <w:sz w:val="12"/>
              </w:rPr>
              <w:t>(i)</w:t>
            </w:r>
            <w:r>
              <w:rPr>
                <w:rFonts w:ascii="Calibri"/>
                <w:spacing w:val="-3"/>
                <w:w w:val="105"/>
                <w:sz w:val="12"/>
              </w:rPr>
              <w:t xml:space="preserve"> </w:t>
            </w:r>
            <w:r>
              <w:rPr>
                <w:rFonts w:ascii="Calibri"/>
                <w:spacing w:val="-1"/>
                <w:w w:val="105"/>
                <w:sz w:val="12"/>
              </w:rPr>
              <w:t>Support</w:t>
            </w:r>
            <w:r>
              <w:rPr>
                <w:rFonts w:ascii="Calibri"/>
                <w:spacing w:val="-7"/>
                <w:w w:val="105"/>
                <w:sz w:val="12"/>
              </w:rPr>
              <w:t xml:space="preserve"> </w:t>
            </w:r>
            <w:r>
              <w:rPr>
                <w:rFonts w:ascii="Calibri"/>
                <w:w w:val="105"/>
                <w:sz w:val="12"/>
              </w:rPr>
              <w:t>the</w:t>
            </w:r>
            <w:r>
              <w:rPr>
                <w:rFonts w:ascii="Calibri"/>
                <w:spacing w:val="-1"/>
                <w:w w:val="105"/>
                <w:sz w:val="12"/>
              </w:rPr>
              <w:t xml:space="preserve"> </w:t>
            </w:r>
            <w:r>
              <w:rPr>
                <w:rFonts w:ascii="Calibri"/>
                <w:w w:val="105"/>
                <w:sz w:val="12"/>
              </w:rPr>
              <w:t>NCCC</w:t>
            </w:r>
            <w:r>
              <w:rPr>
                <w:rFonts w:ascii="Calibri"/>
                <w:spacing w:val="-7"/>
                <w:w w:val="105"/>
                <w:sz w:val="12"/>
              </w:rPr>
              <w:t xml:space="preserve"> </w:t>
            </w:r>
            <w:r>
              <w:rPr>
                <w:rFonts w:ascii="Calibri"/>
                <w:w w:val="105"/>
                <w:sz w:val="12"/>
              </w:rPr>
              <w:t>secretariat</w:t>
            </w:r>
            <w:r>
              <w:rPr>
                <w:rFonts w:ascii="Times New Roman"/>
                <w:spacing w:val="24"/>
                <w:w w:val="104"/>
                <w:sz w:val="12"/>
              </w:rPr>
              <w:t xml:space="preserve"> </w:t>
            </w:r>
            <w:r>
              <w:rPr>
                <w:rFonts w:ascii="Calibri"/>
                <w:w w:val="105"/>
                <w:sz w:val="12"/>
              </w:rPr>
              <w:t>to</w:t>
            </w:r>
            <w:r>
              <w:rPr>
                <w:rFonts w:ascii="Calibri"/>
                <w:spacing w:val="-6"/>
                <w:w w:val="105"/>
                <w:sz w:val="12"/>
              </w:rPr>
              <w:t xml:space="preserve"> </w:t>
            </w:r>
            <w:r>
              <w:rPr>
                <w:rFonts w:ascii="Calibri"/>
                <w:w w:val="105"/>
                <w:sz w:val="12"/>
              </w:rPr>
              <w:t>report</w:t>
            </w:r>
            <w:r>
              <w:rPr>
                <w:rFonts w:ascii="Calibri"/>
                <w:spacing w:val="-7"/>
                <w:w w:val="105"/>
                <w:sz w:val="12"/>
              </w:rPr>
              <w:t xml:space="preserve"> </w:t>
            </w:r>
            <w:r>
              <w:rPr>
                <w:rFonts w:ascii="Calibri"/>
                <w:w w:val="105"/>
                <w:sz w:val="12"/>
              </w:rPr>
              <w:t>to</w:t>
            </w:r>
            <w:r>
              <w:rPr>
                <w:rFonts w:ascii="Calibri"/>
                <w:spacing w:val="-5"/>
                <w:w w:val="105"/>
                <w:sz w:val="12"/>
              </w:rPr>
              <w:t xml:space="preserve"> </w:t>
            </w:r>
            <w:r>
              <w:rPr>
                <w:rFonts w:ascii="Calibri"/>
                <w:w w:val="105"/>
                <w:sz w:val="12"/>
              </w:rPr>
              <w:t>the</w:t>
            </w:r>
            <w:r>
              <w:rPr>
                <w:rFonts w:ascii="Calibri"/>
                <w:spacing w:val="-2"/>
                <w:w w:val="105"/>
                <w:sz w:val="12"/>
              </w:rPr>
              <w:t xml:space="preserve"> </w:t>
            </w:r>
            <w:r>
              <w:rPr>
                <w:rFonts w:ascii="Calibri"/>
                <w:w w:val="105"/>
                <w:sz w:val="12"/>
              </w:rPr>
              <w:t>Government,</w:t>
            </w:r>
            <w:r>
              <w:rPr>
                <w:rFonts w:ascii="Calibri"/>
                <w:spacing w:val="-5"/>
                <w:w w:val="105"/>
                <w:sz w:val="12"/>
              </w:rPr>
              <w:t xml:space="preserve"> </w:t>
            </w:r>
            <w:r>
              <w:rPr>
                <w:rFonts w:ascii="Calibri"/>
                <w:spacing w:val="2"/>
                <w:w w:val="105"/>
                <w:sz w:val="12"/>
              </w:rPr>
              <w:t>(ii)</w:t>
            </w:r>
            <w:r>
              <w:rPr>
                <w:rFonts w:ascii="Calibri"/>
                <w:spacing w:val="-3"/>
                <w:w w:val="105"/>
                <w:sz w:val="12"/>
              </w:rPr>
              <w:t xml:space="preserve"> </w:t>
            </w:r>
            <w:r>
              <w:rPr>
                <w:rFonts w:ascii="Calibri"/>
                <w:spacing w:val="-2"/>
                <w:w w:val="105"/>
                <w:sz w:val="12"/>
              </w:rPr>
              <w:t>Enhance</w:t>
            </w:r>
            <w:r>
              <w:rPr>
                <w:rFonts w:ascii="Times New Roman"/>
                <w:spacing w:val="24"/>
                <w:w w:val="104"/>
                <w:sz w:val="12"/>
              </w:rPr>
              <w:t xml:space="preserve"> </w:t>
            </w:r>
            <w:r>
              <w:rPr>
                <w:rFonts w:ascii="Calibri"/>
                <w:spacing w:val="-1"/>
                <w:w w:val="105"/>
                <w:sz w:val="12"/>
              </w:rPr>
              <w:t>technical</w:t>
            </w:r>
            <w:r>
              <w:rPr>
                <w:rFonts w:ascii="Calibri"/>
                <w:spacing w:val="-3"/>
                <w:w w:val="105"/>
                <w:sz w:val="12"/>
              </w:rPr>
              <w:t xml:space="preserve"> </w:t>
            </w:r>
            <w:r>
              <w:rPr>
                <w:rFonts w:ascii="Calibri"/>
                <w:spacing w:val="2"/>
                <w:w w:val="105"/>
                <w:sz w:val="12"/>
              </w:rPr>
              <w:t>skills</w:t>
            </w:r>
            <w:r>
              <w:rPr>
                <w:rFonts w:ascii="Calibri"/>
                <w:spacing w:val="-5"/>
                <w:w w:val="105"/>
                <w:sz w:val="12"/>
              </w:rPr>
              <w:t xml:space="preserve"> </w:t>
            </w:r>
            <w:r>
              <w:rPr>
                <w:rFonts w:ascii="Calibri"/>
                <w:w w:val="105"/>
                <w:sz w:val="12"/>
              </w:rPr>
              <w:t>of</w:t>
            </w:r>
            <w:r>
              <w:rPr>
                <w:rFonts w:ascii="Calibri"/>
                <w:spacing w:val="-4"/>
                <w:w w:val="105"/>
                <w:sz w:val="12"/>
              </w:rPr>
              <w:t xml:space="preserve"> </w:t>
            </w:r>
            <w:r>
              <w:rPr>
                <w:rFonts w:ascii="Calibri"/>
                <w:w w:val="105"/>
                <w:sz w:val="12"/>
              </w:rPr>
              <w:t>NCCC</w:t>
            </w:r>
            <w:r>
              <w:rPr>
                <w:rFonts w:ascii="Calibri"/>
                <w:spacing w:val="-7"/>
                <w:w w:val="105"/>
                <w:sz w:val="12"/>
              </w:rPr>
              <w:t xml:space="preserve"> </w:t>
            </w:r>
            <w:r>
              <w:rPr>
                <w:rFonts w:ascii="Calibri"/>
                <w:w w:val="105"/>
                <w:sz w:val="12"/>
              </w:rPr>
              <w:t>members,</w:t>
            </w:r>
            <w:r>
              <w:rPr>
                <w:rFonts w:ascii="Calibri"/>
                <w:spacing w:val="-4"/>
                <w:w w:val="105"/>
                <w:sz w:val="12"/>
              </w:rPr>
              <w:t xml:space="preserve"> </w:t>
            </w:r>
            <w:r>
              <w:rPr>
                <w:rFonts w:ascii="Calibri"/>
                <w:spacing w:val="3"/>
                <w:w w:val="105"/>
                <w:sz w:val="12"/>
              </w:rPr>
              <w:t>(iii)</w:t>
            </w:r>
            <w:r>
              <w:rPr>
                <w:rFonts w:ascii="Calibri"/>
                <w:spacing w:val="-3"/>
                <w:w w:val="105"/>
                <w:sz w:val="12"/>
              </w:rPr>
              <w:t xml:space="preserve"> </w:t>
            </w:r>
            <w:r>
              <w:rPr>
                <w:rFonts w:ascii="Calibri"/>
                <w:spacing w:val="-1"/>
                <w:w w:val="105"/>
                <w:sz w:val="12"/>
              </w:rPr>
              <w:t>Promote</w:t>
            </w:r>
            <w:r>
              <w:rPr>
                <w:rFonts w:ascii="Times New Roman"/>
                <w:spacing w:val="42"/>
                <w:w w:val="104"/>
                <w:sz w:val="12"/>
              </w:rPr>
              <w:t xml:space="preserve"> </w:t>
            </w:r>
            <w:r>
              <w:rPr>
                <w:rFonts w:ascii="Calibri"/>
                <w:spacing w:val="1"/>
                <w:w w:val="105"/>
                <w:sz w:val="12"/>
              </w:rPr>
              <w:t>interministerial</w:t>
            </w:r>
            <w:r>
              <w:rPr>
                <w:rFonts w:ascii="Calibri"/>
                <w:spacing w:val="-8"/>
                <w:w w:val="105"/>
                <w:sz w:val="12"/>
              </w:rPr>
              <w:t xml:space="preserve"> </w:t>
            </w:r>
            <w:r>
              <w:rPr>
                <w:rFonts w:ascii="Calibri"/>
                <w:w w:val="105"/>
                <w:sz w:val="12"/>
              </w:rPr>
              <w:t>coordination</w:t>
            </w:r>
          </w:p>
        </w:tc>
        <w:tc>
          <w:tcPr>
            <w:tcW w:w="976" w:type="dxa"/>
            <w:vMerge w:val="restart"/>
            <w:tcBorders>
              <w:top w:val="single" w:sz="8" w:space="0" w:color="000000"/>
              <w:left w:val="single" w:sz="8" w:space="0" w:color="000000"/>
              <w:bottom w:val="single" w:sz="8" w:space="0" w:color="000000"/>
              <w:right w:val="single" w:sz="8" w:space="0" w:color="000000"/>
            </w:tcBorders>
          </w:tcPr>
          <w:p w14:paraId="46FBA7BA" w14:textId="77777777" w:rsidR="00D17C03" w:rsidRDefault="00D17C03">
            <w:pPr>
              <w:pStyle w:val="TableParagraph"/>
              <w:rPr>
                <w:rFonts w:ascii="Times New Roman" w:eastAsia="Times New Roman" w:hAnsi="Times New Roman" w:cs="Times New Roman"/>
                <w:b/>
                <w:bCs/>
                <w:sz w:val="12"/>
                <w:szCs w:val="12"/>
              </w:rPr>
            </w:pPr>
          </w:p>
          <w:p w14:paraId="3F5E7498" w14:textId="77777777" w:rsidR="00D17C03" w:rsidRDefault="00D17C03">
            <w:pPr>
              <w:pStyle w:val="TableParagraph"/>
              <w:rPr>
                <w:rFonts w:ascii="Times New Roman" w:eastAsia="Times New Roman" w:hAnsi="Times New Roman" w:cs="Times New Roman"/>
                <w:b/>
                <w:bCs/>
                <w:sz w:val="12"/>
                <w:szCs w:val="12"/>
              </w:rPr>
            </w:pPr>
          </w:p>
          <w:p w14:paraId="25ABC5E2" w14:textId="77777777" w:rsidR="00D17C03" w:rsidRDefault="00D17C03">
            <w:pPr>
              <w:pStyle w:val="TableParagraph"/>
              <w:rPr>
                <w:rFonts w:ascii="Times New Roman" w:eastAsia="Times New Roman" w:hAnsi="Times New Roman" w:cs="Times New Roman"/>
                <w:b/>
                <w:bCs/>
                <w:sz w:val="12"/>
                <w:szCs w:val="12"/>
              </w:rPr>
            </w:pPr>
          </w:p>
          <w:p w14:paraId="49D340B3" w14:textId="77777777" w:rsidR="00D17C03" w:rsidRDefault="00D17C03">
            <w:pPr>
              <w:pStyle w:val="TableParagraph"/>
              <w:spacing w:before="11"/>
              <w:rPr>
                <w:rFonts w:ascii="Times New Roman" w:eastAsia="Times New Roman" w:hAnsi="Times New Roman" w:cs="Times New Roman"/>
                <w:b/>
                <w:bCs/>
                <w:sz w:val="15"/>
                <w:szCs w:val="15"/>
              </w:rPr>
            </w:pPr>
          </w:p>
          <w:p w14:paraId="4865E573" w14:textId="77777777" w:rsidR="00D17C03" w:rsidRDefault="00D17C03">
            <w:pPr>
              <w:pStyle w:val="TableParagraph"/>
              <w:spacing w:line="273" w:lineRule="auto"/>
              <w:ind w:left="15" w:right="23"/>
              <w:jc w:val="center"/>
              <w:rPr>
                <w:rFonts w:ascii="Calibri" w:eastAsia="Calibri" w:hAnsi="Calibri" w:cs="Calibri"/>
                <w:sz w:val="12"/>
                <w:szCs w:val="12"/>
              </w:rPr>
            </w:pPr>
            <w:r>
              <w:rPr>
                <w:rFonts w:ascii="Calibri"/>
                <w:i/>
                <w:spacing w:val="-1"/>
                <w:w w:val="105"/>
                <w:sz w:val="12"/>
              </w:rPr>
              <w:t>The</w:t>
            </w:r>
            <w:r>
              <w:rPr>
                <w:rFonts w:ascii="Calibri"/>
                <w:i/>
                <w:spacing w:val="-7"/>
                <w:w w:val="105"/>
                <w:sz w:val="12"/>
              </w:rPr>
              <w:t xml:space="preserve"> </w:t>
            </w:r>
            <w:r>
              <w:rPr>
                <w:rFonts w:ascii="Calibri"/>
                <w:i/>
                <w:spacing w:val="1"/>
                <w:w w:val="105"/>
                <w:sz w:val="12"/>
              </w:rPr>
              <w:t>NCCC</w:t>
            </w:r>
            <w:r>
              <w:rPr>
                <w:rFonts w:ascii="Calibri"/>
                <w:i/>
                <w:spacing w:val="19"/>
                <w:w w:val="105"/>
                <w:sz w:val="12"/>
              </w:rPr>
              <w:t xml:space="preserve"> </w:t>
            </w:r>
            <w:r>
              <w:rPr>
                <w:rFonts w:ascii="Calibri"/>
                <w:i/>
                <w:spacing w:val="-1"/>
                <w:w w:val="105"/>
                <w:sz w:val="12"/>
              </w:rPr>
              <w:t>met</w:t>
            </w:r>
            <w:r>
              <w:rPr>
                <w:rFonts w:ascii="Times New Roman"/>
                <w:i/>
                <w:spacing w:val="23"/>
                <w:w w:val="104"/>
                <w:sz w:val="12"/>
              </w:rPr>
              <w:t xml:space="preserve"> </w:t>
            </w:r>
            <w:r>
              <w:rPr>
                <w:rFonts w:ascii="Calibri"/>
                <w:i/>
                <w:w w:val="105"/>
                <w:sz w:val="12"/>
              </w:rPr>
              <w:t>only</w:t>
            </w:r>
            <w:r>
              <w:rPr>
                <w:rFonts w:ascii="Calibri"/>
                <w:i/>
                <w:spacing w:val="-5"/>
                <w:w w:val="105"/>
                <w:sz w:val="12"/>
              </w:rPr>
              <w:t xml:space="preserve"> </w:t>
            </w:r>
            <w:r>
              <w:rPr>
                <w:rFonts w:ascii="Calibri"/>
                <w:i/>
                <w:spacing w:val="1"/>
                <w:w w:val="105"/>
                <w:sz w:val="12"/>
              </w:rPr>
              <w:t>one</w:t>
            </w:r>
            <w:r>
              <w:rPr>
                <w:rFonts w:ascii="Calibri"/>
                <w:i/>
                <w:spacing w:val="-8"/>
                <w:w w:val="105"/>
                <w:sz w:val="12"/>
              </w:rPr>
              <w:t xml:space="preserve"> </w:t>
            </w:r>
            <w:r>
              <w:rPr>
                <w:rFonts w:ascii="Calibri"/>
                <w:i/>
                <w:spacing w:val="-1"/>
                <w:w w:val="105"/>
                <w:sz w:val="12"/>
              </w:rPr>
              <w:t>since</w:t>
            </w:r>
            <w:r>
              <w:rPr>
                <w:rFonts w:ascii="Times New Roman"/>
                <w:i/>
                <w:spacing w:val="22"/>
                <w:w w:val="104"/>
                <w:sz w:val="12"/>
              </w:rPr>
              <w:t xml:space="preserve"> </w:t>
            </w:r>
            <w:r>
              <w:rPr>
                <w:rFonts w:ascii="Calibri"/>
                <w:i/>
                <w:spacing w:val="-7"/>
                <w:w w:val="105"/>
                <w:sz w:val="12"/>
              </w:rPr>
              <w:t>2014</w:t>
            </w:r>
          </w:p>
        </w:tc>
        <w:tc>
          <w:tcPr>
            <w:tcW w:w="2155" w:type="dxa"/>
            <w:tcBorders>
              <w:top w:val="single" w:sz="8" w:space="0" w:color="000000"/>
              <w:left w:val="single" w:sz="8" w:space="0" w:color="000000"/>
              <w:bottom w:val="single" w:sz="8" w:space="0" w:color="000000"/>
              <w:right w:val="single" w:sz="8" w:space="0" w:color="000000"/>
            </w:tcBorders>
            <w:hideMark/>
          </w:tcPr>
          <w:p w14:paraId="08203F21" w14:textId="77777777" w:rsidR="00D17C03" w:rsidRDefault="00D17C03">
            <w:pPr>
              <w:pStyle w:val="TableParagraph"/>
              <w:spacing w:before="10" w:line="273" w:lineRule="auto"/>
              <w:ind w:left="376" w:right="112" w:hanging="260"/>
              <w:rPr>
                <w:rFonts w:ascii="Calibri" w:eastAsia="Calibri" w:hAnsi="Calibri" w:cs="Calibri"/>
                <w:sz w:val="12"/>
                <w:szCs w:val="12"/>
              </w:rPr>
            </w:pPr>
            <w:r>
              <w:rPr>
                <w:rFonts w:ascii="Calibri"/>
                <w:spacing w:val="-1"/>
                <w:w w:val="105"/>
                <w:sz w:val="12"/>
              </w:rPr>
              <w:t>Minutes</w:t>
            </w:r>
            <w:r>
              <w:rPr>
                <w:rFonts w:ascii="Calibri"/>
                <w:spacing w:val="-5"/>
                <w:w w:val="105"/>
                <w:sz w:val="12"/>
              </w:rPr>
              <w:t xml:space="preserve"> </w:t>
            </w:r>
            <w:r>
              <w:rPr>
                <w:rFonts w:ascii="Calibri"/>
                <w:w w:val="105"/>
                <w:sz w:val="12"/>
              </w:rPr>
              <w:t>of</w:t>
            </w:r>
            <w:r>
              <w:rPr>
                <w:rFonts w:ascii="Calibri"/>
                <w:spacing w:val="-3"/>
                <w:w w:val="105"/>
                <w:sz w:val="12"/>
              </w:rPr>
              <w:t xml:space="preserve"> </w:t>
            </w:r>
            <w:r>
              <w:rPr>
                <w:rFonts w:ascii="Calibri"/>
                <w:spacing w:val="1"/>
                <w:w w:val="105"/>
                <w:sz w:val="12"/>
              </w:rPr>
              <w:t>meeting</w:t>
            </w:r>
            <w:r>
              <w:rPr>
                <w:rFonts w:ascii="Calibri"/>
                <w:spacing w:val="-7"/>
                <w:w w:val="105"/>
                <w:sz w:val="12"/>
              </w:rPr>
              <w:t xml:space="preserve"> </w:t>
            </w:r>
            <w:r>
              <w:rPr>
                <w:rFonts w:ascii="Calibri"/>
                <w:spacing w:val="-2"/>
                <w:w w:val="105"/>
                <w:sz w:val="12"/>
              </w:rPr>
              <w:t xml:space="preserve">are </w:t>
            </w:r>
            <w:r>
              <w:rPr>
                <w:rFonts w:ascii="Calibri"/>
                <w:spacing w:val="-1"/>
                <w:w w:val="105"/>
                <w:sz w:val="12"/>
              </w:rPr>
              <w:t>made</w:t>
            </w:r>
            <w:r>
              <w:rPr>
                <w:rFonts w:ascii="Times New Roman"/>
                <w:spacing w:val="30"/>
                <w:w w:val="104"/>
                <w:sz w:val="12"/>
              </w:rPr>
              <w:t xml:space="preserve"> </w:t>
            </w:r>
            <w:r>
              <w:rPr>
                <w:rFonts w:ascii="Calibri"/>
                <w:spacing w:val="1"/>
                <w:w w:val="105"/>
                <w:sz w:val="12"/>
              </w:rPr>
              <w:t>public</w:t>
            </w:r>
            <w:r>
              <w:rPr>
                <w:rFonts w:ascii="Calibri"/>
                <w:spacing w:val="-9"/>
                <w:w w:val="105"/>
                <w:sz w:val="12"/>
              </w:rPr>
              <w:t xml:space="preserve"> </w:t>
            </w:r>
            <w:r>
              <w:rPr>
                <w:rFonts w:ascii="Calibri"/>
                <w:spacing w:val="1"/>
                <w:w w:val="105"/>
                <w:sz w:val="12"/>
              </w:rPr>
              <w:t>(on</w:t>
            </w:r>
            <w:r>
              <w:rPr>
                <w:rFonts w:ascii="Calibri"/>
                <w:spacing w:val="-6"/>
                <w:w w:val="105"/>
                <w:sz w:val="12"/>
              </w:rPr>
              <w:t xml:space="preserve"> </w:t>
            </w:r>
            <w:r>
              <w:rPr>
                <w:rFonts w:ascii="Calibri"/>
                <w:w w:val="105"/>
                <w:sz w:val="12"/>
              </w:rPr>
              <w:t>Website)</w:t>
            </w:r>
          </w:p>
        </w:tc>
      </w:tr>
      <w:tr w:rsidR="00D17C03" w14:paraId="06654DAD" w14:textId="77777777" w:rsidTr="004B216B">
        <w:trPr>
          <w:trHeight w:hRule="exact" w:val="1625"/>
          <w:jc w:val="center"/>
        </w:trPr>
        <w:tc>
          <w:tcPr>
            <w:tcW w:w="945" w:type="dxa"/>
            <w:vMerge/>
            <w:tcBorders>
              <w:top w:val="nil"/>
              <w:left w:val="single" w:sz="4" w:space="0" w:color="000000"/>
              <w:bottom w:val="single" w:sz="8" w:space="0" w:color="000000"/>
              <w:right w:val="single" w:sz="8" w:space="0" w:color="000000"/>
            </w:tcBorders>
            <w:vAlign w:val="center"/>
            <w:hideMark/>
          </w:tcPr>
          <w:p w14:paraId="3DAF47DD" w14:textId="77777777" w:rsidR="00D17C03" w:rsidRDefault="00D17C03">
            <w:pPr>
              <w:rPr>
                <w:rFonts w:ascii="Calibri" w:eastAsia="Calibri" w:hAnsi="Calibri" w:cs="Calibri"/>
                <w:sz w:val="12"/>
                <w:szCs w:val="12"/>
              </w:rPr>
            </w:pPr>
          </w:p>
        </w:tc>
        <w:tc>
          <w:tcPr>
            <w:tcW w:w="417" w:type="dxa"/>
            <w:tcBorders>
              <w:top w:val="single" w:sz="8" w:space="0" w:color="000000"/>
              <w:left w:val="single" w:sz="8" w:space="0" w:color="000000"/>
              <w:bottom w:val="single" w:sz="8" w:space="0" w:color="000000"/>
              <w:right w:val="single" w:sz="8" w:space="0" w:color="000000"/>
            </w:tcBorders>
          </w:tcPr>
          <w:p w14:paraId="0864B86A" w14:textId="77777777" w:rsidR="00D17C03" w:rsidRDefault="00D17C03">
            <w:pPr>
              <w:pStyle w:val="TableParagraph"/>
              <w:rPr>
                <w:rFonts w:ascii="Times New Roman" w:eastAsia="Times New Roman" w:hAnsi="Times New Roman" w:cs="Times New Roman"/>
                <w:b/>
                <w:bCs/>
                <w:sz w:val="12"/>
                <w:szCs w:val="12"/>
              </w:rPr>
            </w:pPr>
          </w:p>
          <w:p w14:paraId="1B0366CB" w14:textId="77777777" w:rsidR="00D17C03" w:rsidRDefault="00D17C03">
            <w:pPr>
              <w:pStyle w:val="TableParagraph"/>
              <w:rPr>
                <w:rFonts w:ascii="Times New Roman" w:eastAsia="Times New Roman" w:hAnsi="Times New Roman" w:cs="Times New Roman"/>
                <w:b/>
                <w:bCs/>
                <w:sz w:val="12"/>
                <w:szCs w:val="12"/>
              </w:rPr>
            </w:pPr>
          </w:p>
          <w:p w14:paraId="6C8B3AA2" w14:textId="77777777" w:rsidR="00D17C03" w:rsidRDefault="00D17C03">
            <w:pPr>
              <w:pStyle w:val="TableParagraph"/>
              <w:rPr>
                <w:rFonts w:ascii="Times New Roman" w:eastAsia="Times New Roman" w:hAnsi="Times New Roman" w:cs="Times New Roman"/>
                <w:b/>
                <w:bCs/>
                <w:sz w:val="12"/>
                <w:szCs w:val="12"/>
              </w:rPr>
            </w:pPr>
          </w:p>
          <w:p w14:paraId="34553E3B" w14:textId="77777777" w:rsidR="00D17C03" w:rsidRDefault="00D17C03">
            <w:pPr>
              <w:pStyle w:val="TableParagraph"/>
              <w:spacing w:before="11"/>
              <w:rPr>
                <w:rFonts w:ascii="Times New Roman" w:eastAsia="Times New Roman" w:hAnsi="Times New Roman" w:cs="Times New Roman"/>
                <w:b/>
                <w:bCs/>
                <w:sz w:val="15"/>
                <w:szCs w:val="15"/>
              </w:rPr>
            </w:pPr>
          </w:p>
          <w:p w14:paraId="45412E22" w14:textId="77777777" w:rsidR="00D17C03" w:rsidRDefault="00D17C03">
            <w:pPr>
              <w:pStyle w:val="TableParagraph"/>
              <w:ind w:left="15"/>
              <w:rPr>
                <w:rFonts w:ascii="Calibri" w:eastAsia="Calibri" w:hAnsi="Calibri" w:cs="Calibri"/>
                <w:sz w:val="12"/>
                <w:szCs w:val="12"/>
              </w:rPr>
            </w:pPr>
            <w:r>
              <w:rPr>
                <w:rFonts w:ascii="Calibri"/>
                <w:b/>
                <w:spacing w:val="-3"/>
                <w:w w:val="105"/>
                <w:sz w:val="12"/>
              </w:rPr>
              <w:t>1.2.2</w:t>
            </w:r>
          </w:p>
        </w:tc>
        <w:tc>
          <w:tcPr>
            <w:tcW w:w="2857" w:type="dxa"/>
            <w:tcBorders>
              <w:top w:val="single" w:sz="8" w:space="0" w:color="000000"/>
              <w:left w:val="single" w:sz="8" w:space="0" w:color="000000"/>
              <w:bottom w:val="single" w:sz="8" w:space="0" w:color="000000"/>
              <w:right w:val="single" w:sz="8" w:space="0" w:color="000000"/>
            </w:tcBorders>
          </w:tcPr>
          <w:p w14:paraId="709399E0" w14:textId="77777777" w:rsidR="00D17C03" w:rsidRDefault="00D17C03">
            <w:pPr>
              <w:pStyle w:val="TableParagraph"/>
              <w:rPr>
                <w:rFonts w:ascii="Times New Roman" w:eastAsia="Times New Roman" w:hAnsi="Times New Roman" w:cs="Times New Roman"/>
                <w:b/>
                <w:bCs/>
                <w:sz w:val="12"/>
                <w:szCs w:val="12"/>
              </w:rPr>
            </w:pPr>
          </w:p>
          <w:p w14:paraId="69832A2C" w14:textId="77777777" w:rsidR="00D17C03" w:rsidRDefault="00D17C03">
            <w:pPr>
              <w:pStyle w:val="TableParagraph"/>
              <w:rPr>
                <w:rFonts w:ascii="Times New Roman" w:eastAsia="Times New Roman" w:hAnsi="Times New Roman" w:cs="Times New Roman"/>
                <w:b/>
                <w:bCs/>
                <w:sz w:val="12"/>
                <w:szCs w:val="12"/>
              </w:rPr>
            </w:pPr>
          </w:p>
          <w:p w14:paraId="67F5C74D" w14:textId="77777777" w:rsidR="00D17C03" w:rsidRDefault="00D17C03">
            <w:pPr>
              <w:pStyle w:val="TableParagraph"/>
              <w:rPr>
                <w:rFonts w:ascii="Times New Roman" w:eastAsia="Times New Roman" w:hAnsi="Times New Roman" w:cs="Times New Roman"/>
                <w:b/>
                <w:bCs/>
                <w:sz w:val="12"/>
                <w:szCs w:val="12"/>
              </w:rPr>
            </w:pPr>
          </w:p>
          <w:p w14:paraId="5AEBD5B3" w14:textId="77777777" w:rsidR="00D17C03" w:rsidRDefault="00D17C03">
            <w:pPr>
              <w:pStyle w:val="TableParagraph"/>
              <w:spacing w:before="11"/>
              <w:rPr>
                <w:rFonts w:ascii="Times New Roman" w:eastAsia="Times New Roman" w:hAnsi="Times New Roman" w:cs="Times New Roman"/>
                <w:b/>
                <w:bCs/>
                <w:sz w:val="15"/>
                <w:szCs w:val="15"/>
              </w:rPr>
            </w:pPr>
          </w:p>
          <w:p w14:paraId="2472101E" w14:textId="77777777" w:rsidR="00D17C03" w:rsidRDefault="00D17C03">
            <w:pPr>
              <w:pStyle w:val="TableParagraph"/>
              <w:ind w:left="15"/>
              <w:rPr>
                <w:rFonts w:ascii="Calibri" w:eastAsia="Calibri" w:hAnsi="Calibri" w:cs="Calibri"/>
                <w:sz w:val="12"/>
                <w:szCs w:val="12"/>
              </w:rPr>
            </w:pPr>
            <w:r>
              <w:rPr>
                <w:rFonts w:ascii="Calibri" w:eastAsia="Calibri" w:hAnsi="Calibri" w:cs="Calibri"/>
                <w:spacing w:val="1"/>
                <w:w w:val="105"/>
                <w:sz w:val="12"/>
                <w:szCs w:val="12"/>
              </w:rPr>
              <w:t>Session</w:t>
            </w:r>
            <w:r>
              <w:rPr>
                <w:rFonts w:ascii="Calibri" w:eastAsia="Calibri" w:hAnsi="Calibri" w:cs="Calibri"/>
                <w:spacing w:val="-5"/>
                <w:w w:val="105"/>
                <w:sz w:val="12"/>
                <w:szCs w:val="12"/>
              </w:rPr>
              <w:t xml:space="preserve"> </w:t>
            </w:r>
            <w:r>
              <w:rPr>
                <w:rFonts w:ascii="Calibri" w:eastAsia="Calibri" w:hAnsi="Calibri" w:cs="Calibri"/>
                <w:spacing w:val="-1"/>
                <w:w w:val="105"/>
                <w:sz w:val="12"/>
                <w:szCs w:val="12"/>
              </w:rPr>
              <w:t>n°4</w:t>
            </w:r>
            <w:r>
              <w:rPr>
                <w:rFonts w:ascii="Calibri" w:eastAsia="Calibri" w:hAnsi="Calibri" w:cs="Calibri"/>
                <w:spacing w:val="-10"/>
                <w:w w:val="105"/>
                <w:sz w:val="12"/>
                <w:szCs w:val="12"/>
              </w:rPr>
              <w:t xml:space="preserve"> </w:t>
            </w:r>
            <w:r>
              <w:rPr>
                <w:rFonts w:ascii="Calibri" w:eastAsia="Calibri" w:hAnsi="Calibri" w:cs="Calibri"/>
                <w:spacing w:val="2"/>
                <w:w w:val="105"/>
                <w:sz w:val="12"/>
                <w:szCs w:val="12"/>
              </w:rPr>
              <w:t>is</w:t>
            </w:r>
            <w:r>
              <w:rPr>
                <w:rFonts w:ascii="Calibri" w:eastAsia="Calibri" w:hAnsi="Calibri" w:cs="Calibri"/>
                <w:spacing w:val="-4"/>
                <w:w w:val="105"/>
                <w:sz w:val="12"/>
                <w:szCs w:val="12"/>
              </w:rPr>
              <w:t xml:space="preserve"> </w:t>
            </w:r>
            <w:r>
              <w:rPr>
                <w:rFonts w:ascii="Calibri" w:eastAsia="Calibri" w:hAnsi="Calibri" w:cs="Calibri"/>
                <w:spacing w:val="1"/>
                <w:w w:val="105"/>
                <w:sz w:val="12"/>
                <w:szCs w:val="12"/>
              </w:rPr>
              <w:t>held.</w:t>
            </w:r>
          </w:p>
        </w:tc>
        <w:tc>
          <w:tcPr>
            <w:tcW w:w="1077" w:type="dxa"/>
            <w:tcBorders>
              <w:top w:val="single" w:sz="8" w:space="0" w:color="000000"/>
              <w:left w:val="single" w:sz="8" w:space="0" w:color="000000"/>
              <w:bottom w:val="single" w:sz="8" w:space="0" w:color="000000"/>
              <w:right w:val="single" w:sz="8" w:space="0" w:color="000000"/>
            </w:tcBorders>
          </w:tcPr>
          <w:p w14:paraId="46E10B71" w14:textId="77777777" w:rsidR="00D17C03" w:rsidRDefault="00D17C03">
            <w:pPr>
              <w:pStyle w:val="TableParagraph"/>
              <w:rPr>
                <w:rFonts w:ascii="Times New Roman" w:eastAsia="Times New Roman" w:hAnsi="Times New Roman" w:cs="Times New Roman"/>
                <w:b/>
                <w:bCs/>
                <w:sz w:val="12"/>
                <w:szCs w:val="12"/>
              </w:rPr>
            </w:pPr>
          </w:p>
          <w:p w14:paraId="4280BEE6" w14:textId="77777777" w:rsidR="00D17C03" w:rsidRDefault="00D17C03">
            <w:pPr>
              <w:pStyle w:val="TableParagraph"/>
              <w:rPr>
                <w:rFonts w:ascii="Times New Roman" w:eastAsia="Times New Roman" w:hAnsi="Times New Roman" w:cs="Times New Roman"/>
                <w:b/>
                <w:bCs/>
                <w:sz w:val="12"/>
                <w:szCs w:val="12"/>
              </w:rPr>
            </w:pPr>
          </w:p>
          <w:p w14:paraId="60285704" w14:textId="77777777" w:rsidR="00D17C03" w:rsidRDefault="00D17C03">
            <w:pPr>
              <w:pStyle w:val="TableParagraph"/>
              <w:rPr>
                <w:rFonts w:ascii="Times New Roman" w:eastAsia="Times New Roman" w:hAnsi="Times New Roman" w:cs="Times New Roman"/>
                <w:b/>
                <w:bCs/>
                <w:sz w:val="12"/>
                <w:szCs w:val="12"/>
              </w:rPr>
            </w:pPr>
          </w:p>
          <w:p w14:paraId="069F3004" w14:textId="77777777" w:rsidR="00D17C03" w:rsidRDefault="00D17C03">
            <w:pPr>
              <w:pStyle w:val="TableParagraph"/>
              <w:spacing w:before="99" w:line="273" w:lineRule="auto"/>
              <w:ind w:left="116" w:right="47" w:hanging="84"/>
              <w:rPr>
                <w:rFonts w:ascii="Calibri" w:eastAsia="Calibri" w:hAnsi="Calibri" w:cs="Calibri"/>
                <w:sz w:val="12"/>
                <w:szCs w:val="12"/>
              </w:rPr>
            </w:pPr>
            <w:r>
              <w:rPr>
                <w:rFonts w:ascii="Calibri"/>
                <w:i/>
                <w:spacing w:val="-1"/>
                <w:w w:val="105"/>
                <w:sz w:val="12"/>
              </w:rPr>
              <w:t>Climate</w:t>
            </w:r>
            <w:r>
              <w:rPr>
                <w:rFonts w:ascii="Calibri"/>
                <w:i/>
                <w:spacing w:val="-12"/>
                <w:w w:val="105"/>
                <w:sz w:val="12"/>
              </w:rPr>
              <w:t xml:space="preserve"> </w:t>
            </w:r>
            <w:r>
              <w:rPr>
                <w:rFonts w:ascii="Calibri"/>
                <w:i/>
                <w:w w:val="105"/>
                <w:sz w:val="12"/>
              </w:rPr>
              <w:t>change</w:t>
            </w:r>
            <w:r>
              <w:rPr>
                <w:rFonts w:ascii="Times New Roman"/>
                <w:i/>
                <w:spacing w:val="27"/>
                <w:w w:val="104"/>
                <w:sz w:val="12"/>
              </w:rPr>
              <w:t xml:space="preserve"> </w:t>
            </w:r>
            <w:r>
              <w:rPr>
                <w:rFonts w:ascii="Calibri"/>
                <w:i/>
                <w:spacing w:val="-1"/>
                <w:w w:val="105"/>
                <w:sz w:val="12"/>
              </w:rPr>
              <w:t>Department</w:t>
            </w:r>
          </w:p>
        </w:tc>
        <w:tc>
          <w:tcPr>
            <w:tcW w:w="1322" w:type="dxa"/>
            <w:tcBorders>
              <w:top w:val="single" w:sz="8" w:space="0" w:color="000000"/>
              <w:left w:val="single" w:sz="8" w:space="0" w:color="000000"/>
              <w:bottom w:val="single" w:sz="8" w:space="0" w:color="000000"/>
              <w:right w:val="single" w:sz="8" w:space="0" w:color="000000"/>
            </w:tcBorders>
          </w:tcPr>
          <w:p w14:paraId="2401AAB9" w14:textId="77777777" w:rsidR="00D17C03" w:rsidRDefault="00D17C03">
            <w:pPr>
              <w:pStyle w:val="TableParagraph"/>
              <w:rPr>
                <w:rFonts w:ascii="Times New Roman" w:eastAsia="Times New Roman" w:hAnsi="Times New Roman" w:cs="Times New Roman"/>
                <w:b/>
                <w:bCs/>
                <w:sz w:val="12"/>
                <w:szCs w:val="12"/>
              </w:rPr>
            </w:pPr>
          </w:p>
          <w:p w14:paraId="6EFF478E" w14:textId="77777777" w:rsidR="00D17C03" w:rsidRDefault="00D17C03">
            <w:pPr>
              <w:pStyle w:val="TableParagraph"/>
              <w:rPr>
                <w:rFonts w:ascii="Times New Roman" w:eastAsia="Times New Roman" w:hAnsi="Times New Roman" w:cs="Times New Roman"/>
                <w:b/>
                <w:bCs/>
                <w:sz w:val="12"/>
                <w:szCs w:val="12"/>
              </w:rPr>
            </w:pPr>
          </w:p>
          <w:p w14:paraId="5269164F" w14:textId="77777777" w:rsidR="00D17C03" w:rsidRDefault="00D17C03">
            <w:pPr>
              <w:pStyle w:val="TableParagraph"/>
              <w:rPr>
                <w:rFonts w:ascii="Times New Roman" w:eastAsia="Times New Roman" w:hAnsi="Times New Roman" w:cs="Times New Roman"/>
                <w:b/>
                <w:bCs/>
                <w:sz w:val="12"/>
                <w:szCs w:val="12"/>
              </w:rPr>
            </w:pPr>
          </w:p>
          <w:p w14:paraId="2489BB21" w14:textId="77777777" w:rsidR="00D17C03" w:rsidRDefault="00D17C03">
            <w:pPr>
              <w:pStyle w:val="TableParagraph"/>
              <w:spacing w:before="10"/>
              <w:rPr>
                <w:rFonts w:ascii="Times New Roman" w:eastAsia="Times New Roman" w:hAnsi="Times New Roman" w:cs="Times New Roman"/>
                <w:b/>
                <w:bCs/>
                <w:sz w:val="15"/>
                <w:szCs w:val="15"/>
              </w:rPr>
            </w:pPr>
          </w:p>
          <w:p w14:paraId="52DCA014" w14:textId="77777777" w:rsidR="00D17C03" w:rsidRDefault="00D17C03">
            <w:pPr>
              <w:pStyle w:val="TableParagraph"/>
              <w:ind w:left="8"/>
              <w:jc w:val="center"/>
              <w:rPr>
                <w:rFonts w:ascii="Calibri" w:eastAsia="Calibri" w:hAnsi="Calibri" w:cs="Calibri"/>
                <w:sz w:val="13"/>
                <w:szCs w:val="13"/>
              </w:rPr>
            </w:pPr>
            <w:r>
              <w:rPr>
                <w:rFonts w:ascii="Calibri"/>
                <w:w w:val="105"/>
                <w:sz w:val="13"/>
              </w:rPr>
              <w:t>-</w:t>
            </w:r>
          </w:p>
        </w:tc>
        <w:tc>
          <w:tcPr>
            <w:tcW w:w="3202" w:type="dxa"/>
            <w:vMerge/>
            <w:tcBorders>
              <w:top w:val="single" w:sz="8" w:space="0" w:color="000000"/>
              <w:left w:val="single" w:sz="8" w:space="0" w:color="000000"/>
              <w:bottom w:val="single" w:sz="8" w:space="0" w:color="000000"/>
              <w:right w:val="single" w:sz="8" w:space="0" w:color="000000"/>
            </w:tcBorders>
            <w:vAlign w:val="center"/>
            <w:hideMark/>
          </w:tcPr>
          <w:p w14:paraId="74F5F6DB" w14:textId="77777777" w:rsidR="00D17C03" w:rsidRDefault="00D17C03">
            <w:pPr>
              <w:rPr>
                <w:rFonts w:ascii="Calibri" w:eastAsia="Calibri" w:hAnsi="Calibri" w:cs="Calibri"/>
                <w:sz w:val="12"/>
                <w:szCs w:val="12"/>
              </w:rPr>
            </w:pPr>
          </w:p>
        </w:tc>
        <w:tc>
          <w:tcPr>
            <w:tcW w:w="976" w:type="dxa"/>
            <w:vMerge/>
            <w:tcBorders>
              <w:top w:val="single" w:sz="8" w:space="0" w:color="000000"/>
              <w:left w:val="single" w:sz="8" w:space="0" w:color="000000"/>
              <w:bottom w:val="single" w:sz="8" w:space="0" w:color="000000"/>
              <w:right w:val="single" w:sz="8" w:space="0" w:color="000000"/>
            </w:tcBorders>
            <w:vAlign w:val="center"/>
            <w:hideMark/>
          </w:tcPr>
          <w:p w14:paraId="1B0C165D" w14:textId="77777777" w:rsidR="00D17C03" w:rsidRDefault="00D17C03">
            <w:pPr>
              <w:rPr>
                <w:rFonts w:ascii="Calibri" w:eastAsia="Calibri" w:hAnsi="Calibri" w:cs="Calibri"/>
                <w:sz w:val="12"/>
                <w:szCs w:val="12"/>
              </w:rPr>
            </w:pPr>
          </w:p>
        </w:tc>
        <w:tc>
          <w:tcPr>
            <w:tcW w:w="2155" w:type="dxa"/>
            <w:tcBorders>
              <w:top w:val="single" w:sz="8" w:space="0" w:color="000000"/>
              <w:left w:val="single" w:sz="8" w:space="0" w:color="000000"/>
              <w:bottom w:val="single" w:sz="8" w:space="0" w:color="000000"/>
              <w:right w:val="single" w:sz="8" w:space="0" w:color="000000"/>
            </w:tcBorders>
            <w:hideMark/>
          </w:tcPr>
          <w:p w14:paraId="39C2A95B" w14:textId="77777777" w:rsidR="00D17C03" w:rsidRDefault="00D17C03">
            <w:pPr>
              <w:pStyle w:val="TableParagraph"/>
              <w:spacing w:before="94" w:line="273" w:lineRule="auto"/>
              <w:ind w:left="24" w:right="26" w:firstLine="9"/>
              <w:jc w:val="center"/>
              <w:rPr>
                <w:rFonts w:ascii="Calibri" w:eastAsia="Calibri" w:hAnsi="Calibri" w:cs="Calibri"/>
                <w:sz w:val="12"/>
                <w:szCs w:val="12"/>
              </w:rPr>
            </w:pPr>
            <w:r>
              <w:rPr>
                <w:rFonts w:ascii="Calibri"/>
                <w:spacing w:val="-1"/>
                <w:w w:val="105"/>
                <w:sz w:val="12"/>
              </w:rPr>
              <w:t>The</w:t>
            </w:r>
            <w:r>
              <w:rPr>
                <w:rFonts w:ascii="Calibri"/>
                <w:spacing w:val="-2"/>
                <w:w w:val="105"/>
                <w:sz w:val="12"/>
              </w:rPr>
              <w:t xml:space="preserve"> </w:t>
            </w:r>
            <w:r>
              <w:rPr>
                <w:rFonts w:ascii="Calibri"/>
                <w:spacing w:val="-1"/>
                <w:w w:val="105"/>
                <w:sz w:val="12"/>
              </w:rPr>
              <w:t>draft</w:t>
            </w:r>
            <w:r>
              <w:rPr>
                <w:rFonts w:ascii="Calibri"/>
                <w:spacing w:val="-7"/>
                <w:w w:val="105"/>
                <w:sz w:val="12"/>
              </w:rPr>
              <w:t xml:space="preserve"> </w:t>
            </w:r>
            <w:r>
              <w:rPr>
                <w:rFonts w:ascii="Calibri"/>
                <w:spacing w:val="1"/>
                <w:w w:val="105"/>
                <w:sz w:val="12"/>
              </w:rPr>
              <w:t>low</w:t>
            </w:r>
            <w:r>
              <w:rPr>
                <w:rFonts w:ascii="Calibri"/>
                <w:spacing w:val="-3"/>
                <w:w w:val="105"/>
                <w:sz w:val="12"/>
              </w:rPr>
              <w:t xml:space="preserve"> </w:t>
            </w:r>
            <w:r>
              <w:rPr>
                <w:rFonts w:ascii="Calibri"/>
                <w:spacing w:val="-2"/>
                <w:w w:val="105"/>
                <w:sz w:val="12"/>
              </w:rPr>
              <w:t>carbon</w:t>
            </w:r>
            <w:r>
              <w:rPr>
                <w:rFonts w:ascii="Times New Roman"/>
                <w:spacing w:val="21"/>
                <w:w w:val="105"/>
                <w:sz w:val="12"/>
              </w:rPr>
              <w:t xml:space="preserve"> </w:t>
            </w:r>
            <w:r>
              <w:rPr>
                <w:rFonts w:ascii="Calibri"/>
                <w:spacing w:val="1"/>
                <w:w w:val="105"/>
                <w:sz w:val="12"/>
              </w:rPr>
              <w:t>development</w:t>
            </w:r>
            <w:r>
              <w:rPr>
                <w:rFonts w:ascii="Calibri"/>
                <w:spacing w:val="-8"/>
                <w:w w:val="105"/>
                <w:sz w:val="12"/>
              </w:rPr>
              <w:t xml:space="preserve"> </w:t>
            </w:r>
            <w:r>
              <w:rPr>
                <w:rFonts w:ascii="Calibri"/>
                <w:spacing w:val="-1"/>
                <w:w w:val="105"/>
                <w:sz w:val="12"/>
              </w:rPr>
              <w:t>strategy</w:t>
            </w:r>
            <w:r>
              <w:rPr>
                <w:rFonts w:ascii="Calibri"/>
                <w:spacing w:val="-6"/>
                <w:w w:val="105"/>
                <w:sz w:val="12"/>
              </w:rPr>
              <w:t xml:space="preserve"> </w:t>
            </w:r>
            <w:r>
              <w:rPr>
                <w:rFonts w:ascii="Calibri"/>
                <w:spacing w:val="-1"/>
                <w:w w:val="105"/>
                <w:sz w:val="12"/>
              </w:rPr>
              <w:t>and</w:t>
            </w:r>
            <w:r>
              <w:rPr>
                <w:rFonts w:ascii="Calibri"/>
                <w:spacing w:val="-7"/>
                <w:w w:val="105"/>
                <w:sz w:val="12"/>
              </w:rPr>
              <w:t xml:space="preserve"> </w:t>
            </w:r>
            <w:r>
              <w:rPr>
                <w:rFonts w:ascii="Calibri"/>
                <w:spacing w:val="-1"/>
                <w:w w:val="105"/>
                <w:sz w:val="12"/>
              </w:rPr>
              <w:t>action</w:t>
            </w:r>
            <w:r>
              <w:rPr>
                <w:rFonts w:ascii="Times New Roman"/>
                <w:spacing w:val="34"/>
                <w:w w:val="105"/>
                <w:sz w:val="12"/>
              </w:rPr>
              <w:t xml:space="preserve"> </w:t>
            </w:r>
            <w:r>
              <w:rPr>
                <w:rFonts w:ascii="Calibri"/>
                <w:w w:val="105"/>
                <w:sz w:val="12"/>
              </w:rPr>
              <w:t>plan,</w:t>
            </w:r>
            <w:r>
              <w:rPr>
                <w:rFonts w:ascii="Calibri"/>
                <w:spacing w:val="-4"/>
                <w:w w:val="105"/>
                <w:sz w:val="12"/>
              </w:rPr>
              <w:t xml:space="preserve"> </w:t>
            </w:r>
            <w:r>
              <w:rPr>
                <w:rFonts w:ascii="Calibri"/>
                <w:spacing w:val="-1"/>
                <w:w w:val="105"/>
                <w:sz w:val="12"/>
              </w:rPr>
              <w:t>and</w:t>
            </w:r>
            <w:r>
              <w:rPr>
                <w:rFonts w:ascii="Calibri"/>
                <w:spacing w:val="-5"/>
                <w:w w:val="105"/>
                <w:sz w:val="12"/>
              </w:rPr>
              <w:t xml:space="preserve"> </w:t>
            </w:r>
            <w:r>
              <w:rPr>
                <w:rFonts w:ascii="Calibri"/>
                <w:w w:val="105"/>
                <w:sz w:val="12"/>
              </w:rPr>
              <w:t>the</w:t>
            </w:r>
            <w:r>
              <w:rPr>
                <w:rFonts w:ascii="Calibri"/>
                <w:spacing w:val="-2"/>
                <w:w w:val="105"/>
                <w:sz w:val="12"/>
              </w:rPr>
              <w:t xml:space="preserve"> </w:t>
            </w:r>
            <w:r>
              <w:rPr>
                <w:rFonts w:ascii="Calibri"/>
                <w:spacing w:val="-1"/>
                <w:w w:val="105"/>
                <w:sz w:val="12"/>
              </w:rPr>
              <w:t>draft</w:t>
            </w:r>
            <w:r>
              <w:rPr>
                <w:rFonts w:ascii="Calibri"/>
                <w:spacing w:val="-6"/>
                <w:w w:val="105"/>
                <w:sz w:val="12"/>
              </w:rPr>
              <w:t xml:space="preserve"> </w:t>
            </w:r>
            <w:r>
              <w:rPr>
                <w:rFonts w:ascii="Calibri"/>
                <w:spacing w:val="-1"/>
                <w:w w:val="105"/>
                <w:sz w:val="12"/>
              </w:rPr>
              <w:t>adaptation</w:t>
            </w:r>
            <w:r>
              <w:rPr>
                <w:rFonts w:ascii="Times New Roman"/>
                <w:spacing w:val="31"/>
                <w:w w:val="105"/>
                <w:sz w:val="12"/>
              </w:rPr>
              <w:t xml:space="preserve"> </w:t>
            </w:r>
            <w:r>
              <w:rPr>
                <w:rFonts w:ascii="Calibri"/>
                <w:spacing w:val="-1"/>
                <w:w w:val="105"/>
                <w:sz w:val="12"/>
              </w:rPr>
              <w:t>program</w:t>
            </w:r>
            <w:r>
              <w:rPr>
                <w:rFonts w:ascii="Calibri"/>
                <w:spacing w:val="-7"/>
                <w:w w:val="105"/>
                <w:sz w:val="12"/>
              </w:rPr>
              <w:t xml:space="preserve"> </w:t>
            </w:r>
            <w:r>
              <w:rPr>
                <w:rFonts w:ascii="Calibri"/>
                <w:spacing w:val="-2"/>
                <w:w w:val="105"/>
                <w:sz w:val="12"/>
              </w:rPr>
              <w:t xml:space="preserve">are </w:t>
            </w:r>
            <w:r>
              <w:rPr>
                <w:rFonts w:ascii="Calibri"/>
                <w:spacing w:val="1"/>
                <w:w w:val="105"/>
                <w:sz w:val="12"/>
              </w:rPr>
              <w:t>presented</w:t>
            </w:r>
            <w:r>
              <w:rPr>
                <w:rFonts w:ascii="Calibri"/>
                <w:spacing w:val="-6"/>
                <w:w w:val="105"/>
                <w:sz w:val="12"/>
              </w:rPr>
              <w:t xml:space="preserve"> </w:t>
            </w:r>
            <w:r>
              <w:rPr>
                <w:rFonts w:ascii="Calibri"/>
                <w:w w:val="105"/>
                <w:sz w:val="12"/>
              </w:rPr>
              <w:t>to</w:t>
            </w:r>
            <w:r>
              <w:rPr>
                <w:rFonts w:ascii="Calibri"/>
                <w:spacing w:val="-6"/>
                <w:w w:val="105"/>
                <w:sz w:val="12"/>
              </w:rPr>
              <w:t xml:space="preserve"> </w:t>
            </w:r>
            <w:r>
              <w:rPr>
                <w:rFonts w:ascii="Calibri"/>
                <w:w w:val="105"/>
                <w:sz w:val="12"/>
              </w:rPr>
              <w:t>the</w:t>
            </w:r>
            <w:r>
              <w:rPr>
                <w:rFonts w:ascii="Times New Roman"/>
                <w:spacing w:val="22"/>
                <w:w w:val="104"/>
                <w:sz w:val="12"/>
              </w:rPr>
              <w:t xml:space="preserve"> </w:t>
            </w:r>
            <w:r>
              <w:rPr>
                <w:rFonts w:ascii="Calibri"/>
                <w:w w:val="105"/>
                <w:sz w:val="12"/>
              </w:rPr>
              <w:t>NCCC</w:t>
            </w:r>
            <w:r>
              <w:rPr>
                <w:rFonts w:ascii="Calibri"/>
                <w:spacing w:val="-8"/>
                <w:w w:val="105"/>
                <w:sz w:val="12"/>
              </w:rPr>
              <w:t xml:space="preserve"> </w:t>
            </w:r>
            <w:r>
              <w:rPr>
                <w:rFonts w:ascii="Calibri"/>
                <w:w w:val="105"/>
                <w:sz w:val="12"/>
              </w:rPr>
              <w:t>members</w:t>
            </w:r>
            <w:r>
              <w:rPr>
                <w:rFonts w:ascii="Calibri"/>
                <w:spacing w:val="-6"/>
                <w:w w:val="105"/>
                <w:sz w:val="12"/>
              </w:rPr>
              <w:t xml:space="preserve"> </w:t>
            </w:r>
            <w:r>
              <w:rPr>
                <w:rFonts w:ascii="Calibri"/>
                <w:spacing w:val="-1"/>
                <w:w w:val="105"/>
                <w:sz w:val="12"/>
              </w:rPr>
              <w:t>and</w:t>
            </w:r>
            <w:r>
              <w:rPr>
                <w:rFonts w:ascii="Calibri"/>
                <w:spacing w:val="-7"/>
                <w:w w:val="105"/>
                <w:sz w:val="12"/>
              </w:rPr>
              <w:t xml:space="preserve"> </w:t>
            </w:r>
            <w:r>
              <w:rPr>
                <w:rFonts w:ascii="Calibri"/>
                <w:w w:val="105"/>
                <w:sz w:val="12"/>
              </w:rPr>
              <w:t>discussed.</w:t>
            </w:r>
          </w:p>
          <w:p w14:paraId="7BE7CB0B" w14:textId="77777777" w:rsidR="00D17C03" w:rsidRDefault="00D17C03">
            <w:pPr>
              <w:pStyle w:val="TableParagraph"/>
              <w:spacing w:line="273" w:lineRule="auto"/>
              <w:ind w:left="116" w:right="112"/>
              <w:jc w:val="center"/>
              <w:rPr>
                <w:rFonts w:ascii="Calibri" w:eastAsia="Calibri" w:hAnsi="Calibri" w:cs="Calibri"/>
                <w:sz w:val="12"/>
                <w:szCs w:val="12"/>
              </w:rPr>
            </w:pPr>
            <w:r>
              <w:rPr>
                <w:rFonts w:ascii="Calibri"/>
                <w:spacing w:val="-1"/>
                <w:w w:val="105"/>
                <w:sz w:val="12"/>
              </w:rPr>
              <w:t>Minutes</w:t>
            </w:r>
            <w:r>
              <w:rPr>
                <w:rFonts w:ascii="Calibri"/>
                <w:spacing w:val="-5"/>
                <w:w w:val="105"/>
                <w:sz w:val="12"/>
              </w:rPr>
              <w:t xml:space="preserve"> </w:t>
            </w:r>
            <w:r>
              <w:rPr>
                <w:rFonts w:ascii="Calibri"/>
                <w:w w:val="105"/>
                <w:sz w:val="12"/>
              </w:rPr>
              <w:t>of</w:t>
            </w:r>
            <w:r>
              <w:rPr>
                <w:rFonts w:ascii="Calibri"/>
                <w:spacing w:val="-3"/>
                <w:w w:val="105"/>
                <w:sz w:val="12"/>
              </w:rPr>
              <w:t xml:space="preserve"> </w:t>
            </w:r>
            <w:r>
              <w:rPr>
                <w:rFonts w:ascii="Calibri"/>
                <w:spacing w:val="1"/>
                <w:w w:val="105"/>
                <w:sz w:val="12"/>
              </w:rPr>
              <w:t>meeting</w:t>
            </w:r>
            <w:r>
              <w:rPr>
                <w:rFonts w:ascii="Calibri"/>
                <w:spacing w:val="-7"/>
                <w:w w:val="105"/>
                <w:sz w:val="12"/>
              </w:rPr>
              <w:t xml:space="preserve"> </w:t>
            </w:r>
            <w:r>
              <w:rPr>
                <w:rFonts w:ascii="Calibri"/>
                <w:spacing w:val="-2"/>
                <w:w w:val="105"/>
                <w:sz w:val="12"/>
              </w:rPr>
              <w:t xml:space="preserve">are </w:t>
            </w:r>
            <w:r>
              <w:rPr>
                <w:rFonts w:ascii="Calibri"/>
                <w:spacing w:val="-1"/>
                <w:w w:val="105"/>
                <w:sz w:val="12"/>
              </w:rPr>
              <w:t>made</w:t>
            </w:r>
            <w:r>
              <w:rPr>
                <w:rFonts w:ascii="Times New Roman"/>
                <w:spacing w:val="30"/>
                <w:w w:val="104"/>
                <w:sz w:val="12"/>
              </w:rPr>
              <w:t xml:space="preserve"> </w:t>
            </w:r>
            <w:r>
              <w:rPr>
                <w:rFonts w:ascii="Calibri"/>
                <w:spacing w:val="1"/>
                <w:w w:val="105"/>
                <w:sz w:val="12"/>
              </w:rPr>
              <w:t>public</w:t>
            </w:r>
            <w:r>
              <w:rPr>
                <w:rFonts w:ascii="Calibri"/>
                <w:spacing w:val="-9"/>
                <w:w w:val="105"/>
                <w:sz w:val="12"/>
              </w:rPr>
              <w:t xml:space="preserve"> </w:t>
            </w:r>
            <w:r>
              <w:rPr>
                <w:rFonts w:ascii="Calibri"/>
                <w:spacing w:val="1"/>
                <w:w w:val="105"/>
                <w:sz w:val="12"/>
              </w:rPr>
              <w:t>(on</w:t>
            </w:r>
            <w:r>
              <w:rPr>
                <w:rFonts w:ascii="Calibri"/>
                <w:spacing w:val="-6"/>
                <w:w w:val="105"/>
                <w:sz w:val="12"/>
              </w:rPr>
              <w:t xml:space="preserve"> </w:t>
            </w:r>
            <w:r>
              <w:rPr>
                <w:rFonts w:ascii="Calibri"/>
                <w:spacing w:val="1"/>
                <w:w w:val="105"/>
                <w:sz w:val="12"/>
              </w:rPr>
              <w:t>Website).</w:t>
            </w:r>
          </w:p>
        </w:tc>
      </w:tr>
    </w:tbl>
    <w:p w14:paraId="77618FE1" w14:textId="77777777" w:rsidR="004B216B" w:rsidRDefault="004B216B" w:rsidP="00FB69D4">
      <w:pPr>
        <w:pStyle w:val="Normal0"/>
        <w:numPr>
          <w:ilvl w:val="0"/>
          <w:numId w:val="0"/>
        </w:numPr>
        <w:jc w:val="center"/>
        <w:outlineLvl w:val="9"/>
        <w:rPr>
          <w:rFonts w:ascii="Times New Roman" w:eastAsia="Times New Roman" w:hAnsi="Times New Roman" w:cs="Times New Roman"/>
          <w:lang w:val="en-GB" w:eastAsia="fr-FR"/>
        </w:rPr>
      </w:pPr>
    </w:p>
    <w:p w14:paraId="74D9A71E" w14:textId="77777777" w:rsidR="004B216B" w:rsidRDefault="004B216B">
      <w:pPr>
        <w:spacing w:after="160" w:line="259" w:lineRule="auto"/>
        <w:jc w:val="left"/>
        <w:rPr>
          <w:szCs w:val="22"/>
          <w:lang w:val="en-GB"/>
        </w:rPr>
      </w:pPr>
      <w:r>
        <w:rPr>
          <w:lang w:val="en-GB"/>
        </w:rPr>
        <w:br w:type="page"/>
      </w:r>
    </w:p>
    <w:p w14:paraId="5CED17D1" w14:textId="77777777" w:rsidR="00D17C03" w:rsidRDefault="00D17C03" w:rsidP="00FB69D4">
      <w:pPr>
        <w:pStyle w:val="Normal0"/>
        <w:numPr>
          <w:ilvl w:val="0"/>
          <w:numId w:val="0"/>
        </w:numPr>
        <w:jc w:val="center"/>
        <w:outlineLvl w:val="9"/>
        <w:rPr>
          <w:rFonts w:ascii="Times New Roman" w:eastAsia="Times New Roman" w:hAnsi="Times New Roman" w:cs="Times New Roman"/>
          <w:lang w:val="en-GB" w:eastAsia="fr-FR"/>
        </w:rPr>
      </w:pPr>
    </w:p>
    <w:tbl>
      <w:tblPr>
        <w:tblStyle w:val="TableNormal1"/>
        <w:tblW w:w="0" w:type="auto"/>
        <w:jc w:val="center"/>
        <w:tblLayout w:type="fixed"/>
        <w:tblLook w:val="01E0" w:firstRow="1" w:lastRow="1" w:firstColumn="1" w:lastColumn="1" w:noHBand="0" w:noVBand="0"/>
      </w:tblPr>
      <w:tblGrid>
        <w:gridCol w:w="896"/>
        <w:gridCol w:w="389"/>
        <w:gridCol w:w="2668"/>
        <w:gridCol w:w="1044"/>
        <w:gridCol w:w="1234"/>
        <w:gridCol w:w="2990"/>
        <w:gridCol w:w="911"/>
        <w:gridCol w:w="2669"/>
      </w:tblGrid>
      <w:tr w:rsidR="00D17C03" w14:paraId="50869675" w14:textId="77777777" w:rsidTr="004B216B">
        <w:trPr>
          <w:trHeight w:hRule="exact" w:val="319"/>
          <w:jc w:val="center"/>
        </w:trPr>
        <w:tc>
          <w:tcPr>
            <w:tcW w:w="3953" w:type="dxa"/>
            <w:gridSpan w:val="3"/>
            <w:tcBorders>
              <w:top w:val="single" w:sz="4" w:space="0" w:color="000000"/>
              <w:left w:val="single" w:sz="4" w:space="0" w:color="000000"/>
              <w:bottom w:val="single" w:sz="8" w:space="0" w:color="000000"/>
              <w:right w:val="single" w:sz="8" w:space="0" w:color="000000"/>
            </w:tcBorders>
            <w:shd w:val="clear" w:color="auto" w:fill="D0CECE"/>
            <w:hideMark/>
          </w:tcPr>
          <w:p w14:paraId="0EB798C0" w14:textId="77777777" w:rsidR="00D17C03" w:rsidRDefault="00D17C03">
            <w:pPr>
              <w:pStyle w:val="TableParagraph"/>
              <w:spacing w:before="80"/>
              <w:ind w:left="780"/>
              <w:rPr>
                <w:rFonts w:ascii="Calibri" w:eastAsia="Calibri" w:hAnsi="Calibri" w:cs="Calibri"/>
                <w:sz w:val="11"/>
                <w:szCs w:val="11"/>
              </w:rPr>
            </w:pPr>
            <w:r>
              <w:rPr>
                <w:rFonts w:ascii="Calibri"/>
                <w:b/>
                <w:w w:val="105"/>
                <w:sz w:val="11"/>
              </w:rPr>
              <w:t>Objectives</w:t>
            </w:r>
            <w:r>
              <w:rPr>
                <w:rFonts w:ascii="Calibri"/>
                <w:b/>
                <w:spacing w:val="8"/>
                <w:w w:val="105"/>
                <w:sz w:val="11"/>
              </w:rPr>
              <w:t xml:space="preserve"> </w:t>
            </w:r>
            <w:r>
              <w:rPr>
                <w:rFonts w:ascii="Calibri"/>
                <w:b/>
                <w:spacing w:val="-2"/>
                <w:w w:val="105"/>
                <w:sz w:val="11"/>
              </w:rPr>
              <w:t>and</w:t>
            </w:r>
            <w:r>
              <w:rPr>
                <w:rFonts w:ascii="Calibri"/>
                <w:b/>
                <w:spacing w:val="7"/>
                <w:w w:val="105"/>
                <w:sz w:val="11"/>
              </w:rPr>
              <w:t xml:space="preserve"> </w:t>
            </w:r>
            <w:r>
              <w:rPr>
                <w:rFonts w:ascii="Calibri"/>
                <w:b/>
                <w:spacing w:val="-1"/>
                <w:w w:val="105"/>
                <w:sz w:val="11"/>
              </w:rPr>
              <w:t>activities</w:t>
            </w:r>
          </w:p>
        </w:tc>
        <w:tc>
          <w:tcPr>
            <w:tcW w:w="1044" w:type="dxa"/>
            <w:tcBorders>
              <w:top w:val="single" w:sz="4" w:space="0" w:color="000000"/>
              <w:left w:val="single" w:sz="8" w:space="0" w:color="000000"/>
              <w:bottom w:val="single" w:sz="8" w:space="0" w:color="000000"/>
              <w:right w:val="single" w:sz="8" w:space="0" w:color="000000"/>
            </w:tcBorders>
            <w:hideMark/>
          </w:tcPr>
          <w:p w14:paraId="346BBFD6" w14:textId="77777777" w:rsidR="00D17C03" w:rsidRDefault="00D17C03">
            <w:pPr>
              <w:pStyle w:val="TableParagraph"/>
              <w:spacing w:before="6" w:line="264" w:lineRule="auto"/>
              <w:ind w:left="228" w:right="91" w:hanging="127"/>
              <w:rPr>
                <w:rFonts w:ascii="Calibri" w:eastAsia="Calibri" w:hAnsi="Calibri" w:cs="Calibri"/>
                <w:sz w:val="11"/>
                <w:szCs w:val="11"/>
              </w:rPr>
            </w:pPr>
            <w:r>
              <w:rPr>
                <w:rFonts w:ascii="Calibri"/>
                <w:b/>
                <w:spacing w:val="-2"/>
                <w:w w:val="105"/>
                <w:sz w:val="11"/>
              </w:rPr>
              <w:t>Focal</w:t>
            </w:r>
            <w:r>
              <w:rPr>
                <w:rFonts w:ascii="Calibri"/>
                <w:b/>
                <w:spacing w:val="6"/>
                <w:w w:val="105"/>
                <w:sz w:val="11"/>
              </w:rPr>
              <w:t xml:space="preserve"> </w:t>
            </w:r>
            <w:r>
              <w:rPr>
                <w:rFonts w:ascii="Calibri"/>
                <w:b/>
                <w:spacing w:val="-1"/>
                <w:w w:val="105"/>
                <w:sz w:val="11"/>
              </w:rPr>
              <w:t>point</w:t>
            </w:r>
            <w:r>
              <w:rPr>
                <w:rFonts w:ascii="Calibri"/>
                <w:b/>
                <w:spacing w:val="2"/>
                <w:w w:val="105"/>
                <w:sz w:val="11"/>
              </w:rPr>
              <w:t xml:space="preserve"> </w:t>
            </w:r>
            <w:r>
              <w:rPr>
                <w:rFonts w:ascii="Calibri"/>
                <w:b/>
                <w:w w:val="105"/>
                <w:sz w:val="11"/>
              </w:rPr>
              <w:t>in</w:t>
            </w:r>
            <w:r>
              <w:rPr>
                <w:rFonts w:ascii="Times New Roman"/>
                <w:b/>
                <w:spacing w:val="27"/>
                <w:w w:val="107"/>
                <w:sz w:val="11"/>
              </w:rPr>
              <w:t xml:space="preserve"> </w:t>
            </w:r>
            <w:r>
              <w:rPr>
                <w:rFonts w:ascii="Calibri"/>
                <w:b/>
                <w:spacing w:val="-1"/>
                <w:w w:val="105"/>
                <w:sz w:val="11"/>
              </w:rPr>
              <w:t>the</w:t>
            </w:r>
            <w:r>
              <w:rPr>
                <w:rFonts w:ascii="Calibri"/>
                <w:b/>
                <w:spacing w:val="7"/>
                <w:w w:val="105"/>
                <w:sz w:val="11"/>
              </w:rPr>
              <w:t xml:space="preserve"> </w:t>
            </w:r>
            <w:r>
              <w:rPr>
                <w:rFonts w:ascii="Calibri"/>
                <w:b/>
                <w:spacing w:val="-2"/>
                <w:w w:val="105"/>
                <w:sz w:val="11"/>
              </w:rPr>
              <w:t>MEP</w:t>
            </w:r>
          </w:p>
        </w:tc>
        <w:tc>
          <w:tcPr>
            <w:tcW w:w="1234" w:type="dxa"/>
            <w:tcBorders>
              <w:top w:val="single" w:sz="4" w:space="0" w:color="000000"/>
              <w:left w:val="single" w:sz="8" w:space="0" w:color="000000"/>
              <w:bottom w:val="single" w:sz="8" w:space="0" w:color="000000"/>
              <w:right w:val="single" w:sz="8" w:space="0" w:color="000000"/>
            </w:tcBorders>
            <w:hideMark/>
          </w:tcPr>
          <w:p w14:paraId="24AB5687" w14:textId="77777777" w:rsidR="00D17C03" w:rsidRDefault="00D17C03">
            <w:pPr>
              <w:pStyle w:val="TableParagraph"/>
              <w:spacing w:before="6" w:line="264" w:lineRule="auto"/>
              <w:ind w:left="299" w:right="29" w:hanging="261"/>
              <w:rPr>
                <w:rFonts w:ascii="Calibri" w:eastAsia="Calibri" w:hAnsi="Calibri" w:cs="Calibri"/>
                <w:sz w:val="11"/>
                <w:szCs w:val="11"/>
              </w:rPr>
            </w:pPr>
            <w:r>
              <w:rPr>
                <w:rFonts w:ascii="Calibri"/>
                <w:b/>
                <w:spacing w:val="-1"/>
                <w:w w:val="105"/>
                <w:sz w:val="11"/>
              </w:rPr>
              <w:t>Other</w:t>
            </w:r>
            <w:r>
              <w:rPr>
                <w:rFonts w:ascii="Calibri"/>
                <w:b/>
                <w:spacing w:val="11"/>
                <w:w w:val="105"/>
                <w:sz w:val="11"/>
              </w:rPr>
              <w:t xml:space="preserve"> </w:t>
            </w:r>
            <w:r>
              <w:rPr>
                <w:rFonts w:ascii="Calibri"/>
                <w:b/>
                <w:spacing w:val="-1"/>
                <w:w w:val="105"/>
                <w:sz w:val="11"/>
              </w:rPr>
              <w:t>stakeholders</w:t>
            </w:r>
            <w:r>
              <w:rPr>
                <w:rFonts w:ascii="Times New Roman"/>
                <w:b/>
                <w:spacing w:val="30"/>
                <w:w w:val="107"/>
                <w:sz w:val="11"/>
              </w:rPr>
              <w:t xml:space="preserve"> </w:t>
            </w:r>
            <w:r>
              <w:rPr>
                <w:rFonts w:ascii="Calibri"/>
                <w:b/>
                <w:w w:val="105"/>
                <w:sz w:val="11"/>
              </w:rPr>
              <w:t>involved</w:t>
            </w:r>
          </w:p>
        </w:tc>
        <w:tc>
          <w:tcPr>
            <w:tcW w:w="2990" w:type="dxa"/>
            <w:tcBorders>
              <w:top w:val="single" w:sz="4" w:space="0" w:color="000000"/>
              <w:left w:val="single" w:sz="8" w:space="0" w:color="000000"/>
              <w:bottom w:val="single" w:sz="8" w:space="0" w:color="000000"/>
              <w:right w:val="single" w:sz="8" w:space="0" w:color="000000"/>
            </w:tcBorders>
            <w:hideMark/>
          </w:tcPr>
          <w:p w14:paraId="5C232E17" w14:textId="77777777" w:rsidR="00D17C03" w:rsidRDefault="00D17C03">
            <w:pPr>
              <w:pStyle w:val="TableParagraph"/>
              <w:spacing w:before="80"/>
              <w:ind w:left="740"/>
              <w:rPr>
                <w:rFonts w:ascii="Calibri" w:eastAsia="Calibri" w:hAnsi="Calibri" w:cs="Calibri"/>
                <w:sz w:val="11"/>
                <w:szCs w:val="11"/>
              </w:rPr>
            </w:pPr>
            <w:r>
              <w:rPr>
                <w:rFonts w:ascii="Calibri"/>
                <w:b/>
                <w:spacing w:val="-2"/>
                <w:w w:val="105"/>
                <w:sz w:val="11"/>
              </w:rPr>
              <w:t>Technical</w:t>
            </w:r>
            <w:r>
              <w:rPr>
                <w:rFonts w:ascii="Calibri"/>
                <w:b/>
                <w:spacing w:val="17"/>
                <w:w w:val="105"/>
                <w:sz w:val="11"/>
              </w:rPr>
              <w:t xml:space="preserve"> </w:t>
            </w:r>
            <w:r>
              <w:rPr>
                <w:rFonts w:ascii="Calibri"/>
                <w:b/>
                <w:spacing w:val="-1"/>
                <w:w w:val="105"/>
                <w:sz w:val="11"/>
              </w:rPr>
              <w:t>Assistance</w:t>
            </w:r>
          </w:p>
        </w:tc>
        <w:tc>
          <w:tcPr>
            <w:tcW w:w="911" w:type="dxa"/>
            <w:tcBorders>
              <w:top w:val="single" w:sz="4" w:space="0" w:color="000000"/>
              <w:left w:val="single" w:sz="8" w:space="0" w:color="000000"/>
              <w:bottom w:val="single" w:sz="8" w:space="0" w:color="000000"/>
              <w:right w:val="single" w:sz="8" w:space="0" w:color="000000"/>
            </w:tcBorders>
            <w:hideMark/>
          </w:tcPr>
          <w:p w14:paraId="4CAC1946" w14:textId="77777777" w:rsidR="00D17C03" w:rsidRDefault="00D17C03">
            <w:pPr>
              <w:pStyle w:val="TableParagraph"/>
              <w:spacing w:before="80"/>
              <w:ind w:left="164"/>
              <w:rPr>
                <w:rFonts w:ascii="Calibri" w:eastAsia="Calibri" w:hAnsi="Calibri" w:cs="Calibri"/>
                <w:sz w:val="11"/>
                <w:szCs w:val="11"/>
              </w:rPr>
            </w:pPr>
            <w:r>
              <w:rPr>
                <w:rFonts w:ascii="Calibri"/>
                <w:b/>
                <w:spacing w:val="-1"/>
                <w:w w:val="105"/>
                <w:sz w:val="11"/>
              </w:rPr>
              <w:t>Baseline</w:t>
            </w:r>
          </w:p>
        </w:tc>
        <w:tc>
          <w:tcPr>
            <w:tcW w:w="2667" w:type="dxa"/>
            <w:tcBorders>
              <w:top w:val="single" w:sz="4" w:space="0" w:color="000000"/>
              <w:left w:val="single" w:sz="8" w:space="0" w:color="000000"/>
              <w:bottom w:val="single" w:sz="8" w:space="0" w:color="000000"/>
              <w:right w:val="single" w:sz="8" w:space="0" w:color="000000"/>
            </w:tcBorders>
            <w:hideMark/>
          </w:tcPr>
          <w:p w14:paraId="01526202" w14:textId="77777777" w:rsidR="00D17C03" w:rsidRDefault="00D17C03">
            <w:pPr>
              <w:pStyle w:val="TableParagraph"/>
              <w:spacing w:before="80"/>
              <w:ind w:left="5"/>
              <w:jc w:val="center"/>
              <w:rPr>
                <w:rFonts w:ascii="Calibri" w:eastAsia="Calibri" w:hAnsi="Calibri" w:cs="Calibri"/>
                <w:sz w:val="11"/>
                <w:szCs w:val="11"/>
              </w:rPr>
            </w:pPr>
            <w:r>
              <w:rPr>
                <w:rFonts w:ascii="Calibri"/>
                <w:b/>
                <w:w w:val="105"/>
                <w:sz w:val="11"/>
              </w:rPr>
              <w:t>Achieved</w:t>
            </w:r>
            <w:r>
              <w:rPr>
                <w:rFonts w:ascii="Calibri"/>
                <w:b/>
                <w:spacing w:val="8"/>
                <w:w w:val="105"/>
                <w:sz w:val="11"/>
              </w:rPr>
              <w:t xml:space="preserve"> </w:t>
            </w:r>
            <w:r>
              <w:rPr>
                <w:rFonts w:ascii="Calibri"/>
                <w:b/>
                <w:w w:val="105"/>
                <w:sz w:val="11"/>
              </w:rPr>
              <w:t>if</w:t>
            </w:r>
          </w:p>
        </w:tc>
      </w:tr>
      <w:tr w:rsidR="00D17C03" w14:paraId="766760A1" w14:textId="77777777" w:rsidTr="004B216B">
        <w:trPr>
          <w:trHeight w:val="166"/>
          <w:jc w:val="center"/>
        </w:trPr>
        <w:tc>
          <w:tcPr>
            <w:tcW w:w="12801" w:type="dxa"/>
            <w:gridSpan w:val="8"/>
            <w:tcBorders>
              <w:top w:val="single" w:sz="8" w:space="0" w:color="000000"/>
              <w:left w:val="single" w:sz="4" w:space="0" w:color="000000"/>
              <w:bottom w:val="single" w:sz="8" w:space="0" w:color="000000"/>
              <w:right w:val="single" w:sz="8" w:space="0" w:color="000000"/>
            </w:tcBorders>
            <w:shd w:val="clear" w:color="auto" w:fill="ADAAAA"/>
            <w:hideMark/>
          </w:tcPr>
          <w:p w14:paraId="5646D507" w14:textId="77777777" w:rsidR="00D17C03" w:rsidRDefault="00D17C03">
            <w:pPr>
              <w:pStyle w:val="TableParagraph"/>
              <w:spacing w:before="6" w:line="134" w:lineRule="exact"/>
              <w:ind w:left="14"/>
              <w:rPr>
                <w:rFonts w:ascii="Calibri" w:eastAsia="Calibri" w:hAnsi="Calibri" w:cs="Calibri"/>
                <w:sz w:val="11"/>
                <w:szCs w:val="11"/>
              </w:rPr>
            </w:pPr>
            <w:r>
              <w:rPr>
                <w:rFonts w:ascii="Calibri"/>
                <w:b/>
                <w:spacing w:val="-1"/>
                <w:w w:val="105"/>
                <w:sz w:val="11"/>
              </w:rPr>
              <w:t>Results</w:t>
            </w:r>
            <w:r>
              <w:rPr>
                <w:rFonts w:ascii="Calibri"/>
                <w:b/>
                <w:spacing w:val="4"/>
                <w:w w:val="105"/>
                <w:sz w:val="11"/>
              </w:rPr>
              <w:t xml:space="preserve"> </w:t>
            </w:r>
            <w:r>
              <w:rPr>
                <w:rFonts w:ascii="Calibri"/>
                <w:b/>
                <w:spacing w:val="-2"/>
                <w:w w:val="105"/>
                <w:sz w:val="11"/>
              </w:rPr>
              <w:t>Indicator</w:t>
            </w:r>
            <w:r>
              <w:rPr>
                <w:rFonts w:ascii="Calibri"/>
                <w:b/>
                <w:w w:val="105"/>
                <w:sz w:val="11"/>
              </w:rPr>
              <w:t xml:space="preserve"> </w:t>
            </w:r>
            <w:r>
              <w:rPr>
                <w:rFonts w:ascii="Calibri"/>
                <w:b/>
                <w:spacing w:val="-3"/>
                <w:w w:val="105"/>
                <w:sz w:val="11"/>
              </w:rPr>
              <w:t>#2:</w:t>
            </w:r>
            <w:r>
              <w:rPr>
                <w:rFonts w:ascii="Calibri"/>
                <w:b/>
                <w:spacing w:val="3"/>
                <w:w w:val="105"/>
                <w:sz w:val="11"/>
              </w:rPr>
              <w:t xml:space="preserve"> </w:t>
            </w:r>
            <w:r>
              <w:rPr>
                <w:rFonts w:ascii="Calibri"/>
                <w:b/>
                <w:spacing w:val="-1"/>
                <w:w w:val="105"/>
                <w:sz w:val="11"/>
              </w:rPr>
              <w:t>Relevant</w:t>
            </w:r>
            <w:r>
              <w:rPr>
                <w:rFonts w:ascii="Calibri"/>
                <w:b/>
                <w:spacing w:val="1"/>
                <w:w w:val="105"/>
                <w:sz w:val="11"/>
              </w:rPr>
              <w:t xml:space="preserve"> </w:t>
            </w:r>
            <w:r>
              <w:rPr>
                <w:rFonts w:ascii="Calibri"/>
                <w:b/>
                <w:spacing w:val="-1"/>
                <w:w w:val="105"/>
                <w:sz w:val="11"/>
              </w:rPr>
              <w:t>by-laws</w:t>
            </w:r>
            <w:r>
              <w:rPr>
                <w:rFonts w:ascii="Calibri"/>
                <w:b/>
                <w:spacing w:val="4"/>
                <w:w w:val="105"/>
                <w:sz w:val="11"/>
              </w:rPr>
              <w:t xml:space="preserve"> </w:t>
            </w:r>
            <w:r>
              <w:rPr>
                <w:rFonts w:ascii="Calibri"/>
                <w:b/>
                <w:spacing w:val="-2"/>
                <w:w w:val="105"/>
                <w:sz w:val="11"/>
              </w:rPr>
              <w:t>accompanying</w:t>
            </w:r>
            <w:r>
              <w:rPr>
                <w:rFonts w:ascii="Calibri"/>
                <w:b/>
                <w:spacing w:val="3"/>
                <w:w w:val="105"/>
                <w:sz w:val="11"/>
              </w:rPr>
              <w:t xml:space="preserve"> </w:t>
            </w:r>
            <w:r>
              <w:rPr>
                <w:rFonts w:ascii="Calibri"/>
                <w:b/>
                <w:spacing w:val="-3"/>
                <w:w w:val="105"/>
                <w:sz w:val="11"/>
              </w:rPr>
              <w:t>Law</w:t>
            </w:r>
            <w:r>
              <w:rPr>
                <w:rFonts w:ascii="Calibri"/>
                <w:b/>
                <w:spacing w:val="2"/>
                <w:w w:val="105"/>
                <w:sz w:val="11"/>
              </w:rPr>
              <w:t xml:space="preserve"> </w:t>
            </w:r>
            <w:r>
              <w:rPr>
                <w:rFonts w:ascii="Calibri"/>
                <w:b/>
                <w:spacing w:val="-1"/>
                <w:w w:val="105"/>
                <w:sz w:val="11"/>
              </w:rPr>
              <w:t>on</w:t>
            </w:r>
            <w:r>
              <w:rPr>
                <w:rFonts w:ascii="Calibri"/>
                <w:b/>
                <w:spacing w:val="2"/>
                <w:w w:val="105"/>
                <w:sz w:val="11"/>
              </w:rPr>
              <w:t xml:space="preserve"> </w:t>
            </w:r>
            <w:r>
              <w:rPr>
                <w:rFonts w:ascii="Calibri"/>
                <w:b/>
                <w:spacing w:val="-1"/>
                <w:w w:val="105"/>
                <w:sz w:val="11"/>
              </w:rPr>
              <w:t>climate</w:t>
            </w:r>
            <w:r>
              <w:rPr>
                <w:rFonts w:ascii="Calibri"/>
                <w:b/>
                <w:spacing w:val="8"/>
                <w:w w:val="105"/>
                <w:sz w:val="11"/>
              </w:rPr>
              <w:t xml:space="preserve"> </w:t>
            </w:r>
            <w:r>
              <w:rPr>
                <w:rFonts w:ascii="Calibri"/>
                <w:b/>
                <w:spacing w:val="-2"/>
                <w:w w:val="105"/>
                <w:sz w:val="11"/>
              </w:rPr>
              <w:t>change</w:t>
            </w:r>
            <w:r>
              <w:rPr>
                <w:rFonts w:ascii="Calibri"/>
                <w:b/>
                <w:spacing w:val="8"/>
                <w:w w:val="105"/>
                <w:sz w:val="11"/>
              </w:rPr>
              <w:t xml:space="preserve"> </w:t>
            </w:r>
            <w:r>
              <w:rPr>
                <w:rFonts w:ascii="Calibri"/>
                <w:b/>
                <w:spacing w:val="-3"/>
                <w:w w:val="105"/>
                <w:sz w:val="11"/>
              </w:rPr>
              <w:t>are</w:t>
            </w:r>
            <w:r>
              <w:rPr>
                <w:rFonts w:ascii="Calibri"/>
                <w:b/>
                <w:spacing w:val="8"/>
                <w:w w:val="105"/>
                <w:sz w:val="11"/>
              </w:rPr>
              <w:t xml:space="preserve"> </w:t>
            </w:r>
            <w:r>
              <w:rPr>
                <w:rFonts w:ascii="Calibri"/>
                <w:b/>
                <w:spacing w:val="-1"/>
                <w:w w:val="105"/>
                <w:sz w:val="11"/>
              </w:rPr>
              <w:t>drafted</w:t>
            </w:r>
            <w:r>
              <w:rPr>
                <w:rFonts w:ascii="Calibri"/>
                <w:b/>
                <w:spacing w:val="3"/>
                <w:w w:val="105"/>
                <w:sz w:val="11"/>
              </w:rPr>
              <w:t xml:space="preserve"> </w:t>
            </w:r>
            <w:r>
              <w:rPr>
                <w:rFonts w:ascii="Calibri"/>
                <w:b/>
                <w:spacing w:val="-2"/>
                <w:w w:val="105"/>
                <w:sz w:val="11"/>
              </w:rPr>
              <w:t>and</w:t>
            </w:r>
            <w:r>
              <w:rPr>
                <w:rFonts w:ascii="Calibri"/>
                <w:b/>
                <w:spacing w:val="3"/>
                <w:w w:val="105"/>
                <w:sz w:val="11"/>
              </w:rPr>
              <w:t xml:space="preserve"> </w:t>
            </w:r>
            <w:r>
              <w:rPr>
                <w:rFonts w:ascii="Calibri"/>
                <w:b/>
                <w:spacing w:val="-1"/>
                <w:w w:val="105"/>
                <w:sz w:val="11"/>
              </w:rPr>
              <w:t>adopted</w:t>
            </w:r>
          </w:p>
        </w:tc>
      </w:tr>
      <w:tr w:rsidR="00D17C03" w14:paraId="1B34A4CB" w14:textId="77777777" w:rsidTr="004B216B">
        <w:trPr>
          <w:trHeight w:hRule="exact" w:val="165"/>
          <w:jc w:val="center"/>
        </w:trPr>
        <w:tc>
          <w:tcPr>
            <w:tcW w:w="896" w:type="dxa"/>
            <w:tcBorders>
              <w:top w:val="single" w:sz="8" w:space="0" w:color="000000"/>
              <w:left w:val="single" w:sz="4" w:space="0" w:color="000000"/>
              <w:bottom w:val="nil"/>
              <w:right w:val="single" w:sz="8" w:space="0" w:color="000000"/>
            </w:tcBorders>
            <w:shd w:val="clear" w:color="auto" w:fill="D9D9D9"/>
          </w:tcPr>
          <w:p w14:paraId="76F300B0" w14:textId="77777777" w:rsidR="00D17C03" w:rsidRDefault="00D17C03">
            <w:pPr>
              <w:rPr>
                <w:rFonts w:asciiTheme="minorHAnsi" w:eastAsiaTheme="minorHAnsi" w:hAnsiTheme="minorHAnsi" w:cstheme="minorBidi"/>
                <w:szCs w:val="22"/>
              </w:rPr>
            </w:pPr>
          </w:p>
        </w:tc>
        <w:tc>
          <w:tcPr>
            <w:tcW w:w="11905" w:type="dxa"/>
            <w:gridSpan w:val="7"/>
            <w:tcBorders>
              <w:top w:val="single" w:sz="8" w:space="0" w:color="000000"/>
              <w:left w:val="single" w:sz="8" w:space="0" w:color="000000"/>
              <w:bottom w:val="single" w:sz="8" w:space="0" w:color="000000"/>
              <w:right w:val="single" w:sz="8" w:space="0" w:color="000000"/>
            </w:tcBorders>
            <w:shd w:val="clear" w:color="auto" w:fill="D9D9D9"/>
            <w:hideMark/>
          </w:tcPr>
          <w:p w14:paraId="636E580C" w14:textId="77777777" w:rsidR="00D17C03" w:rsidRDefault="00D17C03">
            <w:pPr>
              <w:pStyle w:val="TableParagraph"/>
              <w:spacing w:before="6" w:line="134" w:lineRule="exact"/>
              <w:ind w:left="14"/>
              <w:rPr>
                <w:rFonts w:ascii="Calibri" w:eastAsia="Calibri" w:hAnsi="Calibri" w:cs="Calibri"/>
                <w:sz w:val="11"/>
                <w:szCs w:val="11"/>
              </w:rPr>
            </w:pPr>
            <w:r>
              <w:rPr>
                <w:rFonts w:ascii="Calibri"/>
                <w:b/>
                <w:spacing w:val="-1"/>
                <w:w w:val="105"/>
                <w:sz w:val="11"/>
              </w:rPr>
              <w:t>Objective</w:t>
            </w:r>
            <w:r>
              <w:rPr>
                <w:rFonts w:ascii="Calibri"/>
                <w:b/>
                <w:spacing w:val="5"/>
                <w:w w:val="105"/>
                <w:sz w:val="11"/>
              </w:rPr>
              <w:t xml:space="preserve"> </w:t>
            </w:r>
            <w:r>
              <w:rPr>
                <w:rFonts w:ascii="Calibri"/>
                <w:b/>
                <w:spacing w:val="-1"/>
                <w:w w:val="105"/>
                <w:sz w:val="11"/>
              </w:rPr>
              <w:t>by</w:t>
            </w:r>
            <w:r>
              <w:rPr>
                <w:rFonts w:ascii="Calibri"/>
                <w:b/>
                <w:spacing w:val="1"/>
                <w:w w:val="105"/>
                <w:sz w:val="11"/>
              </w:rPr>
              <w:t xml:space="preserve"> </w:t>
            </w:r>
            <w:r>
              <w:rPr>
                <w:rFonts w:ascii="Calibri"/>
                <w:b/>
                <w:spacing w:val="-1"/>
                <w:w w:val="105"/>
                <w:sz w:val="11"/>
              </w:rPr>
              <w:t>the</w:t>
            </w:r>
            <w:r>
              <w:rPr>
                <w:rFonts w:ascii="Calibri"/>
                <w:b/>
                <w:spacing w:val="6"/>
                <w:w w:val="105"/>
                <w:sz w:val="11"/>
              </w:rPr>
              <w:t xml:space="preserve"> </w:t>
            </w:r>
            <w:r>
              <w:rPr>
                <w:rFonts w:ascii="Calibri"/>
                <w:b/>
                <w:w w:val="105"/>
                <w:sz w:val="11"/>
              </w:rPr>
              <w:t>end</w:t>
            </w:r>
            <w:r>
              <w:rPr>
                <w:rFonts w:ascii="Calibri"/>
                <w:b/>
                <w:spacing w:val="1"/>
                <w:w w:val="105"/>
                <w:sz w:val="11"/>
              </w:rPr>
              <w:t xml:space="preserve"> </w:t>
            </w:r>
            <w:r>
              <w:rPr>
                <w:rFonts w:ascii="Calibri"/>
                <w:b/>
                <w:spacing w:val="-1"/>
                <w:w w:val="105"/>
                <w:sz w:val="11"/>
              </w:rPr>
              <w:t>of</w:t>
            </w:r>
            <w:r>
              <w:rPr>
                <w:rFonts w:ascii="Calibri"/>
                <w:b/>
                <w:spacing w:val="5"/>
                <w:w w:val="105"/>
                <w:sz w:val="11"/>
              </w:rPr>
              <w:t xml:space="preserve"> </w:t>
            </w:r>
            <w:r>
              <w:rPr>
                <w:rFonts w:ascii="Calibri"/>
                <w:b/>
                <w:spacing w:val="-1"/>
                <w:w w:val="105"/>
                <w:sz w:val="11"/>
              </w:rPr>
              <w:t>Y+1</w:t>
            </w:r>
            <w:r>
              <w:rPr>
                <w:rFonts w:ascii="Calibri"/>
                <w:b/>
                <w:spacing w:val="-4"/>
                <w:w w:val="105"/>
                <w:sz w:val="11"/>
              </w:rPr>
              <w:t xml:space="preserve"> </w:t>
            </w:r>
            <w:r>
              <w:rPr>
                <w:rFonts w:ascii="Calibri"/>
                <w:b/>
                <w:w w:val="105"/>
                <w:sz w:val="11"/>
              </w:rPr>
              <w:t>:</w:t>
            </w:r>
            <w:r>
              <w:rPr>
                <w:rFonts w:ascii="Calibri"/>
                <w:b/>
                <w:spacing w:val="1"/>
                <w:w w:val="105"/>
                <w:sz w:val="11"/>
              </w:rPr>
              <w:t xml:space="preserve"> </w:t>
            </w:r>
            <w:r>
              <w:rPr>
                <w:rFonts w:ascii="Calibri"/>
                <w:b/>
                <w:w w:val="105"/>
                <w:sz w:val="11"/>
              </w:rPr>
              <w:t>6</w:t>
            </w:r>
            <w:r>
              <w:rPr>
                <w:rFonts w:ascii="Calibri"/>
                <w:b/>
                <w:spacing w:val="-4"/>
                <w:w w:val="105"/>
                <w:sz w:val="11"/>
              </w:rPr>
              <w:t xml:space="preserve"> </w:t>
            </w:r>
            <w:r>
              <w:rPr>
                <w:rFonts w:ascii="Calibri"/>
                <w:b/>
                <w:spacing w:val="-1"/>
                <w:w w:val="105"/>
                <w:sz w:val="11"/>
              </w:rPr>
              <w:t>relevant</w:t>
            </w:r>
            <w:r>
              <w:rPr>
                <w:rFonts w:ascii="Calibri"/>
                <w:b/>
                <w:w w:val="105"/>
                <w:sz w:val="11"/>
              </w:rPr>
              <w:t xml:space="preserve"> </w:t>
            </w:r>
            <w:r>
              <w:rPr>
                <w:rFonts w:ascii="Calibri"/>
                <w:b/>
                <w:spacing w:val="-1"/>
                <w:w w:val="105"/>
                <w:sz w:val="11"/>
              </w:rPr>
              <w:t>climate</w:t>
            </w:r>
            <w:r>
              <w:rPr>
                <w:rFonts w:ascii="Calibri"/>
                <w:b/>
                <w:spacing w:val="6"/>
                <w:w w:val="105"/>
                <w:sz w:val="11"/>
              </w:rPr>
              <w:t xml:space="preserve"> </w:t>
            </w:r>
            <w:r>
              <w:rPr>
                <w:rFonts w:ascii="Calibri"/>
                <w:b/>
                <w:spacing w:val="-2"/>
                <w:w w:val="105"/>
                <w:sz w:val="11"/>
              </w:rPr>
              <w:t>change</w:t>
            </w:r>
            <w:r>
              <w:rPr>
                <w:rFonts w:ascii="Calibri"/>
                <w:b/>
                <w:spacing w:val="6"/>
                <w:w w:val="105"/>
                <w:sz w:val="11"/>
              </w:rPr>
              <w:t xml:space="preserve"> </w:t>
            </w:r>
            <w:r>
              <w:rPr>
                <w:rFonts w:ascii="Calibri"/>
                <w:b/>
                <w:spacing w:val="-1"/>
                <w:w w:val="105"/>
                <w:sz w:val="11"/>
              </w:rPr>
              <w:t>by-laws</w:t>
            </w:r>
            <w:r>
              <w:rPr>
                <w:rFonts w:ascii="Calibri"/>
                <w:b/>
                <w:spacing w:val="2"/>
                <w:w w:val="105"/>
                <w:sz w:val="11"/>
              </w:rPr>
              <w:t xml:space="preserve"> </w:t>
            </w:r>
            <w:r>
              <w:rPr>
                <w:rFonts w:ascii="Calibri"/>
                <w:b/>
                <w:spacing w:val="-3"/>
                <w:w w:val="105"/>
                <w:sz w:val="11"/>
              </w:rPr>
              <w:t>are</w:t>
            </w:r>
            <w:r>
              <w:rPr>
                <w:rFonts w:ascii="Calibri"/>
                <w:b/>
                <w:spacing w:val="6"/>
                <w:w w:val="105"/>
                <w:sz w:val="11"/>
              </w:rPr>
              <w:t xml:space="preserve"> </w:t>
            </w:r>
            <w:r>
              <w:rPr>
                <w:rFonts w:ascii="Calibri"/>
                <w:b/>
                <w:spacing w:val="-1"/>
                <w:w w:val="105"/>
                <w:sz w:val="11"/>
              </w:rPr>
              <w:t>adopted</w:t>
            </w:r>
          </w:p>
        </w:tc>
      </w:tr>
      <w:tr w:rsidR="00D17C03" w14:paraId="37DB69ED" w14:textId="77777777" w:rsidTr="004B216B">
        <w:trPr>
          <w:trHeight w:hRule="exact" w:val="480"/>
          <w:jc w:val="center"/>
        </w:trPr>
        <w:tc>
          <w:tcPr>
            <w:tcW w:w="896" w:type="dxa"/>
            <w:vMerge w:val="restart"/>
            <w:tcBorders>
              <w:top w:val="nil"/>
              <w:left w:val="single" w:sz="4" w:space="0" w:color="000000"/>
              <w:bottom w:val="single" w:sz="8" w:space="0" w:color="000000"/>
              <w:right w:val="single" w:sz="8" w:space="0" w:color="000000"/>
            </w:tcBorders>
            <w:shd w:val="clear" w:color="auto" w:fill="D9D9D9"/>
          </w:tcPr>
          <w:p w14:paraId="4DA2D0D1" w14:textId="77777777" w:rsidR="00D17C03" w:rsidRDefault="00D17C03">
            <w:pPr>
              <w:pStyle w:val="TableParagraph"/>
              <w:rPr>
                <w:rFonts w:ascii="Times New Roman" w:eastAsia="Times New Roman" w:hAnsi="Times New Roman" w:cs="Times New Roman"/>
                <w:sz w:val="10"/>
                <w:szCs w:val="10"/>
              </w:rPr>
            </w:pPr>
          </w:p>
          <w:p w14:paraId="7A31D04B" w14:textId="77777777" w:rsidR="00D17C03" w:rsidRDefault="00D17C03">
            <w:pPr>
              <w:pStyle w:val="TableParagraph"/>
              <w:rPr>
                <w:rFonts w:ascii="Times New Roman" w:eastAsia="Times New Roman" w:hAnsi="Times New Roman" w:cs="Times New Roman"/>
                <w:sz w:val="10"/>
                <w:szCs w:val="10"/>
              </w:rPr>
            </w:pPr>
          </w:p>
          <w:p w14:paraId="6410BC70" w14:textId="77777777" w:rsidR="00D17C03" w:rsidRDefault="00D17C03">
            <w:pPr>
              <w:pStyle w:val="TableParagraph"/>
              <w:rPr>
                <w:rFonts w:ascii="Times New Roman" w:eastAsia="Times New Roman" w:hAnsi="Times New Roman" w:cs="Times New Roman"/>
                <w:sz w:val="10"/>
                <w:szCs w:val="10"/>
              </w:rPr>
            </w:pPr>
          </w:p>
          <w:p w14:paraId="711A03CE" w14:textId="77777777" w:rsidR="00D17C03" w:rsidRDefault="00D17C03">
            <w:pPr>
              <w:pStyle w:val="TableParagraph"/>
              <w:rPr>
                <w:rFonts w:ascii="Times New Roman" w:eastAsia="Times New Roman" w:hAnsi="Times New Roman" w:cs="Times New Roman"/>
                <w:sz w:val="10"/>
                <w:szCs w:val="10"/>
              </w:rPr>
            </w:pPr>
          </w:p>
          <w:p w14:paraId="0E10DDFD" w14:textId="77777777" w:rsidR="00D17C03" w:rsidRDefault="00D17C03">
            <w:pPr>
              <w:pStyle w:val="TableParagraph"/>
              <w:rPr>
                <w:rFonts w:ascii="Times New Roman" w:eastAsia="Times New Roman" w:hAnsi="Times New Roman" w:cs="Times New Roman"/>
                <w:sz w:val="10"/>
                <w:szCs w:val="10"/>
              </w:rPr>
            </w:pPr>
          </w:p>
          <w:p w14:paraId="3820F8F8" w14:textId="77777777" w:rsidR="00D17C03" w:rsidRDefault="00D17C03">
            <w:pPr>
              <w:pStyle w:val="TableParagraph"/>
              <w:spacing w:before="2"/>
              <w:rPr>
                <w:rFonts w:ascii="Times New Roman" w:eastAsia="Times New Roman" w:hAnsi="Times New Roman" w:cs="Times New Roman"/>
                <w:sz w:val="10"/>
                <w:szCs w:val="10"/>
              </w:rPr>
            </w:pPr>
          </w:p>
          <w:p w14:paraId="63FC1590" w14:textId="77777777" w:rsidR="00D17C03" w:rsidRDefault="00D17C03">
            <w:pPr>
              <w:pStyle w:val="TableParagraph"/>
              <w:ind w:left="38"/>
              <w:rPr>
                <w:rFonts w:ascii="Calibri" w:eastAsia="Calibri" w:hAnsi="Calibri" w:cs="Calibri"/>
                <w:sz w:val="11"/>
                <w:szCs w:val="11"/>
              </w:rPr>
            </w:pPr>
            <w:r>
              <w:rPr>
                <w:rFonts w:ascii="Calibri"/>
                <w:b/>
                <w:spacing w:val="-2"/>
                <w:w w:val="105"/>
                <w:sz w:val="11"/>
              </w:rPr>
              <w:t>2.1</w:t>
            </w:r>
          </w:p>
        </w:tc>
        <w:tc>
          <w:tcPr>
            <w:tcW w:w="389" w:type="dxa"/>
            <w:tcBorders>
              <w:top w:val="single" w:sz="8" w:space="0" w:color="000000"/>
              <w:left w:val="single" w:sz="8" w:space="0" w:color="000000"/>
              <w:bottom w:val="single" w:sz="8" w:space="0" w:color="000000"/>
              <w:right w:val="single" w:sz="8" w:space="0" w:color="000000"/>
            </w:tcBorders>
          </w:tcPr>
          <w:p w14:paraId="58D41C7D" w14:textId="77777777" w:rsidR="00D17C03" w:rsidRDefault="00D17C03">
            <w:pPr>
              <w:pStyle w:val="TableParagraph"/>
              <w:spacing w:before="6"/>
              <w:rPr>
                <w:rFonts w:ascii="Times New Roman" w:eastAsia="Times New Roman" w:hAnsi="Times New Roman" w:cs="Times New Roman"/>
                <w:sz w:val="13"/>
                <w:szCs w:val="13"/>
              </w:rPr>
            </w:pPr>
          </w:p>
          <w:p w14:paraId="5C55C5D2" w14:textId="77777777" w:rsidR="00D17C03" w:rsidRDefault="00D17C03">
            <w:pPr>
              <w:pStyle w:val="TableParagraph"/>
              <w:ind w:left="14"/>
              <w:rPr>
                <w:rFonts w:ascii="Calibri" w:eastAsia="Calibri" w:hAnsi="Calibri" w:cs="Calibri"/>
                <w:sz w:val="11"/>
                <w:szCs w:val="11"/>
              </w:rPr>
            </w:pPr>
            <w:r>
              <w:rPr>
                <w:rFonts w:ascii="Calibri"/>
                <w:b/>
                <w:spacing w:val="-2"/>
                <w:w w:val="105"/>
                <w:sz w:val="11"/>
              </w:rPr>
              <w:t>2.1.1</w:t>
            </w:r>
          </w:p>
        </w:tc>
        <w:tc>
          <w:tcPr>
            <w:tcW w:w="2667" w:type="dxa"/>
            <w:tcBorders>
              <w:top w:val="single" w:sz="8" w:space="0" w:color="000000"/>
              <w:left w:val="single" w:sz="8" w:space="0" w:color="000000"/>
              <w:bottom w:val="single" w:sz="8" w:space="0" w:color="000000"/>
              <w:right w:val="single" w:sz="8" w:space="0" w:color="000000"/>
            </w:tcBorders>
            <w:hideMark/>
          </w:tcPr>
          <w:p w14:paraId="6192DE08" w14:textId="77777777" w:rsidR="00D17C03" w:rsidRDefault="00D17C03">
            <w:pPr>
              <w:pStyle w:val="TableParagraph"/>
              <w:spacing w:before="80" w:line="264" w:lineRule="auto"/>
              <w:ind w:left="14" w:right="28"/>
              <w:rPr>
                <w:rFonts w:ascii="Calibri" w:eastAsia="Calibri" w:hAnsi="Calibri" w:cs="Calibri"/>
                <w:sz w:val="11"/>
                <w:szCs w:val="11"/>
              </w:rPr>
            </w:pPr>
            <w:r>
              <w:rPr>
                <w:rFonts w:ascii="Calibri"/>
                <w:w w:val="105"/>
                <w:sz w:val="11"/>
              </w:rPr>
              <w:t>6</w:t>
            </w:r>
            <w:r>
              <w:rPr>
                <w:rFonts w:ascii="Calibri"/>
                <w:spacing w:val="1"/>
                <w:w w:val="105"/>
                <w:sz w:val="11"/>
              </w:rPr>
              <w:t xml:space="preserve"> </w:t>
            </w:r>
            <w:r>
              <w:rPr>
                <w:rFonts w:ascii="Calibri"/>
                <w:w w:val="105"/>
                <w:sz w:val="11"/>
              </w:rPr>
              <w:t>by-laws</w:t>
            </w:r>
            <w:r>
              <w:rPr>
                <w:rFonts w:ascii="Calibri"/>
                <w:spacing w:val="10"/>
                <w:w w:val="105"/>
                <w:sz w:val="11"/>
              </w:rPr>
              <w:t xml:space="preserve"> </w:t>
            </w:r>
            <w:r>
              <w:rPr>
                <w:rFonts w:ascii="Calibri"/>
                <w:w w:val="105"/>
                <w:sz w:val="11"/>
              </w:rPr>
              <w:t>needed</w:t>
            </w:r>
            <w:r>
              <w:rPr>
                <w:rFonts w:ascii="Calibri"/>
                <w:spacing w:val="9"/>
                <w:w w:val="105"/>
                <w:sz w:val="11"/>
              </w:rPr>
              <w:t xml:space="preserve"> </w:t>
            </w:r>
            <w:r>
              <w:rPr>
                <w:rFonts w:ascii="Calibri"/>
                <w:w w:val="105"/>
                <w:sz w:val="11"/>
              </w:rPr>
              <w:t>for</w:t>
            </w:r>
            <w:r>
              <w:rPr>
                <w:rFonts w:ascii="Calibri"/>
                <w:spacing w:val="6"/>
                <w:w w:val="105"/>
                <w:sz w:val="11"/>
              </w:rPr>
              <w:t xml:space="preserve"> </w:t>
            </w:r>
            <w:r>
              <w:rPr>
                <w:rFonts w:ascii="Calibri"/>
                <w:w w:val="105"/>
                <w:sz w:val="11"/>
              </w:rPr>
              <w:t>the</w:t>
            </w:r>
            <w:r>
              <w:rPr>
                <w:rFonts w:ascii="Calibri"/>
                <w:spacing w:val="14"/>
                <w:w w:val="105"/>
                <w:sz w:val="11"/>
              </w:rPr>
              <w:t xml:space="preserve"> </w:t>
            </w:r>
            <w:r>
              <w:rPr>
                <w:rFonts w:ascii="Calibri"/>
                <w:w w:val="105"/>
                <w:sz w:val="11"/>
              </w:rPr>
              <w:t>implementation</w:t>
            </w:r>
            <w:r>
              <w:rPr>
                <w:rFonts w:ascii="Calibri"/>
                <w:spacing w:val="9"/>
                <w:w w:val="105"/>
                <w:sz w:val="11"/>
              </w:rPr>
              <w:t xml:space="preserve"> </w:t>
            </w:r>
            <w:r>
              <w:rPr>
                <w:rFonts w:ascii="Calibri"/>
                <w:w w:val="105"/>
                <w:sz w:val="11"/>
              </w:rPr>
              <w:t>of</w:t>
            </w:r>
            <w:r>
              <w:rPr>
                <w:rFonts w:ascii="Times New Roman"/>
                <w:spacing w:val="24"/>
                <w:w w:val="107"/>
                <w:sz w:val="11"/>
              </w:rPr>
              <w:t xml:space="preserve"> </w:t>
            </w:r>
            <w:r>
              <w:rPr>
                <w:rFonts w:ascii="Calibri"/>
                <w:w w:val="105"/>
                <w:sz w:val="11"/>
              </w:rPr>
              <w:t>the</w:t>
            </w:r>
            <w:r>
              <w:rPr>
                <w:rFonts w:ascii="Calibri"/>
                <w:spacing w:val="7"/>
                <w:w w:val="105"/>
                <w:sz w:val="11"/>
              </w:rPr>
              <w:t xml:space="preserve"> </w:t>
            </w:r>
            <w:r>
              <w:rPr>
                <w:rFonts w:ascii="Calibri"/>
                <w:spacing w:val="-2"/>
                <w:w w:val="105"/>
                <w:sz w:val="11"/>
              </w:rPr>
              <w:t>Law</w:t>
            </w:r>
            <w:r>
              <w:rPr>
                <w:rFonts w:ascii="Calibri"/>
                <w:spacing w:val="5"/>
                <w:w w:val="105"/>
                <w:sz w:val="11"/>
              </w:rPr>
              <w:t xml:space="preserve"> </w:t>
            </w:r>
            <w:r>
              <w:rPr>
                <w:rFonts w:ascii="Calibri"/>
                <w:w w:val="105"/>
                <w:sz w:val="11"/>
              </w:rPr>
              <w:t>on</w:t>
            </w:r>
            <w:r>
              <w:rPr>
                <w:rFonts w:ascii="Calibri"/>
                <w:spacing w:val="2"/>
                <w:w w:val="105"/>
                <w:sz w:val="11"/>
              </w:rPr>
              <w:t xml:space="preserve"> </w:t>
            </w:r>
            <w:r>
              <w:rPr>
                <w:rFonts w:ascii="Calibri"/>
                <w:w w:val="105"/>
                <w:sz w:val="11"/>
              </w:rPr>
              <w:t>climate</w:t>
            </w:r>
            <w:r>
              <w:rPr>
                <w:rFonts w:ascii="Calibri"/>
                <w:spacing w:val="6"/>
                <w:w w:val="105"/>
                <w:sz w:val="11"/>
              </w:rPr>
              <w:t xml:space="preserve"> </w:t>
            </w:r>
            <w:r>
              <w:rPr>
                <w:rFonts w:ascii="Calibri"/>
                <w:spacing w:val="-1"/>
                <w:w w:val="105"/>
                <w:sz w:val="11"/>
              </w:rPr>
              <w:t>change</w:t>
            </w:r>
            <w:r>
              <w:rPr>
                <w:rFonts w:ascii="Calibri"/>
                <w:spacing w:val="7"/>
                <w:w w:val="105"/>
                <w:sz w:val="11"/>
              </w:rPr>
              <w:t xml:space="preserve"> </w:t>
            </w:r>
            <w:r>
              <w:rPr>
                <w:rFonts w:ascii="Calibri"/>
                <w:spacing w:val="-2"/>
                <w:w w:val="105"/>
                <w:sz w:val="11"/>
              </w:rPr>
              <w:t>are</w:t>
            </w:r>
            <w:r>
              <w:rPr>
                <w:rFonts w:ascii="Calibri"/>
                <w:spacing w:val="7"/>
                <w:w w:val="105"/>
                <w:sz w:val="11"/>
              </w:rPr>
              <w:t xml:space="preserve"> </w:t>
            </w:r>
            <w:r>
              <w:rPr>
                <w:rFonts w:ascii="Calibri"/>
                <w:w w:val="105"/>
                <w:sz w:val="11"/>
              </w:rPr>
              <w:t>adopted.</w:t>
            </w:r>
          </w:p>
        </w:tc>
        <w:tc>
          <w:tcPr>
            <w:tcW w:w="1044" w:type="dxa"/>
            <w:tcBorders>
              <w:top w:val="single" w:sz="8" w:space="0" w:color="000000"/>
              <w:left w:val="single" w:sz="8" w:space="0" w:color="000000"/>
              <w:bottom w:val="single" w:sz="8" w:space="0" w:color="000000"/>
              <w:right w:val="single" w:sz="8" w:space="0" w:color="000000"/>
            </w:tcBorders>
            <w:hideMark/>
          </w:tcPr>
          <w:p w14:paraId="5A5CC374" w14:textId="77777777" w:rsidR="00D17C03" w:rsidRDefault="00D17C03">
            <w:pPr>
              <w:pStyle w:val="TableParagraph"/>
              <w:spacing w:before="80" w:line="264" w:lineRule="auto"/>
              <w:ind w:left="125" w:right="60" w:hanging="80"/>
              <w:rPr>
                <w:rFonts w:ascii="Calibri" w:eastAsia="Calibri" w:hAnsi="Calibri" w:cs="Calibri"/>
                <w:sz w:val="11"/>
                <w:szCs w:val="11"/>
              </w:rPr>
            </w:pPr>
            <w:r>
              <w:rPr>
                <w:rFonts w:ascii="Calibri"/>
                <w:i/>
                <w:spacing w:val="-1"/>
                <w:w w:val="105"/>
                <w:sz w:val="11"/>
              </w:rPr>
              <w:t>Climate</w:t>
            </w:r>
            <w:r>
              <w:rPr>
                <w:rFonts w:ascii="Calibri"/>
                <w:i/>
                <w:spacing w:val="15"/>
                <w:w w:val="105"/>
                <w:sz w:val="11"/>
              </w:rPr>
              <w:t xml:space="preserve"> </w:t>
            </w:r>
            <w:r>
              <w:rPr>
                <w:rFonts w:ascii="Calibri"/>
                <w:i/>
                <w:w w:val="105"/>
                <w:sz w:val="11"/>
              </w:rPr>
              <w:t>change</w:t>
            </w:r>
            <w:r>
              <w:rPr>
                <w:rFonts w:ascii="Times New Roman"/>
                <w:i/>
                <w:spacing w:val="22"/>
                <w:w w:val="107"/>
                <w:sz w:val="11"/>
              </w:rPr>
              <w:t xml:space="preserve"> </w:t>
            </w:r>
            <w:r>
              <w:rPr>
                <w:rFonts w:ascii="Calibri"/>
                <w:i/>
                <w:spacing w:val="-1"/>
                <w:w w:val="105"/>
                <w:sz w:val="11"/>
              </w:rPr>
              <w:t>Department</w:t>
            </w:r>
          </w:p>
        </w:tc>
        <w:tc>
          <w:tcPr>
            <w:tcW w:w="1234" w:type="dxa"/>
            <w:tcBorders>
              <w:top w:val="single" w:sz="8" w:space="0" w:color="000000"/>
              <w:left w:val="single" w:sz="8" w:space="0" w:color="000000"/>
              <w:bottom w:val="single" w:sz="8" w:space="0" w:color="000000"/>
              <w:right w:val="single" w:sz="8" w:space="0" w:color="000000"/>
            </w:tcBorders>
          </w:tcPr>
          <w:p w14:paraId="33C31E38" w14:textId="77777777" w:rsidR="00D17C03" w:rsidRDefault="00D17C03">
            <w:pPr>
              <w:pStyle w:val="TableParagraph"/>
              <w:spacing w:before="6"/>
              <w:rPr>
                <w:rFonts w:ascii="Times New Roman" w:eastAsia="Times New Roman" w:hAnsi="Times New Roman" w:cs="Times New Roman"/>
                <w:sz w:val="13"/>
                <w:szCs w:val="13"/>
              </w:rPr>
            </w:pPr>
          </w:p>
          <w:p w14:paraId="5F6B2574" w14:textId="77777777" w:rsidR="00D17C03" w:rsidRDefault="00D17C03">
            <w:pPr>
              <w:pStyle w:val="TableParagraph"/>
              <w:ind w:left="4"/>
              <w:jc w:val="center"/>
              <w:rPr>
                <w:rFonts w:ascii="Calibri" w:eastAsia="Calibri" w:hAnsi="Calibri" w:cs="Calibri"/>
                <w:sz w:val="11"/>
                <w:szCs w:val="11"/>
              </w:rPr>
            </w:pPr>
            <w:r>
              <w:rPr>
                <w:rFonts w:ascii="Calibri"/>
                <w:w w:val="105"/>
                <w:sz w:val="11"/>
              </w:rPr>
              <w:t>-</w:t>
            </w:r>
          </w:p>
        </w:tc>
        <w:tc>
          <w:tcPr>
            <w:tcW w:w="2990" w:type="dxa"/>
            <w:tcBorders>
              <w:top w:val="single" w:sz="8" w:space="0" w:color="000000"/>
              <w:left w:val="single" w:sz="8" w:space="0" w:color="000000"/>
              <w:bottom w:val="single" w:sz="8" w:space="0" w:color="000000"/>
              <w:right w:val="single" w:sz="8" w:space="0" w:color="000000"/>
            </w:tcBorders>
            <w:hideMark/>
          </w:tcPr>
          <w:p w14:paraId="2C88CE8D" w14:textId="77777777" w:rsidR="00D17C03" w:rsidRDefault="00D17C03">
            <w:pPr>
              <w:pStyle w:val="TableParagraph"/>
              <w:spacing w:before="6" w:line="264" w:lineRule="auto"/>
              <w:ind w:left="46" w:right="48"/>
              <w:jc w:val="center"/>
              <w:rPr>
                <w:rFonts w:ascii="Calibri" w:eastAsia="Calibri" w:hAnsi="Calibri" w:cs="Calibri"/>
                <w:sz w:val="11"/>
                <w:szCs w:val="11"/>
              </w:rPr>
            </w:pPr>
            <w:r>
              <w:rPr>
                <w:rFonts w:ascii="Calibri"/>
                <w:w w:val="105"/>
                <w:sz w:val="11"/>
              </w:rPr>
              <w:t>AFD</w:t>
            </w:r>
            <w:r>
              <w:rPr>
                <w:rFonts w:ascii="Calibri"/>
                <w:spacing w:val="1"/>
                <w:w w:val="105"/>
                <w:sz w:val="11"/>
              </w:rPr>
              <w:t xml:space="preserve"> </w:t>
            </w:r>
            <w:r>
              <w:rPr>
                <w:rFonts w:ascii="Calibri"/>
                <w:spacing w:val="-2"/>
                <w:w w:val="105"/>
                <w:sz w:val="11"/>
              </w:rPr>
              <w:t>TA</w:t>
            </w:r>
            <w:r>
              <w:rPr>
                <w:rFonts w:ascii="Calibri"/>
                <w:spacing w:val="6"/>
                <w:w w:val="105"/>
                <w:sz w:val="11"/>
              </w:rPr>
              <w:t xml:space="preserve"> </w:t>
            </w:r>
            <w:r>
              <w:rPr>
                <w:rFonts w:ascii="Calibri"/>
                <w:w w:val="105"/>
                <w:sz w:val="11"/>
              </w:rPr>
              <w:t>activities</w:t>
            </w:r>
            <w:r>
              <w:rPr>
                <w:rFonts w:ascii="Calibri"/>
                <w:spacing w:val="5"/>
                <w:w w:val="105"/>
                <w:sz w:val="11"/>
              </w:rPr>
              <w:t xml:space="preserve"> </w:t>
            </w:r>
            <w:r>
              <w:rPr>
                <w:rFonts w:ascii="Calibri"/>
                <w:w w:val="105"/>
                <w:sz w:val="11"/>
              </w:rPr>
              <w:t>:</w:t>
            </w:r>
            <w:r>
              <w:rPr>
                <w:rFonts w:ascii="Calibri"/>
                <w:spacing w:val="4"/>
                <w:w w:val="105"/>
                <w:sz w:val="11"/>
              </w:rPr>
              <w:t xml:space="preserve"> </w:t>
            </w:r>
            <w:r>
              <w:rPr>
                <w:rFonts w:ascii="Calibri"/>
                <w:spacing w:val="1"/>
                <w:w w:val="105"/>
                <w:sz w:val="11"/>
              </w:rPr>
              <w:t>if</w:t>
            </w:r>
            <w:r>
              <w:rPr>
                <w:rFonts w:ascii="Calibri"/>
                <w:spacing w:val="8"/>
                <w:w w:val="105"/>
                <w:sz w:val="11"/>
              </w:rPr>
              <w:t xml:space="preserve"> </w:t>
            </w:r>
            <w:r>
              <w:rPr>
                <w:rFonts w:ascii="Calibri"/>
                <w:w w:val="105"/>
                <w:sz w:val="11"/>
              </w:rPr>
              <w:t>needed,</w:t>
            </w:r>
            <w:r>
              <w:rPr>
                <w:rFonts w:ascii="Calibri"/>
                <w:spacing w:val="6"/>
                <w:w w:val="105"/>
                <w:sz w:val="11"/>
              </w:rPr>
              <w:t xml:space="preserve"> </w:t>
            </w:r>
            <w:r>
              <w:rPr>
                <w:rFonts w:ascii="Calibri"/>
                <w:spacing w:val="-1"/>
                <w:w w:val="105"/>
                <w:sz w:val="11"/>
              </w:rPr>
              <w:t>support</w:t>
            </w:r>
            <w:r>
              <w:rPr>
                <w:rFonts w:ascii="Calibri"/>
                <w:spacing w:val="3"/>
                <w:w w:val="105"/>
                <w:sz w:val="11"/>
              </w:rPr>
              <w:t xml:space="preserve"> </w:t>
            </w:r>
            <w:r>
              <w:rPr>
                <w:rFonts w:ascii="Calibri"/>
                <w:w w:val="105"/>
                <w:sz w:val="11"/>
              </w:rPr>
              <w:t>for</w:t>
            </w:r>
            <w:r>
              <w:rPr>
                <w:rFonts w:ascii="Calibri"/>
                <w:spacing w:val="1"/>
                <w:w w:val="105"/>
                <w:sz w:val="11"/>
              </w:rPr>
              <w:t xml:space="preserve"> </w:t>
            </w:r>
            <w:r>
              <w:rPr>
                <w:rFonts w:ascii="Calibri"/>
                <w:w w:val="105"/>
                <w:sz w:val="11"/>
              </w:rPr>
              <w:t>drafting</w:t>
            </w:r>
            <w:r>
              <w:rPr>
                <w:rFonts w:ascii="Times New Roman"/>
                <w:spacing w:val="42"/>
                <w:w w:val="107"/>
                <w:sz w:val="11"/>
              </w:rPr>
              <w:t xml:space="preserve"> </w:t>
            </w:r>
            <w:r>
              <w:rPr>
                <w:rFonts w:ascii="Calibri"/>
                <w:w w:val="105"/>
                <w:sz w:val="11"/>
              </w:rPr>
              <w:t>of</w:t>
            </w:r>
            <w:r>
              <w:rPr>
                <w:rFonts w:ascii="Calibri"/>
                <w:spacing w:val="8"/>
                <w:w w:val="105"/>
                <w:sz w:val="11"/>
              </w:rPr>
              <w:t xml:space="preserve"> </w:t>
            </w:r>
            <w:r>
              <w:rPr>
                <w:rFonts w:ascii="Calibri"/>
                <w:w w:val="105"/>
                <w:sz w:val="11"/>
              </w:rPr>
              <w:t>certain</w:t>
            </w:r>
            <w:r>
              <w:rPr>
                <w:rFonts w:ascii="Calibri"/>
                <w:spacing w:val="4"/>
                <w:w w:val="105"/>
                <w:sz w:val="11"/>
              </w:rPr>
              <w:t xml:space="preserve"> </w:t>
            </w:r>
            <w:r>
              <w:rPr>
                <w:rFonts w:ascii="Calibri"/>
                <w:w w:val="105"/>
                <w:sz w:val="11"/>
              </w:rPr>
              <w:t>by-laws</w:t>
            </w:r>
            <w:r>
              <w:rPr>
                <w:rFonts w:ascii="Calibri"/>
                <w:spacing w:val="5"/>
                <w:w w:val="105"/>
                <w:sz w:val="11"/>
              </w:rPr>
              <w:t xml:space="preserve"> </w:t>
            </w:r>
            <w:r>
              <w:rPr>
                <w:rFonts w:ascii="Calibri"/>
                <w:spacing w:val="1"/>
                <w:w w:val="105"/>
                <w:sz w:val="11"/>
              </w:rPr>
              <w:t>will</w:t>
            </w:r>
            <w:r>
              <w:rPr>
                <w:rFonts w:ascii="Calibri"/>
                <w:spacing w:val="9"/>
                <w:w w:val="105"/>
                <w:sz w:val="11"/>
              </w:rPr>
              <w:t xml:space="preserve"> </w:t>
            </w:r>
            <w:r>
              <w:rPr>
                <w:rFonts w:ascii="Calibri"/>
                <w:w w:val="105"/>
                <w:sz w:val="11"/>
              </w:rPr>
              <w:t>be</w:t>
            </w:r>
            <w:r>
              <w:rPr>
                <w:rFonts w:ascii="Calibri"/>
                <w:spacing w:val="10"/>
                <w:w w:val="105"/>
                <w:sz w:val="11"/>
              </w:rPr>
              <w:t xml:space="preserve"> </w:t>
            </w:r>
            <w:r>
              <w:rPr>
                <w:rFonts w:ascii="Calibri"/>
                <w:w w:val="105"/>
                <w:sz w:val="11"/>
              </w:rPr>
              <w:t>decided</w:t>
            </w:r>
            <w:r>
              <w:rPr>
                <w:rFonts w:ascii="Calibri"/>
                <w:spacing w:val="4"/>
                <w:w w:val="105"/>
                <w:sz w:val="11"/>
              </w:rPr>
              <w:t xml:space="preserve"> </w:t>
            </w:r>
            <w:r>
              <w:rPr>
                <w:rFonts w:ascii="Calibri"/>
                <w:w w:val="105"/>
                <w:sz w:val="11"/>
              </w:rPr>
              <w:t>during</w:t>
            </w:r>
            <w:r>
              <w:rPr>
                <w:rFonts w:ascii="Calibri"/>
                <w:spacing w:val="3"/>
                <w:w w:val="105"/>
                <w:sz w:val="11"/>
              </w:rPr>
              <w:t xml:space="preserve"> </w:t>
            </w:r>
            <w:r>
              <w:rPr>
                <w:rFonts w:ascii="Calibri"/>
                <w:w w:val="105"/>
                <w:sz w:val="11"/>
              </w:rPr>
              <w:t>the</w:t>
            </w:r>
            <w:r>
              <w:rPr>
                <w:rFonts w:ascii="Calibri"/>
                <w:spacing w:val="9"/>
                <w:w w:val="105"/>
                <w:sz w:val="11"/>
              </w:rPr>
              <w:t xml:space="preserve"> </w:t>
            </w:r>
            <w:r>
              <w:rPr>
                <w:rFonts w:ascii="Calibri"/>
                <w:spacing w:val="-2"/>
                <w:w w:val="105"/>
                <w:sz w:val="11"/>
              </w:rPr>
              <w:t>TA</w:t>
            </w:r>
            <w:r>
              <w:rPr>
                <w:rFonts w:ascii="Times New Roman"/>
                <w:spacing w:val="24"/>
                <w:w w:val="107"/>
                <w:sz w:val="11"/>
              </w:rPr>
              <w:t xml:space="preserve"> </w:t>
            </w:r>
            <w:r>
              <w:rPr>
                <w:rFonts w:ascii="Calibri"/>
                <w:w w:val="105"/>
                <w:sz w:val="11"/>
              </w:rPr>
              <w:t>kick</w:t>
            </w:r>
            <w:r>
              <w:rPr>
                <w:rFonts w:ascii="Calibri"/>
                <w:spacing w:val="9"/>
                <w:w w:val="105"/>
                <w:sz w:val="11"/>
              </w:rPr>
              <w:t xml:space="preserve"> </w:t>
            </w:r>
            <w:r>
              <w:rPr>
                <w:rFonts w:ascii="Calibri"/>
                <w:w w:val="105"/>
                <w:sz w:val="11"/>
              </w:rPr>
              <w:t>off</w:t>
            </w:r>
            <w:r>
              <w:rPr>
                <w:rFonts w:ascii="Calibri"/>
                <w:spacing w:val="13"/>
                <w:w w:val="105"/>
                <w:sz w:val="11"/>
              </w:rPr>
              <w:t xml:space="preserve"> </w:t>
            </w:r>
            <w:r>
              <w:rPr>
                <w:rFonts w:ascii="Calibri"/>
                <w:w w:val="105"/>
                <w:sz w:val="11"/>
              </w:rPr>
              <w:t>meeting</w:t>
            </w:r>
          </w:p>
        </w:tc>
        <w:tc>
          <w:tcPr>
            <w:tcW w:w="911" w:type="dxa"/>
            <w:tcBorders>
              <w:top w:val="single" w:sz="8" w:space="0" w:color="000000"/>
              <w:left w:val="single" w:sz="8" w:space="0" w:color="000000"/>
              <w:bottom w:val="single" w:sz="8" w:space="0" w:color="000000"/>
              <w:right w:val="single" w:sz="8" w:space="0" w:color="000000"/>
            </w:tcBorders>
            <w:hideMark/>
          </w:tcPr>
          <w:p w14:paraId="1768B0EC" w14:textId="77777777" w:rsidR="00D17C03" w:rsidRDefault="00D17C03">
            <w:pPr>
              <w:pStyle w:val="TableParagraph"/>
              <w:spacing w:before="80" w:line="264" w:lineRule="auto"/>
              <w:ind w:left="188" w:right="101" w:hanging="95"/>
              <w:rPr>
                <w:rFonts w:ascii="Calibri" w:eastAsia="Calibri" w:hAnsi="Calibri" w:cs="Calibri"/>
                <w:sz w:val="11"/>
                <w:szCs w:val="11"/>
              </w:rPr>
            </w:pPr>
            <w:r>
              <w:rPr>
                <w:rFonts w:ascii="Calibri"/>
                <w:i/>
                <w:w w:val="105"/>
                <w:sz w:val="11"/>
              </w:rPr>
              <w:t>No</w:t>
            </w:r>
            <w:r>
              <w:rPr>
                <w:rFonts w:ascii="Calibri"/>
                <w:i/>
                <w:spacing w:val="11"/>
                <w:w w:val="105"/>
                <w:sz w:val="11"/>
              </w:rPr>
              <w:t xml:space="preserve"> </w:t>
            </w:r>
            <w:r>
              <w:rPr>
                <w:rFonts w:ascii="Calibri"/>
                <w:i/>
                <w:w w:val="105"/>
                <w:sz w:val="11"/>
              </w:rPr>
              <w:t>by-laws</w:t>
            </w:r>
            <w:r>
              <w:rPr>
                <w:rFonts w:ascii="Times New Roman"/>
                <w:i/>
                <w:spacing w:val="26"/>
                <w:w w:val="107"/>
                <w:sz w:val="11"/>
              </w:rPr>
              <w:t xml:space="preserve"> </w:t>
            </w:r>
            <w:r>
              <w:rPr>
                <w:rFonts w:ascii="Calibri"/>
                <w:i/>
                <w:w w:val="105"/>
                <w:sz w:val="11"/>
              </w:rPr>
              <w:t>drafted</w:t>
            </w:r>
          </w:p>
        </w:tc>
        <w:tc>
          <w:tcPr>
            <w:tcW w:w="2667" w:type="dxa"/>
            <w:tcBorders>
              <w:top w:val="single" w:sz="8" w:space="0" w:color="000000"/>
              <w:left w:val="single" w:sz="8" w:space="0" w:color="000000"/>
              <w:bottom w:val="single" w:sz="8" w:space="0" w:color="000000"/>
              <w:right w:val="single" w:sz="8" w:space="0" w:color="000000"/>
            </w:tcBorders>
          </w:tcPr>
          <w:p w14:paraId="2657FBF8" w14:textId="77777777" w:rsidR="00D17C03" w:rsidRDefault="00D17C03">
            <w:pPr>
              <w:pStyle w:val="TableParagraph"/>
              <w:spacing w:before="6"/>
              <w:rPr>
                <w:rFonts w:ascii="Times New Roman" w:eastAsia="Times New Roman" w:hAnsi="Times New Roman" w:cs="Times New Roman"/>
                <w:sz w:val="13"/>
                <w:szCs w:val="13"/>
              </w:rPr>
            </w:pPr>
          </w:p>
          <w:p w14:paraId="186A0F58" w14:textId="77777777" w:rsidR="00D17C03" w:rsidRDefault="00D17C03">
            <w:pPr>
              <w:pStyle w:val="TableParagraph"/>
              <w:ind w:left="291"/>
              <w:rPr>
                <w:rFonts w:ascii="Calibri" w:eastAsia="Calibri" w:hAnsi="Calibri" w:cs="Calibri"/>
                <w:sz w:val="11"/>
                <w:szCs w:val="11"/>
              </w:rPr>
            </w:pPr>
            <w:r>
              <w:rPr>
                <w:rFonts w:ascii="Calibri"/>
                <w:w w:val="105"/>
                <w:sz w:val="11"/>
              </w:rPr>
              <w:t>6</w:t>
            </w:r>
            <w:r>
              <w:rPr>
                <w:rFonts w:ascii="Calibri"/>
                <w:spacing w:val="-4"/>
                <w:w w:val="105"/>
                <w:sz w:val="11"/>
              </w:rPr>
              <w:t xml:space="preserve"> </w:t>
            </w:r>
            <w:r>
              <w:rPr>
                <w:rFonts w:ascii="Calibri"/>
                <w:w w:val="105"/>
                <w:sz w:val="11"/>
              </w:rPr>
              <w:t>by-laws</w:t>
            </w:r>
            <w:r>
              <w:rPr>
                <w:rFonts w:ascii="Calibri"/>
                <w:spacing w:val="4"/>
                <w:w w:val="105"/>
                <w:sz w:val="11"/>
              </w:rPr>
              <w:t xml:space="preserve"> </w:t>
            </w:r>
            <w:r>
              <w:rPr>
                <w:rFonts w:ascii="Calibri"/>
                <w:spacing w:val="-2"/>
                <w:w w:val="105"/>
                <w:sz w:val="11"/>
              </w:rPr>
              <w:t>are</w:t>
            </w:r>
            <w:r>
              <w:rPr>
                <w:rFonts w:ascii="Calibri"/>
                <w:spacing w:val="8"/>
                <w:w w:val="105"/>
                <w:sz w:val="11"/>
              </w:rPr>
              <w:t xml:space="preserve"> </w:t>
            </w:r>
            <w:r>
              <w:rPr>
                <w:rFonts w:ascii="Calibri"/>
                <w:w w:val="105"/>
                <w:sz w:val="11"/>
              </w:rPr>
              <w:t>adopted</w:t>
            </w:r>
            <w:r>
              <w:rPr>
                <w:rFonts w:ascii="Calibri"/>
                <w:spacing w:val="3"/>
                <w:w w:val="105"/>
                <w:sz w:val="11"/>
              </w:rPr>
              <w:t xml:space="preserve"> </w:t>
            </w:r>
            <w:r>
              <w:rPr>
                <w:rFonts w:ascii="Calibri"/>
                <w:w w:val="105"/>
                <w:sz w:val="11"/>
              </w:rPr>
              <w:t>by</w:t>
            </w:r>
            <w:r>
              <w:rPr>
                <w:rFonts w:ascii="Calibri"/>
                <w:spacing w:val="4"/>
                <w:w w:val="105"/>
                <w:sz w:val="11"/>
              </w:rPr>
              <w:t xml:space="preserve"> </w:t>
            </w:r>
            <w:r>
              <w:rPr>
                <w:rFonts w:ascii="Calibri"/>
                <w:w w:val="105"/>
                <w:sz w:val="11"/>
              </w:rPr>
              <w:t>the</w:t>
            </w:r>
            <w:r>
              <w:rPr>
                <w:rFonts w:ascii="Calibri"/>
                <w:spacing w:val="8"/>
                <w:w w:val="105"/>
                <w:sz w:val="11"/>
              </w:rPr>
              <w:t xml:space="preserve"> </w:t>
            </w:r>
            <w:r>
              <w:rPr>
                <w:rFonts w:ascii="Calibri"/>
                <w:spacing w:val="-2"/>
                <w:w w:val="105"/>
                <w:sz w:val="11"/>
              </w:rPr>
              <w:t>GoS</w:t>
            </w:r>
          </w:p>
        </w:tc>
      </w:tr>
      <w:tr w:rsidR="00D17C03" w14:paraId="1CC9CB03" w14:textId="77777777" w:rsidTr="004B216B">
        <w:trPr>
          <w:trHeight w:hRule="exact" w:val="1294"/>
          <w:jc w:val="center"/>
        </w:trPr>
        <w:tc>
          <w:tcPr>
            <w:tcW w:w="896" w:type="dxa"/>
            <w:vMerge/>
            <w:tcBorders>
              <w:top w:val="nil"/>
              <w:left w:val="single" w:sz="4" w:space="0" w:color="000000"/>
              <w:bottom w:val="single" w:sz="8" w:space="0" w:color="000000"/>
              <w:right w:val="single" w:sz="8" w:space="0" w:color="000000"/>
            </w:tcBorders>
            <w:vAlign w:val="center"/>
            <w:hideMark/>
          </w:tcPr>
          <w:p w14:paraId="777B8375" w14:textId="77777777" w:rsidR="00D17C03" w:rsidRDefault="00D17C03">
            <w:pPr>
              <w:rPr>
                <w:rFonts w:ascii="Calibri" w:eastAsia="Calibri" w:hAnsi="Calibri" w:cs="Calibri"/>
                <w:sz w:val="11"/>
                <w:szCs w:val="11"/>
              </w:rPr>
            </w:pPr>
          </w:p>
        </w:tc>
        <w:tc>
          <w:tcPr>
            <w:tcW w:w="389" w:type="dxa"/>
            <w:tcBorders>
              <w:top w:val="single" w:sz="8" w:space="0" w:color="000000"/>
              <w:left w:val="single" w:sz="8" w:space="0" w:color="000000"/>
              <w:bottom w:val="single" w:sz="8" w:space="0" w:color="000000"/>
              <w:right w:val="single" w:sz="8" w:space="0" w:color="000000"/>
            </w:tcBorders>
          </w:tcPr>
          <w:p w14:paraId="586F21F4" w14:textId="77777777" w:rsidR="00D17C03" w:rsidRDefault="00D17C03">
            <w:pPr>
              <w:pStyle w:val="TableParagraph"/>
              <w:rPr>
                <w:rFonts w:ascii="Times New Roman" w:eastAsia="Times New Roman" w:hAnsi="Times New Roman" w:cs="Times New Roman"/>
                <w:sz w:val="10"/>
                <w:szCs w:val="10"/>
              </w:rPr>
            </w:pPr>
          </w:p>
          <w:p w14:paraId="3A76709F" w14:textId="77777777" w:rsidR="00D17C03" w:rsidRDefault="00D17C03">
            <w:pPr>
              <w:pStyle w:val="TableParagraph"/>
              <w:rPr>
                <w:rFonts w:ascii="Times New Roman" w:eastAsia="Times New Roman" w:hAnsi="Times New Roman" w:cs="Times New Roman"/>
                <w:sz w:val="10"/>
                <w:szCs w:val="10"/>
              </w:rPr>
            </w:pPr>
          </w:p>
          <w:p w14:paraId="6CCB5B93" w14:textId="77777777" w:rsidR="00D17C03" w:rsidRDefault="00D17C03">
            <w:pPr>
              <w:pStyle w:val="TableParagraph"/>
              <w:rPr>
                <w:rFonts w:ascii="Times New Roman" w:eastAsia="Times New Roman" w:hAnsi="Times New Roman" w:cs="Times New Roman"/>
                <w:sz w:val="10"/>
                <w:szCs w:val="10"/>
              </w:rPr>
            </w:pPr>
          </w:p>
          <w:p w14:paraId="5085121C" w14:textId="77777777" w:rsidR="00D17C03" w:rsidRDefault="00D17C03">
            <w:pPr>
              <w:pStyle w:val="TableParagraph"/>
              <w:rPr>
                <w:rFonts w:ascii="Times New Roman" w:eastAsia="Times New Roman" w:hAnsi="Times New Roman" w:cs="Times New Roman"/>
                <w:sz w:val="10"/>
                <w:szCs w:val="10"/>
              </w:rPr>
            </w:pPr>
          </w:p>
          <w:p w14:paraId="1C1491D1" w14:textId="77777777" w:rsidR="00D17C03" w:rsidRDefault="00D17C03">
            <w:pPr>
              <w:pStyle w:val="TableParagraph"/>
              <w:spacing w:before="82"/>
              <w:ind w:left="14"/>
              <w:rPr>
                <w:rFonts w:ascii="Calibri" w:eastAsia="Calibri" w:hAnsi="Calibri" w:cs="Calibri"/>
                <w:sz w:val="11"/>
                <w:szCs w:val="11"/>
              </w:rPr>
            </w:pPr>
            <w:r>
              <w:rPr>
                <w:rFonts w:ascii="Calibri"/>
                <w:b/>
                <w:spacing w:val="-2"/>
                <w:w w:val="105"/>
                <w:sz w:val="11"/>
              </w:rPr>
              <w:t>2.1.2</w:t>
            </w:r>
          </w:p>
        </w:tc>
        <w:tc>
          <w:tcPr>
            <w:tcW w:w="2667" w:type="dxa"/>
            <w:tcBorders>
              <w:top w:val="single" w:sz="8" w:space="0" w:color="000000"/>
              <w:left w:val="single" w:sz="8" w:space="0" w:color="000000"/>
              <w:bottom w:val="single" w:sz="8" w:space="0" w:color="000000"/>
              <w:right w:val="single" w:sz="8" w:space="0" w:color="000000"/>
            </w:tcBorders>
            <w:hideMark/>
          </w:tcPr>
          <w:p w14:paraId="5C2ACA01" w14:textId="77777777" w:rsidR="00D17C03" w:rsidRDefault="00D17C03">
            <w:pPr>
              <w:pStyle w:val="TableParagraph"/>
              <w:spacing w:before="16" w:line="264" w:lineRule="auto"/>
              <w:ind w:left="14" w:right="17"/>
              <w:rPr>
                <w:rFonts w:ascii="Calibri" w:eastAsia="Calibri" w:hAnsi="Calibri" w:cs="Calibri"/>
                <w:sz w:val="11"/>
                <w:szCs w:val="11"/>
              </w:rPr>
            </w:pPr>
            <w:r>
              <w:rPr>
                <w:rFonts w:ascii="Calibri"/>
                <w:w w:val="105"/>
                <w:sz w:val="11"/>
              </w:rPr>
              <w:t>Following</w:t>
            </w:r>
            <w:r>
              <w:rPr>
                <w:rFonts w:ascii="Calibri"/>
                <w:spacing w:val="4"/>
                <w:w w:val="105"/>
                <w:sz w:val="11"/>
              </w:rPr>
              <w:t xml:space="preserve"> </w:t>
            </w:r>
            <w:r>
              <w:rPr>
                <w:rFonts w:ascii="Calibri"/>
                <w:w w:val="105"/>
                <w:sz w:val="11"/>
              </w:rPr>
              <w:t>the</w:t>
            </w:r>
            <w:r>
              <w:rPr>
                <w:rFonts w:ascii="Calibri"/>
                <w:spacing w:val="12"/>
                <w:w w:val="105"/>
                <w:sz w:val="11"/>
              </w:rPr>
              <w:t xml:space="preserve"> </w:t>
            </w:r>
            <w:r>
              <w:rPr>
                <w:rFonts w:ascii="Calibri"/>
                <w:spacing w:val="-3"/>
                <w:w w:val="105"/>
                <w:sz w:val="11"/>
              </w:rPr>
              <w:t>26</w:t>
            </w:r>
            <w:r>
              <w:rPr>
                <w:rFonts w:ascii="Calibri"/>
                <w:spacing w:val="-3"/>
                <w:w w:val="105"/>
                <w:position w:val="5"/>
                <w:sz w:val="7"/>
              </w:rPr>
              <w:t>th</w:t>
            </w:r>
            <w:r>
              <w:rPr>
                <w:rFonts w:ascii="Calibri"/>
                <w:spacing w:val="13"/>
                <w:w w:val="105"/>
                <w:position w:val="5"/>
                <w:sz w:val="7"/>
              </w:rPr>
              <w:t xml:space="preserve"> </w:t>
            </w:r>
            <w:r>
              <w:rPr>
                <w:rFonts w:ascii="Calibri"/>
                <w:w w:val="105"/>
                <w:sz w:val="11"/>
              </w:rPr>
              <w:t>session</w:t>
            </w:r>
            <w:r>
              <w:rPr>
                <w:rFonts w:ascii="Calibri"/>
                <w:spacing w:val="7"/>
                <w:w w:val="105"/>
                <w:sz w:val="11"/>
              </w:rPr>
              <w:t xml:space="preserve"> </w:t>
            </w:r>
            <w:r>
              <w:rPr>
                <w:rFonts w:ascii="Calibri"/>
                <w:w w:val="105"/>
                <w:sz w:val="11"/>
              </w:rPr>
              <w:t>of</w:t>
            </w:r>
            <w:r>
              <w:rPr>
                <w:rFonts w:ascii="Calibri"/>
                <w:spacing w:val="10"/>
                <w:w w:val="105"/>
                <w:sz w:val="11"/>
              </w:rPr>
              <w:t xml:space="preserve"> </w:t>
            </w:r>
            <w:r>
              <w:rPr>
                <w:rFonts w:ascii="Calibri"/>
                <w:w w:val="105"/>
                <w:sz w:val="11"/>
              </w:rPr>
              <w:t>the</w:t>
            </w:r>
            <w:r>
              <w:rPr>
                <w:rFonts w:ascii="Calibri"/>
                <w:spacing w:val="12"/>
                <w:w w:val="105"/>
                <w:sz w:val="11"/>
              </w:rPr>
              <w:t xml:space="preserve"> </w:t>
            </w:r>
            <w:r>
              <w:rPr>
                <w:rFonts w:ascii="Calibri"/>
                <w:w w:val="105"/>
                <w:sz w:val="11"/>
              </w:rPr>
              <w:t>Conference</w:t>
            </w:r>
            <w:r>
              <w:rPr>
                <w:rFonts w:ascii="Times New Roman"/>
                <w:spacing w:val="27"/>
                <w:w w:val="107"/>
                <w:sz w:val="11"/>
              </w:rPr>
              <w:t xml:space="preserve"> </w:t>
            </w:r>
            <w:r>
              <w:rPr>
                <w:rFonts w:ascii="Calibri"/>
                <w:w w:val="105"/>
                <w:sz w:val="11"/>
              </w:rPr>
              <w:t>of</w:t>
            </w:r>
            <w:r>
              <w:rPr>
                <w:rFonts w:ascii="Calibri"/>
                <w:spacing w:val="5"/>
                <w:w w:val="105"/>
                <w:sz w:val="11"/>
              </w:rPr>
              <w:t xml:space="preserve"> </w:t>
            </w:r>
            <w:r>
              <w:rPr>
                <w:rFonts w:ascii="Calibri"/>
                <w:w w:val="105"/>
                <w:sz w:val="11"/>
              </w:rPr>
              <w:t>the</w:t>
            </w:r>
            <w:r>
              <w:rPr>
                <w:rFonts w:ascii="Calibri"/>
                <w:spacing w:val="6"/>
                <w:w w:val="105"/>
                <w:sz w:val="11"/>
              </w:rPr>
              <w:t xml:space="preserve"> </w:t>
            </w:r>
            <w:r>
              <w:rPr>
                <w:rFonts w:ascii="Calibri"/>
                <w:w w:val="105"/>
                <w:sz w:val="11"/>
              </w:rPr>
              <w:t>Parties</w:t>
            </w:r>
            <w:r>
              <w:rPr>
                <w:rFonts w:ascii="Calibri"/>
                <w:spacing w:val="3"/>
                <w:w w:val="105"/>
                <w:sz w:val="11"/>
              </w:rPr>
              <w:t xml:space="preserve"> </w:t>
            </w:r>
            <w:r>
              <w:rPr>
                <w:rFonts w:ascii="Calibri"/>
                <w:w w:val="105"/>
                <w:sz w:val="11"/>
              </w:rPr>
              <w:t>(COP</w:t>
            </w:r>
            <w:r>
              <w:rPr>
                <w:rFonts w:ascii="Calibri"/>
                <w:spacing w:val="4"/>
                <w:w w:val="105"/>
                <w:sz w:val="11"/>
              </w:rPr>
              <w:t xml:space="preserve"> </w:t>
            </w:r>
            <w:r>
              <w:rPr>
                <w:rFonts w:ascii="Calibri"/>
                <w:spacing w:val="-4"/>
                <w:w w:val="105"/>
                <w:sz w:val="11"/>
              </w:rPr>
              <w:t>26)</w:t>
            </w:r>
            <w:r>
              <w:rPr>
                <w:rFonts w:ascii="Calibri"/>
                <w:spacing w:val="5"/>
                <w:w w:val="105"/>
                <w:sz w:val="11"/>
              </w:rPr>
              <w:t xml:space="preserve"> </w:t>
            </w:r>
            <w:r>
              <w:rPr>
                <w:rFonts w:ascii="Calibri"/>
                <w:w w:val="105"/>
                <w:sz w:val="11"/>
              </w:rPr>
              <w:t>to</w:t>
            </w:r>
            <w:r>
              <w:rPr>
                <w:rFonts w:ascii="Calibri"/>
                <w:spacing w:val="1"/>
                <w:w w:val="105"/>
                <w:sz w:val="11"/>
              </w:rPr>
              <w:t xml:space="preserve"> </w:t>
            </w:r>
            <w:r>
              <w:rPr>
                <w:rFonts w:ascii="Calibri"/>
                <w:w w:val="105"/>
                <w:sz w:val="11"/>
              </w:rPr>
              <w:t>the</w:t>
            </w:r>
            <w:r>
              <w:rPr>
                <w:rFonts w:ascii="Calibri"/>
                <w:spacing w:val="7"/>
                <w:w w:val="105"/>
                <w:sz w:val="11"/>
              </w:rPr>
              <w:t xml:space="preserve"> </w:t>
            </w:r>
            <w:r>
              <w:rPr>
                <w:rFonts w:ascii="Calibri"/>
                <w:w w:val="105"/>
                <w:sz w:val="11"/>
              </w:rPr>
              <w:t>United</w:t>
            </w:r>
            <w:r>
              <w:rPr>
                <w:rFonts w:ascii="Calibri"/>
                <w:spacing w:val="1"/>
                <w:w w:val="105"/>
                <w:sz w:val="11"/>
              </w:rPr>
              <w:t xml:space="preserve"> </w:t>
            </w:r>
            <w:r>
              <w:rPr>
                <w:rFonts w:ascii="Calibri"/>
                <w:w w:val="105"/>
                <w:sz w:val="11"/>
              </w:rPr>
              <w:t>Nations</w:t>
            </w:r>
            <w:r>
              <w:rPr>
                <w:rFonts w:ascii="Times New Roman"/>
                <w:spacing w:val="30"/>
                <w:w w:val="107"/>
                <w:sz w:val="11"/>
              </w:rPr>
              <w:t xml:space="preserve"> </w:t>
            </w:r>
            <w:r>
              <w:rPr>
                <w:rFonts w:ascii="Calibri"/>
                <w:spacing w:val="-1"/>
                <w:w w:val="105"/>
                <w:sz w:val="11"/>
              </w:rPr>
              <w:t>Framework</w:t>
            </w:r>
            <w:r>
              <w:rPr>
                <w:rFonts w:ascii="Calibri"/>
                <w:spacing w:val="7"/>
                <w:w w:val="105"/>
                <w:sz w:val="11"/>
              </w:rPr>
              <w:t xml:space="preserve"> </w:t>
            </w:r>
            <w:r>
              <w:rPr>
                <w:rFonts w:ascii="Calibri"/>
                <w:w w:val="105"/>
                <w:sz w:val="11"/>
              </w:rPr>
              <w:t>Convention</w:t>
            </w:r>
            <w:r>
              <w:rPr>
                <w:rFonts w:ascii="Calibri"/>
                <w:spacing w:val="6"/>
                <w:w w:val="105"/>
                <w:sz w:val="11"/>
              </w:rPr>
              <w:t xml:space="preserve"> </w:t>
            </w:r>
            <w:r>
              <w:rPr>
                <w:rFonts w:ascii="Calibri"/>
                <w:w w:val="105"/>
                <w:sz w:val="11"/>
              </w:rPr>
              <w:t>on</w:t>
            </w:r>
            <w:r>
              <w:rPr>
                <w:rFonts w:ascii="Calibri"/>
                <w:spacing w:val="6"/>
                <w:w w:val="105"/>
                <w:sz w:val="11"/>
              </w:rPr>
              <w:t xml:space="preserve"> </w:t>
            </w:r>
            <w:r>
              <w:rPr>
                <w:rFonts w:ascii="Calibri"/>
                <w:w w:val="105"/>
                <w:sz w:val="11"/>
              </w:rPr>
              <w:t>Climate</w:t>
            </w:r>
            <w:r>
              <w:rPr>
                <w:rFonts w:ascii="Calibri"/>
                <w:spacing w:val="11"/>
                <w:w w:val="105"/>
                <w:sz w:val="11"/>
              </w:rPr>
              <w:t xml:space="preserve"> </w:t>
            </w:r>
            <w:r>
              <w:rPr>
                <w:rFonts w:ascii="Calibri"/>
                <w:spacing w:val="-1"/>
                <w:w w:val="105"/>
                <w:sz w:val="11"/>
              </w:rPr>
              <w:t>Change</w:t>
            </w:r>
            <w:r>
              <w:rPr>
                <w:rFonts w:ascii="Times New Roman"/>
                <w:spacing w:val="40"/>
                <w:w w:val="107"/>
                <w:sz w:val="11"/>
              </w:rPr>
              <w:t xml:space="preserve"> </w:t>
            </w:r>
            <w:r>
              <w:rPr>
                <w:rFonts w:ascii="Calibri"/>
                <w:spacing w:val="-1"/>
                <w:w w:val="105"/>
                <w:sz w:val="11"/>
              </w:rPr>
              <w:t>(UNFCCC)</w:t>
            </w:r>
            <w:r>
              <w:rPr>
                <w:rFonts w:ascii="Calibri"/>
                <w:spacing w:val="7"/>
                <w:w w:val="105"/>
                <w:sz w:val="11"/>
              </w:rPr>
              <w:t xml:space="preserve"> </w:t>
            </w:r>
            <w:r>
              <w:rPr>
                <w:rFonts w:ascii="Calibri"/>
                <w:w w:val="105"/>
                <w:sz w:val="11"/>
              </w:rPr>
              <w:t>scheduled</w:t>
            </w:r>
            <w:r>
              <w:rPr>
                <w:rFonts w:ascii="Calibri"/>
                <w:spacing w:val="3"/>
                <w:w w:val="105"/>
                <w:sz w:val="11"/>
              </w:rPr>
              <w:t xml:space="preserve"> </w:t>
            </w:r>
            <w:r>
              <w:rPr>
                <w:rFonts w:ascii="Calibri"/>
                <w:w w:val="105"/>
                <w:sz w:val="11"/>
              </w:rPr>
              <w:t>to</w:t>
            </w:r>
            <w:r>
              <w:rPr>
                <w:rFonts w:ascii="Calibri"/>
                <w:spacing w:val="3"/>
                <w:w w:val="105"/>
                <w:sz w:val="11"/>
              </w:rPr>
              <w:t xml:space="preserve"> </w:t>
            </w:r>
            <w:r>
              <w:rPr>
                <w:rFonts w:ascii="Calibri"/>
                <w:spacing w:val="-1"/>
                <w:w w:val="105"/>
                <w:sz w:val="11"/>
              </w:rPr>
              <w:t>take</w:t>
            </w:r>
            <w:r>
              <w:rPr>
                <w:rFonts w:ascii="Calibri"/>
                <w:spacing w:val="9"/>
                <w:w w:val="105"/>
                <w:sz w:val="11"/>
              </w:rPr>
              <w:t xml:space="preserve"> </w:t>
            </w:r>
            <w:r>
              <w:rPr>
                <w:rFonts w:ascii="Calibri"/>
                <w:spacing w:val="-1"/>
                <w:w w:val="105"/>
                <w:sz w:val="11"/>
              </w:rPr>
              <w:t>place</w:t>
            </w:r>
            <w:r>
              <w:rPr>
                <w:rFonts w:ascii="Calibri"/>
                <w:spacing w:val="8"/>
                <w:w w:val="105"/>
                <w:sz w:val="11"/>
              </w:rPr>
              <w:t xml:space="preserve"> </w:t>
            </w:r>
            <w:r>
              <w:rPr>
                <w:rFonts w:ascii="Calibri"/>
                <w:spacing w:val="1"/>
                <w:w w:val="105"/>
                <w:sz w:val="11"/>
              </w:rPr>
              <w:t>in</w:t>
            </w:r>
            <w:r>
              <w:rPr>
                <w:rFonts w:ascii="Times New Roman"/>
                <w:spacing w:val="36"/>
                <w:w w:val="107"/>
                <w:sz w:val="11"/>
              </w:rPr>
              <w:t xml:space="preserve"> </w:t>
            </w:r>
            <w:r>
              <w:rPr>
                <w:rFonts w:ascii="Calibri"/>
                <w:w w:val="105"/>
                <w:sz w:val="11"/>
              </w:rPr>
              <w:t>November</w:t>
            </w:r>
            <w:r>
              <w:rPr>
                <w:rFonts w:ascii="Calibri"/>
                <w:spacing w:val="6"/>
                <w:w w:val="105"/>
                <w:sz w:val="11"/>
              </w:rPr>
              <w:t xml:space="preserve"> </w:t>
            </w:r>
            <w:r>
              <w:rPr>
                <w:rFonts w:ascii="Calibri"/>
                <w:spacing w:val="-4"/>
                <w:w w:val="105"/>
                <w:sz w:val="11"/>
              </w:rPr>
              <w:t>2021,</w:t>
            </w:r>
            <w:r>
              <w:rPr>
                <w:rFonts w:ascii="Calibri"/>
                <w:spacing w:val="12"/>
                <w:w w:val="105"/>
                <w:sz w:val="11"/>
              </w:rPr>
              <w:t xml:space="preserve"> </w:t>
            </w:r>
            <w:r>
              <w:rPr>
                <w:rFonts w:ascii="Calibri"/>
                <w:w w:val="105"/>
                <w:sz w:val="11"/>
              </w:rPr>
              <w:t>the</w:t>
            </w:r>
            <w:r>
              <w:rPr>
                <w:rFonts w:ascii="Calibri"/>
                <w:spacing w:val="15"/>
                <w:w w:val="105"/>
                <w:sz w:val="11"/>
              </w:rPr>
              <w:t xml:space="preserve"> </w:t>
            </w:r>
            <w:r>
              <w:rPr>
                <w:rFonts w:ascii="Calibri"/>
                <w:spacing w:val="-1"/>
                <w:w w:val="105"/>
                <w:sz w:val="11"/>
              </w:rPr>
              <w:t>program</w:t>
            </w:r>
            <w:r>
              <w:rPr>
                <w:rFonts w:ascii="Calibri"/>
                <w:spacing w:val="9"/>
                <w:w w:val="105"/>
                <w:sz w:val="11"/>
              </w:rPr>
              <w:t xml:space="preserve"> </w:t>
            </w:r>
            <w:r>
              <w:rPr>
                <w:rFonts w:ascii="Calibri"/>
                <w:w w:val="105"/>
                <w:sz w:val="11"/>
              </w:rPr>
              <w:t>steering</w:t>
            </w:r>
            <w:r>
              <w:rPr>
                <w:rFonts w:ascii="Times New Roman"/>
                <w:spacing w:val="21"/>
                <w:w w:val="107"/>
                <w:sz w:val="11"/>
              </w:rPr>
              <w:t xml:space="preserve"> </w:t>
            </w:r>
            <w:r>
              <w:rPr>
                <w:rFonts w:ascii="Calibri"/>
                <w:w w:val="105"/>
                <w:sz w:val="11"/>
              </w:rPr>
              <w:t>committee</w:t>
            </w:r>
            <w:r>
              <w:rPr>
                <w:rFonts w:ascii="Calibri"/>
                <w:spacing w:val="23"/>
                <w:w w:val="105"/>
                <w:sz w:val="11"/>
              </w:rPr>
              <w:t xml:space="preserve"> </w:t>
            </w:r>
            <w:r>
              <w:rPr>
                <w:rFonts w:ascii="Calibri"/>
                <w:w w:val="105"/>
                <w:sz w:val="11"/>
              </w:rPr>
              <w:t>specifies</w:t>
            </w:r>
            <w:r>
              <w:rPr>
                <w:rFonts w:ascii="Calibri"/>
                <w:spacing w:val="18"/>
                <w:w w:val="105"/>
                <w:sz w:val="11"/>
              </w:rPr>
              <w:t xml:space="preserve"> </w:t>
            </w:r>
            <w:r>
              <w:rPr>
                <w:rFonts w:ascii="Calibri"/>
                <w:w w:val="105"/>
                <w:sz w:val="11"/>
              </w:rPr>
              <w:t>whether</w:t>
            </w:r>
            <w:r>
              <w:rPr>
                <w:rFonts w:ascii="Times New Roman"/>
                <w:w w:val="107"/>
                <w:sz w:val="11"/>
              </w:rPr>
              <w:t xml:space="preserve"> </w:t>
            </w:r>
            <w:r>
              <w:rPr>
                <w:rFonts w:ascii="Times New Roman"/>
                <w:spacing w:val="28"/>
                <w:w w:val="107"/>
                <w:sz w:val="11"/>
              </w:rPr>
              <w:t xml:space="preserve"> </w:t>
            </w:r>
            <w:r>
              <w:rPr>
                <w:rFonts w:ascii="Calibri"/>
                <w:w w:val="105"/>
                <w:sz w:val="11"/>
              </w:rPr>
              <w:t>amendements</w:t>
            </w:r>
            <w:r>
              <w:rPr>
                <w:rFonts w:ascii="Calibri"/>
                <w:spacing w:val="3"/>
                <w:w w:val="105"/>
                <w:sz w:val="11"/>
              </w:rPr>
              <w:t xml:space="preserve"> </w:t>
            </w:r>
            <w:r>
              <w:rPr>
                <w:rFonts w:ascii="Calibri"/>
                <w:w w:val="105"/>
                <w:sz w:val="11"/>
              </w:rPr>
              <w:t>of</w:t>
            </w:r>
            <w:r>
              <w:rPr>
                <w:rFonts w:ascii="Calibri"/>
                <w:spacing w:val="6"/>
                <w:w w:val="105"/>
                <w:sz w:val="11"/>
              </w:rPr>
              <w:t xml:space="preserve"> </w:t>
            </w:r>
            <w:r>
              <w:rPr>
                <w:rFonts w:ascii="Calibri"/>
                <w:w w:val="105"/>
                <w:sz w:val="11"/>
              </w:rPr>
              <w:t>the</w:t>
            </w:r>
            <w:r>
              <w:rPr>
                <w:rFonts w:ascii="Calibri"/>
                <w:spacing w:val="8"/>
                <w:w w:val="105"/>
                <w:sz w:val="11"/>
              </w:rPr>
              <w:t xml:space="preserve"> </w:t>
            </w:r>
            <w:r>
              <w:rPr>
                <w:rFonts w:ascii="Calibri"/>
                <w:w w:val="105"/>
                <w:sz w:val="11"/>
              </w:rPr>
              <w:t>law</w:t>
            </w:r>
            <w:r>
              <w:rPr>
                <w:rFonts w:ascii="Calibri"/>
                <w:spacing w:val="6"/>
                <w:w w:val="105"/>
                <w:sz w:val="11"/>
              </w:rPr>
              <w:t xml:space="preserve"> </w:t>
            </w:r>
            <w:r>
              <w:rPr>
                <w:rFonts w:ascii="Calibri"/>
                <w:w w:val="105"/>
                <w:sz w:val="11"/>
              </w:rPr>
              <w:t>on</w:t>
            </w:r>
            <w:r>
              <w:rPr>
                <w:rFonts w:ascii="Calibri"/>
                <w:spacing w:val="3"/>
                <w:w w:val="105"/>
                <w:sz w:val="11"/>
              </w:rPr>
              <w:t xml:space="preserve"> </w:t>
            </w:r>
            <w:r>
              <w:rPr>
                <w:rFonts w:ascii="Calibri"/>
                <w:w w:val="105"/>
                <w:sz w:val="11"/>
              </w:rPr>
              <w:t>climate</w:t>
            </w:r>
            <w:r>
              <w:rPr>
                <w:rFonts w:ascii="Calibri"/>
                <w:spacing w:val="7"/>
                <w:w w:val="105"/>
                <w:sz w:val="11"/>
              </w:rPr>
              <w:t xml:space="preserve"> </w:t>
            </w:r>
            <w:r>
              <w:rPr>
                <w:rFonts w:ascii="Calibri"/>
                <w:spacing w:val="-1"/>
                <w:w w:val="105"/>
                <w:sz w:val="11"/>
              </w:rPr>
              <w:t>change</w:t>
            </w:r>
            <w:r>
              <w:rPr>
                <w:rFonts w:ascii="Times New Roman"/>
                <w:spacing w:val="24"/>
                <w:w w:val="107"/>
                <w:sz w:val="11"/>
              </w:rPr>
              <w:t xml:space="preserve"> </w:t>
            </w:r>
            <w:r>
              <w:rPr>
                <w:rFonts w:ascii="Calibri"/>
                <w:spacing w:val="-1"/>
                <w:w w:val="105"/>
                <w:sz w:val="11"/>
              </w:rPr>
              <w:t>and</w:t>
            </w:r>
            <w:r>
              <w:rPr>
                <w:rFonts w:ascii="Calibri"/>
                <w:spacing w:val="7"/>
                <w:w w:val="105"/>
                <w:sz w:val="11"/>
              </w:rPr>
              <w:t xml:space="preserve"> </w:t>
            </w:r>
            <w:r>
              <w:rPr>
                <w:rFonts w:ascii="Calibri"/>
                <w:w w:val="105"/>
                <w:sz w:val="11"/>
              </w:rPr>
              <w:t>relevant</w:t>
            </w:r>
            <w:r>
              <w:rPr>
                <w:rFonts w:ascii="Calibri"/>
                <w:spacing w:val="6"/>
                <w:w w:val="105"/>
                <w:sz w:val="11"/>
              </w:rPr>
              <w:t xml:space="preserve"> </w:t>
            </w:r>
            <w:r>
              <w:rPr>
                <w:rFonts w:ascii="Calibri"/>
                <w:w w:val="105"/>
                <w:sz w:val="11"/>
              </w:rPr>
              <w:t>by-laws</w:t>
            </w:r>
            <w:r>
              <w:rPr>
                <w:rFonts w:ascii="Calibri"/>
                <w:spacing w:val="9"/>
                <w:w w:val="105"/>
                <w:sz w:val="11"/>
              </w:rPr>
              <w:t xml:space="preserve"> </w:t>
            </w:r>
            <w:r>
              <w:rPr>
                <w:rFonts w:ascii="Calibri"/>
                <w:spacing w:val="-2"/>
                <w:w w:val="105"/>
                <w:sz w:val="11"/>
              </w:rPr>
              <w:t>are</w:t>
            </w:r>
            <w:r>
              <w:rPr>
                <w:rFonts w:ascii="Calibri"/>
                <w:spacing w:val="13"/>
                <w:w w:val="105"/>
                <w:sz w:val="11"/>
              </w:rPr>
              <w:t xml:space="preserve"> </w:t>
            </w:r>
            <w:r>
              <w:rPr>
                <w:rFonts w:ascii="Calibri"/>
                <w:w w:val="105"/>
                <w:sz w:val="11"/>
              </w:rPr>
              <w:t>needed.</w:t>
            </w:r>
          </w:p>
        </w:tc>
        <w:tc>
          <w:tcPr>
            <w:tcW w:w="1044" w:type="dxa"/>
            <w:tcBorders>
              <w:top w:val="single" w:sz="8" w:space="0" w:color="000000"/>
              <w:left w:val="single" w:sz="8" w:space="0" w:color="000000"/>
              <w:bottom w:val="single" w:sz="8" w:space="0" w:color="000000"/>
              <w:right w:val="single" w:sz="8" w:space="0" w:color="000000"/>
            </w:tcBorders>
          </w:tcPr>
          <w:p w14:paraId="70946259" w14:textId="77777777" w:rsidR="00D17C03" w:rsidRDefault="00D17C03">
            <w:pPr>
              <w:pStyle w:val="TableParagraph"/>
              <w:rPr>
                <w:rFonts w:ascii="Times New Roman" w:eastAsia="Times New Roman" w:hAnsi="Times New Roman" w:cs="Times New Roman"/>
                <w:sz w:val="10"/>
                <w:szCs w:val="10"/>
              </w:rPr>
            </w:pPr>
          </w:p>
          <w:p w14:paraId="078DF64F" w14:textId="77777777" w:rsidR="00D17C03" w:rsidRDefault="00D17C03">
            <w:pPr>
              <w:pStyle w:val="TableParagraph"/>
              <w:rPr>
                <w:rFonts w:ascii="Times New Roman" w:eastAsia="Times New Roman" w:hAnsi="Times New Roman" w:cs="Times New Roman"/>
                <w:sz w:val="10"/>
                <w:szCs w:val="10"/>
              </w:rPr>
            </w:pPr>
          </w:p>
          <w:p w14:paraId="6C2EDF7B" w14:textId="77777777" w:rsidR="00D17C03" w:rsidRDefault="00D17C03">
            <w:pPr>
              <w:pStyle w:val="TableParagraph"/>
              <w:rPr>
                <w:rFonts w:ascii="Times New Roman" w:eastAsia="Times New Roman" w:hAnsi="Times New Roman" w:cs="Times New Roman"/>
                <w:sz w:val="10"/>
                <w:szCs w:val="10"/>
              </w:rPr>
            </w:pPr>
          </w:p>
          <w:p w14:paraId="5D406705" w14:textId="77777777" w:rsidR="00D17C03" w:rsidRDefault="00D17C03">
            <w:pPr>
              <w:pStyle w:val="TableParagraph"/>
              <w:spacing w:before="8"/>
              <w:rPr>
                <w:rFonts w:ascii="Times New Roman" w:eastAsia="Times New Roman" w:hAnsi="Times New Roman" w:cs="Times New Roman"/>
                <w:sz w:val="10"/>
                <w:szCs w:val="10"/>
              </w:rPr>
            </w:pPr>
          </w:p>
          <w:p w14:paraId="0ABD160B" w14:textId="77777777" w:rsidR="00D17C03" w:rsidRDefault="00D17C03">
            <w:pPr>
              <w:pStyle w:val="TableParagraph"/>
              <w:spacing w:line="264" w:lineRule="auto"/>
              <w:ind w:left="125" w:right="60" w:hanging="80"/>
              <w:rPr>
                <w:rFonts w:ascii="Calibri" w:eastAsia="Calibri" w:hAnsi="Calibri" w:cs="Calibri"/>
                <w:sz w:val="11"/>
                <w:szCs w:val="11"/>
              </w:rPr>
            </w:pPr>
            <w:r>
              <w:rPr>
                <w:rFonts w:ascii="Calibri"/>
                <w:i/>
                <w:spacing w:val="-1"/>
                <w:w w:val="105"/>
                <w:sz w:val="11"/>
              </w:rPr>
              <w:t>Climate</w:t>
            </w:r>
            <w:r>
              <w:rPr>
                <w:rFonts w:ascii="Calibri"/>
                <w:i/>
                <w:spacing w:val="15"/>
                <w:w w:val="105"/>
                <w:sz w:val="11"/>
              </w:rPr>
              <w:t xml:space="preserve"> </w:t>
            </w:r>
            <w:r>
              <w:rPr>
                <w:rFonts w:ascii="Calibri"/>
                <w:i/>
                <w:w w:val="105"/>
                <w:sz w:val="11"/>
              </w:rPr>
              <w:t>change</w:t>
            </w:r>
            <w:r>
              <w:rPr>
                <w:rFonts w:ascii="Times New Roman"/>
                <w:i/>
                <w:spacing w:val="22"/>
                <w:w w:val="107"/>
                <w:sz w:val="11"/>
              </w:rPr>
              <w:t xml:space="preserve"> </w:t>
            </w:r>
            <w:r>
              <w:rPr>
                <w:rFonts w:ascii="Calibri"/>
                <w:i/>
                <w:spacing w:val="-1"/>
                <w:w w:val="105"/>
                <w:sz w:val="11"/>
              </w:rPr>
              <w:t>Department</w:t>
            </w:r>
          </w:p>
        </w:tc>
        <w:tc>
          <w:tcPr>
            <w:tcW w:w="1234" w:type="dxa"/>
            <w:tcBorders>
              <w:top w:val="single" w:sz="8" w:space="0" w:color="000000"/>
              <w:left w:val="single" w:sz="8" w:space="0" w:color="000000"/>
              <w:bottom w:val="single" w:sz="8" w:space="0" w:color="000000"/>
              <w:right w:val="single" w:sz="8" w:space="0" w:color="000000"/>
            </w:tcBorders>
          </w:tcPr>
          <w:p w14:paraId="130354B4" w14:textId="77777777" w:rsidR="00D17C03" w:rsidRDefault="00D17C03">
            <w:pPr>
              <w:pStyle w:val="TableParagraph"/>
              <w:rPr>
                <w:rFonts w:ascii="Times New Roman" w:eastAsia="Times New Roman" w:hAnsi="Times New Roman" w:cs="Times New Roman"/>
                <w:sz w:val="10"/>
                <w:szCs w:val="10"/>
              </w:rPr>
            </w:pPr>
          </w:p>
          <w:p w14:paraId="01D5336B" w14:textId="77777777" w:rsidR="00D17C03" w:rsidRDefault="00D17C03">
            <w:pPr>
              <w:pStyle w:val="TableParagraph"/>
              <w:rPr>
                <w:rFonts w:ascii="Times New Roman" w:eastAsia="Times New Roman" w:hAnsi="Times New Roman" w:cs="Times New Roman"/>
                <w:sz w:val="10"/>
                <w:szCs w:val="10"/>
              </w:rPr>
            </w:pPr>
          </w:p>
          <w:p w14:paraId="6B2241EC" w14:textId="77777777" w:rsidR="00D17C03" w:rsidRDefault="00D17C03">
            <w:pPr>
              <w:pStyle w:val="TableParagraph"/>
              <w:rPr>
                <w:rFonts w:ascii="Times New Roman" w:eastAsia="Times New Roman" w:hAnsi="Times New Roman" w:cs="Times New Roman"/>
                <w:sz w:val="10"/>
                <w:szCs w:val="10"/>
              </w:rPr>
            </w:pPr>
          </w:p>
          <w:p w14:paraId="1C47E177" w14:textId="77777777" w:rsidR="00D17C03" w:rsidRDefault="00D17C03">
            <w:pPr>
              <w:pStyle w:val="TableParagraph"/>
              <w:spacing w:before="8"/>
              <w:rPr>
                <w:rFonts w:ascii="Times New Roman" w:eastAsia="Times New Roman" w:hAnsi="Times New Roman" w:cs="Times New Roman"/>
                <w:sz w:val="10"/>
                <w:szCs w:val="10"/>
              </w:rPr>
            </w:pPr>
          </w:p>
          <w:p w14:paraId="0CA15DD6" w14:textId="77777777" w:rsidR="00D17C03" w:rsidRDefault="00D17C03">
            <w:pPr>
              <w:pStyle w:val="TableParagraph"/>
              <w:spacing w:line="264" w:lineRule="auto"/>
              <w:ind w:left="180" w:right="40" w:hanging="150"/>
              <w:rPr>
                <w:rFonts w:ascii="Calibri" w:eastAsia="Calibri" w:hAnsi="Calibri" w:cs="Calibri"/>
                <w:sz w:val="11"/>
                <w:szCs w:val="11"/>
              </w:rPr>
            </w:pPr>
            <w:r>
              <w:rPr>
                <w:rFonts w:ascii="Calibri"/>
                <w:i/>
                <w:w w:val="105"/>
                <w:sz w:val="11"/>
              </w:rPr>
              <w:t>Focal</w:t>
            </w:r>
            <w:r>
              <w:rPr>
                <w:rFonts w:ascii="Calibri"/>
                <w:i/>
                <w:spacing w:val="-2"/>
                <w:w w:val="105"/>
                <w:sz w:val="11"/>
              </w:rPr>
              <w:t xml:space="preserve"> </w:t>
            </w:r>
            <w:r>
              <w:rPr>
                <w:rFonts w:ascii="Calibri"/>
                <w:i/>
                <w:w w:val="105"/>
                <w:sz w:val="11"/>
              </w:rPr>
              <w:t>points</w:t>
            </w:r>
            <w:r>
              <w:rPr>
                <w:rFonts w:ascii="Calibri"/>
                <w:i/>
                <w:spacing w:val="4"/>
                <w:w w:val="105"/>
                <w:sz w:val="11"/>
              </w:rPr>
              <w:t xml:space="preserve"> </w:t>
            </w:r>
            <w:r>
              <w:rPr>
                <w:rFonts w:ascii="Calibri"/>
                <w:i/>
                <w:spacing w:val="-2"/>
                <w:w w:val="105"/>
                <w:sz w:val="11"/>
              </w:rPr>
              <w:t>in</w:t>
            </w:r>
            <w:r>
              <w:rPr>
                <w:rFonts w:ascii="Calibri"/>
                <w:i/>
                <w:spacing w:val="6"/>
                <w:w w:val="105"/>
                <w:sz w:val="11"/>
              </w:rPr>
              <w:t xml:space="preserve"> </w:t>
            </w:r>
            <w:r>
              <w:rPr>
                <w:rFonts w:ascii="Calibri"/>
                <w:i/>
                <w:spacing w:val="-1"/>
                <w:w w:val="105"/>
                <w:sz w:val="11"/>
              </w:rPr>
              <w:t>each</w:t>
            </w:r>
            <w:r>
              <w:rPr>
                <w:rFonts w:ascii="Times New Roman"/>
                <w:i/>
                <w:spacing w:val="26"/>
                <w:w w:val="107"/>
                <w:sz w:val="11"/>
              </w:rPr>
              <w:t xml:space="preserve"> </w:t>
            </w:r>
            <w:r>
              <w:rPr>
                <w:rFonts w:ascii="Calibri"/>
                <w:i/>
                <w:spacing w:val="-2"/>
                <w:w w:val="105"/>
                <w:sz w:val="11"/>
              </w:rPr>
              <w:t>line</w:t>
            </w:r>
            <w:r>
              <w:rPr>
                <w:rFonts w:ascii="Calibri"/>
                <w:i/>
                <w:spacing w:val="8"/>
                <w:w w:val="105"/>
                <w:sz w:val="11"/>
              </w:rPr>
              <w:t xml:space="preserve"> </w:t>
            </w:r>
            <w:r>
              <w:rPr>
                <w:rFonts w:ascii="Calibri"/>
                <w:i/>
                <w:spacing w:val="-2"/>
                <w:w w:val="105"/>
                <w:sz w:val="11"/>
              </w:rPr>
              <w:t>ministries</w:t>
            </w:r>
          </w:p>
        </w:tc>
        <w:tc>
          <w:tcPr>
            <w:tcW w:w="2990" w:type="dxa"/>
            <w:tcBorders>
              <w:top w:val="single" w:sz="8" w:space="0" w:color="000000"/>
              <w:left w:val="single" w:sz="8" w:space="0" w:color="000000"/>
              <w:bottom w:val="single" w:sz="8" w:space="0" w:color="000000"/>
              <w:right w:val="single" w:sz="8" w:space="0" w:color="000000"/>
            </w:tcBorders>
          </w:tcPr>
          <w:p w14:paraId="259998C9" w14:textId="77777777" w:rsidR="00D17C03" w:rsidRDefault="00D17C03">
            <w:pPr>
              <w:pStyle w:val="TableParagraph"/>
              <w:rPr>
                <w:rFonts w:ascii="Times New Roman" w:eastAsia="Times New Roman" w:hAnsi="Times New Roman" w:cs="Times New Roman"/>
                <w:sz w:val="10"/>
                <w:szCs w:val="10"/>
              </w:rPr>
            </w:pPr>
          </w:p>
          <w:p w14:paraId="108719C9" w14:textId="77777777" w:rsidR="00D17C03" w:rsidRDefault="00D17C03">
            <w:pPr>
              <w:pStyle w:val="TableParagraph"/>
              <w:rPr>
                <w:rFonts w:ascii="Times New Roman" w:eastAsia="Times New Roman" w:hAnsi="Times New Roman" w:cs="Times New Roman"/>
                <w:sz w:val="10"/>
                <w:szCs w:val="10"/>
              </w:rPr>
            </w:pPr>
          </w:p>
          <w:p w14:paraId="29F4E16E" w14:textId="77777777" w:rsidR="00D17C03" w:rsidRDefault="00D17C03">
            <w:pPr>
              <w:pStyle w:val="TableParagraph"/>
              <w:rPr>
                <w:rFonts w:ascii="Times New Roman" w:eastAsia="Times New Roman" w:hAnsi="Times New Roman" w:cs="Times New Roman"/>
                <w:sz w:val="10"/>
                <w:szCs w:val="10"/>
              </w:rPr>
            </w:pPr>
          </w:p>
          <w:p w14:paraId="3278EF49" w14:textId="77777777" w:rsidR="00D17C03" w:rsidRDefault="00D17C03">
            <w:pPr>
              <w:pStyle w:val="TableParagraph"/>
              <w:rPr>
                <w:rFonts w:ascii="Times New Roman" w:eastAsia="Times New Roman" w:hAnsi="Times New Roman" w:cs="Times New Roman"/>
                <w:sz w:val="10"/>
                <w:szCs w:val="10"/>
              </w:rPr>
            </w:pPr>
          </w:p>
          <w:p w14:paraId="64809171" w14:textId="77777777" w:rsidR="00D17C03" w:rsidRDefault="00D17C03">
            <w:pPr>
              <w:pStyle w:val="TableParagraph"/>
              <w:spacing w:before="82"/>
              <w:jc w:val="center"/>
              <w:rPr>
                <w:rFonts w:ascii="Calibri" w:eastAsia="Calibri" w:hAnsi="Calibri" w:cs="Calibri"/>
                <w:sz w:val="11"/>
                <w:szCs w:val="11"/>
              </w:rPr>
            </w:pPr>
            <w:r>
              <w:rPr>
                <w:rFonts w:ascii="Calibri"/>
                <w:w w:val="105"/>
                <w:sz w:val="11"/>
              </w:rPr>
              <w:t>-</w:t>
            </w:r>
          </w:p>
        </w:tc>
        <w:tc>
          <w:tcPr>
            <w:tcW w:w="911" w:type="dxa"/>
            <w:tcBorders>
              <w:top w:val="single" w:sz="8" w:space="0" w:color="000000"/>
              <w:left w:val="single" w:sz="8" w:space="0" w:color="000000"/>
              <w:bottom w:val="single" w:sz="8" w:space="0" w:color="000000"/>
              <w:right w:val="single" w:sz="8" w:space="0" w:color="000000"/>
            </w:tcBorders>
          </w:tcPr>
          <w:p w14:paraId="335898A8" w14:textId="77777777" w:rsidR="00D17C03" w:rsidRDefault="00D17C03">
            <w:pPr>
              <w:pStyle w:val="TableParagraph"/>
              <w:rPr>
                <w:rFonts w:ascii="Times New Roman" w:eastAsia="Times New Roman" w:hAnsi="Times New Roman" w:cs="Times New Roman"/>
                <w:sz w:val="10"/>
                <w:szCs w:val="10"/>
              </w:rPr>
            </w:pPr>
          </w:p>
          <w:p w14:paraId="68E5417E" w14:textId="77777777" w:rsidR="00D17C03" w:rsidRDefault="00D17C03">
            <w:pPr>
              <w:pStyle w:val="TableParagraph"/>
              <w:rPr>
                <w:rFonts w:ascii="Times New Roman" w:eastAsia="Times New Roman" w:hAnsi="Times New Roman" w:cs="Times New Roman"/>
                <w:sz w:val="10"/>
                <w:szCs w:val="10"/>
              </w:rPr>
            </w:pPr>
          </w:p>
          <w:p w14:paraId="3E0E5E28" w14:textId="77777777" w:rsidR="00D17C03" w:rsidRDefault="00D17C03">
            <w:pPr>
              <w:pStyle w:val="TableParagraph"/>
              <w:spacing w:before="2"/>
              <w:rPr>
                <w:rFonts w:ascii="Times New Roman" w:eastAsia="Times New Roman" w:hAnsi="Times New Roman" w:cs="Times New Roman"/>
                <w:sz w:val="14"/>
                <w:szCs w:val="14"/>
              </w:rPr>
            </w:pPr>
          </w:p>
          <w:p w14:paraId="483F0723" w14:textId="77777777" w:rsidR="00D17C03" w:rsidRDefault="00D17C03">
            <w:pPr>
              <w:pStyle w:val="TableParagraph"/>
              <w:ind w:left="101"/>
              <w:rPr>
                <w:rFonts w:ascii="Calibri" w:eastAsia="Calibri" w:hAnsi="Calibri" w:cs="Calibri"/>
                <w:sz w:val="11"/>
                <w:szCs w:val="11"/>
              </w:rPr>
            </w:pPr>
            <w:r>
              <w:rPr>
                <w:rFonts w:ascii="Calibri"/>
                <w:i/>
                <w:spacing w:val="-1"/>
                <w:w w:val="105"/>
                <w:sz w:val="11"/>
              </w:rPr>
              <w:t xml:space="preserve">The </w:t>
            </w:r>
            <w:r>
              <w:rPr>
                <w:rFonts w:ascii="Calibri"/>
                <w:i/>
                <w:w w:val="105"/>
                <w:sz w:val="11"/>
              </w:rPr>
              <w:t>COP</w:t>
            </w:r>
            <w:r>
              <w:rPr>
                <w:rFonts w:ascii="Calibri"/>
                <w:i/>
                <w:spacing w:val="4"/>
                <w:w w:val="105"/>
                <w:sz w:val="11"/>
              </w:rPr>
              <w:t xml:space="preserve"> </w:t>
            </w:r>
            <w:r>
              <w:rPr>
                <w:rFonts w:ascii="Calibri"/>
                <w:i/>
                <w:spacing w:val="-3"/>
                <w:w w:val="105"/>
                <w:sz w:val="11"/>
              </w:rPr>
              <w:t>26</w:t>
            </w:r>
          </w:p>
          <w:p w14:paraId="3501A50E" w14:textId="77777777" w:rsidR="00D17C03" w:rsidRDefault="00D17C03">
            <w:pPr>
              <w:pStyle w:val="TableParagraph"/>
              <w:spacing w:before="15" w:line="264" w:lineRule="auto"/>
              <w:ind w:left="251" w:right="94" w:hanging="166"/>
              <w:rPr>
                <w:rFonts w:ascii="Calibri" w:eastAsia="Calibri" w:hAnsi="Calibri" w:cs="Calibri"/>
                <w:sz w:val="11"/>
                <w:szCs w:val="11"/>
              </w:rPr>
            </w:pPr>
            <w:r>
              <w:rPr>
                <w:rFonts w:ascii="Calibri"/>
                <w:i/>
                <w:w w:val="105"/>
                <w:sz w:val="11"/>
              </w:rPr>
              <w:t>hasn't</w:t>
            </w:r>
            <w:r>
              <w:rPr>
                <w:rFonts w:ascii="Calibri"/>
                <w:i/>
                <w:spacing w:val="6"/>
                <w:w w:val="105"/>
                <w:sz w:val="11"/>
              </w:rPr>
              <w:t xml:space="preserve"> </w:t>
            </w:r>
            <w:r>
              <w:rPr>
                <w:rFonts w:ascii="Calibri"/>
                <w:i/>
                <w:spacing w:val="-1"/>
                <w:w w:val="105"/>
                <w:sz w:val="11"/>
              </w:rPr>
              <w:t>been</w:t>
            </w:r>
            <w:r>
              <w:rPr>
                <w:rFonts w:ascii="Times New Roman"/>
                <w:i/>
                <w:spacing w:val="26"/>
                <w:w w:val="107"/>
                <w:sz w:val="11"/>
              </w:rPr>
              <w:t xml:space="preserve"> </w:t>
            </w:r>
            <w:r>
              <w:rPr>
                <w:rFonts w:ascii="Calibri"/>
                <w:i/>
                <w:spacing w:val="-1"/>
                <w:w w:val="105"/>
                <w:sz w:val="11"/>
              </w:rPr>
              <w:t>held.</w:t>
            </w:r>
          </w:p>
        </w:tc>
        <w:tc>
          <w:tcPr>
            <w:tcW w:w="2667" w:type="dxa"/>
            <w:tcBorders>
              <w:top w:val="single" w:sz="8" w:space="0" w:color="000000"/>
              <w:left w:val="single" w:sz="8" w:space="0" w:color="000000"/>
              <w:bottom w:val="single" w:sz="8" w:space="0" w:color="000000"/>
              <w:right w:val="single" w:sz="8" w:space="0" w:color="000000"/>
            </w:tcBorders>
          </w:tcPr>
          <w:p w14:paraId="1B25CDAD" w14:textId="77777777" w:rsidR="00D17C03" w:rsidRDefault="00D17C03">
            <w:pPr>
              <w:pStyle w:val="TableParagraph"/>
              <w:rPr>
                <w:rFonts w:ascii="Times New Roman" w:eastAsia="Times New Roman" w:hAnsi="Times New Roman" w:cs="Times New Roman"/>
                <w:sz w:val="10"/>
                <w:szCs w:val="10"/>
              </w:rPr>
            </w:pPr>
          </w:p>
          <w:p w14:paraId="1450132F" w14:textId="77777777" w:rsidR="00D17C03" w:rsidRDefault="00D17C03">
            <w:pPr>
              <w:pStyle w:val="TableParagraph"/>
              <w:rPr>
                <w:rFonts w:ascii="Times New Roman" w:eastAsia="Times New Roman" w:hAnsi="Times New Roman" w:cs="Times New Roman"/>
                <w:sz w:val="10"/>
                <w:szCs w:val="10"/>
              </w:rPr>
            </w:pPr>
          </w:p>
          <w:p w14:paraId="5EFCA16D" w14:textId="77777777" w:rsidR="00D17C03" w:rsidRDefault="00D17C03">
            <w:pPr>
              <w:pStyle w:val="TableParagraph"/>
              <w:spacing w:before="89" w:line="264" w:lineRule="auto"/>
              <w:ind w:left="14" w:right="18" w:hanging="2"/>
              <w:jc w:val="center"/>
              <w:rPr>
                <w:rFonts w:ascii="Calibri" w:eastAsia="Calibri" w:hAnsi="Calibri" w:cs="Calibri"/>
                <w:sz w:val="11"/>
                <w:szCs w:val="11"/>
              </w:rPr>
            </w:pPr>
            <w:r>
              <w:rPr>
                <w:rFonts w:ascii="Calibri"/>
                <w:w w:val="105"/>
                <w:sz w:val="11"/>
              </w:rPr>
              <w:t>If</w:t>
            </w:r>
            <w:r>
              <w:rPr>
                <w:rFonts w:ascii="Calibri"/>
                <w:spacing w:val="9"/>
                <w:w w:val="105"/>
                <w:sz w:val="11"/>
              </w:rPr>
              <w:t xml:space="preserve"> </w:t>
            </w:r>
            <w:r>
              <w:rPr>
                <w:rFonts w:ascii="Calibri"/>
                <w:w w:val="105"/>
                <w:sz w:val="11"/>
              </w:rPr>
              <w:t>required,</w:t>
            </w:r>
            <w:r>
              <w:rPr>
                <w:rFonts w:ascii="Calibri"/>
                <w:spacing w:val="9"/>
                <w:w w:val="105"/>
                <w:sz w:val="11"/>
              </w:rPr>
              <w:t xml:space="preserve"> </w:t>
            </w:r>
            <w:r>
              <w:rPr>
                <w:rFonts w:ascii="Calibri"/>
                <w:w w:val="105"/>
                <w:sz w:val="11"/>
              </w:rPr>
              <w:t>the</w:t>
            </w:r>
            <w:r>
              <w:rPr>
                <w:rFonts w:ascii="Calibri"/>
                <w:spacing w:val="11"/>
                <w:w w:val="105"/>
                <w:sz w:val="11"/>
              </w:rPr>
              <w:t xml:space="preserve"> </w:t>
            </w:r>
            <w:r>
              <w:rPr>
                <w:rFonts w:ascii="Calibri"/>
                <w:spacing w:val="-1"/>
                <w:w w:val="105"/>
                <w:sz w:val="11"/>
              </w:rPr>
              <w:t>program</w:t>
            </w:r>
            <w:r>
              <w:rPr>
                <w:rFonts w:ascii="Calibri"/>
                <w:spacing w:val="6"/>
                <w:w w:val="105"/>
                <w:sz w:val="11"/>
              </w:rPr>
              <w:t xml:space="preserve"> </w:t>
            </w:r>
            <w:r>
              <w:rPr>
                <w:rFonts w:ascii="Calibri"/>
                <w:w w:val="105"/>
                <w:sz w:val="11"/>
              </w:rPr>
              <w:t>steering</w:t>
            </w:r>
            <w:r>
              <w:rPr>
                <w:rFonts w:ascii="Calibri"/>
                <w:spacing w:val="4"/>
                <w:w w:val="105"/>
                <w:sz w:val="11"/>
              </w:rPr>
              <w:t xml:space="preserve"> </w:t>
            </w:r>
            <w:r>
              <w:rPr>
                <w:rFonts w:ascii="Calibri"/>
                <w:w w:val="105"/>
                <w:sz w:val="11"/>
              </w:rPr>
              <w:t>commitee</w:t>
            </w:r>
            <w:r>
              <w:rPr>
                <w:rFonts w:ascii="Times New Roman"/>
                <w:spacing w:val="22"/>
                <w:w w:val="107"/>
                <w:sz w:val="11"/>
              </w:rPr>
              <w:t xml:space="preserve"> </w:t>
            </w:r>
            <w:r>
              <w:rPr>
                <w:rFonts w:ascii="Calibri"/>
                <w:spacing w:val="-1"/>
                <w:w w:val="105"/>
                <w:sz w:val="11"/>
              </w:rPr>
              <w:t>update</w:t>
            </w:r>
            <w:r>
              <w:rPr>
                <w:rFonts w:ascii="Calibri"/>
                <w:spacing w:val="7"/>
                <w:w w:val="105"/>
                <w:sz w:val="11"/>
              </w:rPr>
              <w:t xml:space="preserve"> </w:t>
            </w:r>
            <w:r>
              <w:rPr>
                <w:rFonts w:ascii="Calibri"/>
                <w:w w:val="105"/>
                <w:sz w:val="11"/>
              </w:rPr>
              <w:t>the</w:t>
            </w:r>
            <w:r>
              <w:rPr>
                <w:rFonts w:ascii="Calibri"/>
                <w:spacing w:val="8"/>
                <w:w w:val="105"/>
                <w:sz w:val="11"/>
              </w:rPr>
              <w:t xml:space="preserve"> </w:t>
            </w:r>
            <w:r>
              <w:rPr>
                <w:rFonts w:ascii="Calibri"/>
                <w:w w:val="105"/>
                <w:sz w:val="11"/>
              </w:rPr>
              <w:t>policy</w:t>
            </w:r>
            <w:r>
              <w:rPr>
                <w:rFonts w:ascii="Calibri"/>
                <w:spacing w:val="4"/>
                <w:w w:val="105"/>
                <w:sz w:val="11"/>
              </w:rPr>
              <w:t xml:space="preserve"> </w:t>
            </w:r>
            <w:r>
              <w:rPr>
                <w:rFonts w:ascii="Calibri"/>
                <w:w w:val="105"/>
                <w:sz w:val="11"/>
              </w:rPr>
              <w:t>loan</w:t>
            </w:r>
            <w:r>
              <w:rPr>
                <w:rFonts w:ascii="Calibri"/>
                <w:spacing w:val="3"/>
                <w:w w:val="105"/>
                <w:sz w:val="11"/>
              </w:rPr>
              <w:t xml:space="preserve"> </w:t>
            </w:r>
            <w:r>
              <w:rPr>
                <w:rFonts w:ascii="Calibri"/>
                <w:spacing w:val="-1"/>
                <w:w w:val="105"/>
                <w:sz w:val="11"/>
              </w:rPr>
              <w:t>matrix</w:t>
            </w:r>
            <w:r>
              <w:rPr>
                <w:rFonts w:ascii="Calibri"/>
                <w:spacing w:val="9"/>
                <w:w w:val="105"/>
                <w:sz w:val="11"/>
              </w:rPr>
              <w:t xml:space="preserve"> </w:t>
            </w:r>
            <w:r>
              <w:rPr>
                <w:rFonts w:ascii="Calibri"/>
                <w:w w:val="105"/>
                <w:sz w:val="11"/>
              </w:rPr>
              <w:t>(activity</w:t>
            </w:r>
            <w:r>
              <w:rPr>
                <w:rFonts w:ascii="Calibri"/>
                <w:spacing w:val="4"/>
                <w:w w:val="105"/>
                <w:sz w:val="11"/>
              </w:rPr>
              <w:t xml:space="preserve"> </w:t>
            </w:r>
            <w:r>
              <w:rPr>
                <w:rFonts w:ascii="Calibri"/>
                <w:spacing w:val="-2"/>
                <w:w w:val="105"/>
                <w:sz w:val="11"/>
              </w:rPr>
              <w:t>2.2.1),</w:t>
            </w:r>
            <w:r>
              <w:rPr>
                <w:rFonts w:ascii="Times New Roman"/>
                <w:spacing w:val="52"/>
                <w:w w:val="107"/>
                <w:sz w:val="11"/>
              </w:rPr>
              <w:t xml:space="preserve"> </w:t>
            </w:r>
            <w:r>
              <w:rPr>
                <w:rFonts w:ascii="Calibri"/>
                <w:w w:val="105"/>
                <w:sz w:val="11"/>
              </w:rPr>
              <w:t>which</w:t>
            </w:r>
            <w:r>
              <w:rPr>
                <w:rFonts w:ascii="Calibri"/>
                <w:spacing w:val="3"/>
                <w:w w:val="105"/>
                <w:sz w:val="11"/>
              </w:rPr>
              <w:t xml:space="preserve"> </w:t>
            </w:r>
            <w:r>
              <w:rPr>
                <w:rFonts w:ascii="Calibri"/>
                <w:spacing w:val="1"/>
                <w:w w:val="105"/>
                <w:sz w:val="11"/>
              </w:rPr>
              <w:t>is</w:t>
            </w:r>
            <w:r>
              <w:rPr>
                <w:rFonts w:ascii="Calibri"/>
                <w:spacing w:val="4"/>
                <w:w w:val="105"/>
                <w:sz w:val="11"/>
              </w:rPr>
              <w:t xml:space="preserve"> </w:t>
            </w:r>
            <w:r>
              <w:rPr>
                <w:rFonts w:ascii="Calibri"/>
                <w:spacing w:val="-1"/>
                <w:w w:val="105"/>
                <w:sz w:val="11"/>
              </w:rPr>
              <w:t>satisfactory</w:t>
            </w:r>
            <w:r>
              <w:rPr>
                <w:rFonts w:ascii="Calibri"/>
                <w:spacing w:val="5"/>
                <w:w w:val="105"/>
                <w:sz w:val="11"/>
              </w:rPr>
              <w:t xml:space="preserve"> </w:t>
            </w:r>
            <w:r>
              <w:rPr>
                <w:rFonts w:ascii="Calibri"/>
                <w:w w:val="105"/>
                <w:sz w:val="11"/>
              </w:rPr>
              <w:t>to</w:t>
            </w:r>
            <w:r>
              <w:rPr>
                <w:rFonts w:ascii="Calibri"/>
                <w:spacing w:val="3"/>
                <w:w w:val="105"/>
                <w:sz w:val="11"/>
              </w:rPr>
              <w:t xml:space="preserve"> </w:t>
            </w:r>
            <w:r>
              <w:rPr>
                <w:rFonts w:ascii="Calibri"/>
                <w:w w:val="105"/>
                <w:sz w:val="11"/>
              </w:rPr>
              <w:t>AFD.</w:t>
            </w:r>
            <w:r>
              <w:rPr>
                <w:rFonts w:ascii="Calibri"/>
                <w:spacing w:val="5"/>
                <w:w w:val="105"/>
                <w:sz w:val="11"/>
              </w:rPr>
              <w:t xml:space="preserve"> </w:t>
            </w:r>
            <w:r>
              <w:rPr>
                <w:rFonts w:ascii="Calibri"/>
                <w:w w:val="105"/>
                <w:sz w:val="11"/>
              </w:rPr>
              <w:t>Minutes</w:t>
            </w:r>
            <w:r>
              <w:rPr>
                <w:rFonts w:ascii="Calibri"/>
                <w:spacing w:val="4"/>
                <w:w w:val="105"/>
                <w:sz w:val="11"/>
              </w:rPr>
              <w:t xml:space="preserve"> </w:t>
            </w:r>
            <w:r>
              <w:rPr>
                <w:rFonts w:ascii="Calibri"/>
                <w:spacing w:val="-2"/>
                <w:w w:val="105"/>
                <w:sz w:val="11"/>
              </w:rPr>
              <w:t>are</w:t>
            </w:r>
            <w:r>
              <w:rPr>
                <w:rFonts w:ascii="Times New Roman"/>
                <w:spacing w:val="26"/>
                <w:w w:val="107"/>
                <w:sz w:val="11"/>
              </w:rPr>
              <w:t xml:space="preserve"> </w:t>
            </w:r>
            <w:r>
              <w:rPr>
                <w:rFonts w:ascii="Calibri"/>
                <w:spacing w:val="-2"/>
                <w:w w:val="105"/>
                <w:sz w:val="11"/>
              </w:rPr>
              <w:t>a</w:t>
            </w:r>
            <w:r>
              <w:rPr>
                <w:rFonts w:ascii="Calibri"/>
                <w:w w:val="105"/>
                <w:sz w:val="11"/>
              </w:rPr>
              <w:t>v</w:t>
            </w:r>
            <w:r>
              <w:rPr>
                <w:rFonts w:ascii="Calibri"/>
                <w:spacing w:val="-2"/>
                <w:w w:val="105"/>
                <w:sz w:val="11"/>
              </w:rPr>
              <w:t>a</w:t>
            </w:r>
            <w:r>
              <w:rPr>
                <w:rFonts w:ascii="Calibri"/>
                <w:spacing w:val="3"/>
                <w:w w:val="105"/>
                <w:sz w:val="11"/>
              </w:rPr>
              <w:t>il</w:t>
            </w:r>
            <w:r>
              <w:rPr>
                <w:rFonts w:ascii="Calibri"/>
                <w:spacing w:val="-2"/>
                <w:w w:val="105"/>
                <w:sz w:val="11"/>
              </w:rPr>
              <w:t>a</w:t>
            </w:r>
            <w:r>
              <w:rPr>
                <w:rFonts w:ascii="Calibri"/>
                <w:w w:val="105"/>
                <w:sz w:val="11"/>
              </w:rPr>
              <w:t>b</w:t>
            </w:r>
            <w:r>
              <w:rPr>
                <w:rFonts w:ascii="Calibri"/>
                <w:spacing w:val="3"/>
                <w:w w:val="105"/>
                <w:sz w:val="11"/>
              </w:rPr>
              <w:t>l</w:t>
            </w:r>
            <w:r>
              <w:rPr>
                <w:rFonts w:ascii="Calibri"/>
                <w:spacing w:val="2"/>
                <w:w w:val="105"/>
                <w:sz w:val="11"/>
              </w:rPr>
              <w:t>e</w:t>
            </w:r>
            <w:r>
              <w:rPr>
                <w:rFonts w:ascii="Calibri"/>
                <w:w w:val="105"/>
                <w:sz w:val="11"/>
              </w:rPr>
              <w:t>.</w:t>
            </w:r>
          </w:p>
        </w:tc>
      </w:tr>
      <w:tr w:rsidR="00D17C03" w14:paraId="16C4EC85" w14:textId="77777777" w:rsidTr="004B216B">
        <w:trPr>
          <w:trHeight w:hRule="exact" w:val="165"/>
          <w:jc w:val="center"/>
        </w:trPr>
        <w:tc>
          <w:tcPr>
            <w:tcW w:w="896" w:type="dxa"/>
            <w:tcBorders>
              <w:top w:val="single" w:sz="8" w:space="0" w:color="000000"/>
              <w:left w:val="single" w:sz="4" w:space="0" w:color="000000"/>
              <w:bottom w:val="nil"/>
              <w:right w:val="single" w:sz="8" w:space="0" w:color="000000"/>
            </w:tcBorders>
            <w:shd w:val="clear" w:color="auto" w:fill="D9D9D9"/>
          </w:tcPr>
          <w:p w14:paraId="047DE199" w14:textId="77777777" w:rsidR="00D17C03" w:rsidRDefault="00D17C03">
            <w:pPr>
              <w:rPr>
                <w:rFonts w:asciiTheme="minorHAnsi" w:eastAsiaTheme="minorHAnsi" w:hAnsiTheme="minorHAnsi" w:cstheme="minorBidi"/>
                <w:szCs w:val="22"/>
              </w:rPr>
            </w:pPr>
          </w:p>
        </w:tc>
        <w:tc>
          <w:tcPr>
            <w:tcW w:w="11905" w:type="dxa"/>
            <w:gridSpan w:val="7"/>
            <w:tcBorders>
              <w:top w:val="single" w:sz="8" w:space="0" w:color="000000"/>
              <w:left w:val="single" w:sz="8" w:space="0" w:color="000000"/>
              <w:bottom w:val="single" w:sz="8" w:space="0" w:color="000000"/>
              <w:right w:val="single" w:sz="8" w:space="0" w:color="000000"/>
            </w:tcBorders>
            <w:shd w:val="clear" w:color="auto" w:fill="D9D9D9"/>
            <w:hideMark/>
          </w:tcPr>
          <w:p w14:paraId="6C446433" w14:textId="77777777" w:rsidR="00D17C03" w:rsidRDefault="00D17C03">
            <w:pPr>
              <w:pStyle w:val="TableParagraph"/>
              <w:spacing w:before="6" w:line="134" w:lineRule="exact"/>
              <w:ind w:left="14"/>
              <w:rPr>
                <w:rFonts w:ascii="Calibri" w:eastAsia="Calibri" w:hAnsi="Calibri" w:cs="Calibri"/>
                <w:sz w:val="11"/>
                <w:szCs w:val="11"/>
              </w:rPr>
            </w:pPr>
            <w:r>
              <w:rPr>
                <w:rFonts w:ascii="Calibri"/>
                <w:b/>
                <w:spacing w:val="-1"/>
                <w:w w:val="105"/>
                <w:sz w:val="11"/>
              </w:rPr>
              <w:t>Objective</w:t>
            </w:r>
            <w:r>
              <w:rPr>
                <w:rFonts w:ascii="Calibri"/>
                <w:b/>
                <w:spacing w:val="6"/>
                <w:w w:val="105"/>
                <w:sz w:val="11"/>
              </w:rPr>
              <w:t xml:space="preserve"> </w:t>
            </w:r>
            <w:r>
              <w:rPr>
                <w:rFonts w:ascii="Calibri"/>
                <w:b/>
                <w:spacing w:val="-1"/>
                <w:w w:val="105"/>
                <w:sz w:val="11"/>
              </w:rPr>
              <w:t>by</w:t>
            </w:r>
            <w:r>
              <w:rPr>
                <w:rFonts w:ascii="Calibri"/>
                <w:b/>
                <w:spacing w:val="1"/>
                <w:w w:val="105"/>
                <w:sz w:val="11"/>
              </w:rPr>
              <w:t xml:space="preserve"> </w:t>
            </w:r>
            <w:r>
              <w:rPr>
                <w:rFonts w:ascii="Calibri"/>
                <w:b/>
                <w:spacing w:val="-1"/>
                <w:w w:val="105"/>
                <w:sz w:val="11"/>
              </w:rPr>
              <w:t>the</w:t>
            </w:r>
            <w:r>
              <w:rPr>
                <w:rFonts w:ascii="Calibri"/>
                <w:b/>
                <w:spacing w:val="6"/>
                <w:w w:val="105"/>
                <w:sz w:val="11"/>
              </w:rPr>
              <w:t xml:space="preserve"> </w:t>
            </w:r>
            <w:r>
              <w:rPr>
                <w:rFonts w:ascii="Calibri"/>
                <w:b/>
                <w:w w:val="105"/>
                <w:sz w:val="11"/>
              </w:rPr>
              <w:t>end</w:t>
            </w:r>
            <w:r>
              <w:rPr>
                <w:rFonts w:ascii="Calibri"/>
                <w:b/>
                <w:spacing w:val="1"/>
                <w:w w:val="105"/>
                <w:sz w:val="11"/>
              </w:rPr>
              <w:t xml:space="preserve"> </w:t>
            </w:r>
            <w:r>
              <w:rPr>
                <w:rFonts w:ascii="Calibri"/>
                <w:b/>
                <w:spacing w:val="-1"/>
                <w:w w:val="105"/>
                <w:sz w:val="11"/>
              </w:rPr>
              <w:t>of</w:t>
            </w:r>
            <w:r>
              <w:rPr>
                <w:rFonts w:ascii="Calibri"/>
                <w:b/>
                <w:spacing w:val="5"/>
                <w:w w:val="105"/>
                <w:sz w:val="11"/>
              </w:rPr>
              <w:t xml:space="preserve"> </w:t>
            </w:r>
            <w:r>
              <w:rPr>
                <w:rFonts w:ascii="Calibri"/>
                <w:b/>
                <w:spacing w:val="-1"/>
                <w:w w:val="105"/>
                <w:sz w:val="11"/>
              </w:rPr>
              <w:t>Y+2</w:t>
            </w:r>
            <w:r>
              <w:rPr>
                <w:rFonts w:ascii="Calibri"/>
                <w:b/>
                <w:spacing w:val="-3"/>
                <w:w w:val="105"/>
                <w:sz w:val="11"/>
              </w:rPr>
              <w:t xml:space="preserve"> </w:t>
            </w:r>
            <w:r>
              <w:rPr>
                <w:rFonts w:ascii="Calibri"/>
                <w:b/>
                <w:w w:val="105"/>
                <w:sz w:val="11"/>
              </w:rPr>
              <w:t>:</w:t>
            </w:r>
            <w:r>
              <w:rPr>
                <w:rFonts w:ascii="Calibri"/>
                <w:b/>
                <w:spacing w:val="1"/>
                <w:w w:val="105"/>
                <w:sz w:val="11"/>
              </w:rPr>
              <w:t xml:space="preserve"> </w:t>
            </w:r>
            <w:r>
              <w:rPr>
                <w:rFonts w:ascii="Calibri"/>
                <w:b/>
                <w:spacing w:val="-1"/>
                <w:w w:val="105"/>
                <w:sz w:val="11"/>
              </w:rPr>
              <w:t>Additional</w:t>
            </w:r>
            <w:r>
              <w:rPr>
                <w:rFonts w:ascii="Calibri"/>
                <w:b/>
                <w:spacing w:val="5"/>
                <w:w w:val="105"/>
                <w:sz w:val="11"/>
              </w:rPr>
              <w:t xml:space="preserve"> </w:t>
            </w:r>
            <w:r>
              <w:rPr>
                <w:rFonts w:ascii="Calibri"/>
                <w:b/>
                <w:spacing w:val="-1"/>
                <w:w w:val="105"/>
                <w:sz w:val="11"/>
              </w:rPr>
              <w:t>climate</w:t>
            </w:r>
            <w:r>
              <w:rPr>
                <w:rFonts w:ascii="Calibri"/>
                <w:b/>
                <w:spacing w:val="6"/>
                <w:w w:val="105"/>
                <w:sz w:val="11"/>
              </w:rPr>
              <w:t xml:space="preserve"> </w:t>
            </w:r>
            <w:r>
              <w:rPr>
                <w:rFonts w:ascii="Calibri"/>
                <w:b/>
                <w:spacing w:val="-2"/>
                <w:w w:val="105"/>
                <w:sz w:val="11"/>
              </w:rPr>
              <w:t>change</w:t>
            </w:r>
            <w:r>
              <w:rPr>
                <w:rFonts w:ascii="Calibri"/>
                <w:b/>
                <w:spacing w:val="6"/>
                <w:w w:val="105"/>
                <w:sz w:val="11"/>
              </w:rPr>
              <w:t xml:space="preserve"> </w:t>
            </w:r>
            <w:r>
              <w:rPr>
                <w:rFonts w:ascii="Calibri"/>
                <w:b/>
                <w:spacing w:val="-1"/>
                <w:w w:val="105"/>
                <w:sz w:val="11"/>
              </w:rPr>
              <w:t>by-laws</w:t>
            </w:r>
            <w:r>
              <w:rPr>
                <w:rFonts w:ascii="Calibri"/>
                <w:b/>
                <w:spacing w:val="3"/>
                <w:w w:val="105"/>
                <w:sz w:val="11"/>
              </w:rPr>
              <w:t xml:space="preserve"> </w:t>
            </w:r>
            <w:r>
              <w:rPr>
                <w:rFonts w:ascii="Calibri"/>
                <w:b/>
                <w:spacing w:val="-3"/>
                <w:w w:val="105"/>
                <w:sz w:val="11"/>
              </w:rPr>
              <w:t>are</w:t>
            </w:r>
            <w:r>
              <w:rPr>
                <w:rFonts w:ascii="Calibri"/>
                <w:b/>
                <w:spacing w:val="6"/>
                <w:w w:val="105"/>
                <w:sz w:val="11"/>
              </w:rPr>
              <w:t xml:space="preserve"> </w:t>
            </w:r>
            <w:r>
              <w:rPr>
                <w:rFonts w:ascii="Calibri"/>
                <w:b/>
                <w:spacing w:val="-1"/>
                <w:w w:val="105"/>
                <w:sz w:val="11"/>
              </w:rPr>
              <w:t>adopted</w:t>
            </w:r>
          </w:p>
        </w:tc>
      </w:tr>
      <w:tr w:rsidR="00D17C03" w14:paraId="10B1BAF1" w14:textId="77777777" w:rsidTr="004B216B">
        <w:trPr>
          <w:trHeight w:hRule="exact" w:val="954"/>
          <w:jc w:val="center"/>
        </w:trPr>
        <w:tc>
          <w:tcPr>
            <w:tcW w:w="896" w:type="dxa"/>
            <w:vMerge w:val="restart"/>
            <w:tcBorders>
              <w:top w:val="nil"/>
              <w:left w:val="single" w:sz="4" w:space="0" w:color="000000"/>
              <w:bottom w:val="single" w:sz="8" w:space="0" w:color="000000"/>
              <w:right w:val="single" w:sz="8" w:space="0" w:color="000000"/>
            </w:tcBorders>
            <w:shd w:val="clear" w:color="auto" w:fill="D9D9D9"/>
          </w:tcPr>
          <w:p w14:paraId="1BB264B0" w14:textId="77777777" w:rsidR="00D17C03" w:rsidRDefault="00D17C03">
            <w:pPr>
              <w:pStyle w:val="TableParagraph"/>
              <w:rPr>
                <w:rFonts w:ascii="Times New Roman" w:eastAsia="Times New Roman" w:hAnsi="Times New Roman" w:cs="Times New Roman"/>
                <w:sz w:val="10"/>
                <w:szCs w:val="10"/>
              </w:rPr>
            </w:pPr>
          </w:p>
          <w:p w14:paraId="25CD7A86" w14:textId="77777777" w:rsidR="00D17C03" w:rsidRDefault="00D17C03">
            <w:pPr>
              <w:pStyle w:val="TableParagraph"/>
              <w:rPr>
                <w:rFonts w:ascii="Times New Roman" w:eastAsia="Times New Roman" w:hAnsi="Times New Roman" w:cs="Times New Roman"/>
                <w:sz w:val="10"/>
                <w:szCs w:val="10"/>
              </w:rPr>
            </w:pPr>
          </w:p>
          <w:p w14:paraId="56E21E33" w14:textId="77777777" w:rsidR="00D17C03" w:rsidRDefault="00D17C03">
            <w:pPr>
              <w:pStyle w:val="TableParagraph"/>
              <w:rPr>
                <w:rFonts w:ascii="Times New Roman" w:eastAsia="Times New Roman" w:hAnsi="Times New Roman" w:cs="Times New Roman"/>
                <w:sz w:val="10"/>
                <w:szCs w:val="10"/>
              </w:rPr>
            </w:pPr>
          </w:p>
          <w:p w14:paraId="3BAD7B38" w14:textId="77777777" w:rsidR="00D17C03" w:rsidRDefault="00D17C03">
            <w:pPr>
              <w:pStyle w:val="TableParagraph"/>
              <w:rPr>
                <w:rFonts w:ascii="Times New Roman" w:eastAsia="Times New Roman" w:hAnsi="Times New Roman" w:cs="Times New Roman"/>
                <w:sz w:val="10"/>
                <w:szCs w:val="10"/>
              </w:rPr>
            </w:pPr>
          </w:p>
          <w:p w14:paraId="095CF461" w14:textId="77777777" w:rsidR="00D17C03" w:rsidRDefault="00D17C03">
            <w:pPr>
              <w:pStyle w:val="TableParagraph"/>
              <w:rPr>
                <w:rFonts w:ascii="Times New Roman" w:eastAsia="Times New Roman" w:hAnsi="Times New Roman" w:cs="Times New Roman"/>
                <w:sz w:val="10"/>
                <w:szCs w:val="10"/>
              </w:rPr>
            </w:pPr>
          </w:p>
          <w:p w14:paraId="4E17E955" w14:textId="77777777" w:rsidR="00D17C03" w:rsidRDefault="00D17C03">
            <w:pPr>
              <w:pStyle w:val="TableParagraph"/>
              <w:rPr>
                <w:rFonts w:ascii="Times New Roman" w:eastAsia="Times New Roman" w:hAnsi="Times New Roman" w:cs="Times New Roman"/>
                <w:sz w:val="10"/>
                <w:szCs w:val="10"/>
              </w:rPr>
            </w:pPr>
          </w:p>
          <w:p w14:paraId="065F2F49" w14:textId="77777777" w:rsidR="00D17C03" w:rsidRDefault="00D17C03">
            <w:pPr>
              <w:pStyle w:val="TableParagraph"/>
              <w:rPr>
                <w:rFonts w:ascii="Times New Roman" w:eastAsia="Times New Roman" w:hAnsi="Times New Roman" w:cs="Times New Roman"/>
                <w:sz w:val="10"/>
                <w:szCs w:val="10"/>
              </w:rPr>
            </w:pPr>
          </w:p>
          <w:p w14:paraId="0CA5A8FD" w14:textId="77777777" w:rsidR="00D17C03" w:rsidRDefault="00D17C03">
            <w:pPr>
              <w:pStyle w:val="TableParagraph"/>
              <w:rPr>
                <w:rFonts w:ascii="Times New Roman" w:eastAsia="Times New Roman" w:hAnsi="Times New Roman" w:cs="Times New Roman"/>
                <w:sz w:val="10"/>
                <w:szCs w:val="10"/>
              </w:rPr>
            </w:pPr>
          </w:p>
          <w:p w14:paraId="4A509E7E" w14:textId="77777777" w:rsidR="00D17C03" w:rsidRDefault="00D17C03">
            <w:pPr>
              <w:pStyle w:val="TableParagraph"/>
              <w:rPr>
                <w:rFonts w:ascii="Times New Roman" w:eastAsia="Times New Roman" w:hAnsi="Times New Roman" w:cs="Times New Roman"/>
                <w:sz w:val="10"/>
                <w:szCs w:val="10"/>
              </w:rPr>
            </w:pPr>
          </w:p>
          <w:p w14:paraId="11DD248A" w14:textId="77777777" w:rsidR="00D17C03" w:rsidRDefault="00D17C03">
            <w:pPr>
              <w:pStyle w:val="TableParagraph"/>
              <w:rPr>
                <w:rFonts w:ascii="Times New Roman" w:eastAsia="Times New Roman" w:hAnsi="Times New Roman" w:cs="Times New Roman"/>
                <w:sz w:val="10"/>
                <w:szCs w:val="10"/>
              </w:rPr>
            </w:pPr>
          </w:p>
          <w:p w14:paraId="6BCF70A9" w14:textId="77777777" w:rsidR="00D17C03" w:rsidRDefault="00D17C03">
            <w:pPr>
              <w:pStyle w:val="TableParagraph"/>
              <w:rPr>
                <w:rFonts w:ascii="Times New Roman" w:eastAsia="Times New Roman" w:hAnsi="Times New Roman" w:cs="Times New Roman"/>
                <w:sz w:val="10"/>
                <w:szCs w:val="10"/>
              </w:rPr>
            </w:pPr>
          </w:p>
          <w:p w14:paraId="1021FBE2" w14:textId="77777777" w:rsidR="00D17C03" w:rsidRDefault="00D17C03">
            <w:pPr>
              <w:pStyle w:val="TableParagraph"/>
              <w:rPr>
                <w:rFonts w:ascii="Times New Roman" w:eastAsia="Times New Roman" w:hAnsi="Times New Roman" w:cs="Times New Roman"/>
                <w:sz w:val="10"/>
                <w:szCs w:val="10"/>
              </w:rPr>
            </w:pPr>
          </w:p>
          <w:p w14:paraId="02C8C394" w14:textId="77777777" w:rsidR="00D17C03" w:rsidRDefault="00D17C03">
            <w:pPr>
              <w:pStyle w:val="TableParagraph"/>
              <w:rPr>
                <w:rFonts w:ascii="Times New Roman" w:eastAsia="Times New Roman" w:hAnsi="Times New Roman" w:cs="Times New Roman"/>
                <w:sz w:val="10"/>
                <w:szCs w:val="10"/>
              </w:rPr>
            </w:pPr>
          </w:p>
          <w:p w14:paraId="6B03BA43" w14:textId="77777777" w:rsidR="00D17C03" w:rsidRDefault="00D17C03">
            <w:pPr>
              <w:pStyle w:val="TableParagraph"/>
              <w:rPr>
                <w:rFonts w:ascii="Times New Roman" w:eastAsia="Times New Roman" w:hAnsi="Times New Roman" w:cs="Times New Roman"/>
                <w:sz w:val="10"/>
                <w:szCs w:val="10"/>
              </w:rPr>
            </w:pPr>
          </w:p>
          <w:p w14:paraId="090D90B6" w14:textId="77777777" w:rsidR="00D17C03" w:rsidRDefault="00D17C03">
            <w:pPr>
              <w:pStyle w:val="TableParagraph"/>
              <w:rPr>
                <w:rFonts w:ascii="Times New Roman" w:eastAsia="Times New Roman" w:hAnsi="Times New Roman" w:cs="Times New Roman"/>
                <w:sz w:val="10"/>
                <w:szCs w:val="10"/>
              </w:rPr>
            </w:pPr>
          </w:p>
          <w:p w14:paraId="68753D9A" w14:textId="77777777" w:rsidR="00D17C03" w:rsidRDefault="00D17C03">
            <w:pPr>
              <w:pStyle w:val="TableParagraph"/>
              <w:spacing w:before="10"/>
              <w:rPr>
                <w:rFonts w:ascii="Times New Roman" w:eastAsia="Times New Roman" w:hAnsi="Times New Roman" w:cs="Times New Roman"/>
                <w:sz w:val="13"/>
                <w:szCs w:val="13"/>
              </w:rPr>
            </w:pPr>
          </w:p>
          <w:p w14:paraId="74C93294" w14:textId="77777777" w:rsidR="00D17C03" w:rsidRDefault="00D17C03">
            <w:pPr>
              <w:pStyle w:val="TableParagraph"/>
              <w:ind w:left="38"/>
              <w:rPr>
                <w:rFonts w:ascii="Calibri" w:eastAsia="Calibri" w:hAnsi="Calibri" w:cs="Calibri"/>
                <w:sz w:val="11"/>
                <w:szCs w:val="11"/>
              </w:rPr>
            </w:pPr>
            <w:r>
              <w:rPr>
                <w:rFonts w:ascii="Calibri"/>
                <w:b/>
                <w:spacing w:val="-2"/>
                <w:w w:val="105"/>
                <w:sz w:val="11"/>
              </w:rPr>
              <w:t>2.2</w:t>
            </w:r>
          </w:p>
        </w:tc>
        <w:tc>
          <w:tcPr>
            <w:tcW w:w="389" w:type="dxa"/>
            <w:tcBorders>
              <w:top w:val="single" w:sz="8" w:space="0" w:color="000000"/>
              <w:left w:val="single" w:sz="8" w:space="0" w:color="000000"/>
              <w:bottom w:val="single" w:sz="8" w:space="0" w:color="000000"/>
              <w:right w:val="single" w:sz="8" w:space="0" w:color="000000"/>
            </w:tcBorders>
          </w:tcPr>
          <w:p w14:paraId="65A65EB6" w14:textId="77777777" w:rsidR="00D17C03" w:rsidRDefault="00D17C03">
            <w:pPr>
              <w:pStyle w:val="TableParagraph"/>
              <w:rPr>
                <w:rFonts w:ascii="Times New Roman" w:eastAsia="Times New Roman" w:hAnsi="Times New Roman" w:cs="Times New Roman"/>
                <w:sz w:val="10"/>
                <w:szCs w:val="10"/>
              </w:rPr>
            </w:pPr>
          </w:p>
          <w:p w14:paraId="3A8C4B34" w14:textId="77777777" w:rsidR="00D17C03" w:rsidRDefault="00D17C03">
            <w:pPr>
              <w:pStyle w:val="TableParagraph"/>
              <w:rPr>
                <w:rFonts w:ascii="Times New Roman" w:eastAsia="Times New Roman" w:hAnsi="Times New Roman" w:cs="Times New Roman"/>
                <w:sz w:val="10"/>
                <w:szCs w:val="10"/>
              </w:rPr>
            </w:pPr>
          </w:p>
          <w:p w14:paraId="332DD0A0" w14:textId="77777777" w:rsidR="00D17C03" w:rsidRDefault="00D17C03">
            <w:pPr>
              <w:pStyle w:val="TableParagraph"/>
              <w:spacing w:before="10"/>
              <w:rPr>
                <w:rFonts w:ascii="Times New Roman" w:eastAsia="Times New Roman" w:hAnsi="Times New Roman" w:cs="Times New Roman"/>
                <w:sz w:val="12"/>
                <w:szCs w:val="12"/>
              </w:rPr>
            </w:pPr>
          </w:p>
          <w:p w14:paraId="7FA94F94" w14:textId="77777777" w:rsidR="00D17C03" w:rsidRDefault="00D17C03">
            <w:pPr>
              <w:pStyle w:val="TableParagraph"/>
              <w:ind w:left="14"/>
              <w:rPr>
                <w:rFonts w:ascii="Calibri" w:eastAsia="Calibri" w:hAnsi="Calibri" w:cs="Calibri"/>
                <w:sz w:val="11"/>
                <w:szCs w:val="11"/>
              </w:rPr>
            </w:pPr>
            <w:r>
              <w:rPr>
                <w:rFonts w:ascii="Calibri"/>
                <w:b/>
                <w:spacing w:val="-2"/>
                <w:w w:val="105"/>
                <w:sz w:val="11"/>
              </w:rPr>
              <w:t>2.2.1</w:t>
            </w:r>
          </w:p>
        </w:tc>
        <w:tc>
          <w:tcPr>
            <w:tcW w:w="2667" w:type="dxa"/>
            <w:tcBorders>
              <w:top w:val="single" w:sz="8" w:space="0" w:color="000000"/>
              <w:left w:val="single" w:sz="8" w:space="0" w:color="000000"/>
              <w:bottom w:val="single" w:sz="8" w:space="0" w:color="000000"/>
              <w:right w:val="single" w:sz="8" w:space="0" w:color="000000"/>
            </w:tcBorders>
            <w:hideMark/>
          </w:tcPr>
          <w:p w14:paraId="1D5EEF95" w14:textId="77777777" w:rsidR="00D17C03" w:rsidRDefault="00D17C03">
            <w:pPr>
              <w:pStyle w:val="TableParagraph"/>
              <w:spacing w:before="6" w:line="264" w:lineRule="auto"/>
              <w:ind w:left="14" w:right="91"/>
              <w:rPr>
                <w:rFonts w:ascii="Calibri" w:eastAsia="Calibri" w:hAnsi="Calibri" w:cs="Calibri"/>
                <w:sz w:val="11"/>
                <w:szCs w:val="11"/>
              </w:rPr>
            </w:pPr>
            <w:r>
              <w:rPr>
                <w:rFonts w:ascii="Calibri"/>
                <w:w w:val="105"/>
                <w:sz w:val="11"/>
              </w:rPr>
              <w:t>Pending</w:t>
            </w:r>
            <w:r>
              <w:rPr>
                <w:rFonts w:ascii="Calibri"/>
                <w:spacing w:val="7"/>
                <w:w w:val="105"/>
                <w:sz w:val="11"/>
              </w:rPr>
              <w:t xml:space="preserve"> </w:t>
            </w:r>
            <w:r>
              <w:rPr>
                <w:rFonts w:ascii="Calibri"/>
                <w:w w:val="105"/>
                <w:sz w:val="11"/>
              </w:rPr>
              <w:t>finalization</w:t>
            </w:r>
            <w:r>
              <w:rPr>
                <w:rFonts w:ascii="Calibri"/>
                <w:spacing w:val="9"/>
                <w:w w:val="105"/>
                <w:sz w:val="11"/>
              </w:rPr>
              <w:t xml:space="preserve"> </w:t>
            </w:r>
            <w:r>
              <w:rPr>
                <w:rFonts w:ascii="Calibri"/>
                <w:w w:val="105"/>
                <w:sz w:val="11"/>
              </w:rPr>
              <w:t>of</w:t>
            </w:r>
            <w:r>
              <w:rPr>
                <w:rFonts w:ascii="Calibri"/>
                <w:spacing w:val="14"/>
                <w:w w:val="105"/>
                <w:sz w:val="11"/>
              </w:rPr>
              <w:t xml:space="preserve"> </w:t>
            </w:r>
            <w:r>
              <w:rPr>
                <w:rFonts w:ascii="Calibri"/>
                <w:w w:val="105"/>
                <w:sz w:val="11"/>
              </w:rPr>
              <w:t>the</w:t>
            </w:r>
            <w:r>
              <w:rPr>
                <w:rFonts w:ascii="Calibri"/>
                <w:spacing w:val="15"/>
                <w:w w:val="105"/>
                <w:sz w:val="11"/>
              </w:rPr>
              <w:t xml:space="preserve"> </w:t>
            </w:r>
            <w:r>
              <w:rPr>
                <w:rFonts w:ascii="Calibri"/>
                <w:w w:val="105"/>
                <w:sz w:val="11"/>
              </w:rPr>
              <w:t>Katowice</w:t>
            </w:r>
            <w:r>
              <w:rPr>
                <w:rFonts w:ascii="Times New Roman"/>
                <w:spacing w:val="25"/>
                <w:w w:val="107"/>
                <w:sz w:val="11"/>
              </w:rPr>
              <w:t xml:space="preserve"> </w:t>
            </w:r>
            <w:r>
              <w:rPr>
                <w:rFonts w:ascii="Calibri"/>
                <w:w w:val="105"/>
                <w:sz w:val="11"/>
              </w:rPr>
              <w:t>Rulebook</w:t>
            </w:r>
            <w:r>
              <w:rPr>
                <w:rFonts w:ascii="Calibri"/>
                <w:spacing w:val="4"/>
                <w:w w:val="105"/>
                <w:sz w:val="11"/>
              </w:rPr>
              <w:t xml:space="preserve"> </w:t>
            </w:r>
            <w:r>
              <w:rPr>
                <w:rFonts w:ascii="Calibri"/>
                <w:spacing w:val="-1"/>
                <w:w w:val="105"/>
                <w:sz w:val="11"/>
              </w:rPr>
              <w:t>and</w:t>
            </w:r>
            <w:r>
              <w:rPr>
                <w:rFonts w:ascii="Calibri"/>
                <w:spacing w:val="3"/>
                <w:w w:val="105"/>
                <w:sz w:val="11"/>
              </w:rPr>
              <w:t xml:space="preserve"> </w:t>
            </w:r>
            <w:r>
              <w:rPr>
                <w:rFonts w:ascii="Calibri"/>
                <w:w w:val="105"/>
                <w:sz w:val="11"/>
              </w:rPr>
              <w:t>adoption</w:t>
            </w:r>
            <w:r>
              <w:rPr>
                <w:rFonts w:ascii="Calibri"/>
                <w:spacing w:val="3"/>
                <w:w w:val="105"/>
                <w:sz w:val="11"/>
              </w:rPr>
              <w:t xml:space="preserve"> </w:t>
            </w:r>
            <w:r>
              <w:rPr>
                <w:rFonts w:ascii="Calibri"/>
                <w:w w:val="105"/>
                <w:sz w:val="11"/>
              </w:rPr>
              <w:t>of</w:t>
            </w:r>
            <w:r>
              <w:rPr>
                <w:rFonts w:ascii="Calibri"/>
                <w:spacing w:val="7"/>
                <w:w w:val="105"/>
                <w:sz w:val="11"/>
              </w:rPr>
              <w:t xml:space="preserve"> </w:t>
            </w:r>
            <w:r>
              <w:rPr>
                <w:rFonts w:ascii="Calibri"/>
                <w:w w:val="105"/>
                <w:sz w:val="11"/>
              </w:rPr>
              <w:t>the</w:t>
            </w:r>
            <w:r>
              <w:rPr>
                <w:rFonts w:ascii="Calibri"/>
                <w:spacing w:val="8"/>
                <w:w w:val="105"/>
                <w:sz w:val="11"/>
              </w:rPr>
              <w:t xml:space="preserve"> </w:t>
            </w:r>
            <w:r>
              <w:rPr>
                <w:rFonts w:ascii="Calibri"/>
                <w:spacing w:val="-2"/>
                <w:w w:val="105"/>
                <w:sz w:val="11"/>
              </w:rPr>
              <w:t>EU</w:t>
            </w:r>
            <w:r>
              <w:rPr>
                <w:rFonts w:ascii="Calibri"/>
                <w:spacing w:val="-4"/>
                <w:w w:val="105"/>
                <w:sz w:val="11"/>
              </w:rPr>
              <w:t xml:space="preserve"> </w:t>
            </w:r>
            <w:r>
              <w:rPr>
                <w:rFonts w:ascii="Calibri"/>
                <w:w w:val="105"/>
                <w:sz w:val="11"/>
              </w:rPr>
              <w:t>Climate</w:t>
            </w:r>
            <w:r>
              <w:rPr>
                <w:rFonts w:ascii="Times New Roman"/>
                <w:spacing w:val="26"/>
                <w:w w:val="107"/>
                <w:sz w:val="11"/>
              </w:rPr>
              <w:t xml:space="preserve"> </w:t>
            </w:r>
            <w:r>
              <w:rPr>
                <w:rFonts w:ascii="Calibri"/>
                <w:spacing w:val="-2"/>
                <w:w w:val="105"/>
                <w:sz w:val="11"/>
              </w:rPr>
              <w:t>Law</w:t>
            </w:r>
            <w:r>
              <w:rPr>
                <w:rFonts w:ascii="Calibri"/>
                <w:spacing w:val="7"/>
                <w:w w:val="105"/>
                <w:sz w:val="11"/>
              </w:rPr>
              <w:t xml:space="preserve"> </w:t>
            </w:r>
            <w:r>
              <w:rPr>
                <w:rFonts w:ascii="Calibri"/>
                <w:spacing w:val="-1"/>
                <w:w w:val="105"/>
                <w:sz w:val="11"/>
              </w:rPr>
              <w:t>and</w:t>
            </w:r>
            <w:r>
              <w:rPr>
                <w:rFonts w:ascii="Calibri"/>
                <w:spacing w:val="4"/>
                <w:w w:val="105"/>
                <w:sz w:val="11"/>
              </w:rPr>
              <w:t xml:space="preserve"> </w:t>
            </w:r>
            <w:r>
              <w:rPr>
                <w:rFonts w:ascii="Calibri"/>
                <w:w w:val="105"/>
                <w:sz w:val="11"/>
              </w:rPr>
              <w:t>finalization</w:t>
            </w:r>
            <w:r>
              <w:rPr>
                <w:rFonts w:ascii="Calibri"/>
                <w:spacing w:val="5"/>
                <w:w w:val="105"/>
                <w:sz w:val="11"/>
              </w:rPr>
              <w:t xml:space="preserve"> </w:t>
            </w:r>
            <w:r>
              <w:rPr>
                <w:rFonts w:ascii="Calibri"/>
                <w:w w:val="105"/>
                <w:sz w:val="11"/>
              </w:rPr>
              <w:t>of</w:t>
            </w:r>
            <w:r>
              <w:rPr>
                <w:rFonts w:ascii="Calibri"/>
                <w:spacing w:val="9"/>
                <w:w w:val="105"/>
                <w:sz w:val="11"/>
              </w:rPr>
              <w:t xml:space="preserve"> </w:t>
            </w:r>
            <w:r>
              <w:rPr>
                <w:rFonts w:ascii="Calibri"/>
                <w:w w:val="105"/>
                <w:sz w:val="11"/>
              </w:rPr>
              <w:t>the</w:t>
            </w:r>
            <w:r>
              <w:rPr>
                <w:rFonts w:ascii="Calibri"/>
                <w:spacing w:val="10"/>
                <w:w w:val="105"/>
                <w:sz w:val="11"/>
              </w:rPr>
              <w:t xml:space="preserve"> </w:t>
            </w:r>
            <w:r>
              <w:rPr>
                <w:rFonts w:ascii="Calibri"/>
                <w:w w:val="105"/>
                <w:sz w:val="11"/>
              </w:rPr>
              <w:t>low</w:t>
            </w:r>
            <w:r>
              <w:rPr>
                <w:rFonts w:ascii="Calibri"/>
                <w:spacing w:val="7"/>
                <w:w w:val="105"/>
                <w:sz w:val="11"/>
              </w:rPr>
              <w:t xml:space="preserve"> </w:t>
            </w:r>
            <w:r>
              <w:rPr>
                <w:rFonts w:ascii="Calibri"/>
                <w:spacing w:val="-2"/>
                <w:w w:val="105"/>
                <w:sz w:val="11"/>
              </w:rPr>
              <w:t>carbon</w:t>
            </w:r>
            <w:r>
              <w:rPr>
                <w:rFonts w:ascii="Times New Roman"/>
                <w:spacing w:val="30"/>
                <w:w w:val="107"/>
                <w:sz w:val="11"/>
              </w:rPr>
              <w:t xml:space="preserve"> </w:t>
            </w:r>
            <w:r>
              <w:rPr>
                <w:rFonts w:ascii="Calibri"/>
                <w:w w:val="105"/>
                <w:sz w:val="11"/>
              </w:rPr>
              <w:t>development</w:t>
            </w:r>
            <w:r>
              <w:rPr>
                <w:rFonts w:ascii="Calibri"/>
                <w:spacing w:val="7"/>
                <w:w w:val="105"/>
                <w:sz w:val="11"/>
              </w:rPr>
              <w:t xml:space="preserve"> </w:t>
            </w:r>
            <w:r>
              <w:rPr>
                <w:rFonts w:ascii="Calibri"/>
                <w:spacing w:val="-1"/>
                <w:w w:val="105"/>
                <w:sz w:val="11"/>
              </w:rPr>
              <w:t>strategy,</w:t>
            </w:r>
            <w:r>
              <w:rPr>
                <w:rFonts w:ascii="Calibri"/>
                <w:spacing w:val="12"/>
                <w:w w:val="105"/>
                <w:sz w:val="11"/>
              </w:rPr>
              <w:t xml:space="preserve"> </w:t>
            </w:r>
            <w:r>
              <w:rPr>
                <w:rFonts w:ascii="Calibri"/>
                <w:w w:val="105"/>
                <w:sz w:val="11"/>
              </w:rPr>
              <w:t>amendments</w:t>
            </w:r>
            <w:r>
              <w:rPr>
                <w:rFonts w:ascii="Calibri"/>
                <w:spacing w:val="8"/>
                <w:w w:val="105"/>
                <w:sz w:val="11"/>
              </w:rPr>
              <w:t xml:space="preserve"> </w:t>
            </w:r>
            <w:r>
              <w:rPr>
                <w:rFonts w:ascii="Calibri"/>
                <w:w w:val="105"/>
                <w:sz w:val="11"/>
              </w:rPr>
              <w:t>of</w:t>
            </w:r>
            <w:r>
              <w:rPr>
                <w:rFonts w:ascii="Calibri"/>
                <w:spacing w:val="14"/>
                <w:w w:val="105"/>
                <w:sz w:val="11"/>
              </w:rPr>
              <w:t xml:space="preserve"> </w:t>
            </w:r>
            <w:r>
              <w:rPr>
                <w:rFonts w:ascii="Calibri"/>
                <w:w w:val="105"/>
                <w:sz w:val="11"/>
              </w:rPr>
              <w:t>the</w:t>
            </w:r>
            <w:r>
              <w:rPr>
                <w:rFonts w:ascii="Times New Roman"/>
                <w:spacing w:val="28"/>
                <w:w w:val="107"/>
                <w:sz w:val="11"/>
              </w:rPr>
              <w:t xml:space="preserve"> </w:t>
            </w:r>
            <w:r>
              <w:rPr>
                <w:rFonts w:ascii="Calibri"/>
                <w:w w:val="105"/>
                <w:sz w:val="11"/>
              </w:rPr>
              <w:t>law</w:t>
            </w:r>
            <w:r>
              <w:rPr>
                <w:rFonts w:ascii="Calibri"/>
                <w:spacing w:val="4"/>
                <w:w w:val="105"/>
                <w:sz w:val="11"/>
              </w:rPr>
              <w:t xml:space="preserve"> </w:t>
            </w:r>
            <w:r>
              <w:rPr>
                <w:rFonts w:ascii="Calibri"/>
                <w:w w:val="105"/>
                <w:sz w:val="11"/>
              </w:rPr>
              <w:t>on</w:t>
            </w:r>
            <w:r>
              <w:rPr>
                <w:rFonts w:ascii="Calibri"/>
                <w:spacing w:val="3"/>
                <w:w w:val="105"/>
                <w:sz w:val="11"/>
              </w:rPr>
              <w:t xml:space="preserve"> </w:t>
            </w:r>
            <w:r>
              <w:rPr>
                <w:rFonts w:ascii="Calibri"/>
                <w:w w:val="105"/>
                <w:sz w:val="11"/>
              </w:rPr>
              <w:t>climate</w:t>
            </w:r>
            <w:r>
              <w:rPr>
                <w:rFonts w:ascii="Calibri"/>
                <w:spacing w:val="6"/>
                <w:w w:val="105"/>
                <w:sz w:val="11"/>
              </w:rPr>
              <w:t xml:space="preserve"> </w:t>
            </w:r>
            <w:r>
              <w:rPr>
                <w:rFonts w:ascii="Calibri"/>
                <w:spacing w:val="-1"/>
                <w:w w:val="105"/>
                <w:sz w:val="11"/>
              </w:rPr>
              <w:t>change</w:t>
            </w:r>
            <w:r>
              <w:rPr>
                <w:rFonts w:ascii="Calibri"/>
                <w:spacing w:val="7"/>
                <w:w w:val="105"/>
                <w:sz w:val="11"/>
              </w:rPr>
              <w:t xml:space="preserve"> </w:t>
            </w:r>
            <w:r>
              <w:rPr>
                <w:rFonts w:ascii="Calibri"/>
                <w:spacing w:val="-1"/>
                <w:w w:val="105"/>
                <w:sz w:val="11"/>
              </w:rPr>
              <w:t>and</w:t>
            </w:r>
            <w:r>
              <w:rPr>
                <w:rFonts w:ascii="Calibri"/>
                <w:spacing w:val="2"/>
                <w:w w:val="105"/>
                <w:sz w:val="11"/>
              </w:rPr>
              <w:t xml:space="preserve"> </w:t>
            </w:r>
            <w:r>
              <w:rPr>
                <w:rFonts w:ascii="Calibri"/>
                <w:w w:val="105"/>
                <w:sz w:val="11"/>
              </w:rPr>
              <w:t>drafting</w:t>
            </w:r>
            <w:r>
              <w:rPr>
                <w:rFonts w:ascii="Calibri"/>
                <w:spacing w:val="1"/>
                <w:w w:val="105"/>
                <w:sz w:val="11"/>
              </w:rPr>
              <w:t xml:space="preserve"> </w:t>
            </w:r>
            <w:r>
              <w:rPr>
                <w:rFonts w:ascii="Calibri"/>
                <w:w w:val="105"/>
                <w:sz w:val="11"/>
              </w:rPr>
              <w:t>of</w:t>
            </w:r>
            <w:r>
              <w:rPr>
                <w:rFonts w:ascii="Times New Roman"/>
                <w:spacing w:val="28"/>
                <w:w w:val="107"/>
                <w:sz w:val="11"/>
              </w:rPr>
              <w:t xml:space="preserve"> </w:t>
            </w:r>
            <w:r>
              <w:rPr>
                <w:rFonts w:ascii="Calibri"/>
                <w:w w:val="105"/>
                <w:sz w:val="11"/>
              </w:rPr>
              <w:t>relevant</w:t>
            </w:r>
            <w:r>
              <w:rPr>
                <w:rFonts w:ascii="Calibri"/>
                <w:spacing w:val="5"/>
                <w:w w:val="105"/>
                <w:sz w:val="11"/>
              </w:rPr>
              <w:t xml:space="preserve"> </w:t>
            </w:r>
            <w:r>
              <w:rPr>
                <w:rFonts w:ascii="Calibri"/>
                <w:w w:val="105"/>
                <w:sz w:val="11"/>
              </w:rPr>
              <w:t>by-laws</w:t>
            </w:r>
            <w:r>
              <w:rPr>
                <w:rFonts w:ascii="Calibri"/>
                <w:spacing w:val="9"/>
                <w:w w:val="105"/>
                <w:sz w:val="11"/>
              </w:rPr>
              <w:t xml:space="preserve"> </w:t>
            </w:r>
            <w:r>
              <w:rPr>
                <w:rFonts w:ascii="Calibri"/>
                <w:spacing w:val="-1"/>
                <w:w w:val="105"/>
                <w:sz w:val="11"/>
              </w:rPr>
              <w:t>may</w:t>
            </w:r>
            <w:r>
              <w:rPr>
                <w:rFonts w:ascii="Calibri"/>
                <w:spacing w:val="9"/>
                <w:w w:val="105"/>
                <w:sz w:val="11"/>
              </w:rPr>
              <w:t xml:space="preserve"> </w:t>
            </w:r>
            <w:r>
              <w:rPr>
                <w:rFonts w:ascii="Calibri"/>
                <w:w w:val="105"/>
                <w:sz w:val="11"/>
              </w:rPr>
              <w:t>be</w:t>
            </w:r>
            <w:r>
              <w:rPr>
                <w:rFonts w:ascii="Calibri"/>
                <w:spacing w:val="13"/>
                <w:w w:val="105"/>
                <w:sz w:val="11"/>
              </w:rPr>
              <w:t xml:space="preserve"> </w:t>
            </w:r>
            <w:r>
              <w:rPr>
                <w:rFonts w:ascii="Calibri"/>
                <w:w w:val="105"/>
                <w:sz w:val="11"/>
              </w:rPr>
              <w:t>needed.</w:t>
            </w:r>
          </w:p>
        </w:tc>
        <w:tc>
          <w:tcPr>
            <w:tcW w:w="1044" w:type="dxa"/>
            <w:tcBorders>
              <w:top w:val="single" w:sz="8" w:space="0" w:color="000000"/>
              <w:left w:val="single" w:sz="8" w:space="0" w:color="000000"/>
              <w:bottom w:val="single" w:sz="8" w:space="0" w:color="000000"/>
              <w:right w:val="single" w:sz="8" w:space="0" w:color="000000"/>
            </w:tcBorders>
          </w:tcPr>
          <w:p w14:paraId="5E19E2B2" w14:textId="77777777" w:rsidR="00D17C03" w:rsidRDefault="00D17C03">
            <w:pPr>
              <w:pStyle w:val="TableParagraph"/>
              <w:rPr>
                <w:rFonts w:ascii="Times New Roman" w:eastAsia="Times New Roman" w:hAnsi="Times New Roman" w:cs="Times New Roman"/>
                <w:sz w:val="10"/>
                <w:szCs w:val="10"/>
              </w:rPr>
            </w:pPr>
          </w:p>
          <w:p w14:paraId="221AB004" w14:textId="77777777" w:rsidR="00D17C03" w:rsidRDefault="00D17C03">
            <w:pPr>
              <w:pStyle w:val="TableParagraph"/>
              <w:rPr>
                <w:rFonts w:ascii="Times New Roman" w:eastAsia="Times New Roman" w:hAnsi="Times New Roman" w:cs="Times New Roman"/>
                <w:sz w:val="10"/>
                <w:szCs w:val="10"/>
              </w:rPr>
            </w:pPr>
          </w:p>
          <w:p w14:paraId="74DF4BC3" w14:textId="77777777" w:rsidR="00D17C03" w:rsidRDefault="00D17C03">
            <w:pPr>
              <w:pStyle w:val="TableParagraph"/>
              <w:spacing w:before="73" w:line="264" w:lineRule="auto"/>
              <w:ind w:left="125" w:right="60" w:hanging="80"/>
              <w:rPr>
                <w:rFonts w:ascii="Calibri" w:eastAsia="Calibri" w:hAnsi="Calibri" w:cs="Calibri"/>
                <w:sz w:val="11"/>
                <w:szCs w:val="11"/>
              </w:rPr>
            </w:pPr>
            <w:r>
              <w:rPr>
                <w:rFonts w:ascii="Calibri"/>
                <w:i/>
                <w:spacing w:val="-1"/>
                <w:w w:val="105"/>
                <w:sz w:val="11"/>
              </w:rPr>
              <w:t>Climate</w:t>
            </w:r>
            <w:r>
              <w:rPr>
                <w:rFonts w:ascii="Calibri"/>
                <w:i/>
                <w:spacing w:val="15"/>
                <w:w w:val="105"/>
                <w:sz w:val="11"/>
              </w:rPr>
              <w:t xml:space="preserve"> </w:t>
            </w:r>
            <w:r>
              <w:rPr>
                <w:rFonts w:ascii="Calibri"/>
                <w:i/>
                <w:w w:val="105"/>
                <w:sz w:val="11"/>
              </w:rPr>
              <w:t>change</w:t>
            </w:r>
            <w:r>
              <w:rPr>
                <w:rFonts w:ascii="Times New Roman"/>
                <w:i/>
                <w:spacing w:val="22"/>
                <w:w w:val="107"/>
                <w:sz w:val="11"/>
              </w:rPr>
              <w:t xml:space="preserve"> </w:t>
            </w:r>
            <w:r>
              <w:rPr>
                <w:rFonts w:ascii="Calibri"/>
                <w:i/>
                <w:spacing w:val="-1"/>
                <w:w w:val="105"/>
                <w:sz w:val="11"/>
              </w:rPr>
              <w:t>Department</w:t>
            </w:r>
          </w:p>
        </w:tc>
        <w:tc>
          <w:tcPr>
            <w:tcW w:w="1234" w:type="dxa"/>
            <w:tcBorders>
              <w:top w:val="single" w:sz="8" w:space="0" w:color="000000"/>
              <w:left w:val="single" w:sz="8" w:space="0" w:color="000000"/>
              <w:bottom w:val="single" w:sz="8" w:space="0" w:color="000000"/>
              <w:right w:val="single" w:sz="8" w:space="0" w:color="000000"/>
            </w:tcBorders>
          </w:tcPr>
          <w:p w14:paraId="356A6E87" w14:textId="77777777" w:rsidR="00D17C03" w:rsidRDefault="00D17C03">
            <w:pPr>
              <w:pStyle w:val="TableParagraph"/>
              <w:rPr>
                <w:rFonts w:ascii="Times New Roman" w:eastAsia="Times New Roman" w:hAnsi="Times New Roman" w:cs="Times New Roman"/>
                <w:sz w:val="12"/>
                <w:szCs w:val="12"/>
              </w:rPr>
            </w:pPr>
          </w:p>
          <w:p w14:paraId="4F1F0017" w14:textId="77777777" w:rsidR="00D17C03" w:rsidRDefault="00D17C03">
            <w:pPr>
              <w:pStyle w:val="TableParagraph"/>
              <w:rPr>
                <w:rFonts w:ascii="Times New Roman" w:eastAsia="Times New Roman" w:hAnsi="Times New Roman" w:cs="Times New Roman"/>
                <w:sz w:val="12"/>
                <w:szCs w:val="12"/>
              </w:rPr>
            </w:pPr>
          </w:p>
          <w:p w14:paraId="73536465" w14:textId="77777777" w:rsidR="00D17C03" w:rsidRDefault="00D17C03">
            <w:pPr>
              <w:pStyle w:val="TableParagraph"/>
              <w:spacing w:before="100"/>
              <w:ind w:left="6"/>
              <w:jc w:val="center"/>
              <w:rPr>
                <w:rFonts w:ascii="Calibri" w:eastAsia="Calibri" w:hAnsi="Calibri" w:cs="Calibri"/>
                <w:sz w:val="12"/>
                <w:szCs w:val="12"/>
              </w:rPr>
            </w:pPr>
            <w:r>
              <w:rPr>
                <w:rFonts w:ascii="Calibri"/>
                <w:w w:val="105"/>
                <w:sz w:val="12"/>
              </w:rPr>
              <w:t>-</w:t>
            </w:r>
          </w:p>
        </w:tc>
        <w:tc>
          <w:tcPr>
            <w:tcW w:w="2990" w:type="dxa"/>
            <w:tcBorders>
              <w:top w:val="single" w:sz="8" w:space="0" w:color="000000"/>
              <w:left w:val="single" w:sz="8" w:space="0" w:color="000000"/>
              <w:bottom w:val="single" w:sz="8" w:space="0" w:color="000000"/>
              <w:right w:val="single" w:sz="8" w:space="0" w:color="000000"/>
            </w:tcBorders>
          </w:tcPr>
          <w:p w14:paraId="613F6210" w14:textId="77777777" w:rsidR="00D17C03" w:rsidRDefault="00D17C03">
            <w:pPr>
              <w:pStyle w:val="TableParagraph"/>
              <w:rPr>
                <w:rFonts w:ascii="Times New Roman" w:eastAsia="Times New Roman" w:hAnsi="Times New Roman" w:cs="Times New Roman"/>
                <w:sz w:val="10"/>
                <w:szCs w:val="10"/>
              </w:rPr>
            </w:pPr>
          </w:p>
          <w:p w14:paraId="57A1E4E4" w14:textId="77777777" w:rsidR="00D17C03" w:rsidRDefault="00D17C03">
            <w:pPr>
              <w:pStyle w:val="TableParagraph"/>
              <w:spacing w:before="11"/>
              <w:rPr>
                <w:rFonts w:ascii="Times New Roman" w:eastAsia="Times New Roman" w:hAnsi="Times New Roman" w:cs="Times New Roman"/>
                <w:sz w:val="9"/>
                <w:szCs w:val="9"/>
              </w:rPr>
            </w:pPr>
          </w:p>
          <w:p w14:paraId="78D6D9F0" w14:textId="77777777" w:rsidR="00D17C03" w:rsidRDefault="00D17C03">
            <w:pPr>
              <w:pStyle w:val="TableParagraph"/>
              <w:spacing w:line="264" w:lineRule="auto"/>
              <w:ind w:left="38" w:right="34" w:firstLine="8"/>
              <w:jc w:val="center"/>
              <w:rPr>
                <w:rFonts w:ascii="Calibri" w:eastAsia="Calibri" w:hAnsi="Calibri" w:cs="Calibri"/>
                <w:sz w:val="11"/>
                <w:szCs w:val="11"/>
              </w:rPr>
            </w:pPr>
            <w:r>
              <w:rPr>
                <w:rFonts w:ascii="Calibri"/>
                <w:w w:val="105"/>
                <w:sz w:val="11"/>
              </w:rPr>
              <w:t>AFD</w:t>
            </w:r>
            <w:r>
              <w:rPr>
                <w:rFonts w:ascii="Calibri"/>
                <w:spacing w:val="1"/>
                <w:w w:val="105"/>
                <w:sz w:val="11"/>
              </w:rPr>
              <w:t xml:space="preserve"> </w:t>
            </w:r>
            <w:r>
              <w:rPr>
                <w:rFonts w:ascii="Calibri"/>
                <w:spacing w:val="-2"/>
                <w:w w:val="105"/>
                <w:sz w:val="11"/>
              </w:rPr>
              <w:t>TA</w:t>
            </w:r>
            <w:r>
              <w:rPr>
                <w:rFonts w:ascii="Calibri"/>
                <w:spacing w:val="6"/>
                <w:w w:val="105"/>
                <w:sz w:val="11"/>
              </w:rPr>
              <w:t xml:space="preserve"> </w:t>
            </w:r>
            <w:r>
              <w:rPr>
                <w:rFonts w:ascii="Calibri"/>
                <w:w w:val="105"/>
                <w:sz w:val="11"/>
              </w:rPr>
              <w:t>activities</w:t>
            </w:r>
            <w:r>
              <w:rPr>
                <w:rFonts w:ascii="Calibri"/>
                <w:spacing w:val="4"/>
                <w:w w:val="105"/>
                <w:sz w:val="11"/>
              </w:rPr>
              <w:t xml:space="preserve"> </w:t>
            </w:r>
            <w:r>
              <w:rPr>
                <w:rFonts w:ascii="Calibri"/>
                <w:w w:val="105"/>
                <w:sz w:val="11"/>
              </w:rPr>
              <w:t>:</w:t>
            </w:r>
            <w:r>
              <w:rPr>
                <w:rFonts w:ascii="Calibri"/>
                <w:spacing w:val="4"/>
                <w:w w:val="105"/>
                <w:sz w:val="11"/>
              </w:rPr>
              <w:t xml:space="preserve"> </w:t>
            </w:r>
            <w:r>
              <w:rPr>
                <w:rFonts w:ascii="Calibri"/>
                <w:w w:val="105"/>
                <w:sz w:val="11"/>
              </w:rPr>
              <w:t>If</w:t>
            </w:r>
            <w:r>
              <w:rPr>
                <w:rFonts w:ascii="Calibri"/>
                <w:spacing w:val="7"/>
                <w:w w:val="105"/>
                <w:sz w:val="11"/>
              </w:rPr>
              <w:t xml:space="preserve"> </w:t>
            </w:r>
            <w:r>
              <w:rPr>
                <w:rFonts w:ascii="Calibri"/>
                <w:w w:val="105"/>
                <w:sz w:val="11"/>
              </w:rPr>
              <w:t>needed,</w:t>
            </w:r>
            <w:r>
              <w:rPr>
                <w:rFonts w:ascii="Calibri"/>
                <w:spacing w:val="6"/>
                <w:w w:val="105"/>
                <w:sz w:val="11"/>
              </w:rPr>
              <w:t xml:space="preserve"> </w:t>
            </w:r>
            <w:r>
              <w:rPr>
                <w:rFonts w:ascii="Calibri"/>
                <w:spacing w:val="-1"/>
                <w:w w:val="105"/>
                <w:sz w:val="11"/>
              </w:rPr>
              <w:t>support</w:t>
            </w:r>
            <w:r>
              <w:rPr>
                <w:rFonts w:ascii="Calibri"/>
                <w:spacing w:val="3"/>
                <w:w w:val="105"/>
                <w:sz w:val="11"/>
              </w:rPr>
              <w:t xml:space="preserve"> </w:t>
            </w:r>
            <w:r>
              <w:rPr>
                <w:rFonts w:ascii="Calibri"/>
                <w:w w:val="105"/>
                <w:sz w:val="11"/>
              </w:rPr>
              <w:t>for</w:t>
            </w:r>
            <w:r>
              <w:rPr>
                <w:rFonts w:ascii="Calibri"/>
                <w:spacing w:val="1"/>
                <w:w w:val="105"/>
                <w:sz w:val="11"/>
              </w:rPr>
              <w:t xml:space="preserve"> </w:t>
            </w:r>
            <w:r>
              <w:rPr>
                <w:rFonts w:ascii="Calibri"/>
                <w:w w:val="105"/>
                <w:sz w:val="11"/>
              </w:rPr>
              <w:t>drafting</w:t>
            </w:r>
            <w:r>
              <w:rPr>
                <w:rFonts w:ascii="Times New Roman"/>
                <w:spacing w:val="44"/>
                <w:w w:val="107"/>
                <w:sz w:val="11"/>
              </w:rPr>
              <w:t xml:space="preserve"> </w:t>
            </w:r>
            <w:r>
              <w:rPr>
                <w:rFonts w:ascii="Calibri"/>
                <w:w w:val="105"/>
                <w:sz w:val="11"/>
              </w:rPr>
              <w:t>of</w:t>
            </w:r>
            <w:r>
              <w:rPr>
                <w:rFonts w:ascii="Calibri"/>
                <w:spacing w:val="9"/>
                <w:w w:val="105"/>
                <w:sz w:val="11"/>
              </w:rPr>
              <w:t xml:space="preserve"> </w:t>
            </w:r>
            <w:r>
              <w:rPr>
                <w:rFonts w:ascii="Calibri"/>
                <w:w w:val="105"/>
                <w:sz w:val="11"/>
              </w:rPr>
              <w:t>certain</w:t>
            </w:r>
            <w:r>
              <w:rPr>
                <w:rFonts w:ascii="Calibri"/>
                <w:spacing w:val="5"/>
                <w:w w:val="105"/>
                <w:sz w:val="11"/>
              </w:rPr>
              <w:t xml:space="preserve"> </w:t>
            </w:r>
            <w:r>
              <w:rPr>
                <w:rFonts w:ascii="Calibri"/>
                <w:w w:val="105"/>
                <w:sz w:val="11"/>
              </w:rPr>
              <w:t>by-laws</w:t>
            </w:r>
            <w:r>
              <w:rPr>
                <w:rFonts w:ascii="Calibri"/>
                <w:spacing w:val="6"/>
                <w:w w:val="105"/>
                <w:sz w:val="11"/>
              </w:rPr>
              <w:t xml:space="preserve"> </w:t>
            </w:r>
            <w:r>
              <w:rPr>
                <w:rFonts w:ascii="Calibri"/>
                <w:spacing w:val="1"/>
                <w:w w:val="105"/>
                <w:sz w:val="11"/>
              </w:rPr>
              <w:t>will</w:t>
            </w:r>
            <w:r>
              <w:rPr>
                <w:rFonts w:ascii="Calibri"/>
                <w:spacing w:val="11"/>
                <w:w w:val="105"/>
                <w:sz w:val="11"/>
              </w:rPr>
              <w:t xml:space="preserve"> </w:t>
            </w:r>
            <w:r>
              <w:rPr>
                <w:rFonts w:ascii="Calibri"/>
                <w:w w:val="105"/>
                <w:sz w:val="11"/>
              </w:rPr>
              <w:t>be</w:t>
            </w:r>
            <w:r>
              <w:rPr>
                <w:rFonts w:ascii="Calibri"/>
                <w:spacing w:val="10"/>
                <w:w w:val="105"/>
                <w:sz w:val="11"/>
              </w:rPr>
              <w:t xml:space="preserve"> </w:t>
            </w:r>
            <w:r>
              <w:rPr>
                <w:rFonts w:ascii="Calibri"/>
                <w:w w:val="105"/>
                <w:sz w:val="11"/>
              </w:rPr>
              <w:t>decided</w:t>
            </w:r>
            <w:r>
              <w:rPr>
                <w:rFonts w:ascii="Calibri"/>
                <w:spacing w:val="5"/>
                <w:w w:val="105"/>
                <w:sz w:val="11"/>
              </w:rPr>
              <w:t xml:space="preserve"> </w:t>
            </w:r>
            <w:r>
              <w:rPr>
                <w:rFonts w:ascii="Calibri"/>
                <w:w w:val="105"/>
                <w:sz w:val="11"/>
              </w:rPr>
              <w:t>by</w:t>
            </w:r>
            <w:r>
              <w:rPr>
                <w:rFonts w:ascii="Calibri"/>
                <w:spacing w:val="7"/>
                <w:w w:val="105"/>
                <w:sz w:val="11"/>
              </w:rPr>
              <w:t xml:space="preserve"> </w:t>
            </w:r>
            <w:r>
              <w:rPr>
                <w:rFonts w:ascii="Calibri"/>
                <w:w w:val="105"/>
                <w:sz w:val="11"/>
              </w:rPr>
              <w:t>the</w:t>
            </w:r>
            <w:r>
              <w:rPr>
                <w:rFonts w:ascii="Calibri"/>
                <w:spacing w:val="10"/>
                <w:w w:val="105"/>
                <w:sz w:val="11"/>
              </w:rPr>
              <w:t xml:space="preserve"> </w:t>
            </w:r>
            <w:r>
              <w:rPr>
                <w:rFonts w:ascii="Calibri"/>
                <w:w w:val="105"/>
                <w:sz w:val="11"/>
              </w:rPr>
              <w:t>steering</w:t>
            </w:r>
            <w:r>
              <w:rPr>
                <w:rFonts w:ascii="Times New Roman"/>
                <w:spacing w:val="21"/>
                <w:w w:val="107"/>
                <w:sz w:val="11"/>
              </w:rPr>
              <w:t xml:space="preserve"> </w:t>
            </w:r>
            <w:r>
              <w:rPr>
                <w:rFonts w:ascii="Calibri"/>
                <w:w w:val="105"/>
                <w:sz w:val="11"/>
              </w:rPr>
              <w:t>committee</w:t>
            </w:r>
          </w:p>
        </w:tc>
        <w:tc>
          <w:tcPr>
            <w:tcW w:w="911" w:type="dxa"/>
            <w:tcBorders>
              <w:top w:val="single" w:sz="8" w:space="0" w:color="000000"/>
              <w:left w:val="single" w:sz="8" w:space="0" w:color="000000"/>
              <w:bottom w:val="single" w:sz="8" w:space="0" w:color="000000"/>
              <w:right w:val="single" w:sz="8" w:space="0" w:color="000000"/>
            </w:tcBorders>
          </w:tcPr>
          <w:p w14:paraId="6573C798" w14:textId="77777777" w:rsidR="00D17C03" w:rsidRDefault="00D17C03">
            <w:pPr>
              <w:pStyle w:val="TableParagraph"/>
              <w:rPr>
                <w:rFonts w:ascii="Times New Roman" w:eastAsia="Times New Roman" w:hAnsi="Times New Roman" w:cs="Times New Roman"/>
                <w:sz w:val="10"/>
                <w:szCs w:val="10"/>
              </w:rPr>
            </w:pPr>
          </w:p>
          <w:p w14:paraId="25BCF25B" w14:textId="77777777" w:rsidR="00D17C03" w:rsidRDefault="00D17C03">
            <w:pPr>
              <w:pStyle w:val="TableParagraph"/>
              <w:spacing w:before="11"/>
              <w:rPr>
                <w:rFonts w:ascii="Times New Roman" w:eastAsia="Times New Roman" w:hAnsi="Times New Roman" w:cs="Times New Roman"/>
                <w:sz w:val="9"/>
                <w:szCs w:val="9"/>
              </w:rPr>
            </w:pPr>
          </w:p>
          <w:p w14:paraId="5CAA4242" w14:textId="77777777" w:rsidR="00D17C03" w:rsidRDefault="00D17C03">
            <w:pPr>
              <w:pStyle w:val="TableParagraph"/>
              <w:ind w:left="101"/>
              <w:rPr>
                <w:rFonts w:ascii="Calibri" w:eastAsia="Calibri" w:hAnsi="Calibri" w:cs="Calibri"/>
                <w:sz w:val="11"/>
                <w:szCs w:val="11"/>
              </w:rPr>
            </w:pPr>
            <w:r>
              <w:rPr>
                <w:rFonts w:ascii="Calibri"/>
                <w:i/>
                <w:spacing w:val="-1"/>
                <w:w w:val="105"/>
                <w:sz w:val="11"/>
              </w:rPr>
              <w:t xml:space="preserve">The </w:t>
            </w:r>
            <w:r>
              <w:rPr>
                <w:rFonts w:ascii="Calibri"/>
                <w:i/>
                <w:w w:val="105"/>
                <w:sz w:val="11"/>
              </w:rPr>
              <w:t>COP</w:t>
            </w:r>
            <w:r>
              <w:rPr>
                <w:rFonts w:ascii="Calibri"/>
                <w:i/>
                <w:spacing w:val="4"/>
                <w:w w:val="105"/>
                <w:sz w:val="11"/>
              </w:rPr>
              <w:t xml:space="preserve"> </w:t>
            </w:r>
            <w:r>
              <w:rPr>
                <w:rFonts w:ascii="Calibri"/>
                <w:i/>
                <w:spacing w:val="-3"/>
                <w:w w:val="105"/>
                <w:sz w:val="11"/>
              </w:rPr>
              <w:t>26</w:t>
            </w:r>
          </w:p>
          <w:p w14:paraId="0ABCB678" w14:textId="77777777" w:rsidR="00D17C03" w:rsidRDefault="00D17C03">
            <w:pPr>
              <w:pStyle w:val="TableParagraph"/>
              <w:spacing w:before="15" w:line="264" w:lineRule="auto"/>
              <w:ind w:left="251" w:right="94" w:hanging="166"/>
              <w:rPr>
                <w:rFonts w:ascii="Calibri" w:eastAsia="Calibri" w:hAnsi="Calibri" w:cs="Calibri"/>
                <w:sz w:val="11"/>
                <w:szCs w:val="11"/>
              </w:rPr>
            </w:pPr>
            <w:r>
              <w:rPr>
                <w:rFonts w:ascii="Calibri"/>
                <w:i/>
                <w:w w:val="105"/>
                <w:sz w:val="11"/>
              </w:rPr>
              <w:t>hasn't</w:t>
            </w:r>
            <w:r>
              <w:rPr>
                <w:rFonts w:ascii="Calibri"/>
                <w:i/>
                <w:spacing w:val="6"/>
                <w:w w:val="105"/>
                <w:sz w:val="11"/>
              </w:rPr>
              <w:t xml:space="preserve"> </w:t>
            </w:r>
            <w:r>
              <w:rPr>
                <w:rFonts w:ascii="Calibri"/>
                <w:i/>
                <w:spacing w:val="-1"/>
                <w:w w:val="105"/>
                <w:sz w:val="11"/>
              </w:rPr>
              <w:t>been</w:t>
            </w:r>
            <w:r>
              <w:rPr>
                <w:rFonts w:ascii="Times New Roman"/>
                <w:i/>
                <w:spacing w:val="26"/>
                <w:w w:val="107"/>
                <w:sz w:val="11"/>
              </w:rPr>
              <w:t xml:space="preserve"> </w:t>
            </w:r>
            <w:r>
              <w:rPr>
                <w:rFonts w:ascii="Calibri"/>
                <w:i/>
                <w:spacing w:val="-1"/>
                <w:w w:val="105"/>
                <w:sz w:val="11"/>
              </w:rPr>
              <w:t>held.</w:t>
            </w:r>
          </w:p>
        </w:tc>
        <w:tc>
          <w:tcPr>
            <w:tcW w:w="2667" w:type="dxa"/>
            <w:tcBorders>
              <w:top w:val="single" w:sz="8" w:space="0" w:color="000000"/>
              <w:left w:val="single" w:sz="8" w:space="0" w:color="000000"/>
              <w:bottom w:val="single" w:sz="8" w:space="0" w:color="000000"/>
              <w:right w:val="single" w:sz="8" w:space="0" w:color="000000"/>
            </w:tcBorders>
            <w:hideMark/>
          </w:tcPr>
          <w:p w14:paraId="04B0E0EE" w14:textId="77777777" w:rsidR="00D17C03" w:rsidRDefault="00D17C03">
            <w:pPr>
              <w:pStyle w:val="TableParagraph"/>
              <w:spacing w:before="80" w:line="264" w:lineRule="auto"/>
              <w:ind w:left="22" w:right="25"/>
              <w:jc w:val="center"/>
              <w:rPr>
                <w:rFonts w:ascii="Calibri" w:eastAsia="Calibri" w:hAnsi="Calibri" w:cs="Calibri"/>
                <w:sz w:val="11"/>
                <w:szCs w:val="11"/>
              </w:rPr>
            </w:pPr>
            <w:r>
              <w:rPr>
                <w:rFonts w:ascii="Calibri"/>
                <w:w w:val="105"/>
                <w:sz w:val="11"/>
              </w:rPr>
              <w:t>If</w:t>
            </w:r>
            <w:r>
              <w:rPr>
                <w:rFonts w:ascii="Calibri"/>
                <w:spacing w:val="6"/>
                <w:w w:val="105"/>
                <w:sz w:val="11"/>
              </w:rPr>
              <w:t xml:space="preserve"> </w:t>
            </w:r>
            <w:r>
              <w:rPr>
                <w:rFonts w:ascii="Calibri"/>
                <w:w w:val="105"/>
                <w:sz w:val="11"/>
              </w:rPr>
              <w:t>needed,</w:t>
            </w:r>
            <w:r>
              <w:rPr>
                <w:rFonts w:ascii="Calibri"/>
                <w:spacing w:val="6"/>
                <w:w w:val="105"/>
                <w:sz w:val="11"/>
              </w:rPr>
              <w:t xml:space="preserve"> </w:t>
            </w:r>
            <w:r>
              <w:rPr>
                <w:rFonts w:ascii="Calibri"/>
                <w:w w:val="105"/>
                <w:sz w:val="11"/>
              </w:rPr>
              <w:t>the</w:t>
            </w:r>
            <w:r>
              <w:rPr>
                <w:rFonts w:ascii="Calibri"/>
                <w:spacing w:val="7"/>
                <w:w w:val="105"/>
                <w:sz w:val="11"/>
              </w:rPr>
              <w:t xml:space="preserve"> </w:t>
            </w:r>
            <w:r>
              <w:rPr>
                <w:rFonts w:ascii="Calibri"/>
                <w:w w:val="105"/>
                <w:sz w:val="11"/>
              </w:rPr>
              <w:t>admendements</w:t>
            </w:r>
            <w:r>
              <w:rPr>
                <w:rFonts w:ascii="Calibri"/>
                <w:spacing w:val="3"/>
                <w:w w:val="105"/>
                <w:sz w:val="11"/>
              </w:rPr>
              <w:t xml:space="preserve"> </w:t>
            </w:r>
            <w:r>
              <w:rPr>
                <w:rFonts w:ascii="Calibri"/>
                <w:w w:val="105"/>
                <w:sz w:val="11"/>
              </w:rPr>
              <w:t>of</w:t>
            </w:r>
            <w:r>
              <w:rPr>
                <w:rFonts w:ascii="Calibri"/>
                <w:spacing w:val="7"/>
                <w:w w:val="105"/>
                <w:sz w:val="11"/>
              </w:rPr>
              <w:t xml:space="preserve"> </w:t>
            </w:r>
            <w:r>
              <w:rPr>
                <w:rFonts w:ascii="Calibri"/>
                <w:w w:val="105"/>
                <w:sz w:val="11"/>
              </w:rPr>
              <w:t>the</w:t>
            </w:r>
            <w:r>
              <w:rPr>
                <w:rFonts w:ascii="Calibri"/>
                <w:spacing w:val="8"/>
                <w:w w:val="105"/>
                <w:sz w:val="11"/>
              </w:rPr>
              <w:t xml:space="preserve"> </w:t>
            </w:r>
            <w:r>
              <w:rPr>
                <w:rFonts w:ascii="Calibri"/>
                <w:w w:val="105"/>
                <w:sz w:val="11"/>
              </w:rPr>
              <w:t>law</w:t>
            </w:r>
            <w:r>
              <w:rPr>
                <w:rFonts w:ascii="Calibri"/>
                <w:spacing w:val="5"/>
                <w:w w:val="105"/>
                <w:sz w:val="11"/>
              </w:rPr>
              <w:t xml:space="preserve"> </w:t>
            </w:r>
            <w:r>
              <w:rPr>
                <w:rFonts w:ascii="Calibri"/>
                <w:w w:val="105"/>
                <w:sz w:val="11"/>
              </w:rPr>
              <w:t>on</w:t>
            </w:r>
            <w:r>
              <w:rPr>
                <w:rFonts w:ascii="Times New Roman"/>
                <w:spacing w:val="24"/>
                <w:w w:val="107"/>
                <w:sz w:val="11"/>
              </w:rPr>
              <w:t xml:space="preserve"> </w:t>
            </w:r>
            <w:r>
              <w:rPr>
                <w:rFonts w:ascii="Calibri"/>
                <w:w w:val="105"/>
                <w:sz w:val="11"/>
              </w:rPr>
              <w:t>climate</w:t>
            </w:r>
            <w:r>
              <w:rPr>
                <w:rFonts w:ascii="Calibri"/>
                <w:spacing w:val="8"/>
                <w:w w:val="105"/>
                <w:sz w:val="11"/>
              </w:rPr>
              <w:t xml:space="preserve"> </w:t>
            </w:r>
            <w:r>
              <w:rPr>
                <w:rFonts w:ascii="Calibri"/>
                <w:spacing w:val="-1"/>
                <w:w w:val="105"/>
                <w:sz w:val="11"/>
              </w:rPr>
              <w:t>change</w:t>
            </w:r>
            <w:r>
              <w:rPr>
                <w:rFonts w:ascii="Calibri"/>
                <w:spacing w:val="11"/>
                <w:w w:val="105"/>
                <w:sz w:val="11"/>
              </w:rPr>
              <w:t xml:space="preserve"> </w:t>
            </w:r>
            <w:r>
              <w:rPr>
                <w:rFonts w:ascii="Calibri"/>
                <w:spacing w:val="-1"/>
                <w:w w:val="105"/>
                <w:sz w:val="11"/>
              </w:rPr>
              <w:t>and</w:t>
            </w:r>
            <w:r>
              <w:rPr>
                <w:rFonts w:ascii="Calibri"/>
                <w:spacing w:val="4"/>
                <w:w w:val="105"/>
                <w:sz w:val="11"/>
              </w:rPr>
              <w:t xml:space="preserve"> </w:t>
            </w:r>
            <w:r>
              <w:rPr>
                <w:rFonts w:ascii="Calibri"/>
                <w:w w:val="105"/>
                <w:sz w:val="11"/>
              </w:rPr>
              <w:t>additional</w:t>
            </w:r>
            <w:r>
              <w:rPr>
                <w:rFonts w:ascii="Calibri"/>
                <w:spacing w:val="11"/>
                <w:w w:val="105"/>
                <w:sz w:val="11"/>
              </w:rPr>
              <w:t xml:space="preserve"> </w:t>
            </w:r>
            <w:r>
              <w:rPr>
                <w:rFonts w:ascii="Calibri"/>
                <w:w w:val="105"/>
                <w:sz w:val="11"/>
              </w:rPr>
              <w:t>climate</w:t>
            </w:r>
            <w:r>
              <w:rPr>
                <w:rFonts w:ascii="Times New Roman"/>
                <w:spacing w:val="30"/>
                <w:w w:val="107"/>
                <w:sz w:val="11"/>
              </w:rPr>
              <w:t xml:space="preserve"> </w:t>
            </w:r>
            <w:r>
              <w:rPr>
                <w:rFonts w:ascii="Calibri"/>
                <w:spacing w:val="-1"/>
                <w:w w:val="105"/>
                <w:sz w:val="11"/>
              </w:rPr>
              <w:t>change</w:t>
            </w:r>
            <w:r>
              <w:rPr>
                <w:rFonts w:ascii="Calibri"/>
                <w:spacing w:val="9"/>
                <w:w w:val="105"/>
                <w:sz w:val="11"/>
              </w:rPr>
              <w:t xml:space="preserve"> </w:t>
            </w:r>
            <w:r>
              <w:rPr>
                <w:rFonts w:ascii="Calibri"/>
                <w:w w:val="105"/>
                <w:sz w:val="11"/>
              </w:rPr>
              <w:t>by-laws</w:t>
            </w:r>
            <w:r>
              <w:rPr>
                <w:rFonts w:ascii="Calibri"/>
                <w:spacing w:val="5"/>
                <w:w w:val="105"/>
                <w:sz w:val="11"/>
              </w:rPr>
              <w:t xml:space="preserve"> </w:t>
            </w:r>
            <w:r>
              <w:rPr>
                <w:rFonts w:ascii="Calibri"/>
                <w:spacing w:val="-2"/>
                <w:w w:val="105"/>
                <w:sz w:val="11"/>
              </w:rPr>
              <w:t>are</w:t>
            </w:r>
            <w:r>
              <w:rPr>
                <w:rFonts w:ascii="Calibri"/>
                <w:spacing w:val="9"/>
                <w:w w:val="105"/>
                <w:sz w:val="11"/>
              </w:rPr>
              <w:t xml:space="preserve"> </w:t>
            </w:r>
            <w:r>
              <w:rPr>
                <w:rFonts w:ascii="Calibri"/>
                <w:w w:val="105"/>
                <w:sz w:val="11"/>
              </w:rPr>
              <w:t>adopted</w:t>
            </w:r>
            <w:r>
              <w:rPr>
                <w:rFonts w:ascii="Calibri"/>
                <w:spacing w:val="4"/>
                <w:w w:val="105"/>
                <w:sz w:val="11"/>
              </w:rPr>
              <w:t xml:space="preserve"> </w:t>
            </w:r>
            <w:r>
              <w:rPr>
                <w:rFonts w:ascii="Calibri"/>
                <w:w w:val="105"/>
                <w:sz w:val="11"/>
              </w:rPr>
              <w:t>by</w:t>
            </w:r>
            <w:r>
              <w:rPr>
                <w:rFonts w:ascii="Calibri"/>
                <w:spacing w:val="6"/>
                <w:w w:val="105"/>
                <w:sz w:val="11"/>
              </w:rPr>
              <w:t xml:space="preserve"> </w:t>
            </w:r>
            <w:r>
              <w:rPr>
                <w:rFonts w:ascii="Calibri"/>
                <w:w w:val="105"/>
                <w:sz w:val="11"/>
              </w:rPr>
              <w:t>the</w:t>
            </w:r>
            <w:r>
              <w:rPr>
                <w:rFonts w:ascii="Times New Roman"/>
                <w:spacing w:val="23"/>
                <w:w w:val="107"/>
                <w:sz w:val="11"/>
              </w:rPr>
              <w:t xml:space="preserve"> </w:t>
            </w:r>
            <w:r>
              <w:rPr>
                <w:rFonts w:ascii="Calibri"/>
                <w:w w:val="105"/>
                <w:sz w:val="11"/>
              </w:rPr>
              <w:t>Government</w:t>
            </w:r>
            <w:r>
              <w:rPr>
                <w:rFonts w:ascii="Calibri"/>
                <w:spacing w:val="6"/>
                <w:w w:val="105"/>
                <w:sz w:val="11"/>
              </w:rPr>
              <w:t xml:space="preserve"> </w:t>
            </w:r>
            <w:r>
              <w:rPr>
                <w:rFonts w:ascii="Calibri"/>
                <w:spacing w:val="-1"/>
                <w:w w:val="105"/>
                <w:sz w:val="11"/>
              </w:rPr>
              <w:t>and</w:t>
            </w:r>
            <w:r>
              <w:rPr>
                <w:rFonts w:ascii="Calibri"/>
                <w:spacing w:val="8"/>
                <w:w w:val="105"/>
                <w:sz w:val="11"/>
              </w:rPr>
              <w:t xml:space="preserve"> </w:t>
            </w:r>
            <w:r>
              <w:rPr>
                <w:rFonts w:ascii="Calibri"/>
                <w:w w:val="105"/>
                <w:sz w:val="11"/>
              </w:rPr>
              <w:t>published</w:t>
            </w:r>
            <w:r>
              <w:rPr>
                <w:rFonts w:ascii="Calibri"/>
                <w:spacing w:val="8"/>
                <w:w w:val="105"/>
                <w:sz w:val="11"/>
              </w:rPr>
              <w:t xml:space="preserve"> </w:t>
            </w:r>
            <w:r>
              <w:rPr>
                <w:rFonts w:ascii="Calibri"/>
                <w:spacing w:val="1"/>
                <w:w w:val="105"/>
                <w:sz w:val="11"/>
              </w:rPr>
              <w:t>in</w:t>
            </w:r>
            <w:r>
              <w:rPr>
                <w:rFonts w:ascii="Calibri"/>
                <w:spacing w:val="8"/>
                <w:w w:val="105"/>
                <w:sz w:val="11"/>
              </w:rPr>
              <w:t xml:space="preserve"> </w:t>
            </w:r>
            <w:r>
              <w:rPr>
                <w:rFonts w:ascii="Calibri"/>
                <w:w w:val="105"/>
                <w:sz w:val="11"/>
              </w:rPr>
              <w:t>the</w:t>
            </w:r>
            <w:r>
              <w:rPr>
                <w:rFonts w:ascii="Calibri"/>
                <w:spacing w:val="14"/>
                <w:w w:val="105"/>
                <w:sz w:val="11"/>
              </w:rPr>
              <w:t xml:space="preserve"> </w:t>
            </w:r>
            <w:r>
              <w:rPr>
                <w:rFonts w:ascii="Calibri"/>
                <w:w w:val="105"/>
                <w:sz w:val="11"/>
              </w:rPr>
              <w:t>Official</w:t>
            </w:r>
            <w:r>
              <w:rPr>
                <w:rFonts w:ascii="Times New Roman"/>
                <w:spacing w:val="25"/>
                <w:w w:val="108"/>
                <w:sz w:val="11"/>
              </w:rPr>
              <w:t xml:space="preserve"> </w:t>
            </w:r>
            <w:r>
              <w:rPr>
                <w:rFonts w:ascii="Calibri"/>
                <w:spacing w:val="-1"/>
                <w:w w:val="105"/>
                <w:sz w:val="11"/>
              </w:rPr>
              <w:t>Gazette</w:t>
            </w:r>
            <w:r>
              <w:rPr>
                <w:rFonts w:ascii="Calibri"/>
                <w:spacing w:val="9"/>
                <w:w w:val="105"/>
                <w:sz w:val="11"/>
              </w:rPr>
              <w:t xml:space="preserve"> </w:t>
            </w:r>
            <w:r>
              <w:rPr>
                <w:rFonts w:ascii="Calibri"/>
                <w:w w:val="105"/>
                <w:sz w:val="11"/>
              </w:rPr>
              <w:t>of</w:t>
            </w:r>
            <w:r>
              <w:rPr>
                <w:rFonts w:ascii="Calibri"/>
                <w:spacing w:val="7"/>
                <w:w w:val="105"/>
                <w:sz w:val="11"/>
              </w:rPr>
              <w:t xml:space="preserve"> </w:t>
            </w:r>
            <w:r>
              <w:rPr>
                <w:rFonts w:ascii="Calibri"/>
                <w:w w:val="105"/>
                <w:sz w:val="11"/>
              </w:rPr>
              <w:t>the</w:t>
            </w:r>
            <w:r>
              <w:rPr>
                <w:rFonts w:ascii="Calibri"/>
                <w:spacing w:val="9"/>
                <w:w w:val="105"/>
                <w:sz w:val="11"/>
              </w:rPr>
              <w:t xml:space="preserve"> </w:t>
            </w:r>
            <w:r>
              <w:rPr>
                <w:rFonts w:ascii="Calibri"/>
                <w:w w:val="105"/>
                <w:sz w:val="11"/>
              </w:rPr>
              <w:t>Republic of</w:t>
            </w:r>
            <w:r>
              <w:rPr>
                <w:rFonts w:ascii="Calibri"/>
                <w:spacing w:val="8"/>
                <w:w w:val="105"/>
                <w:sz w:val="11"/>
              </w:rPr>
              <w:t xml:space="preserve"> </w:t>
            </w:r>
            <w:r>
              <w:rPr>
                <w:rFonts w:ascii="Calibri"/>
                <w:w w:val="105"/>
                <w:sz w:val="11"/>
              </w:rPr>
              <w:t>Serbia</w:t>
            </w:r>
          </w:p>
        </w:tc>
      </w:tr>
      <w:tr w:rsidR="00D17C03" w14:paraId="7C414861" w14:textId="77777777" w:rsidTr="004B216B">
        <w:trPr>
          <w:trHeight w:hRule="exact" w:val="480"/>
          <w:jc w:val="center"/>
        </w:trPr>
        <w:tc>
          <w:tcPr>
            <w:tcW w:w="896" w:type="dxa"/>
            <w:vMerge/>
            <w:tcBorders>
              <w:top w:val="nil"/>
              <w:left w:val="single" w:sz="4" w:space="0" w:color="000000"/>
              <w:bottom w:val="single" w:sz="8" w:space="0" w:color="000000"/>
              <w:right w:val="single" w:sz="8" w:space="0" w:color="000000"/>
            </w:tcBorders>
            <w:vAlign w:val="center"/>
            <w:hideMark/>
          </w:tcPr>
          <w:p w14:paraId="0D5D7709" w14:textId="77777777" w:rsidR="00D17C03" w:rsidRDefault="00D17C03">
            <w:pPr>
              <w:rPr>
                <w:rFonts w:ascii="Calibri" w:eastAsia="Calibri" w:hAnsi="Calibri" w:cs="Calibri"/>
                <w:sz w:val="11"/>
                <w:szCs w:val="11"/>
              </w:rPr>
            </w:pPr>
          </w:p>
        </w:tc>
        <w:tc>
          <w:tcPr>
            <w:tcW w:w="389" w:type="dxa"/>
            <w:tcBorders>
              <w:top w:val="single" w:sz="8" w:space="0" w:color="000000"/>
              <w:left w:val="single" w:sz="8" w:space="0" w:color="000000"/>
              <w:bottom w:val="single" w:sz="8" w:space="0" w:color="000000"/>
              <w:right w:val="single" w:sz="8" w:space="0" w:color="000000"/>
            </w:tcBorders>
          </w:tcPr>
          <w:p w14:paraId="55AC52AF" w14:textId="77777777" w:rsidR="00D17C03" w:rsidRDefault="00D17C03">
            <w:pPr>
              <w:pStyle w:val="TableParagraph"/>
              <w:spacing w:before="5"/>
              <w:rPr>
                <w:rFonts w:ascii="Times New Roman" w:eastAsia="Times New Roman" w:hAnsi="Times New Roman" w:cs="Times New Roman"/>
                <w:sz w:val="13"/>
                <w:szCs w:val="13"/>
              </w:rPr>
            </w:pPr>
          </w:p>
          <w:p w14:paraId="4EECE92D" w14:textId="77777777" w:rsidR="00D17C03" w:rsidRDefault="00D17C03">
            <w:pPr>
              <w:pStyle w:val="TableParagraph"/>
              <w:ind w:left="14"/>
              <w:rPr>
                <w:rFonts w:ascii="Calibri" w:eastAsia="Calibri" w:hAnsi="Calibri" w:cs="Calibri"/>
                <w:sz w:val="11"/>
                <w:szCs w:val="11"/>
              </w:rPr>
            </w:pPr>
            <w:r>
              <w:rPr>
                <w:rFonts w:ascii="Calibri"/>
                <w:b/>
                <w:spacing w:val="-2"/>
                <w:w w:val="105"/>
                <w:sz w:val="11"/>
              </w:rPr>
              <w:t>2.2.2</w:t>
            </w:r>
          </w:p>
        </w:tc>
        <w:tc>
          <w:tcPr>
            <w:tcW w:w="2667" w:type="dxa"/>
            <w:tcBorders>
              <w:top w:val="single" w:sz="8" w:space="0" w:color="000000"/>
              <w:left w:val="single" w:sz="8" w:space="0" w:color="000000"/>
              <w:bottom w:val="single" w:sz="8" w:space="0" w:color="000000"/>
              <w:right w:val="single" w:sz="8" w:space="0" w:color="000000"/>
            </w:tcBorders>
            <w:hideMark/>
          </w:tcPr>
          <w:p w14:paraId="71BA48DF" w14:textId="77777777" w:rsidR="00D17C03" w:rsidRDefault="00D17C03">
            <w:pPr>
              <w:pStyle w:val="TableParagraph"/>
              <w:spacing w:before="80" w:line="264" w:lineRule="auto"/>
              <w:ind w:left="14" w:right="28"/>
              <w:rPr>
                <w:rFonts w:ascii="Calibri" w:eastAsia="Calibri" w:hAnsi="Calibri" w:cs="Calibri"/>
                <w:sz w:val="11"/>
                <w:szCs w:val="11"/>
              </w:rPr>
            </w:pPr>
            <w:r>
              <w:rPr>
                <w:rFonts w:ascii="Calibri"/>
                <w:w w:val="105"/>
                <w:sz w:val="11"/>
              </w:rPr>
              <w:t>5</w:t>
            </w:r>
            <w:r>
              <w:rPr>
                <w:rFonts w:ascii="Calibri"/>
                <w:spacing w:val="1"/>
                <w:w w:val="105"/>
                <w:sz w:val="11"/>
              </w:rPr>
              <w:t xml:space="preserve"> </w:t>
            </w:r>
            <w:r>
              <w:rPr>
                <w:rFonts w:ascii="Calibri"/>
                <w:w w:val="105"/>
                <w:sz w:val="11"/>
              </w:rPr>
              <w:t>by-laws</w:t>
            </w:r>
            <w:r>
              <w:rPr>
                <w:rFonts w:ascii="Calibri"/>
                <w:spacing w:val="10"/>
                <w:w w:val="105"/>
                <w:sz w:val="11"/>
              </w:rPr>
              <w:t xml:space="preserve"> </w:t>
            </w:r>
            <w:r>
              <w:rPr>
                <w:rFonts w:ascii="Calibri"/>
                <w:w w:val="105"/>
                <w:sz w:val="11"/>
              </w:rPr>
              <w:t>needed</w:t>
            </w:r>
            <w:r>
              <w:rPr>
                <w:rFonts w:ascii="Calibri"/>
                <w:spacing w:val="9"/>
                <w:w w:val="105"/>
                <w:sz w:val="11"/>
              </w:rPr>
              <w:t xml:space="preserve"> </w:t>
            </w:r>
            <w:r>
              <w:rPr>
                <w:rFonts w:ascii="Calibri"/>
                <w:w w:val="105"/>
                <w:sz w:val="11"/>
              </w:rPr>
              <w:t>for</w:t>
            </w:r>
            <w:r>
              <w:rPr>
                <w:rFonts w:ascii="Calibri"/>
                <w:spacing w:val="6"/>
                <w:w w:val="105"/>
                <w:sz w:val="11"/>
              </w:rPr>
              <w:t xml:space="preserve"> </w:t>
            </w:r>
            <w:r>
              <w:rPr>
                <w:rFonts w:ascii="Calibri"/>
                <w:w w:val="105"/>
                <w:sz w:val="11"/>
              </w:rPr>
              <w:t>the</w:t>
            </w:r>
            <w:r>
              <w:rPr>
                <w:rFonts w:ascii="Calibri"/>
                <w:spacing w:val="14"/>
                <w:w w:val="105"/>
                <w:sz w:val="11"/>
              </w:rPr>
              <w:t xml:space="preserve"> </w:t>
            </w:r>
            <w:r>
              <w:rPr>
                <w:rFonts w:ascii="Calibri"/>
                <w:w w:val="105"/>
                <w:sz w:val="11"/>
              </w:rPr>
              <w:t>implementation</w:t>
            </w:r>
            <w:r>
              <w:rPr>
                <w:rFonts w:ascii="Calibri"/>
                <w:spacing w:val="9"/>
                <w:w w:val="105"/>
                <w:sz w:val="11"/>
              </w:rPr>
              <w:t xml:space="preserve"> </w:t>
            </w:r>
            <w:r>
              <w:rPr>
                <w:rFonts w:ascii="Calibri"/>
                <w:w w:val="105"/>
                <w:sz w:val="11"/>
              </w:rPr>
              <w:t>of</w:t>
            </w:r>
            <w:r>
              <w:rPr>
                <w:rFonts w:ascii="Times New Roman"/>
                <w:spacing w:val="24"/>
                <w:w w:val="107"/>
                <w:sz w:val="11"/>
              </w:rPr>
              <w:t xml:space="preserve"> </w:t>
            </w:r>
            <w:r>
              <w:rPr>
                <w:rFonts w:ascii="Calibri"/>
                <w:w w:val="105"/>
                <w:sz w:val="11"/>
              </w:rPr>
              <w:t>the</w:t>
            </w:r>
            <w:r>
              <w:rPr>
                <w:rFonts w:ascii="Calibri"/>
                <w:spacing w:val="7"/>
                <w:w w:val="105"/>
                <w:sz w:val="11"/>
              </w:rPr>
              <w:t xml:space="preserve"> </w:t>
            </w:r>
            <w:r>
              <w:rPr>
                <w:rFonts w:ascii="Calibri"/>
                <w:spacing w:val="-2"/>
                <w:w w:val="105"/>
                <w:sz w:val="11"/>
              </w:rPr>
              <w:t>Law</w:t>
            </w:r>
            <w:r>
              <w:rPr>
                <w:rFonts w:ascii="Calibri"/>
                <w:spacing w:val="5"/>
                <w:w w:val="105"/>
                <w:sz w:val="11"/>
              </w:rPr>
              <w:t xml:space="preserve"> </w:t>
            </w:r>
            <w:r>
              <w:rPr>
                <w:rFonts w:ascii="Calibri"/>
                <w:w w:val="105"/>
                <w:sz w:val="11"/>
              </w:rPr>
              <w:t>on</w:t>
            </w:r>
            <w:r>
              <w:rPr>
                <w:rFonts w:ascii="Calibri"/>
                <w:spacing w:val="2"/>
                <w:w w:val="105"/>
                <w:sz w:val="11"/>
              </w:rPr>
              <w:t xml:space="preserve"> </w:t>
            </w:r>
            <w:r>
              <w:rPr>
                <w:rFonts w:ascii="Calibri"/>
                <w:w w:val="105"/>
                <w:sz w:val="11"/>
              </w:rPr>
              <w:t>Climate</w:t>
            </w:r>
            <w:r>
              <w:rPr>
                <w:rFonts w:ascii="Calibri"/>
                <w:spacing w:val="6"/>
                <w:w w:val="105"/>
                <w:sz w:val="11"/>
              </w:rPr>
              <w:t xml:space="preserve"> </w:t>
            </w:r>
            <w:r>
              <w:rPr>
                <w:rFonts w:ascii="Calibri"/>
                <w:spacing w:val="-1"/>
                <w:w w:val="105"/>
                <w:sz w:val="11"/>
              </w:rPr>
              <w:t>Change</w:t>
            </w:r>
            <w:r>
              <w:rPr>
                <w:rFonts w:ascii="Calibri"/>
                <w:spacing w:val="7"/>
                <w:w w:val="105"/>
                <w:sz w:val="11"/>
              </w:rPr>
              <w:t xml:space="preserve"> </w:t>
            </w:r>
            <w:r>
              <w:rPr>
                <w:rFonts w:ascii="Calibri"/>
                <w:spacing w:val="-2"/>
                <w:w w:val="105"/>
                <w:sz w:val="11"/>
              </w:rPr>
              <w:t>are</w:t>
            </w:r>
            <w:r>
              <w:rPr>
                <w:rFonts w:ascii="Calibri"/>
                <w:spacing w:val="7"/>
                <w:w w:val="105"/>
                <w:sz w:val="11"/>
              </w:rPr>
              <w:t xml:space="preserve"> </w:t>
            </w:r>
            <w:r>
              <w:rPr>
                <w:rFonts w:ascii="Calibri"/>
                <w:w w:val="105"/>
                <w:sz w:val="11"/>
              </w:rPr>
              <w:t>adopted.</w:t>
            </w:r>
          </w:p>
        </w:tc>
        <w:tc>
          <w:tcPr>
            <w:tcW w:w="1044" w:type="dxa"/>
            <w:tcBorders>
              <w:top w:val="single" w:sz="8" w:space="0" w:color="000000"/>
              <w:left w:val="single" w:sz="8" w:space="0" w:color="000000"/>
              <w:bottom w:val="single" w:sz="8" w:space="0" w:color="000000"/>
              <w:right w:val="single" w:sz="8" w:space="0" w:color="000000"/>
            </w:tcBorders>
            <w:hideMark/>
          </w:tcPr>
          <w:p w14:paraId="128A97F0" w14:textId="77777777" w:rsidR="00D17C03" w:rsidRDefault="00D17C03">
            <w:pPr>
              <w:pStyle w:val="TableParagraph"/>
              <w:spacing w:before="80" w:line="264" w:lineRule="auto"/>
              <w:ind w:left="125" w:right="60" w:hanging="80"/>
              <w:rPr>
                <w:rFonts w:ascii="Calibri" w:eastAsia="Calibri" w:hAnsi="Calibri" w:cs="Calibri"/>
                <w:sz w:val="11"/>
                <w:szCs w:val="11"/>
              </w:rPr>
            </w:pPr>
            <w:r>
              <w:rPr>
                <w:rFonts w:ascii="Calibri"/>
                <w:i/>
                <w:spacing w:val="-1"/>
                <w:w w:val="105"/>
                <w:sz w:val="11"/>
              </w:rPr>
              <w:t>Climate</w:t>
            </w:r>
            <w:r>
              <w:rPr>
                <w:rFonts w:ascii="Calibri"/>
                <w:i/>
                <w:spacing w:val="15"/>
                <w:w w:val="105"/>
                <w:sz w:val="11"/>
              </w:rPr>
              <w:t xml:space="preserve"> </w:t>
            </w:r>
            <w:r>
              <w:rPr>
                <w:rFonts w:ascii="Calibri"/>
                <w:i/>
                <w:w w:val="105"/>
                <w:sz w:val="11"/>
              </w:rPr>
              <w:t>change</w:t>
            </w:r>
            <w:r>
              <w:rPr>
                <w:rFonts w:ascii="Times New Roman"/>
                <w:i/>
                <w:spacing w:val="22"/>
                <w:w w:val="107"/>
                <w:sz w:val="11"/>
              </w:rPr>
              <w:t xml:space="preserve"> </w:t>
            </w:r>
            <w:r>
              <w:rPr>
                <w:rFonts w:ascii="Calibri"/>
                <w:i/>
                <w:spacing w:val="-1"/>
                <w:w w:val="105"/>
                <w:sz w:val="11"/>
              </w:rPr>
              <w:t>Department</w:t>
            </w:r>
          </w:p>
        </w:tc>
        <w:tc>
          <w:tcPr>
            <w:tcW w:w="1234" w:type="dxa"/>
            <w:tcBorders>
              <w:top w:val="single" w:sz="8" w:space="0" w:color="000000"/>
              <w:left w:val="single" w:sz="8" w:space="0" w:color="000000"/>
              <w:bottom w:val="single" w:sz="8" w:space="0" w:color="000000"/>
              <w:right w:val="single" w:sz="8" w:space="0" w:color="000000"/>
            </w:tcBorders>
          </w:tcPr>
          <w:p w14:paraId="69F38EA7" w14:textId="77777777" w:rsidR="00D17C03" w:rsidRDefault="00D17C03">
            <w:pPr>
              <w:pStyle w:val="TableParagraph"/>
              <w:spacing w:before="3"/>
              <w:rPr>
                <w:rFonts w:ascii="Times New Roman" w:eastAsia="Times New Roman" w:hAnsi="Times New Roman" w:cs="Times New Roman"/>
                <w:sz w:val="13"/>
                <w:szCs w:val="13"/>
              </w:rPr>
            </w:pPr>
          </w:p>
          <w:p w14:paraId="3FB48CE9" w14:textId="77777777" w:rsidR="00D17C03" w:rsidRDefault="00D17C03">
            <w:pPr>
              <w:pStyle w:val="TableParagraph"/>
              <w:ind w:left="6"/>
              <w:jc w:val="center"/>
              <w:rPr>
                <w:rFonts w:ascii="Calibri" w:eastAsia="Calibri" w:hAnsi="Calibri" w:cs="Calibri"/>
                <w:sz w:val="12"/>
                <w:szCs w:val="12"/>
              </w:rPr>
            </w:pPr>
            <w:r>
              <w:rPr>
                <w:rFonts w:ascii="Calibri"/>
                <w:w w:val="105"/>
                <w:sz w:val="12"/>
              </w:rPr>
              <w:t>-</w:t>
            </w:r>
          </w:p>
        </w:tc>
        <w:tc>
          <w:tcPr>
            <w:tcW w:w="2990" w:type="dxa"/>
            <w:tcBorders>
              <w:top w:val="single" w:sz="8" w:space="0" w:color="000000"/>
              <w:left w:val="single" w:sz="8" w:space="0" w:color="000000"/>
              <w:bottom w:val="single" w:sz="8" w:space="0" w:color="000000"/>
              <w:right w:val="single" w:sz="8" w:space="0" w:color="000000"/>
            </w:tcBorders>
            <w:hideMark/>
          </w:tcPr>
          <w:p w14:paraId="0C8EA43C" w14:textId="77777777" w:rsidR="00D17C03" w:rsidRDefault="00D17C03">
            <w:pPr>
              <w:pStyle w:val="TableParagraph"/>
              <w:spacing w:before="6" w:line="264" w:lineRule="auto"/>
              <w:ind w:left="46" w:right="48"/>
              <w:jc w:val="center"/>
              <w:rPr>
                <w:rFonts w:ascii="Calibri" w:eastAsia="Calibri" w:hAnsi="Calibri" w:cs="Calibri"/>
                <w:sz w:val="11"/>
                <w:szCs w:val="11"/>
              </w:rPr>
            </w:pPr>
            <w:r>
              <w:rPr>
                <w:rFonts w:ascii="Calibri"/>
                <w:w w:val="105"/>
                <w:sz w:val="11"/>
              </w:rPr>
              <w:t>AFD</w:t>
            </w:r>
            <w:r>
              <w:rPr>
                <w:rFonts w:ascii="Calibri"/>
                <w:spacing w:val="1"/>
                <w:w w:val="105"/>
                <w:sz w:val="11"/>
              </w:rPr>
              <w:t xml:space="preserve"> </w:t>
            </w:r>
            <w:r>
              <w:rPr>
                <w:rFonts w:ascii="Calibri"/>
                <w:spacing w:val="-2"/>
                <w:w w:val="105"/>
                <w:sz w:val="11"/>
              </w:rPr>
              <w:t>TA</w:t>
            </w:r>
            <w:r>
              <w:rPr>
                <w:rFonts w:ascii="Calibri"/>
                <w:spacing w:val="6"/>
                <w:w w:val="105"/>
                <w:sz w:val="11"/>
              </w:rPr>
              <w:t xml:space="preserve"> </w:t>
            </w:r>
            <w:r>
              <w:rPr>
                <w:rFonts w:ascii="Calibri"/>
                <w:w w:val="105"/>
                <w:sz w:val="11"/>
              </w:rPr>
              <w:t>activities</w:t>
            </w:r>
            <w:r>
              <w:rPr>
                <w:rFonts w:ascii="Calibri"/>
                <w:spacing w:val="5"/>
                <w:w w:val="105"/>
                <w:sz w:val="11"/>
              </w:rPr>
              <w:t xml:space="preserve"> </w:t>
            </w:r>
            <w:r>
              <w:rPr>
                <w:rFonts w:ascii="Calibri"/>
                <w:w w:val="105"/>
                <w:sz w:val="11"/>
              </w:rPr>
              <w:t>:</w:t>
            </w:r>
            <w:r>
              <w:rPr>
                <w:rFonts w:ascii="Calibri"/>
                <w:spacing w:val="4"/>
                <w:w w:val="105"/>
                <w:sz w:val="11"/>
              </w:rPr>
              <w:t xml:space="preserve"> </w:t>
            </w:r>
            <w:r>
              <w:rPr>
                <w:rFonts w:ascii="Calibri"/>
                <w:spacing w:val="1"/>
                <w:w w:val="105"/>
                <w:sz w:val="11"/>
              </w:rPr>
              <w:t>if</w:t>
            </w:r>
            <w:r>
              <w:rPr>
                <w:rFonts w:ascii="Calibri"/>
                <w:spacing w:val="8"/>
                <w:w w:val="105"/>
                <w:sz w:val="11"/>
              </w:rPr>
              <w:t xml:space="preserve"> </w:t>
            </w:r>
            <w:r>
              <w:rPr>
                <w:rFonts w:ascii="Calibri"/>
                <w:w w:val="105"/>
                <w:sz w:val="11"/>
              </w:rPr>
              <w:t>needed,</w:t>
            </w:r>
            <w:r>
              <w:rPr>
                <w:rFonts w:ascii="Calibri"/>
                <w:spacing w:val="6"/>
                <w:w w:val="105"/>
                <w:sz w:val="11"/>
              </w:rPr>
              <w:t xml:space="preserve"> </w:t>
            </w:r>
            <w:r>
              <w:rPr>
                <w:rFonts w:ascii="Calibri"/>
                <w:spacing w:val="-1"/>
                <w:w w:val="105"/>
                <w:sz w:val="11"/>
              </w:rPr>
              <w:t>support</w:t>
            </w:r>
            <w:r>
              <w:rPr>
                <w:rFonts w:ascii="Calibri"/>
                <w:spacing w:val="3"/>
                <w:w w:val="105"/>
                <w:sz w:val="11"/>
              </w:rPr>
              <w:t xml:space="preserve"> </w:t>
            </w:r>
            <w:r>
              <w:rPr>
                <w:rFonts w:ascii="Calibri"/>
                <w:w w:val="105"/>
                <w:sz w:val="11"/>
              </w:rPr>
              <w:t>for</w:t>
            </w:r>
            <w:r>
              <w:rPr>
                <w:rFonts w:ascii="Calibri"/>
                <w:spacing w:val="1"/>
                <w:w w:val="105"/>
                <w:sz w:val="11"/>
              </w:rPr>
              <w:t xml:space="preserve"> </w:t>
            </w:r>
            <w:r>
              <w:rPr>
                <w:rFonts w:ascii="Calibri"/>
                <w:w w:val="105"/>
                <w:sz w:val="11"/>
              </w:rPr>
              <w:t>drafting</w:t>
            </w:r>
            <w:r>
              <w:rPr>
                <w:rFonts w:ascii="Times New Roman"/>
                <w:spacing w:val="42"/>
                <w:w w:val="107"/>
                <w:sz w:val="11"/>
              </w:rPr>
              <w:t xml:space="preserve"> </w:t>
            </w:r>
            <w:r>
              <w:rPr>
                <w:rFonts w:ascii="Calibri"/>
                <w:w w:val="105"/>
                <w:sz w:val="11"/>
              </w:rPr>
              <w:t>of</w:t>
            </w:r>
            <w:r>
              <w:rPr>
                <w:rFonts w:ascii="Calibri"/>
                <w:spacing w:val="9"/>
                <w:w w:val="105"/>
                <w:sz w:val="11"/>
              </w:rPr>
              <w:t xml:space="preserve"> </w:t>
            </w:r>
            <w:r>
              <w:rPr>
                <w:rFonts w:ascii="Calibri"/>
                <w:w w:val="105"/>
                <w:sz w:val="11"/>
              </w:rPr>
              <w:t>certain</w:t>
            </w:r>
            <w:r>
              <w:rPr>
                <w:rFonts w:ascii="Calibri"/>
                <w:spacing w:val="5"/>
                <w:w w:val="105"/>
                <w:sz w:val="11"/>
              </w:rPr>
              <w:t xml:space="preserve"> </w:t>
            </w:r>
            <w:r>
              <w:rPr>
                <w:rFonts w:ascii="Calibri"/>
                <w:w w:val="105"/>
                <w:sz w:val="11"/>
              </w:rPr>
              <w:t>by-laws</w:t>
            </w:r>
            <w:r>
              <w:rPr>
                <w:rFonts w:ascii="Calibri"/>
                <w:spacing w:val="7"/>
                <w:w w:val="105"/>
                <w:sz w:val="11"/>
              </w:rPr>
              <w:t xml:space="preserve"> </w:t>
            </w:r>
            <w:r>
              <w:rPr>
                <w:rFonts w:ascii="Calibri"/>
                <w:spacing w:val="1"/>
                <w:w w:val="105"/>
                <w:sz w:val="11"/>
              </w:rPr>
              <w:t>will</w:t>
            </w:r>
            <w:r>
              <w:rPr>
                <w:rFonts w:ascii="Calibri"/>
                <w:spacing w:val="10"/>
                <w:w w:val="105"/>
                <w:sz w:val="11"/>
              </w:rPr>
              <w:t xml:space="preserve"> </w:t>
            </w:r>
            <w:r>
              <w:rPr>
                <w:rFonts w:ascii="Calibri"/>
                <w:w w:val="105"/>
                <w:sz w:val="11"/>
              </w:rPr>
              <w:t>be</w:t>
            </w:r>
            <w:r>
              <w:rPr>
                <w:rFonts w:ascii="Calibri"/>
                <w:spacing w:val="11"/>
                <w:w w:val="105"/>
                <w:sz w:val="11"/>
              </w:rPr>
              <w:t xml:space="preserve"> </w:t>
            </w:r>
            <w:r>
              <w:rPr>
                <w:rFonts w:ascii="Calibri"/>
                <w:w w:val="105"/>
                <w:sz w:val="11"/>
              </w:rPr>
              <w:t>decidedby</w:t>
            </w:r>
            <w:r>
              <w:rPr>
                <w:rFonts w:ascii="Calibri"/>
                <w:spacing w:val="6"/>
                <w:w w:val="105"/>
                <w:sz w:val="11"/>
              </w:rPr>
              <w:t xml:space="preserve"> </w:t>
            </w:r>
            <w:r>
              <w:rPr>
                <w:rFonts w:ascii="Calibri"/>
                <w:w w:val="105"/>
                <w:sz w:val="11"/>
              </w:rPr>
              <w:t>the</w:t>
            </w:r>
            <w:r>
              <w:rPr>
                <w:rFonts w:ascii="Calibri"/>
                <w:spacing w:val="11"/>
                <w:w w:val="105"/>
                <w:sz w:val="11"/>
              </w:rPr>
              <w:t xml:space="preserve"> </w:t>
            </w:r>
            <w:r>
              <w:rPr>
                <w:rFonts w:ascii="Calibri"/>
                <w:w w:val="105"/>
                <w:sz w:val="11"/>
              </w:rPr>
              <w:t>steering</w:t>
            </w:r>
            <w:r>
              <w:rPr>
                <w:rFonts w:ascii="Times New Roman"/>
                <w:spacing w:val="28"/>
                <w:w w:val="107"/>
                <w:sz w:val="11"/>
              </w:rPr>
              <w:t xml:space="preserve"> </w:t>
            </w:r>
            <w:r>
              <w:rPr>
                <w:rFonts w:ascii="Calibri"/>
                <w:w w:val="105"/>
                <w:sz w:val="11"/>
              </w:rPr>
              <w:t>committee</w:t>
            </w:r>
          </w:p>
        </w:tc>
        <w:tc>
          <w:tcPr>
            <w:tcW w:w="911" w:type="dxa"/>
            <w:tcBorders>
              <w:top w:val="single" w:sz="8" w:space="0" w:color="000000"/>
              <w:left w:val="single" w:sz="8" w:space="0" w:color="000000"/>
              <w:bottom w:val="single" w:sz="8" w:space="0" w:color="000000"/>
              <w:right w:val="single" w:sz="8" w:space="0" w:color="000000"/>
            </w:tcBorders>
            <w:hideMark/>
          </w:tcPr>
          <w:p w14:paraId="573F4040" w14:textId="77777777" w:rsidR="00D17C03" w:rsidRDefault="00D17C03">
            <w:pPr>
              <w:pStyle w:val="TableParagraph"/>
              <w:spacing w:before="80" w:line="264" w:lineRule="auto"/>
              <w:ind w:left="188" w:right="101" w:hanging="95"/>
              <w:rPr>
                <w:rFonts w:ascii="Calibri" w:eastAsia="Calibri" w:hAnsi="Calibri" w:cs="Calibri"/>
                <w:sz w:val="11"/>
                <w:szCs w:val="11"/>
              </w:rPr>
            </w:pPr>
            <w:r>
              <w:rPr>
                <w:rFonts w:ascii="Calibri"/>
                <w:i/>
                <w:w w:val="105"/>
                <w:sz w:val="11"/>
              </w:rPr>
              <w:t>No</w:t>
            </w:r>
            <w:r>
              <w:rPr>
                <w:rFonts w:ascii="Calibri"/>
                <w:i/>
                <w:spacing w:val="11"/>
                <w:w w:val="105"/>
                <w:sz w:val="11"/>
              </w:rPr>
              <w:t xml:space="preserve"> </w:t>
            </w:r>
            <w:r>
              <w:rPr>
                <w:rFonts w:ascii="Calibri"/>
                <w:i/>
                <w:w w:val="105"/>
                <w:sz w:val="11"/>
              </w:rPr>
              <w:t>by-laws</w:t>
            </w:r>
            <w:r>
              <w:rPr>
                <w:rFonts w:ascii="Times New Roman"/>
                <w:i/>
                <w:spacing w:val="26"/>
                <w:w w:val="107"/>
                <w:sz w:val="11"/>
              </w:rPr>
              <w:t xml:space="preserve"> </w:t>
            </w:r>
            <w:r>
              <w:rPr>
                <w:rFonts w:ascii="Calibri"/>
                <w:i/>
                <w:w w:val="105"/>
                <w:sz w:val="11"/>
              </w:rPr>
              <w:t>drafted</w:t>
            </w:r>
          </w:p>
        </w:tc>
        <w:tc>
          <w:tcPr>
            <w:tcW w:w="2667" w:type="dxa"/>
            <w:tcBorders>
              <w:top w:val="single" w:sz="8" w:space="0" w:color="000000"/>
              <w:left w:val="single" w:sz="8" w:space="0" w:color="000000"/>
              <w:bottom w:val="single" w:sz="8" w:space="0" w:color="000000"/>
              <w:right w:val="single" w:sz="8" w:space="0" w:color="000000"/>
            </w:tcBorders>
          </w:tcPr>
          <w:p w14:paraId="3090C8C5" w14:textId="77777777" w:rsidR="00D17C03" w:rsidRDefault="00D17C03">
            <w:pPr>
              <w:pStyle w:val="TableParagraph"/>
              <w:spacing w:before="5"/>
              <w:rPr>
                <w:rFonts w:ascii="Times New Roman" w:eastAsia="Times New Roman" w:hAnsi="Times New Roman" w:cs="Times New Roman"/>
                <w:sz w:val="13"/>
                <w:szCs w:val="13"/>
              </w:rPr>
            </w:pPr>
          </w:p>
          <w:p w14:paraId="3D72E829" w14:textId="77777777" w:rsidR="00D17C03" w:rsidRDefault="00D17C03">
            <w:pPr>
              <w:pStyle w:val="TableParagraph"/>
              <w:ind w:left="14"/>
              <w:rPr>
                <w:rFonts w:ascii="Calibri" w:eastAsia="Calibri" w:hAnsi="Calibri" w:cs="Calibri"/>
                <w:sz w:val="11"/>
                <w:szCs w:val="11"/>
              </w:rPr>
            </w:pPr>
            <w:r>
              <w:rPr>
                <w:rFonts w:ascii="Calibri"/>
                <w:w w:val="105"/>
                <w:sz w:val="11"/>
              </w:rPr>
              <w:t>5</w:t>
            </w:r>
            <w:r>
              <w:rPr>
                <w:rFonts w:ascii="Calibri"/>
                <w:spacing w:val="-4"/>
                <w:w w:val="105"/>
                <w:sz w:val="11"/>
              </w:rPr>
              <w:t xml:space="preserve"> </w:t>
            </w:r>
            <w:r>
              <w:rPr>
                <w:rFonts w:ascii="Calibri"/>
                <w:w w:val="105"/>
                <w:sz w:val="11"/>
              </w:rPr>
              <w:t>by-laws</w:t>
            </w:r>
            <w:r>
              <w:rPr>
                <w:rFonts w:ascii="Calibri"/>
                <w:spacing w:val="4"/>
                <w:w w:val="105"/>
                <w:sz w:val="11"/>
              </w:rPr>
              <w:t xml:space="preserve"> </w:t>
            </w:r>
            <w:r>
              <w:rPr>
                <w:rFonts w:ascii="Calibri"/>
                <w:spacing w:val="-2"/>
                <w:w w:val="105"/>
                <w:sz w:val="11"/>
              </w:rPr>
              <w:t>are</w:t>
            </w:r>
            <w:r>
              <w:rPr>
                <w:rFonts w:ascii="Calibri"/>
                <w:spacing w:val="8"/>
                <w:w w:val="105"/>
                <w:sz w:val="11"/>
              </w:rPr>
              <w:t xml:space="preserve"> </w:t>
            </w:r>
            <w:r>
              <w:rPr>
                <w:rFonts w:ascii="Calibri"/>
                <w:w w:val="105"/>
                <w:sz w:val="11"/>
              </w:rPr>
              <w:t>adopted</w:t>
            </w:r>
            <w:r>
              <w:rPr>
                <w:rFonts w:ascii="Calibri"/>
                <w:spacing w:val="3"/>
                <w:w w:val="105"/>
                <w:sz w:val="11"/>
              </w:rPr>
              <w:t xml:space="preserve"> </w:t>
            </w:r>
            <w:r>
              <w:rPr>
                <w:rFonts w:ascii="Calibri"/>
                <w:w w:val="105"/>
                <w:sz w:val="11"/>
              </w:rPr>
              <w:t>by</w:t>
            </w:r>
            <w:r>
              <w:rPr>
                <w:rFonts w:ascii="Calibri"/>
                <w:spacing w:val="4"/>
                <w:w w:val="105"/>
                <w:sz w:val="11"/>
              </w:rPr>
              <w:t xml:space="preserve"> </w:t>
            </w:r>
            <w:r>
              <w:rPr>
                <w:rFonts w:ascii="Calibri"/>
                <w:w w:val="105"/>
                <w:sz w:val="11"/>
              </w:rPr>
              <w:t>the</w:t>
            </w:r>
            <w:r>
              <w:rPr>
                <w:rFonts w:ascii="Calibri"/>
                <w:spacing w:val="8"/>
                <w:w w:val="105"/>
                <w:sz w:val="11"/>
              </w:rPr>
              <w:t xml:space="preserve"> </w:t>
            </w:r>
            <w:r>
              <w:rPr>
                <w:rFonts w:ascii="Calibri"/>
                <w:spacing w:val="-2"/>
                <w:w w:val="105"/>
                <w:sz w:val="11"/>
              </w:rPr>
              <w:t>GoS</w:t>
            </w:r>
          </w:p>
        </w:tc>
      </w:tr>
      <w:tr w:rsidR="00D17C03" w14:paraId="1E73A524" w14:textId="77777777" w:rsidTr="004B216B">
        <w:trPr>
          <w:trHeight w:hRule="exact" w:val="1111"/>
          <w:jc w:val="center"/>
        </w:trPr>
        <w:tc>
          <w:tcPr>
            <w:tcW w:w="896" w:type="dxa"/>
            <w:vMerge/>
            <w:tcBorders>
              <w:top w:val="nil"/>
              <w:left w:val="single" w:sz="4" w:space="0" w:color="000000"/>
              <w:bottom w:val="single" w:sz="8" w:space="0" w:color="000000"/>
              <w:right w:val="single" w:sz="8" w:space="0" w:color="000000"/>
            </w:tcBorders>
            <w:vAlign w:val="center"/>
            <w:hideMark/>
          </w:tcPr>
          <w:p w14:paraId="6F82A91F" w14:textId="77777777" w:rsidR="00D17C03" w:rsidRDefault="00D17C03">
            <w:pPr>
              <w:rPr>
                <w:rFonts w:ascii="Calibri" w:eastAsia="Calibri" w:hAnsi="Calibri" w:cs="Calibri"/>
                <w:sz w:val="11"/>
                <w:szCs w:val="11"/>
              </w:rPr>
            </w:pPr>
          </w:p>
        </w:tc>
        <w:tc>
          <w:tcPr>
            <w:tcW w:w="389" w:type="dxa"/>
            <w:tcBorders>
              <w:top w:val="single" w:sz="8" w:space="0" w:color="000000"/>
              <w:left w:val="single" w:sz="8" w:space="0" w:color="000000"/>
              <w:bottom w:val="single" w:sz="8" w:space="0" w:color="000000"/>
              <w:right w:val="single" w:sz="8" w:space="0" w:color="000000"/>
            </w:tcBorders>
          </w:tcPr>
          <w:p w14:paraId="029EFC15" w14:textId="77777777" w:rsidR="00D17C03" w:rsidRDefault="00D17C03">
            <w:pPr>
              <w:pStyle w:val="TableParagraph"/>
              <w:rPr>
                <w:rFonts w:ascii="Times New Roman" w:eastAsia="Times New Roman" w:hAnsi="Times New Roman" w:cs="Times New Roman"/>
                <w:sz w:val="10"/>
                <w:szCs w:val="10"/>
              </w:rPr>
            </w:pPr>
          </w:p>
          <w:p w14:paraId="283961CF" w14:textId="77777777" w:rsidR="00D17C03" w:rsidRDefault="00D17C03">
            <w:pPr>
              <w:pStyle w:val="TableParagraph"/>
              <w:rPr>
                <w:rFonts w:ascii="Times New Roman" w:eastAsia="Times New Roman" w:hAnsi="Times New Roman" w:cs="Times New Roman"/>
                <w:sz w:val="10"/>
                <w:szCs w:val="10"/>
              </w:rPr>
            </w:pPr>
          </w:p>
          <w:p w14:paraId="3C6A142C" w14:textId="77777777" w:rsidR="00D17C03" w:rsidRDefault="00D17C03">
            <w:pPr>
              <w:pStyle w:val="TableParagraph"/>
              <w:rPr>
                <w:rFonts w:ascii="Times New Roman" w:eastAsia="Times New Roman" w:hAnsi="Times New Roman" w:cs="Times New Roman"/>
                <w:sz w:val="10"/>
                <w:szCs w:val="10"/>
              </w:rPr>
            </w:pPr>
          </w:p>
          <w:p w14:paraId="4C94C1E3" w14:textId="77777777" w:rsidR="00D17C03" w:rsidRDefault="00D17C03">
            <w:pPr>
              <w:pStyle w:val="TableParagraph"/>
              <w:spacing w:before="5"/>
              <w:rPr>
                <w:rFonts w:ascii="Times New Roman" w:eastAsia="Times New Roman" w:hAnsi="Times New Roman" w:cs="Times New Roman"/>
                <w:sz w:val="9"/>
                <w:szCs w:val="9"/>
              </w:rPr>
            </w:pPr>
          </w:p>
          <w:p w14:paraId="01DEFC82" w14:textId="77777777" w:rsidR="00D17C03" w:rsidRDefault="00D17C03">
            <w:pPr>
              <w:pStyle w:val="TableParagraph"/>
              <w:ind w:left="14"/>
              <w:rPr>
                <w:rFonts w:ascii="Calibri" w:eastAsia="Calibri" w:hAnsi="Calibri" w:cs="Calibri"/>
                <w:sz w:val="11"/>
                <w:szCs w:val="11"/>
              </w:rPr>
            </w:pPr>
            <w:r>
              <w:rPr>
                <w:rFonts w:ascii="Calibri"/>
                <w:b/>
                <w:spacing w:val="-2"/>
                <w:w w:val="105"/>
                <w:sz w:val="11"/>
              </w:rPr>
              <w:t>2.2.3</w:t>
            </w:r>
          </w:p>
        </w:tc>
        <w:tc>
          <w:tcPr>
            <w:tcW w:w="2667" w:type="dxa"/>
            <w:tcBorders>
              <w:top w:val="single" w:sz="8" w:space="0" w:color="000000"/>
              <w:left w:val="single" w:sz="8" w:space="0" w:color="000000"/>
              <w:bottom w:val="single" w:sz="8" w:space="0" w:color="000000"/>
              <w:right w:val="single" w:sz="8" w:space="0" w:color="000000"/>
            </w:tcBorders>
          </w:tcPr>
          <w:p w14:paraId="6289AEF0" w14:textId="77777777" w:rsidR="00D17C03" w:rsidRDefault="00D17C03">
            <w:pPr>
              <w:pStyle w:val="TableParagraph"/>
              <w:rPr>
                <w:rFonts w:ascii="Times New Roman" w:eastAsia="Times New Roman" w:hAnsi="Times New Roman" w:cs="Times New Roman"/>
                <w:sz w:val="10"/>
                <w:szCs w:val="10"/>
              </w:rPr>
            </w:pPr>
          </w:p>
          <w:p w14:paraId="5709115E" w14:textId="77777777" w:rsidR="00D17C03" w:rsidRDefault="00D17C03">
            <w:pPr>
              <w:pStyle w:val="TableParagraph"/>
              <w:rPr>
                <w:rFonts w:ascii="Times New Roman" w:eastAsia="Times New Roman" w:hAnsi="Times New Roman" w:cs="Times New Roman"/>
                <w:sz w:val="10"/>
                <w:szCs w:val="10"/>
              </w:rPr>
            </w:pPr>
          </w:p>
          <w:p w14:paraId="11EC2E60" w14:textId="77777777" w:rsidR="00D17C03" w:rsidRDefault="00D17C03">
            <w:pPr>
              <w:pStyle w:val="TableParagraph"/>
              <w:spacing w:before="10"/>
              <w:rPr>
                <w:rFonts w:ascii="Times New Roman" w:eastAsia="Times New Roman" w:hAnsi="Times New Roman" w:cs="Times New Roman"/>
                <w:sz w:val="12"/>
                <w:szCs w:val="12"/>
              </w:rPr>
            </w:pPr>
          </w:p>
          <w:p w14:paraId="2CBBC994" w14:textId="77777777" w:rsidR="00D17C03" w:rsidRDefault="00D17C03">
            <w:pPr>
              <w:pStyle w:val="TableParagraph"/>
              <w:spacing w:line="264" w:lineRule="auto"/>
              <w:ind w:left="14" w:right="555"/>
              <w:rPr>
                <w:rFonts w:ascii="Calibri" w:eastAsia="Calibri" w:hAnsi="Calibri" w:cs="Calibri"/>
                <w:sz w:val="11"/>
                <w:szCs w:val="11"/>
              </w:rPr>
            </w:pPr>
            <w:r>
              <w:rPr>
                <w:rFonts w:ascii="Calibri"/>
                <w:spacing w:val="-3"/>
                <w:w w:val="105"/>
                <w:sz w:val="11"/>
              </w:rPr>
              <w:t>MRV</w:t>
            </w:r>
            <w:r>
              <w:rPr>
                <w:rFonts w:ascii="Calibri"/>
                <w:spacing w:val="9"/>
                <w:w w:val="105"/>
                <w:sz w:val="11"/>
              </w:rPr>
              <w:t xml:space="preserve"> </w:t>
            </w:r>
            <w:r>
              <w:rPr>
                <w:rFonts w:ascii="Calibri"/>
                <w:w w:val="105"/>
                <w:sz w:val="11"/>
              </w:rPr>
              <w:t>system</w:t>
            </w:r>
            <w:r>
              <w:rPr>
                <w:rFonts w:ascii="Calibri"/>
                <w:spacing w:val="6"/>
                <w:w w:val="105"/>
                <w:sz w:val="11"/>
              </w:rPr>
              <w:t xml:space="preserve"> </w:t>
            </w:r>
            <w:r>
              <w:rPr>
                <w:rFonts w:ascii="Calibri"/>
                <w:w w:val="105"/>
                <w:sz w:val="11"/>
              </w:rPr>
              <w:t>for</w:t>
            </w:r>
            <w:r>
              <w:rPr>
                <w:rFonts w:ascii="Calibri"/>
                <w:spacing w:val="3"/>
                <w:w w:val="105"/>
                <w:sz w:val="11"/>
              </w:rPr>
              <w:t xml:space="preserve"> </w:t>
            </w:r>
            <w:r>
              <w:rPr>
                <w:rFonts w:ascii="Calibri"/>
                <w:w w:val="105"/>
                <w:sz w:val="11"/>
              </w:rPr>
              <w:t>the</w:t>
            </w:r>
            <w:r>
              <w:rPr>
                <w:rFonts w:ascii="Calibri"/>
                <w:spacing w:val="11"/>
                <w:w w:val="105"/>
                <w:sz w:val="11"/>
              </w:rPr>
              <w:t xml:space="preserve"> </w:t>
            </w:r>
            <w:r>
              <w:rPr>
                <w:rFonts w:ascii="Calibri"/>
                <w:spacing w:val="1"/>
                <w:w w:val="105"/>
                <w:sz w:val="11"/>
              </w:rPr>
              <w:t>fulfillment</w:t>
            </w:r>
            <w:r>
              <w:rPr>
                <w:rFonts w:ascii="Calibri"/>
                <w:spacing w:val="4"/>
                <w:w w:val="105"/>
                <w:sz w:val="11"/>
              </w:rPr>
              <w:t xml:space="preserve"> </w:t>
            </w:r>
            <w:r>
              <w:rPr>
                <w:rFonts w:ascii="Calibri"/>
                <w:w w:val="105"/>
                <w:sz w:val="11"/>
              </w:rPr>
              <w:t>of</w:t>
            </w:r>
            <w:r>
              <w:rPr>
                <w:rFonts w:ascii="Times New Roman"/>
                <w:spacing w:val="27"/>
                <w:w w:val="107"/>
                <w:sz w:val="11"/>
              </w:rPr>
              <w:t xml:space="preserve"> </w:t>
            </w:r>
            <w:r>
              <w:rPr>
                <w:rFonts w:ascii="Calibri"/>
                <w:w w:val="105"/>
                <w:sz w:val="11"/>
              </w:rPr>
              <w:t>obligations</w:t>
            </w:r>
            <w:r>
              <w:rPr>
                <w:rFonts w:ascii="Calibri"/>
                <w:spacing w:val="5"/>
                <w:w w:val="105"/>
                <w:sz w:val="11"/>
              </w:rPr>
              <w:t xml:space="preserve"> </w:t>
            </w:r>
            <w:r>
              <w:rPr>
                <w:rFonts w:ascii="Calibri"/>
                <w:w w:val="105"/>
                <w:sz w:val="11"/>
              </w:rPr>
              <w:t>to</w:t>
            </w:r>
            <w:r>
              <w:rPr>
                <w:rFonts w:ascii="Calibri"/>
                <w:spacing w:val="3"/>
                <w:w w:val="105"/>
                <w:sz w:val="11"/>
              </w:rPr>
              <w:t xml:space="preserve"> </w:t>
            </w:r>
            <w:r>
              <w:rPr>
                <w:rFonts w:ascii="Calibri"/>
                <w:spacing w:val="-1"/>
                <w:w w:val="105"/>
                <w:sz w:val="11"/>
              </w:rPr>
              <w:t>UNFCCC</w:t>
            </w:r>
            <w:r>
              <w:rPr>
                <w:rFonts w:ascii="Calibri"/>
                <w:spacing w:val="3"/>
                <w:w w:val="105"/>
                <w:sz w:val="11"/>
              </w:rPr>
              <w:t xml:space="preserve"> </w:t>
            </w:r>
            <w:r>
              <w:rPr>
                <w:rFonts w:ascii="Calibri"/>
                <w:spacing w:val="1"/>
                <w:w w:val="105"/>
                <w:sz w:val="11"/>
              </w:rPr>
              <w:t>is</w:t>
            </w:r>
            <w:r>
              <w:rPr>
                <w:rFonts w:ascii="Calibri"/>
                <w:spacing w:val="5"/>
                <w:w w:val="105"/>
                <w:sz w:val="11"/>
              </w:rPr>
              <w:t xml:space="preserve"> </w:t>
            </w:r>
            <w:r>
              <w:rPr>
                <w:rFonts w:ascii="Calibri"/>
                <w:w w:val="105"/>
                <w:sz w:val="11"/>
              </w:rPr>
              <w:t>set</w:t>
            </w:r>
            <w:r>
              <w:rPr>
                <w:rFonts w:ascii="Calibri"/>
                <w:spacing w:val="2"/>
                <w:w w:val="105"/>
                <w:sz w:val="11"/>
              </w:rPr>
              <w:t xml:space="preserve"> </w:t>
            </w:r>
            <w:r>
              <w:rPr>
                <w:rFonts w:ascii="Calibri"/>
                <w:w w:val="105"/>
                <w:sz w:val="11"/>
              </w:rPr>
              <w:t>up.</w:t>
            </w:r>
          </w:p>
        </w:tc>
        <w:tc>
          <w:tcPr>
            <w:tcW w:w="1044" w:type="dxa"/>
            <w:tcBorders>
              <w:top w:val="single" w:sz="8" w:space="0" w:color="000000"/>
              <w:left w:val="single" w:sz="8" w:space="0" w:color="000000"/>
              <w:bottom w:val="single" w:sz="8" w:space="0" w:color="000000"/>
              <w:right w:val="single" w:sz="8" w:space="0" w:color="000000"/>
            </w:tcBorders>
          </w:tcPr>
          <w:p w14:paraId="3B310F27" w14:textId="77777777" w:rsidR="00D17C03" w:rsidRDefault="00D17C03">
            <w:pPr>
              <w:pStyle w:val="TableParagraph"/>
              <w:rPr>
                <w:rFonts w:ascii="Times New Roman" w:eastAsia="Times New Roman" w:hAnsi="Times New Roman" w:cs="Times New Roman"/>
                <w:sz w:val="10"/>
                <w:szCs w:val="10"/>
              </w:rPr>
            </w:pPr>
          </w:p>
          <w:p w14:paraId="641F2395" w14:textId="77777777" w:rsidR="00D17C03" w:rsidRDefault="00D17C03">
            <w:pPr>
              <w:pStyle w:val="TableParagraph"/>
              <w:rPr>
                <w:rFonts w:ascii="Times New Roman" w:eastAsia="Times New Roman" w:hAnsi="Times New Roman" w:cs="Times New Roman"/>
                <w:sz w:val="10"/>
                <w:szCs w:val="10"/>
              </w:rPr>
            </w:pPr>
          </w:p>
          <w:p w14:paraId="19A4F1DC" w14:textId="77777777" w:rsidR="00D17C03" w:rsidRDefault="00D17C03">
            <w:pPr>
              <w:pStyle w:val="TableParagraph"/>
              <w:spacing w:before="10"/>
              <w:rPr>
                <w:rFonts w:ascii="Times New Roman" w:eastAsia="Times New Roman" w:hAnsi="Times New Roman" w:cs="Times New Roman"/>
                <w:sz w:val="12"/>
                <w:szCs w:val="12"/>
              </w:rPr>
            </w:pPr>
          </w:p>
          <w:p w14:paraId="67DF3985" w14:textId="77777777" w:rsidR="00D17C03" w:rsidRDefault="00D17C03">
            <w:pPr>
              <w:pStyle w:val="TableParagraph"/>
              <w:spacing w:line="264" w:lineRule="auto"/>
              <w:ind w:left="125" w:right="60" w:hanging="80"/>
              <w:rPr>
                <w:rFonts w:ascii="Calibri" w:eastAsia="Calibri" w:hAnsi="Calibri" w:cs="Calibri"/>
                <w:sz w:val="11"/>
                <w:szCs w:val="11"/>
              </w:rPr>
            </w:pPr>
            <w:r>
              <w:rPr>
                <w:rFonts w:ascii="Calibri"/>
                <w:i/>
                <w:spacing w:val="-1"/>
                <w:w w:val="105"/>
                <w:sz w:val="11"/>
              </w:rPr>
              <w:t>Climate</w:t>
            </w:r>
            <w:r>
              <w:rPr>
                <w:rFonts w:ascii="Calibri"/>
                <w:i/>
                <w:spacing w:val="15"/>
                <w:w w:val="105"/>
                <w:sz w:val="11"/>
              </w:rPr>
              <w:t xml:space="preserve"> </w:t>
            </w:r>
            <w:r>
              <w:rPr>
                <w:rFonts w:ascii="Calibri"/>
                <w:i/>
                <w:w w:val="105"/>
                <w:sz w:val="11"/>
              </w:rPr>
              <w:t>change</w:t>
            </w:r>
            <w:r>
              <w:rPr>
                <w:rFonts w:ascii="Times New Roman"/>
                <w:i/>
                <w:spacing w:val="22"/>
                <w:w w:val="107"/>
                <w:sz w:val="11"/>
              </w:rPr>
              <w:t xml:space="preserve"> </w:t>
            </w:r>
            <w:r>
              <w:rPr>
                <w:rFonts w:ascii="Calibri"/>
                <w:i/>
                <w:spacing w:val="-1"/>
                <w:w w:val="105"/>
                <w:sz w:val="11"/>
              </w:rPr>
              <w:t>Department</w:t>
            </w:r>
          </w:p>
        </w:tc>
        <w:tc>
          <w:tcPr>
            <w:tcW w:w="1234" w:type="dxa"/>
            <w:tcBorders>
              <w:top w:val="single" w:sz="8" w:space="0" w:color="000000"/>
              <w:left w:val="single" w:sz="8" w:space="0" w:color="000000"/>
              <w:bottom w:val="single" w:sz="8" w:space="0" w:color="000000"/>
              <w:right w:val="single" w:sz="8" w:space="0" w:color="000000"/>
            </w:tcBorders>
          </w:tcPr>
          <w:p w14:paraId="79AE90C9" w14:textId="77777777" w:rsidR="00D17C03" w:rsidRDefault="00D17C03">
            <w:pPr>
              <w:pStyle w:val="TableParagraph"/>
              <w:rPr>
                <w:rFonts w:ascii="Times New Roman" w:eastAsia="Times New Roman" w:hAnsi="Times New Roman" w:cs="Times New Roman"/>
                <w:sz w:val="12"/>
                <w:szCs w:val="12"/>
              </w:rPr>
            </w:pPr>
          </w:p>
          <w:p w14:paraId="38F55752" w14:textId="77777777" w:rsidR="00D17C03" w:rsidRDefault="00D17C03">
            <w:pPr>
              <w:pStyle w:val="TableParagraph"/>
              <w:rPr>
                <w:rFonts w:ascii="Times New Roman" w:eastAsia="Times New Roman" w:hAnsi="Times New Roman" w:cs="Times New Roman"/>
                <w:sz w:val="12"/>
                <w:szCs w:val="12"/>
              </w:rPr>
            </w:pPr>
          </w:p>
          <w:p w14:paraId="3723B8A2" w14:textId="77777777" w:rsidR="00D17C03" w:rsidRDefault="00D17C03">
            <w:pPr>
              <w:pStyle w:val="TableParagraph"/>
              <w:spacing w:before="2"/>
              <w:rPr>
                <w:rFonts w:ascii="Times New Roman" w:eastAsia="Times New Roman" w:hAnsi="Times New Roman" w:cs="Times New Roman"/>
                <w:sz w:val="15"/>
                <w:szCs w:val="15"/>
              </w:rPr>
            </w:pPr>
          </w:p>
          <w:p w14:paraId="706F0281" w14:textId="77777777" w:rsidR="00D17C03" w:rsidRDefault="00D17C03">
            <w:pPr>
              <w:pStyle w:val="TableParagraph"/>
              <w:ind w:left="6"/>
              <w:jc w:val="center"/>
              <w:rPr>
                <w:rFonts w:ascii="Calibri" w:eastAsia="Calibri" w:hAnsi="Calibri" w:cs="Calibri"/>
                <w:sz w:val="12"/>
                <w:szCs w:val="12"/>
              </w:rPr>
            </w:pPr>
            <w:r>
              <w:rPr>
                <w:rFonts w:ascii="Calibri"/>
                <w:w w:val="105"/>
                <w:sz w:val="12"/>
              </w:rPr>
              <w:t>-</w:t>
            </w:r>
          </w:p>
        </w:tc>
        <w:tc>
          <w:tcPr>
            <w:tcW w:w="2990" w:type="dxa"/>
            <w:tcBorders>
              <w:top w:val="single" w:sz="8" w:space="0" w:color="000000"/>
              <w:left w:val="single" w:sz="8" w:space="0" w:color="000000"/>
              <w:bottom w:val="single" w:sz="8" w:space="0" w:color="000000"/>
              <w:right w:val="single" w:sz="8" w:space="0" w:color="000000"/>
            </w:tcBorders>
          </w:tcPr>
          <w:p w14:paraId="6DBFFF07" w14:textId="77777777" w:rsidR="00D17C03" w:rsidRDefault="00D17C03">
            <w:pPr>
              <w:pStyle w:val="TableParagraph"/>
              <w:rPr>
                <w:rFonts w:ascii="Times New Roman" w:eastAsia="Times New Roman" w:hAnsi="Times New Roman" w:cs="Times New Roman"/>
                <w:sz w:val="10"/>
                <w:szCs w:val="10"/>
              </w:rPr>
            </w:pPr>
          </w:p>
          <w:p w14:paraId="79A7AC98" w14:textId="77777777" w:rsidR="00D17C03" w:rsidRDefault="00D17C03">
            <w:pPr>
              <w:pStyle w:val="TableParagraph"/>
              <w:rPr>
                <w:rFonts w:ascii="Times New Roman" w:eastAsia="Times New Roman" w:hAnsi="Times New Roman" w:cs="Times New Roman"/>
                <w:sz w:val="10"/>
                <w:szCs w:val="10"/>
              </w:rPr>
            </w:pPr>
          </w:p>
          <w:p w14:paraId="30954991" w14:textId="77777777" w:rsidR="00D17C03" w:rsidRDefault="00D17C03">
            <w:pPr>
              <w:pStyle w:val="TableParagraph"/>
              <w:rPr>
                <w:rFonts w:ascii="Times New Roman" w:eastAsia="Times New Roman" w:hAnsi="Times New Roman" w:cs="Times New Roman"/>
                <w:sz w:val="10"/>
                <w:szCs w:val="10"/>
              </w:rPr>
            </w:pPr>
          </w:p>
          <w:p w14:paraId="6A340D60" w14:textId="77777777" w:rsidR="00D17C03" w:rsidRDefault="00D17C03">
            <w:pPr>
              <w:pStyle w:val="TableParagraph"/>
              <w:spacing w:before="5"/>
              <w:rPr>
                <w:rFonts w:ascii="Times New Roman" w:eastAsia="Times New Roman" w:hAnsi="Times New Roman" w:cs="Times New Roman"/>
                <w:sz w:val="9"/>
                <w:szCs w:val="9"/>
              </w:rPr>
            </w:pPr>
          </w:p>
          <w:p w14:paraId="69F20393" w14:textId="77777777" w:rsidR="00D17C03" w:rsidRDefault="00D17C03">
            <w:pPr>
              <w:pStyle w:val="TableParagraph"/>
              <w:ind w:left="12"/>
              <w:jc w:val="center"/>
              <w:rPr>
                <w:rFonts w:ascii="Calibri" w:eastAsia="Calibri" w:hAnsi="Calibri" w:cs="Calibri"/>
                <w:sz w:val="11"/>
                <w:szCs w:val="11"/>
              </w:rPr>
            </w:pPr>
            <w:r>
              <w:rPr>
                <w:rFonts w:ascii="Calibri"/>
                <w:spacing w:val="-2"/>
                <w:w w:val="105"/>
                <w:sz w:val="11"/>
              </w:rPr>
              <w:t>UNDP</w:t>
            </w:r>
            <w:r>
              <w:rPr>
                <w:rFonts w:ascii="Calibri"/>
                <w:spacing w:val="6"/>
                <w:w w:val="105"/>
                <w:sz w:val="11"/>
              </w:rPr>
              <w:t xml:space="preserve"> </w:t>
            </w:r>
            <w:r>
              <w:rPr>
                <w:rFonts w:ascii="Calibri"/>
                <w:spacing w:val="-2"/>
                <w:w w:val="105"/>
                <w:sz w:val="11"/>
              </w:rPr>
              <w:t>TA</w:t>
            </w:r>
          </w:p>
        </w:tc>
        <w:tc>
          <w:tcPr>
            <w:tcW w:w="911" w:type="dxa"/>
            <w:tcBorders>
              <w:top w:val="single" w:sz="8" w:space="0" w:color="000000"/>
              <w:left w:val="single" w:sz="8" w:space="0" w:color="000000"/>
              <w:bottom w:val="single" w:sz="8" w:space="0" w:color="000000"/>
              <w:right w:val="single" w:sz="8" w:space="0" w:color="000000"/>
            </w:tcBorders>
          </w:tcPr>
          <w:p w14:paraId="0480073B" w14:textId="77777777" w:rsidR="00D17C03" w:rsidRDefault="00D17C03">
            <w:pPr>
              <w:pStyle w:val="TableParagraph"/>
              <w:rPr>
                <w:rFonts w:ascii="Times New Roman" w:eastAsia="Times New Roman" w:hAnsi="Times New Roman" w:cs="Times New Roman"/>
                <w:sz w:val="10"/>
                <w:szCs w:val="10"/>
              </w:rPr>
            </w:pPr>
          </w:p>
          <w:p w14:paraId="3EA21A55" w14:textId="77777777" w:rsidR="00D17C03" w:rsidRDefault="00D17C03">
            <w:pPr>
              <w:pStyle w:val="TableParagraph"/>
              <w:rPr>
                <w:rFonts w:ascii="Times New Roman" w:eastAsia="Times New Roman" w:hAnsi="Times New Roman" w:cs="Times New Roman"/>
                <w:sz w:val="10"/>
                <w:szCs w:val="10"/>
              </w:rPr>
            </w:pPr>
          </w:p>
          <w:p w14:paraId="6BD8F5AF" w14:textId="77777777" w:rsidR="00D17C03" w:rsidRDefault="00D17C03">
            <w:pPr>
              <w:pStyle w:val="TableParagraph"/>
              <w:rPr>
                <w:rFonts w:ascii="Times New Roman" w:eastAsia="Times New Roman" w:hAnsi="Times New Roman" w:cs="Times New Roman"/>
                <w:sz w:val="10"/>
                <w:szCs w:val="10"/>
              </w:rPr>
            </w:pPr>
          </w:p>
          <w:p w14:paraId="7D562D5C" w14:textId="77777777" w:rsidR="00D17C03" w:rsidRDefault="00D17C03">
            <w:pPr>
              <w:pStyle w:val="TableParagraph"/>
              <w:spacing w:before="5"/>
              <w:rPr>
                <w:rFonts w:ascii="Times New Roman" w:eastAsia="Times New Roman" w:hAnsi="Times New Roman" w:cs="Times New Roman"/>
                <w:sz w:val="9"/>
                <w:szCs w:val="9"/>
              </w:rPr>
            </w:pPr>
          </w:p>
          <w:p w14:paraId="6E172D1D" w14:textId="77777777" w:rsidR="00D17C03" w:rsidRDefault="00D17C03">
            <w:pPr>
              <w:pStyle w:val="TableParagraph"/>
              <w:ind w:left="133"/>
              <w:rPr>
                <w:rFonts w:ascii="Calibri" w:eastAsia="Calibri" w:hAnsi="Calibri" w:cs="Calibri"/>
                <w:sz w:val="11"/>
                <w:szCs w:val="11"/>
              </w:rPr>
            </w:pPr>
            <w:r>
              <w:rPr>
                <w:rFonts w:ascii="Calibri"/>
                <w:i/>
                <w:w w:val="105"/>
                <w:sz w:val="11"/>
              </w:rPr>
              <w:t>O</w:t>
            </w:r>
            <w:r>
              <w:rPr>
                <w:rFonts w:ascii="Calibri"/>
                <w:i/>
                <w:spacing w:val="1"/>
                <w:w w:val="105"/>
                <w:sz w:val="11"/>
              </w:rPr>
              <w:t>n</w:t>
            </w:r>
            <w:r>
              <w:rPr>
                <w:rFonts w:ascii="Calibri"/>
                <w:i/>
                <w:spacing w:val="2"/>
                <w:w w:val="105"/>
                <w:sz w:val="11"/>
              </w:rPr>
              <w:t>-</w:t>
            </w:r>
            <w:r>
              <w:rPr>
                <w:rFonts w:ascii="Calibri"/>
                <w:i/>
                <w:spacing w:val="1"/>
                <w:w w:val="105"/>
                <w:sz w:val="11"/>
              </w:rPr>
              <w:t>go</w:t>
            </w:r>
            <w:r>
              <w:rPr>
                <w:rFonts w:ascii="Calibri"/>
                <w:i/>
                <w:spacing w:val="-4"/>
                <w:w w:val="105"/>
                <w:sz w:val="11"/>
              </w:rPr>
              <w:t>i</w:t>
            </w:r>
            <w:r>
              <w:rPr>
                <w:rFonts w:ascii="Calibri"/>
                <w:i/>
                <w:spacing w:val="1"/>
                <w:w w:val="105"/>
                <w:sz w:val="11"/>
              </w:rPr>
              <w:t>n</w:t>
            </w:r>
            <w:r>
              <w:rPr>
                <w:rFonts w:ascii="Calibri"/>
                <w:i/>
                <w:w w:val="105"/>
                <w:sz w:val="11"/>
              </w:rPr>
              <w:t>g</w:t>
            </w:r>
          </w:p>
        </w:tc>
        <w:tc>
          <w:tcPr>
            <w:tcW w:w="2667" w:type="dxa"/>
            <w:tcBorders>
              <w:top w:val="single" w:sz="8" w:space="0" w:color="000000"/>
              <w:left w:val="single" w:sz="8" w:space="0" w:color="000000"/>
              <w:bottom w:val="single" w:sz="8" w:space="0" w:color="000000"/>
              <w:right w:val="single" w:sz="8" w:space="0" w:color="000000"/>
            </w:tcBorders>
            <w:hideMark/>
          </w:tcPr>
          <w:p w14:paraId="0A2A93C5" w14:textId="77777777" w:rsidR="00D17C03" w:rsidRDefault="00D17C03">
            <w:pPr>
              <w:pStyle w:val="TableParagraph"/>
              <w:spacing w:before="6" w:line="264" w:lineRule="auto"/>
              <w:ind w:left="54" w:right="52" w:hanging="6"/>
              <w:jc w:val="center"/>
              <w:rPr>
                <w:rFonts w:ascii="Calibri" w:eastAsia="Calibri" w:hAnsi="Calibri" w:cs="Calibri"/>
                <w:sz w:val="11"/>
                <w:szCs w:val="11"/>
              </w:rPr>
            </w:pPr>
            <w:r>
              <w:rPr>
                <w:rFonts w:ascii="Calibri"/>
                <w:spacing w:val="-1"/>
                <w:w w:val="105"/>
                <w:sz w:val="11"/>
              </w:rPr>
              <w:t>The</w:t>
            </w:r>
            <w:r>
              <w:rPr>
                <w:rFonts w:ascii="Calibri"/>
                <w:spacing w:val="10"/>
                <w:w w:val="105"/>
                <w:sz w:val="11"/>
              </w:rPr>
              <w:t xml:space="preserve"> </w:t>
            </w:r>
            <w:r>
              <w:rPr>
                <w:rFonts w:ascii="Calibri"/>
                <w:w w:val="105"/>
                <w:sz w:val="11"/>
              </w:rPr>
              <w:t>Government</w:t>
            </w:r>
            <w:r>
              <w:rPr>
                <w:rFonts w:ascii="Calibri"/>
                <w:spacing w:val="4"/>
                <w:w w:val="105"/>
                <w:sz w:val="11"/>
              </w:rPr>
              <w:t xml:space="preserve"> </w:t>
            </w:r>
            <w:r>
              <w:rPr>
                <w:rFonts w:ascii="Calibri"/>
                <w:spacing w:val="-1"/>
                <w:w w:val="105"/>
                <w:sz w:val="11"/>
              </w:rPr>
              <w:t>has</w:t>
            </w:r>
            <w:r>
              <w:rPr>
                <w:rFonts w:ascii="Calibri"/>
                <w:spacing w:val="7"/>
                <w:w w:val="105"/>
                <w:sz w:val="11"/>
              </w:rPr>
              <w:t xml:space="preserve"> </w:t>
            </w:r>
            <w:r>
              <w:rPr>
                <w:rFonts w:ascii="Calibri"/>
                <w:w w:val="105"/>
                <w:sz w:val="11"/>
              </w:rPr>
              <w:t>specified</w:t>
            </w:r>
            <w:r>
              <w:rPr>
                <w:rFonts w:ascii="Calibri"/>
                <w:spacing w:val="6"/>
                <w:w w:val="105"/>
                <w:sz w:val="11"/>
              </w:rPr>
              <w:t xml:space="preserve"> </w:t>
            </w:r>
            <w:r>
              <w:rPr>
                <w:rFonts w:ascii="Calibri"/>
                <w:w w:val="105"/>
                <w:sz w:val="11"/>
              </w:rPr>
              <w:t>the</w:t>
            </w:r>
            <w:r>
              <w:rPr>
                <w:rFonts w:ascii="Calibri"/>
                <w:spacing w:val="11"/>
                <w:w w:val="105"/>
                <w:sz w:val="11"/>
              </w:rPr>
              <w:t xml:space="preserve"> </w:t>
            </w:r>
            <w:r>
              <w:rPr>
                <w:rFonts w:ascii="Calibri"/>
                <w:w w:val="105"/>
                <w:sz w:val="11"/>
              </w:rPr>
              <w:t>form,</w:t>
            </w:r>
            <w:r>
              <w:rPr>
                <w:rFonts w:ascii="Times New Roman"/>
                <w:spacing w:val="28"/>
                <w:w w:val="107"/>
                <w:sz w:val="11"/>
              </w:rPr>
              <w:t xml:space="preserve"> </w:t>
            </w:r>
            <w:r>
              <w:rPr>
                <w:rFonts w:ascii="Calibri"/>
                <w:w w:val="105"/>
                <w:sz w:val="11"/>
              </w:rPr>
              <w:t>content</w:t>
            </w:r>
            <w:r>
              <w:rPr>
                <w:rFonts w:ascii="Calibri"/>
                <w:spacing w:val="3"/>
                <w:w w:val="105"/>
                <w:sz w:val="11"/>
              </w:rPr>
              <w:t xml:space="preserve"> </w:t>
            </w:r>
            <w:r>
              <w:rPr>
                <w:rFonts w:ascii="Calibri"/>
                <w:spacing w:val="-1"/>
                <w:w w:val="105"/>
                <w:sz w:val="11"/>
              </w:rPr>
              <w:t>and</w:t>
            </w:r>
            <w:r>
              <w:rPr>
                <w:rFonts w:ascii="Calibri"/>
                <w:spacing w:val="4"/>
                <w:w w:val="105"/>
                <w:sz w:val="11"/>
              </w:rPr>
              <w:t xml:space="preserve"> </w:t>
            </w:r>
            <w:r>
              <w:rPr>
                <w:rFonts w:ascii="Calibri"/>
                <w:w w:val="105"/>
                <w:sz w:val="11"/>
              </w:rPr>
              <w:t>time</w:t>
            </w:r>
            <w:r>
              <w:rPr>
                <w:rFonts w:ascii="Calibri"/>
                <w:spacing w:val="10"/>
                <w:w w:val="105"/>
                <w:sz w:val="11"/>
              </w:rPr>
              <w:t xml:space="preserve"> </w:t>
            </w:r>
            <w:r>
              <w:rPr>
                <w:rFonts w:ascii="Calibri"/>
                <w:spacing w:val="1"/>
                <w:w w:val="105"/>
                <w:sz w:val="11"/>
              </w:rPr>
              <w:t>limits</w:t>
            </w:r>
            <w:r>
              <w:rPr>
                <w:rFonts w:ascii="Calibri"/>
                <w:spacing w:val="5"/>
                <w:w w:val="105"/>
                <w:sz w:val="11"/>
              </w:rPr>
              <w:t xml:space="preserve"> </w:t>
            </w:r>
            <w:r>
              <w:rPr>
                <w:rFonts w:ascii="Calibri"/>
                <w:w w:val="105"/>
                <w:sz w:val="11"/>
              </w:rPr>
              <w:t>for</w:t>
            </w:r>
            <w:r>
              <w:rPr>
                <w:rFonts w:ascii="Calibri"/>
                <w:spacing w:val="2"/>
                <w:w w:val="105"/>
                <w:sz w:val="11"/>
              </w:rPr>
              <w:t xml:space="preserve"> </w:t>
            </w:r>
            <w:r>
              <w:rPr>
                <w:rFonts w:ascii="Calibri"/>
                <w:w w:val="105"/>
                <w:sz w:val="11"/>
              </w:rPr>
              <w:t>the</w:t>
            </w:r>
            <w:r>
              <w:rPr>
                <w:rFonts w:ascii="Calibri"/>
                <w:spacing w:val="10"/>
                <w:w w:val="105"/>
                <w:sz w:val="11"/>
              </w:rPr>
              <w:t xml:space="preserve"> </w:t>
            </w:r>
            <w:r>
              <w:rPr>
                <w:rFonts w:ascii="Calibri"/>
                <w:w w:val="105"/>
                <w:sz w:val="11"/>
              </w:rPr>
              <w:t>submission</w:t>
            </w:r>
            <w:r>
              <w:rPr>
                <w:rFonts w:ascii="Times New Roman"/>
                <w:spacing w:val="24"/>
                <w:w w:val="107"/>
                <w:sz w:val="11"/>
              </w:rPr>
              <w:t xml:space="preserve"> </w:t>
            </w:r>
            <w:r>
              <w:rPr>
                <w:rFonts w:ascii="Calibri"/>
                <w:w w:val="105"/>
                <w:sz w:val="11"/>
              </w:rPr>
              <w:t>of</w:t>
            </w:r>
            <w:r>
              <w:rPr>
                <w:rFonts w:ascii="Calibri"/>
                <w:spacing w:val="7"/>
                <w:w w:val="105"/>
                <w:sz w:val="11"/>
              </w:rPr>
              <w:t xml:space="preserve"> </w:t>
            </w:r>
            <w:r>
              <w:rPr>
                <w:rFonts w:ascii="Calibri"/>
                <w:w w:val="105"/>
                <w:sz w:val="11"/>
              </w:rPr>
              <w:t>the</w:t>
            </w:r>
            <w:r>
              <w:rPr>
                <w:rFonts w:ascii="Calibri"/>
                <w:spacing w:val="8"/>
                <w:w w:val="105"/>
                <w:sz w:val="11"/>
              </w:rPr>
              <w:t xml:space="preserve"> </w:t>
            </w:r>
            <w:r>
              <w:rPr>
                <w:rFonts w:ascii="Calibri"/>
                <w:w w:val="105"/>
                <w:sz w:val="11"/>
              </w:rPr>
              <w:t>biennial</w:t>
            </w:r>
            <w:r>
              <w:rPr>
                <w:rFonts w:ascii="Calibri"/>
                <w:spacing w:val="8"/>
                <w:w w:val="105"/>
                <w:sz w:val="11"/>
              </w:rPr>
              <w:t xml:space="preserve"> </w:t>
            </w:r>
            <w:r>
              <w:rPr>
                <w:rFonts w:ascii="Calibri"/>
                <w:spacing w:val="-1"/>
                <w:w w:val="105"/>
                <w:sz w:val="11"/>
              </w:rPr>
              <w:t>reports</w:t>
            </w:r>
            <w:r>
              <w:rPr>
                <w:rFonts w:ascii="Calibri"/>
                <w:spacing w:val="4"/>
                <w:w w:val="105"/>
                <w:sz w:val="11"/>
              </w:rPr>
              <w:t xml:space="preserve"> </w:t>
            </w:r>
            <w:r>
              <w:rPr>
                <w:rFonts w:ascii="Calibri"/>
                <w:w w:val="105"/>
                <w:sz w:val="11"/>
              </w:rPr>
              <w:t>on</w:t>
            </w:r>
            <w:r>
              <w:rPr>
                <w:rFonts w:ascii="Calibri"/>
                <w:spacing w:val="3"/>
                <w:w w:val="105"/>
                <w:sz w:val="11"/>
              </w:rPr>
              <w:t xml:space="preserve"> </w:t>
            </w:r>
            <w:r>
              <w:rPr>
                <w:rFonts w:ascii="Calibri"/>
                <w:w w:val="105"/>
                <w:sz w:val="11"/>
              </w:rPr>
              <w:t>the</w:t>
            </w:r>
            <w:r>
              <w:rPr>
                <w:rFonts w:ascii="Times New Roman"/>
                <w:spacing w:val="27"/>
                <w:w w:val="107"/>
                <w:sz w:val="11"/>
              </w:rPr>
              <w:t xml:space="preserve"> </w:t>
            </w:r>
            <w:r>
              <w:rPr>
                <w:rFonts w:ascii="Calibri"/>
                <w:w w:val="105"/>
                <w:sz w:val="11"/>
              </w:rPr>
              <w:t>implementation</w:t>
            </w:r>
            <w:r>
              <w:rPr>
                <w:rFonts w:ascii="Calibri"/>
                <w:spacing w:val="8"/>
                <w:w w:val="105"/>
                <w:sz w:val="11"/>
              </w:rPr>
              <w:t xml:space="preserve"> </w:t>
            </w:r>
            <w:r>
              <w:rPr>
                <w:rFonts w:ascii="Calibri"/>
                <w:w w:val="105"/>
                <w:sz w:val="11"/>
              </w:rPr>
              <w:t>of</w:t>
            </w:r>
            <w:r>
              <w:rPr>
                <w:rFonts w:ascii="Calibri"/>
                <w:spacing w:val="12"/>
                <w:w w:val="105"/>
                <w:sz w:val="11"/>
              </w:rPr>
              <w:t xml:space="preserve"> </w:t>
            </w:r>
            <w:r>
              <w:rPr>
                <w:rFonts w:ascii="Calibri"/>
                <w:w w:val="105"/>
                <w:sz w:val="11"/>
              </w:rPr>
              <w:t>the</w:t>
            </w:r>
            <w:r>
              <w:rPr>
                <w:rFonts w:ascii="Calibri"/>
                <w:spacing w:val="14"/>
                <w:w w:val="105"/>
                <w:sz w:val="11"/>
              </w:rPr>
              <w:t xml:space="preserve"> </w:t>
            </w:r>
            <w:r>
              <w:rPr>
                <w:rFonts w:ascii="Calibri"/>
                <w:w w:val="105"/>
                <w:sz w:val="11"/>
              </w:rPr>
              <w:t>low</w:t>
            </w:r>
            <w:r>
              <w:rPr>
                <w:rFonts w:ascii="Calibri"/>
                <w:spacing w:val="11"/>
                <w:w w:val="105"/>
                <w:sz w:val="11"/>
              </w:rPr>
              <w:t xml:space="preserve"> </w:t>
            </w:r>
            <w:r>
              <w:rPr>
                <w:rFonts w:ascii="Calibri"/>
                <w:spacing w:val="-2"/>
                <w:w w:val="105"/>
                <w:sz w:val="11"/>
              </w:rPr>
              <w:t>carbon</w:t>
            </w:r>
            <w:r>
              <w:rPr>
                <w:rFonts w:ascii="Times New Roman"/>
                <w:spacing w:val="27"/>
                <w:w w:val="107"/>
                <w:sz w:val="11"/>
              </w:rPr>
              <w:t xml:space="preserve"> </w:t>
            </w:r>
            <w:r>
              <w:rPr>
                <w:rFonts w:ascii="Calibri"/>
                <w:w w:val="105"/>
                <w:sz w:val="11"/>
              </w:rPr>
              <w:t>developement</w:t>
            </w:r>
            <w:r>
              <w:rPr>
                <w:rFonts w:ascii="Calibri"/>
                <w:spacing w:val="7"/>
                <w:w w:val="105"/>
                <w:sz w:val="11"/>
              </w:rPr>
              <w:t xml:space="preserve"> </w:t>
            </w:r>
            <w:r>
              <w:rPr>
                <w:rFonts w:ascii="Calibri"/>
                <w:spacing w:val="-1"/>
                <w:w w:val="105"/>
                <w:sz w:val="11"/>
              </w:rPr>
              <w:t>strategy</w:t>
            </w:r>
            <w:r>
              <w:rPr>
                <w:rFonts w:ascii="Calibri"/>
                <w:spacing w:val="10"/>
                <w:w w:val="105"/>
                <w:sz w:val="11"/>
              </w:rPr>
              <w:t xml:space="preserve"> </w:t>
            </w:r>
            <w:r>
              <w:rPr>
                <w:rFonts w:ascii="Calibri"/>
                <w:spacing w:val="-1"/>
                <w:w w:val="105"/>
                <w:sz w:val="11"/>
              </w:rPr>
              <w:t>and</w:t>
            </w:r>
            <w:r>
              <w:rPr>
                <w:rFonts w:ascii="Calibri"/>
                <w:spacing w:val="9"/>
                <w:w w:val="105"/>
                <w:sz w:val="11"/>
              </w:rPr>
              <w:t xml:space="preserve"> </w:t>
            </w:r>
            <w:r>
              <w:rPr>
                <w:rFonts w:ascii="Calibri"/>
                <w:spacing w:val="-1"/>
                <w:w w:val="105"/>
                <w:sz w:val="11"/>
              </w:rPr>
              <w:t>action</w:t>
            </w:r>
            <w:r>
              <w:rPr>
                <w:rFonts w:ascii="Calibri"/>
                <w:spacing w:val="9"/>
                <w:w w:val="105"/>
                <w:sz w:val="11"/>
              </w:rPr>
              <w:t xml:space="preserve"> </w:t>
            </w:r>
            <w:r>
              <w:rPr>
                <w:rFonts w:ascii="Calibri"/>
                <w:w w:val="105"/>
                <w:sz w:val="11"/>
              </w:rPr>
              <w:t>plan</w:t>
            </w:r>
            <w:r>
              <w:rPr>
                <w:rFonts w:ascii="Times New Roman"/>
                <w:spacing w:val="34"/>
                <w:w w:val="107"/>
                <w:sz w:val="11"/>
              </w:rPr>
              <w:t xml:space="preserve"> </w:t>
            </w:r>
            <w:r>
              <w:rPr>
                <w:rFonts w:ascii="Calibri"/>
                <w:w w:val="105"/>
                <w:sz w:val="11"/>
              </w:rPr>
              <w:t>(Article</w:t>
            </w:r>
            <w:r>
              <w:rPr>
                <w:rFonts w:ascii="Calibri"/>
                <w:spacing w:val="7"/>
                <w:w w:val="105"/>
                <w:sz w:val="11"/>
              </w:rPr>
              <w:t xml:space="preserve"> </w:t>
            </w:r>
            <w:r>
              <w:rPr>
                <w:rFonts w:ascii="Calibri"/>
                <w:spacing w:val="-4"/>
                <w:w w:val="105"/>
                <w:sz w:val="11"/>
              </w:rPr>
              <w:t>64,</w:t>
            </w:r>
            <w:r>
              <w:rPr>
                <w:rFonts w:ascii="Calibri"/>
                <w:spacing w:val="4"/>
                <w:w w:val="105"/>
                <w:sz w:val="11"/>
              </w:rPr>
              <w:t xml:space="preserve"> </w:t>
            </w:r>
            <w:r>
              <w:rPr>
                <w:rFonts w:ascii="Calibri"/>
                <w:spacing w:val="-1"/>
                <w:w w:val="105"/>
                <w:sz w:val="11"/>
              </w:rPr>
              <w:t>draft</w:t>
            </w:r>
            <w:r>
              <w:rPr>
                <w:rFonts w:ascii="Calibri"/>
                <w:spacing w:val="1"/>
                <w:w w:val="105"/>
                <w:sz w:val="11"/>
              </w:rPr>
              <w:t xml:space="preserve"> </w:t>
            </w:r>
            <w:r>
              <w:rPr>
                <w:rFonts w:ascii="Calibri"/>
                <w:w w:val="105"/>
                <w:sz w:val="11"/>
              </w:rPr>
              <w:t>law</w:t>
            </w:r>
            <w:r>
              <w:rPr>
                <w:rFonts w:ascii="Calibri"/>
                <w:spacing w:val="5"/>
                <w:w w:val="105"/>
                <w:sz w:val="11"/>
              </w:rPr>
              <w:t xml:space="preserve"> </w:t>
            </w:r>
            <w:r>
              <w:rPr>
                <w:rFonts w:ascii="Calibri"/>
                <w:w w:val="105"/>
                <w:sz w:val="11"/>
              </w:rPr>
              <w:t>on</w:t>
            </w:r>
            <w:r>
              <w:rPr>
                <w:rFonts w:ascii="Calibri"/>
                <w:spacing w:val="2"/>
                <w:w w:val="105"/>
                <w:sz w:val="11"/>
              </w:rPr>
              <w:t xml:space="preserve"> </w:t>
            </w:r>
            <w:r>
              <w:rPr>
                <w:rFonts w:ascii="Calibri"/>
                <w:w w:val="105"/>
                <w:sz w:val="11"/>
              </w:rPr>
              <w:t>Climate</w:t>
            </w:r>
            <w:r>
              <w:rPr>
                <w:rFonts w:ascii="Calibri"/>
                <w:spacing w:val="6"/>
                <w:w w:val="105"/>
                <w:sz w:val="11"/>
              </w:rPr>
              <w:t xml:space="preserve"> </w:t>
            </w:r>
            <w:r>
              <w:rPr>
                <w:rFonts w:ascii="Calibri"/>
                <w:w w:val="105"/>
                <w:sz w:val="11"/>
              </w:rPr>
              <w:t>change).</w:t>
            </w:r>
            <w:r>
              <w:rPr>
                <w:rFonts w:ascii="Calibri"/>
                <w:spacing w:val="3"/>
                <w:w w:val="105"/>
                <w:sz w:val="11"/>
              </w:rPr>
              <w:t xml:space="preserve"> </w:t>
            </w:r>
            <w:r>
              <w:rPr>
                <w:rFonts w:ascii="Calibri"/>
                <w:w w:val="105"/>
                <w:sz w:val="11"/>
              </w:rPr>
              <w:t>IT</w:t>
            </w:r>
            <w:r>
              <w:rPr>
                <w:rFonts w:ascii="Times New Roman"/>
                <w:spacing w:val="42"/>
                <w:w w:val="107"/>
                <w:sz w:val="11"/>
              </w:rPr>
              <w:t xml:space="preserve"> </w:t>
            </w:r>
            <w:r>
              <w:rPr>
                <w:rFonts w:ascii="Calibri"/>
                <w:w w:val="105"/>
                <w:sz w:val="11"/>
              </w:rPr>
              <w:t>tools</w:t>
            </w:r>
            <w:r>
              <w:rPr>
                <w:rFonts w:ascii="Calibri"/>
                <w:spacing w:val="4"/>
                <w:w w:val="105"/>
                <w:sz w:val="11"/>
              </w:rPr>
              <w:t xml:space="preserve"> </w:t>
            </w:r>
            <w:r>
              <w:rPr>
                <w:rFonts w:ascii="Calibri"/>
                <w:spacing w:val="-2"/>
                <w:w w:val="105"/>
                <w:sz w:val="11"/>
              </w:rPr>
              <w:t>are</w:t>
            </w:r>
            <w:r>
              <w:rPr>
                <w:rFonts w:ascii="Calibri"/>
                <w:spacing w:val="8"/>
                <w:w w:val="105"/>
                <w:sz w:val="11"/>
              </w:rPr>
              <w:t xml:space="preserve"> </w:t>
            </w:r>
            <w:r>
              <w:rPr>
                <w:rFonts w:ascii="Calibri"/>
                <w:w w:val="105"/>
                <w:sz w:val="11"/>
              </w:rPr>
              <w:t>consistent</w:t>
            </w:r>
            <w:r>
              <w:rPr>
                <w:rFonts w:ascii="Calibri"/>
                <w:spacing w:val="2"/>
                <w:w w:val="105"/>
                <w:sz w:val="11"/>
              </w:rPr>
              <w:t xml:space="preserve"> </w:t>
            </w:r>
            <w:r>
              <w:rPr>
                <w:rFonts w:ascii="Calibri"/>
                <w:w w:val="105"/>
                <w:sz w:val="11"/>
              </w:rPr>
              <w:t>for</w:t>
            </w:r>
            <w:r>
              <w:rPr>
                <w:rFonts w:ascii="Calibri"/>
                <w:spacing w:val="1"/>
                <w:w w:val="105"/>
                <w:sz w:val="11"/>
              </w:rPr>
              <w:t xml:space="preserve"> </w:t>
            </w:r>
            <w:r>
              <w:rPr>
                <w:rFonts w:ascii="Calibri"/>
                <w:w w:val="105"/>
                <w:sz w:val="11"/>
              </w:rPr>
              <w:t>the</w:t>
            </w:r>
            <w:r>
              <w:rPr>
                <w:rFonts w:ascii="Calibri"/>
                <w:spacing w:val="8"/>
                <w:w w:val="105"/>
                <w:sz w:val="11"/>
              </w:rPr>
              <w:t xml:space="preserve"> </w:t>
            </w:r>
            <w:r>
              <w:rPr>
                <w:rFonts w:ascii="Calibri"/>
                <w:spacing w:val="-3"/>
                <w:w w:val="105"/>
                <w:sz w:val="11"/>
              </w:rPr>
              <w:t>MRV</w:t>
            </w:r>
            <w:r>
              <w:rPr>
                <w:rFonts w:ascii="Calibri"/>
                <w:spacing w:val="7"/>
                <w:w w:val="105"/>
                <w:sz w:val="11"/>
              </w:rPr>
              <w:t xml:space="preserve"> </w:t>
            </w:r>
            <w:r>
              <w:rPr>
                <w:rFonts w:ascii="Calibri"/>
                <w:w w:val="105"/>
                <w:sz w:val="11"/>
              </w:rPr>
              <w:t>system.</w:t>
            </w:r>
          </w:p>
        </w:tc>
      </w:tr>
      <w:tr w:rsidR="00D17C03" w14:paraId="08CF0EC6" w14:textId="77777777" w:rsidTr="004B216B">
        <w:trPr>
          <w:trHeight w:hRule="exact" w:val="796"/>
          <w:jc w:val="center"/>
        </w:trPr>
        <w:tc>
          <w:tcPr>
            <w:tcW w:w="896" w:type="dxa"/>
            <w:vMerge/>
            <w:tcBorders>
              <w:top w:val="nil"/>
              <w:left w:val="single" w:sz="4" w:space="0" w:color="000000"/>
              <w:bottom w:val="single" w:sz="8" w:space="0" w:color="000000"/>
              <w:right w:val="single" w:sz="8" w:space="0" w:color="000000"/>
            </w:tcBorders>
            <w:vAlign w:val="center"/>
            <w:hideMark/>
          </w:tcPr>
          <w:p w14:paraId="55930EDF" w14:textId="77777777" w:rsidR="00D17C03" w:rsidRDefault="00D17C03">
            <w:pPr>
              <w:rPr>
                <w:rFonts w:ascii="Calibri" w:eastAsia="Calibri" w:hAnsi="Calibri" w:cs="Calibri"/>
                <w:sz w:val="11"/>
                <w:szCs w:val="11"/>
              </w:rPr>
            </w:pPr>
          </w:p>
        </w:tc>
        <w:tc>
          <w:tcPr>
            <w:tcW w:w="389" w:type="dxa"/>
            <w:tcBorders>
              <w:top w:val="single" w:sz="8" w:space="0" w:color="000000"/>
              <w:left w:val="single" w:sz="8" w:space="0" w:color="000000"/>
              <w:bottom w:val="single" w:sz="8" w:space="0" w:color="000000"/>
              <w:right w:val="single" w:sz="8" w:space="0" w:color="000000"/>
            </w:tcBorders>
          </w:tcPr>
          <w:p w14:paraId="05AE7514" w14:textId="77777777" w:rsidR="00D17C03" w:rsidRDefault="00D17C03">
            <w:pPr>
              <w:pStyle w:val="TableParagraph"/>
              <w:rPr>
                <w:rFonts w:ascii="Times New Roman" w:eastAsia="Times New Roman" w:hAnsi="Times New Roman" w:cs="Times New Roman"/>
                <w:sz w:val="10"/>
                <w:szCs w:val="10"/>
              </w:rPr>
            </w:pPr>
          </w:p>
          <w:p w14:paraId="10CE419B" w14:textId="77777777" w:rsidR="00D17C03" w:rsidRDefault="00D17C03">
            <w:pPr>
              <w:pStyle w:val="TableParagraph"/>
              <w:rPr>
                <w:rFonts w:ascii="Times New Roman" w:eastAsia="Times New Roman" w:hAnsi="Times New Roman" w:cs="Times New Roman"/>
                <w:sz w:val="10"/>
                <w:szCs w:val="10"/>
              </w:rPr>
            </w:pPr>
          </w:p>
          <w:p w14:paraId="53B799C5" w14:textId="77777777" w:rsidR="00D17C03" w:rsidRDefault="00D17C03">
            <w:pPr>
              <w:pStyle w:val="TableParagraph"/>
              <w:spacing w:before="74"/>
              <w:ind w:left="14"/>
              <w:rPr>
                <w:rFonts w:ascii="Calibri" w:eastAsia="Calibri" w:hAnsi="Calibri" w:cs="Calibri"/>
                <w:sz w:val="11"/>
                <w:szCs w:val="11"/>
              </w:rPr>
            </w:pPr>
            <w:r>
              <w:rPr>
                <w:rFonts w:ascii="Calibri"/>
                <w:b/>
                <w:spacing w:val="-2"/>
                <w:w w:val="105"/>
                <w:sz w:val="11"/>
              </w:rPr>
              <w:t>2.2.4</w:t>
            </w:r>
          </w:p>
        </w:tc>
        <w:tc>
          <w:tcPr>
            <w:tcW w:w="2667" w:type="dxa"/>
            <w:tcBorders>
              <w:top w:val="single" w:sz="8" w:space="0" w:color="000000"/>
              <w:left w:val="single" w:sz="8" w:space="0" w:color="000000"/>
              <w:bottom w:val="single" w:sz="8" w:space="0" w:color="000000"/>
              <w:right w:val="single" w:sz="8" w:space="0" w:color="000000"/>
            </w:tcBorders>
          </w:tcPr>
          <w:p w14:paraId="4592F8D4" w14:textId="77777777" w:rsidR="00D17C03" w:rsidRDefault="00D17C03">
            <w:pPr>
              <w:pStyle w:val="TableParagraph"/>
              <w:rPr>
                <w:rFonts w:ascii="Times New Roman" w:eastAsia="Times New Roman" w:hAnsi="Times New Roman" w:cs="Times New Roman"/>
                <w:sz w:val="10"/>
                <w:szCs w:val="10"/>
              </w:rPr>
            </w:pPr>
          </w:p>
          <w:p w14:paraId="3260A3D3" w14:textId="77777777" w:rsidR="00D17C03" w:rsidRDefault="00D17C03">
            <w:pPr>
              <w:pStyle w:val="TableParagraph"/>
              <w:spacing w:before="11"/>
              <w:rPr>
                <w:rFonts w:ascii="Times New Roman" w:eastAsia="Times New Roman" w:hAnsi="Times New Roman" w:cs="Times New Roman"/>
                <w:sz w:val="9"/>
                <w:szCs w:val="9"/>
              </w:rPr>
            </w:pPr>
          </w:p>
          <w:p w14:paraId="4079A214" w14:textId="77777777" w:rsidR="00D17C03" w:rsidRDefault="00D17C03">
            <w:pPr>
              <w:pStyle w:val="TableParagraph"/>
              <w:spacing w:line="264" w:lineRule="auto"/>
              <w:ind w:left="14" w:right="112"/>
              <w:rPr>
                <w:rFonts w:ascii="Calibri" w:eastAsia="Calibri" w:hAnsi="Calibri" w:cs="Calibri"/>
                <w:sz w:val="11"/>
                <w:szCs w:val="11"/>
              </w:rPr>
            </w:pPr>
            <w:r>
              <w:rPr>
                <w:rFonts w:ascii="Calibri"/>
                <w:w w:val="105"/>
                <w:sz w:val="11"/>
              </w:rPr>
              <w:t>Identification</w:t>
            </w:r>
            <w:r>
              <w:rPr>
                <w:rFonts w:ascii="Calibri"/>
                <w:spacing w:val="7"/>
                <w:w w:val="105"/>
                <w:sz w:val="11"/>
              </w:rPr>
              <w:t xml:space="preserve"> </w:t>
            </w:r>
            <w:r>
              <w:rPr>
                <w:rFonts w:ascii="Calibri"/>
                <w:w w:val="105"/>
                <w:sz w:val="11"/>
              </w:rPr>
              <w:t>of</w:t>
            </w:r>
            <w:r>
              <w:rPr>
                <w:rFonts w:ascii="Calibri"/>
                <w:spacing w:val="12"/>
                <w:w w:val="105"/>
                <w:sz w:val="11"/>
              </w:rPr>
              <w:t xml:space="preserve"> </w:t>
            </w:r>
            <w:r>
              <w:rPr>
                <w:rFonts w:ascii="Calibri"/>
                <w:spacing w:val="-1"/>
                <w:w w:val="105"/>
                <w:sz w:val="11"/>
              </w:rPr>
              <w:t>capacity</w:t>
            </w:r>
            <w:r>
              <w:rPr>
                <w:rFonts w:ascii="Calibri"/>
                <w:spacing w:val="8"/>
                <w:w w:val="105"/>
                <w:sz w:val="11"/>
              </w:rPr>
              <w:t xml:space="preserve"> </w:t>
            </w:r>
            <w:r>
              <w:rPr>
                <w:rFonts w:ascii="Calibri"/>
                <w:w w:val="105"/>
                <w:sz w:val="11"/>
              </w:rPr>
              <w:t>building</w:t>
            </w:r>
            <w:r>
              <w:rPr>
                <w:rFonts w:ascii="Calibri"/>
                <w:spacing w:val="6"/>
                <w:w w:val="105"/>
                <w:sz w:val="11"/>
              </w:rPr>
              <w:t xml:space="preserve"> </w:t>
            </w:r>
            <w:r>
              <w:rPr>
                <w:rFonts w:ascii="Calibri"/>
                <w:w w:val="105"/>
                <w:sz w:val="11"/>
              </w:rPr>
              <w:t>needs</w:t>
            </w:r>
            <w:r>
              <w:rPr>
                <w:rFonts w:ascii="Calibri"/>
                <w:spacing w:val="9"/>
                <w:w w:val="105"/>
                <w:sz w:val="11"/>
              </w:rPr>
              <w:t xml:space="preserve"> </w:t>
            </w:r>
            <w:r>
              <w:rPr>
                <w:rFonts w:ascii="Calibri"/>
                <w:spacing w:val="1"/>
                <w:w w:val="105"/>
                <w:sz w:val="11"/>
              </w:rPr>
              <w:t>in</w:t>
            </w:r>
            <w:r>
              <w:rPr>
                <w:rFonts w:ascii="Times New Roman"/>
                <w:spacing w:val="38"/>
                <w:w w:val="107"/>
                <w:sz w:val="11"/>
              </w:rPr>
              <w:t xml:space="preserve"> </w:t>
            </w:r>
            <w:r>
              <w:rPr>
                <w:rFonts w:ascii="Calibri"/>
                <w:spacing w:val="1"/>
                <w:w w:val="105"/>
                <w:sz w:val="11"/>
              </w:rPr>
              <w:t>line</w:t>
            </w:r>
            <w:r>
              <w:rPr>
                <w:rFonts w:ascii="Calibri"/>
                <w:spacing w:val="14"/>
                <w:w w:val="105"/>
                <w:sz w:val="11"/>
              </w:rPr>
              <w:t xml:space="preserve"> </w:t>
            </w:r>
            <w:r>
              <w:rPr>
                <w:rFonts w:ascii="Calibri"/>
                <w:w w:val="105"/>
                <w:sz w:val="11"/>
              </w:rPr>
              <w:t>ministries</w:t>
            </w:r>
            <w:r>
              <w:rPr>
                <w:rFonts w:ascii="Calibri"/>
                <w:spacing w:val="10"/>
                <w:w w:val="105"/>
                <w:sz w:val="11"/>
              </w:rPr>
              <w:t xml:space="preserve"> </w:t>
            </w:r>
            <w:r>
              <w:rPr>
                <w:rFonts w:ascii="Calibri"/>
                <w:w w:val="105"/>
                <w:sz w:val="11"/>
              </w:rPr>
              <w:t>to</w:t>
            </w:r>
            <w:r>
              <w:rPr>
                <w:rFonts w:ascii="Calibri"/>
                <w:spacing w:val="8"/>
                <w:w w:val="105"/>
                <w:sz w:val="11"/>
              </w:rPr>
              <w:t xml:space="preserve"> </w:t>
            </w:r>
            <w:r>
              <w:rPr>
                <w:rFonts w:ascii="Calibri"/>
                <w:w w:val="105"/>
                <w:sz w:val="11"/>
              </w:rPr>
              <w:t>implement</w:t>
            </w:r>
            <w:r>
              <w:rPr>
                <w:rFonts w:ascii="Calibri"/>
                <w:spacing w:val="7"/>
                <w:w w:val="105"/>
                <w:sz w:val="11"/>
              </w:rPr>
              <w:t xml:space="preserve"> </w:t>
            </w:r>
            <w:r>
              <w:rPr>
                <w:rFonts w:ascii="Calibri"/>
                <w:w w:val="105"/>
                <w:sz w:val="11"/>
              </w:rPr>
              <w:t>the</w:t>
            </w:r>
            <w:r>
              <w:rPr>
                <w:rFonts w:ascii="Calibri"/>
                <w:spacing w:val="14"/>
                <w:w w:val="105"/>
                <w:sz w:val="11"/>
              </w:rPr>
              <w:t xml:space="preserve"> </w:t>
            </w:r>
            <w:r>
              <w:rPr>
                <w:rFonts w:ascii="Calibri"/>
                <w:w w:val="105"/>
                <w:sz w:val="11"/>
              </w:rPr>
              <w:t>by-laws.</w:t>
            </w:r>
          </w:p>
        </w:tc>
        <w:tc>
          <w:tcPr>
            <w:tcW w:w="1044" w:type="dxa"/>
            <w:tcBorders>
              <w:top w:val="single" w:sz="8" w:space="0" w:color="000000"/>
              <w:left w:val="single" w:sz="8" w:space="0" w:color="000000"/>
              <w:bottom w:val="single" w:sz="8" w:space="0" w:color="000000"/>
              <w:right w:val="single" w:sz="8" w:space="0" w:color="000000"/>
            </w:tcBorders>
          </w:tcPr>
          <w:p w14:paraId="154BBD99" w14:textId="77777777" w:rsidR="00D17C03" w:rsidRDefault="00D17C03">
            <w:pPr>
              <w:pStyle w:val="TableParagraph"/>
              <w:rPr>
                <w:rFonts w:ascii="Times New Roman" w:eastAsia="Times New Roman" w:hAnsi="Times New Roman" w:cs="Times New Roman"/>
                <w:sz w:val="10"/>
                <w:szCs w:val="10"/>
              </w:rPr>
            </w:pPr>
          </w:p>
          <w:p w14:paraId="15B55261" w14:textId="77777777" w:rsidR="00D17C03" w:rsidRDefault="00D17C03">
            <w:pPr>
              <w:pStyle w:val="TableParagraph"/>
              <w:spacing w:before="11"/>
              <w:rPr>
                <w:rFonts w:ascii="Times New Roman" w:eastAsia="Times New Roman" w:hAnsi="Times New Roman" w:cs="Times New Roman"/>
                <w:sz w:val="9"/>
                <w:szCs w:val="9"/>
              </w:rPr>
            </w:pPr>
          </w:p>
          <w:p w14:paraId="682604C4" w14:textId="77777777" w:rsidR="00D17C03" w:rsidRDefault="00D17C03">
            <w:pPr>
              <w:pStyle w:val="TableParagraph"/>
              <w:spacing w:line="264" w:lineRule="auto"/>
              <w:ind w:left="125" w:right="60" w:hanging="80"/>
              <w:rPr>
                <w:rFonts w:ascii="Calibri" w:eastAsia="Calibri" w:hAnsi="Calibri" w:cs="Calibri"/>
                <w:sz w:val="11"/>
                <w:szCs w:val="11"/>
              </w:rPr>
            </w:pPr>
            <w:r>
              <w:rPr>
                <w:rFonts w:ascii="Calibri"/>
                <w:i/>
                <w:spacing w:val="-1"/>
                <w:w w:val="105"/>
                <w:sz w:val="11"/>
              </w:rPr>
              <w:t>Climate</w:t>
            </w:r>
            <w:r>
              <w:rPr>
                <w:rFonts w:ascii="Calibri"/>
                <w:i/>
                <w:spacing w:val="15"/>
                <w:w w:val="105"/>
                <w:sz w:val="11"/>
              </w:rPr>
              <w:t xml:space="preserve"> </w:t>
            </w:r>
            <w:r>
              <w:rPr>
                <w:rFonts w:ascii="Calibri"/>
                <w:i/>
                <w:w w:val="105"/>
                <w:sz w:val="11"/>
              </w:rPr>
              <w:t>change</w:t>
            </w:r>
            <w:r>
              <w:rPr>
                <w:rFonts w:ascii="Times New Roman"/>
                <w:i/>
                <w:spacing w:val="22"/>
                <w:w w:val="107"/>
                <w:sz w:val="11"/>
              </w:rPr>
              <w:t xml:space="preserve"> </w:t>
            </w:r>
            <w:r>
              <w:rPr>
                <w:rFonts w:ascii="Calibri"/>
                <w:i/>
                <w:spacing w:val="-1"/>
                <w:w w:val="105"/>
                <w:sz w:val="11"/>
              </w:rPr>
              <w:t>Department</w:t>
            </w:r>
          </w:p>
        </w:tc>
        <w:tc>
          <w:tcPr>
            <w:tcW w:w="1234" w:type="dxa"/>
            <w:tcBorders>
              <w:top w:val="single" w:sz="8" w:space="0" w:color="000000"/>
              <w:left w:val="single" w:sz="8" w:space="0" w:color="000000"/>
              <w:bottom w:val="single" w:sz="8" w:space="0" w:color="000000"/>
              <w:right w:val="single" w:sz="8" w:space="0" w:color="000000"/>
            </w:tcBorders>
          </w:tcPr>
          <w:p w14:paraId="1591AF85" w14:textId="77777777" w:rsidR="00D17C03" w:rsidRDefault="00D17C03">
            <w:pPr>
              <w:pStyle w:val="TableParagraph"/>
              <w:rPr>
                <w:rFonts w:ascii="Times New Roman" w:eastAsia="Times New Roman" w:hAnsi="Times New Roman" w:cs="Times New Roman"/>
                <w:sz w:val="10"/>
                <w:szCs w:val="10"/>
              </w:rPr>
            </w:pPr>
          </w:p>
          <w:p w14:paraId="11072C67" w14:textId="77777777" w:rsidR="00D17C03" w:rsidRDefault="00D17C03">
            <w:pPr>
              <w:pStyle w:val="TableParagraph"/>
              <w:spacing w:before="11"/>
              <w:rPr>
                <w:rFonts w:ascii="Times New Roman" w:eastAsia="Times New Roman" w:hAnsi="Times New Roman" w:cs="Times New Roman"/>
                <w:sz w:val="9"/>
                <w:szCs w:val="9"/>
              </w:rPr>
            </w:pPr>
          </w:p>
          <w:p w14:paraId="5B3F2FE7" w14:textId="77777777" w:rsidR="00D17C03" w:rsidRDefault="00D17C03">
            <w:pPr>
              <w:pStyle w:val="TableParagraph"/>
              <w:spacing w:line="264" w:lineRule="auto"/>
              <w:ind w:left="180" w:right="40" w:hanging="150"/>
              <w:rPr>
                <w:rFonts w:ascii="Calibri" w:eastAsia="Calibri" w:hAnsi="Calibri" w:cs="Calibri"/>
                <w:sz w:val="11"/>
                <w:szCs w:val="11"/>
              </w:rPr>
            </w:pPr>
            <w:r>
              <w:rPr>
                <w:rFonts w:ascii="Calibri"/>
                <w:i/>
                <w:w w:val="105"/>
                <w:sz w:val="11"/>
              </w:rPr>
              <w:t>Focal</w:t>
            </w:r>
            <w:r>
              <w:rPr>
                <w:rFonts w:ascii="Calibri"/>
                <w:i/>
                <w:spacing w:val="-2"/>
                <w:w w:val="105"/>
                <w:sz w:val="11"/>
              </w:rPr>
              <w:t xml:space="preserve"> </w:t>
            </w:r>
            <w:r>
              <w:rPr>
                <w:rFonts w:ascii="Calibri"/>
                <w:i/>
                <w:w w:val="105"/>
                <w:sz w:val="11"/>
              </w:rPr>
              <w:t>points</w:t>
            </w:r>
            <w:r>
              <w:rPr>
                <w:rFonts w:ascii="Calibri"/>
                <w:i/>
                <w:spacing w:val="4"/>
                <w:w w:val="105"/>
                <w:sz w:val="11"/>
              </w:rPr>
              <w:t xml:space="preserve"> </w:t>
            </w:r>
            <w:r>
              <w:rPr>
                <w:rFonts w:ascii="Calibri"/>
                <w:i/>
                <w:spacing w:val="-2"/>
                <w:w w:val="105"/>
                <w:sz w:val="11"/>
              </w:rPr>
              <w:t>in</w:t>
            </w:r>
            <w:r>
              <w:rPr>
                <w:rFonts w:ascii="Calibri"/>
                <w:i/>
                <w:spacing w:val="6"/>
                <w:w w:val="105"/>
                <w:sz w:val="11"/>
              </w:rPr>
              <w:t xml:space="preserve"> </w:t>
            </w:r>
            <w:r>
              <w:rPr>
                <w:rFonts w:ascii="Calibri"/>
                <w:i/>
                <w:spacing w:val="-1"/>
                <w:w w:val="105"/>
                <w:sz w:val="11"/>
              </w:rPr>
              <w:t>each</w:t>
            </w:r>
            <w:r>
              <w:rPr>
                <w:rFonts w:ascii="Times New Roman"/>
                <w:i/>
                <w:spacing w:val="26"/>
                <w:w w:val="107"/>
                <w:sz w:val="11"/>
              </w:rPr>
              <w:t xml:space="preserve"> </w:t>
            </w:r>
            <w:r>
              <w:rPr>
                <w:rFonts w:ascii="Calibri"/>
                <w:i/>
                <w:spacing w:val="-2"/>
                <w:w w:val="105"/>
                <w:sz w:val="11"/>
              </w:rPr>
              <w:t>line</w:t>
            </w:r>
            <w:r>
              <w:rPr>
                <w:rFonts w:ascii="Calibri"/>
                <w:i/>
                <w:spacing w:val="8"/>
                <w:w w:val="105"/>
                <w:sz w:val="11"/>
              </w:rPr>
              <w:t xml:space="preserve"> </w:t>
            </w:r>
            <w:r>
              <w:rPr>
                <w:rFonts w:ascii="Calibri"/>
                <w:i/>
                <w:spacing w:val="-2"/>
                <w:w w:val="105"/>
                <w:sz w:val="11"/>
              </w:rPr>
              <w:t>ministries</w:t>
            </w:r>
          </w:p>
        </w:tc>
        <w:tc>
          <w:tcPr>
            <w:tcW w:w="2990" w:type="dxa"/>
            <w:tcBorders>
              <w:top w:val="single" w:sz="8" w:space="0" w:color="000000"/>
              <w:left w:val="single" w:sz="8" w:space="0" w:color="000000"/>
              <w:bottom w:val="single" w:sz="8" w:space="0" w:color="000000"/>
              <w:right w:val="single" w:sz="8" w:space="0" w:color="000000"/>
            </w:tcBorders>
            <w:hideMark/>
          </w:tcPr>
          <w:p w14:paraId="221D8B82" w14:textId="77777777" w:rsidR="00D17C03" w:rsidRDefault="00D17C03">
            <w:pPr>
              <w:pStyle w:val="TableParagraph"/>
              <w:spacing w:before="6" w:line="264" w:lineRule="auto"/>
              <w:ind w:left="38" w:right="39"/>
              <w:jc w:val="center"/>
              <w:rPr>
                <w:rFonts w:ascii="Calibri" w:eastAsia="Calibri" w:hAnsi="Calibri" w:cs="Calibri"/>
                <w:sz w:val="11"/>
                <w:szCs w:val="11"/>
              </w:rPr>
            </w:pPr>
            <w:r>
              <w:rPr>
                <w:rFonts w:ascii="Calibri"/>
                <w:w w:val="105"/>
                <w:sz w:val="11"/>
              </w:rPr>
              <w:t>AFD</w:t>
            </w:r>
            <w:r>
              <w:rPr>
                <w:rFonts w:ascii="Calibri"/>
                <w:spacing w:val="1"/>
                <w:w w:val="105"/>
                <w:sz w:val="11"/>
              </w:rPr>
              <w:t xml:space="preserve"> </w:t>
            </w:r>
            <w:r>
              <w:rPr>
                <w:rFonts w:ascii="Calibri"/>
                <w:spacing w:val="-2"/>
                <w:w w:val="105"/>
                <w:sz w:val="11"/>
              </w:rPr>
              <w:t>TA</w:t>
            </w:r>
            <w:r>
              <w:rPr>
                <w:rFonts w:ascii="Calibri"/>
                <w:spacing w:val="6"/>
                <w:w w:val="105"/>
                <w:sz w:val="11"/>
              </w:rPr>
              <w:t xml:space="preserve"> </w:t>
            </w:r>
            <w:r>
              <w:rPr>
                <w:rFonts w:ascii="Calibri"/>
                <w:w w:val="105"/>
                <w:sz w:val="11"/>
              </w:rPr>
              <w:t>activities</w:t>
            </w:r>
            <w:r>
              <w:rPr>
                <w:rFonts w:ascii="Calibri"/>
                <w:spacing w:val="6"/>
                <w:w w:val="105"/>
                <w:sz w:val="11"/>
              </w:rPr>
              <w:t xml:space="preserve"> </w:t>
            </w:r>
            <w:r>
              <w:rPr>
                <w:rFonts w:ascii="Calibri"/>
                <w:w w:val="105"/>
                <w:sz w:val="11"/>
              </w:rPr>
              <w:t>(Y1</w:t>
            </w:r>
            <w:r>
              <w:rPr>
                <w:rFonts w:ascii="Calibri"/>
                <w:spacing w:val="-3"/>
                <w:w w:val="105"/>
                <w:sz w:val="11"/>
              </w:rPr>
              <w:t xml:space="preserve"> </w:t>
            </w:r>
            <w:r>
              <w:rPr>
                <w:rFonts w:ascii="Calibri"/>
                <w:spacing w:val="-1"/>
                <w:w w:val="105"/>
                <w:sz w:val="11"/>
              </w:rPr>
              <w:t>and</w:t>
            </w:r>
            <w:r>
              <w:rPr>
                <w:rFonts w:ascii="Calibri"/>
                <w:spacing w:val="4"/>
                <w:w w:val="105"/>
                <w:sz w:val="11"/>
              </w:rPr>
              <w:t xml:space="preserve"> </w:t>
            </w:r>
            <w:r>
              <w:rPr>
                <w:rFonts w:ascii="Calibri"/>
                <w:spacing w:val="-2"/>
                <w:w w:val="105"/>
                <w:sz w:val="11"/>
              </w:rPr>
              <w:t>Y2):</w:t>
            </w:r>
            <w:r>
              <w:rPr>
                <w:rFonts w:ascii="Calibri"/>
                <w:spacing w:val="4"/>
                <w:w w:val="105"/>
                <w:sz w:val="11"/>
              </w:rPr>
              <w:t xml:space="preserve"> </w:t>
            </w:r>
            <w:r>
              <w:rPr>
                <w:rFonts w:ascii="Calibri"/>
                <w:spacing w:val="1"/>
                <w:w w:val="105"/>
                <w:sz w:val="11"/>
              </w:rPr>
              <w:t>(i)</w:t>
            </w:r>
            <w:r>
              <w:rPr>
                <w:rFonts w:ascii="Calibri"/>
                <w:spacing w:val="8"/>
                <w:w w:val="105"/>
                <w:sz w:val="11"/>
              </w:rPr>
              <w:t xml:space="preserve"> </w:t>
            </w:r>
            <w:r>
              <w:rPr>
                <w:rFonts w:ascii="Calibri"/>
                <w:spacing w:val="-1"/>
                <w:w w:val="105"/>
                <w:sz w:val="11"/>
              </w:rPr>
              <w:t>Capacity</w:t>
            </w:r>
            <w:r>
              <w:rPr>
                <w:rFonts w:ascii="Calibri"/>
                <w:spacing w:val="5"/>
                <w:w w:val="105"/>
                <w:sz w:val="11"/>
              </w:rPr>
              <w:t xml:space="preserve"> </w:t>
            </w:r>
            <w:r>
              <w:rPr>
                <w:rFonts w:ascii="Calibri"/>
                <w:w w:val="105"/>
                <w:sz w:val="11"/>
              </w:rPr>
              <w:t>building</w:t>
            </w:r>
            <w:r>
              <w:rPr>
                <w:rFonts w:ascii="Times New Roman"/>
                <w:spacing w:val="50"/>
                <w:w w:val="107"/>
                <w:sz w:val="11"/>
              </w:rPr>
              <w:t xml:space="preserve"> </w:t>
            </w:r>
            <w:r>
              <w:rPr>
                <w:rFonts w:ascii="Calibri"/>
                <w:w w:val="105"/>
                <w:sz w:val="11"/>
              </w:rPr>
              <w:t>needs</w:t>
            </w:r>
            <w:r>
              <w:rPr>
                <w:rFonts w:ascii="Calibri"/>
                <w:spacing w:val="10"/>
                <w:w w:val="105"/>
                <w:sz w:val="11"/>
              </w:rPr>
              <w:t xml:space="preserve"> </w:t>
            </w:r>
            <w:r>
              <w:rPr>
                <w:rFonts w:ascii="Calibri"/>
                <w:w w:val="105"/>
                <w:sz w:val="11"/>
              </w:rPr>
              <w:t>assessment</w:t>
            </w:r>
            <w:r>
              <w:rPr>
                <w:rFonts w:ascii="Calibri"/>
                <w:spacing w:val="8"/>
                <w:w w:val="105"/>
                <w:sz w:val="11"/>
              </w:rPr>
              <w:t xml:space="preserve"> </w:t>
            </w:r>
            <w:r>
              <w:rPr>
                <w:rFonts w:ascii="Calibri"/>
                <w:w w:val="105"/>
                <w:sz w:val="11"/>
              </w:rPr>
              <w:t>for</w:t>
            </w:r>
            <w:r>
              <w:rPr>
                <w:rFonts w:ascii="Calibri"/>
                <w:spacing w:val="7"/>
                <w:w w:val="105"/>
                <w:sz w:val="11"/>
              </w:rPr>
              <w:t xml:space="preserve"> </w:t>
            </w:r>
            <w:r>
              <w:rPr>
                <w:rFonts w:ascii="Calibri"/>
                <w:spacing w:val="1"/>
                <w:w w:val="105"/>
                <w:sz w:val="11"/>
              </w:rPr>
              <w:t>lines</w:t>
            </w:r>
            <w:r>
              <w:rPr>
                <w:rFonts w:ascii="Calibri"/>
                <w:spacing w:val="11"/>
                <w:w w:val="105"/>
                <w:sz w:val="11"/>
              </w:rPr>
              <w:t xml:space="preserve"> </w:t>
            </w:r>
            <w:r>
              <w:rPr>
                <w:rFonts w:ascii="Calibri"/>
                <w:w w:val="105"/>
                <w:sz w:val="11"/>
              </w:rPr>
              <w:t>ministries</w:t>
            </w:r>
            <w:r>
              <w:rPr>
                <w:rFonts w:ascii="Calibri"/>
                <w:spacing w:val="11"/>
                <w:w w:val="105"/>
                <w:sz w:val="11"/>
              </w:rPr>
              <w:t xml:space="preserve"> </w:t>
            </w:r>
            <w:r>
              <w:rPr>
                <w:rFonts w:ascii="Calibri"/>
                <w:w w:val="105"/>
                <w:sz w:val="11"/>
              </w:rPr>
              <w:t>(both</w:t>
            </w:r>
            <w:r>
              <w:rPr>
                <w:rFonts w:ascii="Times New Roman"/>
                <w:spacing w:val="22"/>
                <w:w w:val="107"/>
                <w:sz w:val="11"/>
              </w:rPr>
              <w:t xml:space="preserve"> </w:t>
            </w:r>
            <w:r>
              <w:rPr>
                <w:rFonts w:ascii="Calibri"/>
                <w:w w:val="105"/>
                <w:sz w:val="11"/>
              </w:rPr>
              <w:t>collective</w:t>
            </w:r>
            <w:r>
              <w:rPr>
                <w:rFonts w:ascii="Calibri"/>
                <w:spacing w:val="13"/>
                <w:w w:val="105"/>
                <w:sz w:val="11"/>
              </w:rPr>
              <w:t xml:space="preserve"> </w:t>
            </w:r>
            <w:r>
              <w:rPr>
                <w:rFonts w:ascii="Calibri"/>
                <w:spacing w:val="-1"/>
                <w:w w:val="105"/>
                <w:sz w:val="11"/>
              </w:rPr>
              <w:t>and</w:t>
            </w:r>
            <w:r>
              <w:rPr>
                <w:rFonts w:ascii="Calibri"/>
                <w:spacing w:val="7"/>
                <w:w w:val="105"/>
                <w:sz w:val="11"/>
              </w:rPr>
              <w:t xml:space="preserve"> </w:t>
            </w:r>
            <w:r>
              <w:rPr>
                <w:rFonts w:ascii="Calibri"/>
                <w:w w:val="105"/>
                <w:sz w:val="11"/>
              </w:rPr>
              <w:t>individual:</w:t>
            </w:r>
            <w:r>
              <w:rPr>
                <w:rFonts w:ascii="Calibri"/>
                <w:spacing w:val="8"/>
                <w:w w:val="105"/>
                <w:sz w:val="11"/>
              </w:rPr>
              <w:t xml:space="preserve"> </w:t>
            </w:r>
            <w:r>
              <w:rPr>
                <w:rFonts w:ascii="Calibri"/>
                <w:w w:val="105"/>
                <w:sz w:val="11"/>
              </w:rPr>
              <w:t>monitoring,</w:t>
            </w:r>
            <w:r>
              <w:rPr>
                <w:rFonts w:ascii="Calibri"/>
                <w:spacing w:val="10"/>
                <w:w w:val="105"/>
                <w:sz w:val="11"/>
              </w:rPr>
              <w:t xml:space="preserve"> </w:t>
            </w:r>
            <w:r>
              <w:rPr>
                <w:rFonts w:ascii="Calibri"/>
                <w:w w:val="105"/>
                <w:sz w:val="11"/>
              </w:rPr>
              <w:t>IT</w:t>
            </w:r>
            <w:r>
              <w:rPr>
                <w:rFonts w:ascii="Calibri"/>
                <w:spacing w:val="3"/>
                <w:w w:val="105"/>
                <w:sz w:val="11"/>
              </w:rPr>
              <w:t xml:space="preserve"> </w:t>
            </w:r>
            <w:r>
              <w:rPr>
                <w:rFonts w:ascii="Calibri"/>
                <w:w w:val="105"/>
                <w:sz w:val="11"/>
              </w:rPr>
              <w:t>tools,</w:t>
            </w:r>
            <w:r>
              <w:rPr>
                <w:rFonts w:ascii="Times New Roman"/>
                <w:spacing w:val="48"/>
                <w:w w:val="107"/>
                <w:sz w:val="11"/>
              </w:rPr>
              <w:t xml:space="preserve"> </w:t>
            </w:r>
            <w:r>
              <w:rPr>
                <w:rFonts w:ascii="Calibri"/>
                <w:w w:val="105"/>
                <w:sz w:val="11"/>
              </w:rPr>
              <w:t>environmental</w:t>
            </w:r>
            <w:r>
              <w:rPr>
                <w:rFonts w:ascii="Calibri"/>
                <w:spacing w:val="10"/>
                <w:w w:val="105"/>
                <w:sz w:val="11"/>
              </w:rPr>
              <w:t xml:space="preserve"> </w:t>
            </w:r>
            <w:r>
              <w:rPr>
                <w:rFonts w:ascii="Calibri"/>
                <w:spacing w:val="-1"/>
                <w:w w:val="105"/>
                <w:sz w:val="11"/>
              </w:rPr>
              <w:t>and</w:t>
            </w:r>
            <w:r>
              <w:rPr>
                <w:rFonts w:ascii="Calibri"/>
                <w:spacing w:val="5"/>
                <w:w w:val="105"/>
                <w:sz w:val="11"/>
              </w:rPr>
              <w:t xml:space="preserve"> </w:t>
            </w:r>
            <w:r>
              <w:rPr>
                <w:rFonts w:ascii="Calibri"/>
                <w:spacing w:val="-1"/>
                <w:w w:val="105"/>
                <w:sz w:val="11"/>
              </w:rPr>
              <w:t>social</w:t>
            </w:r>
            <w:r>
              <w:rPr>
                <w:rFonts w:ascii="Calibri"/>
                <w:spacing w:val="10"/>
                <w:w w:val="105"/>
                <w:sz w:val="11"/>
              </w:rPr>
              <w:t xml:space="preserve"> </w:t>
            </w:r>
            <w:r>
              <w:rPr>
                <w:rFonts w:ascii="Calibri"/>
                <w:spacing w:val="-1"/>
                <w:w w:val="105"/>
                <w:sz w:val="11"/>
              </w:rPr>
              <w:t>aspects,</w:t>
            </w:r>
            <w:r>
              <w:rPr>
                <w:rFonts w:ascii="Calibri"/>
                <w:spacing w:val="7"/>
                <w:w w:val="105"/>
                <w:sz w:val="11"/>
              </w:rPr>
              <w:t xml:space="preserve"> </w:t>
            </w:r>
            <w:r>
              <w:rPr>
                <w:rFonts w:ascii="Calibri"/>
                <w:w w:val="105"/>
                <w:sz w:val="11"/>
              </w:rPr>
              <w:t>etc.),</w:t>
            </w:r>
            <w:r>
              <w:rPr>
                <w:rFonts w:ascii="Calibri"/>
                <w:spacing w:val="8"/>
                <w:w w:val="105"/>
                <w:sz w:val="11"/>
              </w:rPr>
              <w:t xml:space="preserve"> </w:t>
            </w:r>
            <w:r>
              <w:rPr>
                <w:rFonts w:ascii="Calibri"/>
                <w:spacing w:val="1"/>
                <w:w w:val="105"/>
                <w:sz w:val="11"/>
              </w:rPr>
              <w:t>(ii)</w:t>
            </w:r>
            <w:r>
              <w:rPr>
                <w:rFonts w:ascii="Times New Roman"/>
                <w:spacing w:val="50"/>
                <w:w w:val="107"/>
                <w:sz w:val="11"/>
              </w:rPr>
              <w:t xml:space="preserve"> </w:t>
            </w:r>
            <w:r>
              <w:rPr>
                <w:rFonts w:ascii="Calibri"/>
                <w:w w:val="105"/>
                <w:sz w:val="11"/>
              </w:rPr>
              <w:t>elaboration</w:t>
            </w:r>
            <w:r>
              <w:rPr>
                <w:rFonts w:ascii="Calibri"/>
                <w:spacing w:val="7"/>
                <w:w w:val="105"/>
                <w:sz w:val="11"/>
              </w:rPr>
              <w:t xml:space="preserve"> </w:t>
            </w:r>
            <w:r>
              <w:rPr>
                <w:rFonts w:ascii="Calibri"/>
                <w:w w:val="105"/>
                <w:sz w:val="11"/>
              </w:rPr>
              <w:t>of</w:t>
            </w:r>
            <w:r>
              <w:rPr>
                <w:rFonts w:ascii="Calibri"/>
                <w:spacing w:val="11"/>
                <w:w w:val="105"/>
                <w:sz w:val="11"/>
              </w:rPr>
              <w:t xml:space="preserve"> </w:t>
            </w:r>
            <w:r>
              <w:rPr>
                <w:rFonts w:ascii="Calibri"/>
                <w:spacing w:val="-1"/>
                <w:w w:val="105"/>
                <w:sz w:val="11"/>
              </w:rPr>
              <w:t>capacity</w:t>
            </w:r>
            <w:r>
              <w:rPr>
                <w:rFonts w:ascii="Calibri"/>
                <w:spacing w:val="9"/>
                <w:w w:val="105"/>
                <w:sz w:val="11"/>
              </w:rPr>
              <w:t xml:space="preserve"> </w:t>
            </w:r>
            <w:r>
              <w:rPr>
                <w:rFonts w:ascii="Calibri"/>
                <w:w w:val="105"/>
                <w:sz w:val="11"/>
              </w:rPr>
              <w:t>building</w:t>
            </w:r>
            <w:r>
              <w:rPr>
                <w:rFonts w:ascii="Calibri"/>
                <w:spacing w:val="6"/>
                <w:w w:val="105"/>
                <w:sz w:val="11"/>
              </w:rPr>
              <w:t xml:space="preserve"> </w:t>
            </w:r>
            <w:r>
              <w:rPr>
                <w:rFonts w:ascii="Calibri"/>
                <w:w w:val="105"/>
                <w:sz w:val="11"/>
              </w:rPr>
              <w:t>plan.</w:t>
            </w:r>
          </w:p>
        </w:tc>
        <w:tc>
          <w:tcPr>
            <w:tcW w:w="911" w:type="dxa"/>
            <w:tcBorders>
              <w:top w:val="single" w:sz="8" w:space="0" w:color="000000"/>
              <w:left w:val="single" w:sz="8" w:space="0" w:color="000000"/>
              <w:bottom w:val="single" w:sz="8" w:space="0" w:color="000000"/>
              <w:right w:val="single" w:sz="8" w:space="0" w:color="000000"/>
            </w:tcBorders>
            <w:hideMark/>
          </w:tcPr>
          <w:p w14:paraId="627DC4DA" w14:textId="77777777" w:rsidR="00D17C03" w:rsidRDefault="00D17C03">
            <w:pPr>
              <w:pStyle w:val="TableParagraph"/>
              <w:spacing w:before="80" w:line="264" w:lineRule="auto"/>
              <w:ind w:left="14" w:right="31" w:hanging="1"/>
              <w:jc w:val="center"/>
              <w:rPr>
                <w:rFonts w:ascii="Calibri" w:eastAsia="Calibri" w:hAnsi="Calibri" w:cs="Calibri"/>
                <w:sz w:val="11"/>
                <w:szCs w:val="11"/>
              </w:rPr>
            </w:pPr>
            <w:r>
              <w:rPr>
                <w:rFonts w:ascii="Calibri"/>
                <w:i/>
                <w:spacing w:val="1"/>
                <w:w w:val="105"/>
                <w:sz w:val="11"/>
              </w:rPr>
              <w:t>N</w:t>
            </w:r>
            <w:r>
              <w:rPr>
                <w:rFonts w:ascii="Calibri"/>
                <w:i/>
                <w:w w:val="105"/>
                <w:sz w:val="11"/>
              </w:rPr>
              <w:t>o</w:t>
            </w:r>
            <w:r>
              <w:rPr>
                <w:rFonts w:ascii="Times New Roman"/>
                <w:i/>
                <w:w w:val="107"/>
                <w:sz w:val="11"/>
              </w:rPr>
              <w:t xml:space="preserve"> </w:t>
            </w:r>
            <w:r>
              <w:rPr>
                <w:rFonts w:ascii="Calibri"/>
                <w:i/>
                <w:spacing w:val="-1"/>
                <w:w w:val="105"/>
                <w:sz w:val="11"/>
              </w:rPr>
              <w:t>identification</w:t>
            </w:r>
            <w:r>
              <w:rPr>
                <w:rFonts w:ascii="Times New Roman"/>
                <w:i/>
                <w:spacing w:val="26"/>
                <w:w w:val="107"/>
                <w:sz w:val="11"/>
              </w:rPr>
              <w:t xml:space="preserve"> </w:t>
            </w:r>
            <w:r>
              <w:rPr>
                <w:rFonts w:ascii="Calibri"/>
                <w:i/>
                <w:w w:val="105"/>
                <w:sz w:val="11"/>
              </w:rPr>
              <w:t>of</w:t>
            </w:r>
            <w:r>
              <w:rPr>
                <w:rFonts w:ascii="Calibri"/>
                <w:i/>
                <w:spacing w:val="11"/>
                <w:w w:val="105"/>
                <w:sz w:val="11"/>
              </w:rPr>
              <w:t xml:space="preserve"> </w:t>
            </w:r>
            <w:r>
              <w:rPr>
                <w:rFonts w:ascii="Calibri"/>
                <w:i/>
                <w:spacing w:val="-1"/>
                <w:w w:val="105"/>
                <w:sz w:val="11"/>
              </w:rPr>
              <w:t>capacity</w:t>
            </w:r>
            <w:r>
              <w:rPr>
                <w:rFonts w:ascii="Times New Roman"/>
                <w:i/>
                <w:spacing w:val="26"/>
                <w:w w:val="107"/>
                <w:sz w:val="11"/>
              </w:rPr>
              <w:t xml:space="preserve"> </w:t>
            </w:r>
            <w:r>
              <w:rPr>
                <w:rFonts w:ascii="Calibri"/>
                <w:i/>
                <w:spacing w:val="-1"/>
                <w:w w:val="105"/>
                <w:sz w:val="11"/>
              </w:rPr>
              <w:t>building</w:t>
            </w:r>
            <w:r>
              <w:rPr>
                <w:rFonts w:ascii="Calibri"/>
                <w:i/>
                <w:spacing w:val="12"/>
                <w:w w:val="105"/>
                <w:sz w:val="11"/>
              </w:rPr>
              <w:t xml:space="preserve"> </w:t>
            </w:r>
            <w:r>
              <w:rPr>
                <w:rFonts w:ascii="Calibri"/>
                <w:i/>
                <w:w w:val="105"/>
                <w:sz w:val="11"/>
              </w:rPr>
              <w:t>needs</w:t>
            </w:r>
          </w:p>
        </w:tc>
        <w:tc>
          <w:tcPr>
            <w:tcW w:w="2667" w:type="dxa"/>
            <w:tcBorders>
              <w:top w:val="single" w:sz="8" w:space="0" w:color="000000"/>
              <w:left w:val="single" w:sz="8" w:space="0" w:color="000000"/>
              <w:bottom w:val="single" w:sz="8" w:space="0" w:color="000000"/>
              <w:right w:val="single" w:sz="8" w:space="0" w:color="000000"/>
            </w:tcBorders>
          </w:tcPr>
          <w:p w14:paraId="0DF5DC1B" w14:textId="77777777" w:rsidR="00D17C03" w:rsidRDefault="00D17C03">
            <w:pPr>
              <w:pStyle w:val="TableParagraph"/>
              <w:spacing w:before="6"/>
              <w:rPr>
                <w:rFonts w:ascii="Times New Roman" w:eastAsia="Times New Roman" w:hAnsi="Times New Roman" w:cs="Times New Roman"/>
                <w:sz w:val="13"/>
                <w:szCs w:val="13"/>
              </w:rPr>
            </w:pPr>
          </w:p>
          <w:p w14:paraId="2C09A36B" w14:textId="77777777" w:rsidR="00D17C03" w:rsidRDefault="00D17C03">
            <w:pPr>
              <w:pStyle w:val="TableParagraph"/>
              <w:spacing w:line="264" w:lineRule="auto"/>
              <w:ind w:left="38" w:right="32" w:firstLine="4"/>
              <w:jc w:val="center"/>
              <w:rPr>
                <w:rFonts w:ascii="Calibri" w:eastAsia="Calibri" w:hAnsi="Calibri" w:cs="Calibri"/>
                <w:sz w:val="11"/>
                <w:szCs w:val="11"/>
              </w:rPr>
            </w:pPr>
            <w:r>
              <w:rPr>
                <w:rFonts w:ascii="Calibri"/>
                <w:spacing w:val="-1"/>
                <w:w w:val="105"/>
                <w:sz w:val="11"/>
              </w:rPr>
              <w:t>Capacity</w:t>
            </w:r>
            <w:r>
              <w:rPr>
                <w:rFonts w:ascii="Calibri"/>
                <w:spacing w:val="11"/>
                <w:w w:val="105"/>
                <w:sz w:val="11"/>
              </w:rPr>
              <w:t xml:space="preserve"> </w:t>
            </w:r>
            <w:r>
              <w:rPr>
                <w:rFonts w:ascii="Calibri"/>
                <w:w w:val="105"/>
                <w:sz w:val="11"/>
              </w:rPr>
              <w:t>building</w:t>
            </w:r>
            <w:r>
              <w:rPr>
                <w:rFonts w:ascii="Calibri"/>
                <w:spacing w:val="8"/>
                <w:w w:val="105"/>
                <w:sz w:val="11"/>
              </w:rPr>
              <w:t xml:space="preserve"> </w:t>
            </w:r>
            <w:r>
              <w:rPr>
                <w:rFonts w:ascii="Calibri"/>
                <w:w w:val="105"/>
                <w:sz w:val="11"/>
              </w:rPr>
              <w:t>plan</w:t>
            </w:r>
            <w:r>
              <w:rPr>
                <w:rFonts w:ascii="Calibri"/>
                <w:spacing w:val="9"/>
                <w:w w:val="105"/>
                <w:sz w:val="11"/>
              </w:rPr>
              <w:t xml:space="preserve"> </w:t>
            </w:r>
            <w:r>
              <w:rPr>
                <w:rFonts w:ascii="Calibri"/>
                <w:w w:val="105"/>
                <w:sz w:val="11"/>
              </w:rPr>
              <w:t>available</w:t>
            </w:r>
            <w:r>
              <w:rPr>
                <w:rFonts w:ascii="Times New Roman"/>
                <w:spacing w:val="34"/>
                <w:w w:val="107"/>
                <w:sz w:val="11"/>
              </w:rPr>
              <w:t xml:space="preserve"> </w:t>
            </w:r>
            <w:r>
              <w:rPr>
                <w:rFonts w:ascii="Calibri"/>
                <w:spacing w:val="-1"/>
                <w:w w:val="105"/>
                <w:sz w:val="11"/>
              </w:rPr>
              <w:t>(organigram,</w:t>
            </w:r>
            <w:r>
              <w:rPr>
                <w:rFonts w:ascii="Calibri"/>
                <w:spacing w:val="7"/>
                <w:w w:val="105"/>
                <w:sz w:val="11"/>
              </w:rPr>
              <w:t xml:space="preserve"> </w:t>
            </w:r>
            <w:r>
              <w:rPr>
                <w:rFonts w:ascii="Calibri"/>
                <w:w w:val="105"/>
                <w:sz w:val="11"/>
              </w:rPr>
              <w:t>profiles,</w:t>
            </w:r>
            <w:r>
              <w:rPr>
                <w:rFonts w:ascii="Calibri"/>
                <w:spacing w:val="9"/>
                <w:w w:val="105"/>
                <w:sz w:val="11"/>
              </w:rPr>
              <w:t xml:space="preserve"> </w:t>
            </w:r>
            <w:r>
              <w:rPr>
                <w:rFonts w:ascii="Calibri"/>
                <w:w w:val="105"/>
                <w:sz w:val="11"/>
              </w:rPr>
              <w:t>training)</w:t>
            </w:r>
            <w:r>
              <w:rPr>
                <w:rFonts w:ascii="Calibri"/>
                <w:spacing w:val="11"/>
                <w:w w:val="105"/>
                <w:sz w:val="11"/>
              </w:rPr>
              <w:t xml:space="preserve"> </w:t>
            </w:r>
            <w:r>
              <w:rPr>
                <w:rFonts w:ascii="Calibri"/>
                <w:spacing w:val="-1"/>
                <w:w w:val="105"/>
                <w:sz w:val="11"/>
              </w:rPr>
              <w:t>and</w:t>
            </w:r>
            <w:r>
              <w:rPr>
                <w:rFonts w:ascii="Calibri"/>
                <w:spacing w:val="6"/>
                <w:w w:val="105"/>
                <w:sz w:val="11"/>
              </w:rPr>
              <w:t xml:space="preserve"> </w:t>
            </w:r>
            <w:r>
              <w:rPr>
                <w:rFonts w:ascii="Calibri"/>
                <w:spacing w:val="-1"/>
                <w:w w:val="105"/>
                <w:sz w:val="11"/>
              </w:rPr>
              <w:t>ready</w:t>
            </w:r>
            <w:r>
              <w:rPr>
                <w:rFonts w:ascii="Calibri"/>
                <w:spacing w:val="7"/>
                <w:w w:val="105"/>
                <w:sz w:val="11"/>
              </w:rPr>
              <w:t xml:space="preserve"> </w:t>
            </w:r>
            <w:r>
              <w:rPr>
                <w:rFonts w:ascii="Calibri"/>
                <w:w w:val="105"/>
                <w:sz w:val="11"/>
              </w:rPr>
              <w:t>to</w:t>
            </w:r>
            <w:r>
              <w:rPr>
                <w:rFonts w:ascii="Times New Roman"/>
                <w:spacing w:val="38"/>
                <w:w w:val="107"/>
                <w:sz w:val="11"/>
              </w:rPr>
              <w:t xml:space="preserve"> </w:t>
            </w:r>
            <w:r>
              <w:rPr>
                <w:rFonts w:ascii="Calibri"/>
                <w:w w:val="105"/>
                <w:sz w:val="11"/>
              </w:rPr>
              <w:t xml:space="preserve">be </w:t>
            </w:r>
            <w:r>
              <w:rPr>
                <w:rFonts w:ascii="Calibri"/>
                <w:spacing w:val="1"/>
                <w:w w:val="105"/>
                <w:sz w:val="11"/>
              </w:rPr>
              <w:t xml:space="preserve"> </w:t>
            </w:r>
            <w:r>
              <w:rPr>
                <w:rFonts w:ascii="Calibri"/>
                <w:w w:val="105"/>
                <w:sz w:val="11"/>
              </w:rPr>
              <w:t>implemented</w:t>
            </w:r>
          </w:p>
        </w:tc>
      </w:tr>
      <w:tr w:rsidR="00D17C03" w14:paraId="5FF3958F" w14:textId="77777777" w:rsidTr="004B216B">
        <w:trPr>
          <w:trHeight w:hRule="exact" w:val="955"/>
          <w:jc w:val="center"/>
        </w:trPr>
        <w:tc>
          <w:tcPr>
            <w:tcW w:w="896" w:type="dxa"/>
            <w:vMerge/>
            <w:tcBorders>
              <w:top w:val="nil"/>
              <w:left w:val="single" w:sz="4" w:space="0" w:color="000000"/>
              <w:bottom w:val="single" w:sz="8" w:space="0" w:color="000000"/>
              <w:right w:val="single" w:sz="8" w:space="0" w:color="000000"/>
            </w:tcBorders>
            <w:vAlign w:val="center"/>
            <w:hideMark/>
          </w:tcPr>
          <w:p w14:paraId="0A767FAD" w14:textId="77777777" w:rsidR="00D17C03" w:rsidRDefault="00D17C03">
            <w:pPr>
              <w:rPr>
                <w:rFonts w:ascii="Calibri" w:eastAsia="Calibri" w:hAnsi="Calibri" w:cs="Calibri"/>
                <w:sz w:val="11"/>
                <w:szCs w:val="11"/>
              </w:rPr>
            </w:pPr>
          </w:p>
        </w:tc>
        <w:tc>
          <w:tcPr>
            <w:tcW w:w="389" w:type="dxa"/>
            <w:tcBorders>
              <w:top w:val="single" w:sz="8" w:space="0" w:color="000000"/>
              <w:left w:val="single" w:sz="8" w:space="0" w:color="000000"/>
              <w:bottom w:val="single" w:sz="8" w:space="0" w:color="000000"/>
              <w:right w:val="single" w:sz="8" w:space="0" w:color="000000"/>
            </w:tcBorders>
          </w:tcPr>
          <w:p w14:paraId="7F0CB6BB" w14:textId="77777777" w:rsidR="00D17C03" w:rsidRDefault="00D17C03">
            <w:pPr>
              <w:pStyle w:val="TableParagraph"/>
              <w:rPr>
                <w:rFonts w:ascii="Times New Roman" w:eastAsia="Times New Roman" w:hAnsi="Times New Roman" w:cs="Times New Roman"/>
                <w:sz w:val="10"/>
                <w:szCs w:val="10"/>
              </w:rPr>
            </w:pPr>
          </w:p>
          <w:p w14:paraId="25CB2E8E" w14:textId="77777777" w:rsidR="00D17C03" w:rsidRDefault="00D17C03">
            <w:pPr>
              <w:pStyle w:val="TableParagraph"/>
              <w:rPr>
                <w:rFonts w:ascii="Times New Roman" w:eastAsia="Times New Roman" w:hAnsi="Times New Roman" w:cs="Times New Roman"/>
                <w:sz w:val="10"/>
                <w:szCs w:val="10"/>
              </w:rPr>
            </w:pPr>
          </w:p>
          <w:p w14:paraId="7EC5B28F" w14:textId="77777777" w:rsidR="00D17C03" w:rsidRDefault="00D17C03">
            <w:pPr>
              <w:pStyle w:val="TableParagraph"/>
              <w:spacing w:before="11"/>
              <w:rPr>
                <w:rFonts w:ascii="Times New Roman" w:eastAsia="Times New Roman" w:hAnsi="Times New Roman" w:cs="Times New Roman"/>
                <w:sz w:val="12"/>
                <w:szCs w:val="12"/>
              </w:rPr>
            </w:pPr>
          </w:p>
          <w:p w14:paraId="016001E7" w14:textId="77777777" w:rsidR="00D17C03" w:rsidRDefault="00D17C03">
            <w:pPr>
              <w:pStyle w:val="TableParagraph"/>
              <w:ind w:left="14"/>
              <w:rPr>
                <w:rFonts w:ascii="Calibri" w:eastAsia="Calibri" w:hAnsi="Calibri" w:cs="Calibri"/>
                <w:sz w:val="11"/>
                <w:szCs w:val="11"/>
              </w:rPr>
            </w:pPr>
            <w:r>
              <w:rPr>
                <w:rFonts w:ascii="Calibri"/>
                <w:b/>
                <w:spacing w:val="-2"/>
                <w:w w:val="105"/>
                <w:sz w:val="11"/>
              </w:rPr>
              <w:t>2.2.5</w:t>
            </w:r>
          </w:p>
        </w:tc>
        <w:tc>
          <w:tcPr>
            <w:tcW w:w="2667" w:type="dxa"/>
            <w:tcBorders>
              <w:top w:val="single" w:sz="8" w:space="0" w:color="000000"/>
              <w:left w:val="single" w:sz="8" w:space="0" w:color="000000"/>
              <w:bottom w:val="single" w:sz="8" w:space="0" w:color="000000"/>
              <w:right w:val="single" w:sz="8" w:space="0" w:color="000000"/>
            </w:tcBorders>
            <w:hideMark/>
          </w:tcPr>
          <w:p w14:paraId="5B35A866" w14:textId="77777777" w:rsidR="00D17C03" w:rsidRDefault="00D17C03">
            <w:pPr>
              <w:pStyle w:val="TableParagraph"/>
              <w:spacing w:before="6" w:line="264" w:lineRule="auto"/>
              <w:ind w:left="14" w:right="9"/>
              <w:rPr>
                <w:rFonts w:ascii="Calibri" w:eastAsia="Calibri" w:hAnsi="Calibri" w:cs="Calibri"/>
                <w:sz w:val="11"/>
                <w:szCs w:val="11"/>
              </w:rPr>
            </w:pPr>
            <w:r>
              <w:rPr>
                <w:rFonts w:ascii="Calibri"/>
                <w:spacing w:val="-1"/>
                <w:w w:val="105"/>
                <w:sz w:val="11"/>
              </w:rPr>
              <w:t>The</w:t>
            </w:r>
            <w:r>
              <w:rPr>
                <w:rFonts w:ascii="Calibri"/>
                <w:spacing w:val="8"/>
                <w:w w:val="105"/>
                <w:sz w:val="11"/>
              </w:rPr>
              <w:t xml:space="preserve"> </w:t>
            </w:r>
            <w:r>
              <w:rPr>
                <w:rFonts w:ascii="Calibri"/>
                <w:spacing w:val="-1"/>
                <w:w w:val="105"/>
                <w:sz w:val="11"/>
              </w:rPr>
              <w:t>process</w:t>
            </w:r>
            <w:r>
              <w:rPr>
                <w:rFonts w:ascii="Calibri"/>
                <w:spacing w:val="5"/>
                <w:w w:val="105"/>
                <w:sz w:val="11"/>
              </w:rPr>
              <w:t xml:space="preserve"> </w:t>
            </w:r>
            <w:r>
              <w:rPr>
                <w:rFonts w:ascii="Calibri"/>
                <w:w w:val="105"/>
                <w:sz w:val="11"/>
              </w:rPr>
              <w:t>of</w:t>
            </w:r>
            <w:r>
              <w:rPr>
                <w:rFonts w:ascii="Calibri"/>
                <w:spacing w:val="7"/>
                <w:w w:val="105"/>
                <w:sz w:val="11"/>
              </w:rPr>
              <w:t xml:space="preserve"> </w:t>
            </w:r>
            <w:r>
              <w:rPr>
                <w:rFonts w:ascii="Calibri"/>
                <w:w w:val="105"/>
                <w:sz w:val="11"/>
              </w:rPr>
              <w:t>updating</w:t>
            </w:r>
            <w:r>
              <w:rPr>
                <w:rFonts w:ascii="Calibri"/>
                <w:spacing w:val="2"/>
                <w:w w:val="105"/>
                <w:sz w:val="11"/>
              </w:rPr>
              <w:t xml:space="preserve"> </w:t>
            </w:r>
            <w:r>
              <w:rPr>
                <w:rFonts w:ascii="Calibri"/>
                <w:spacing w:val="-1"/>
                <w:w w:val="105"/>
                <w:sz w:val="11"/>
              </w:rPr>
              <w:t>sectoral</w:t>
            </w:r>
            <w:r>
              <w:rPr>
                <w:rFonts w:ascii="Calibri"/>
                <w:spacing w:val="9"/>
                <w:w w:val="105"/>
                <w:sz w:val="11"/>
              </w:rPr>
              <w:t xml:space="preserve"> </w:t>
            </w:r>
            <w:r>
              <w:rPr>
                <w:rFonts w:ascii="Calibri"/>
                <w:w w:val="105"/>
                <w:sz w:val="11"/>
              </w:rPr>
              <w:t>strategies</w:t>
            </w:r>
            <w:r>
              <w:rPr>
                <w:rFonts w:ascii="Calibri"/>
                <w:spacing w:val="5"/>
                <w:w w:val="105"/>
                <w:sz w:val="11"/>
              </w:rPr>
              <w:t xml:space="preserve"> </w:t>
            </w:r>
            <w:r>
              <w:rPr>
                <w:rFonts w:ascii="Calibri"/>
                <w:spacing w:val="1"/>
                <w:w w:val="105"/>
                <w:sz w:val="11"/>
              </w:rPr>
              <w:t>is</w:t>
            </w:r>
            <w:r>
              <w:rPr>
                <w:rFonts w:ascii="Times New Roman"/>
                <w:spacing w:val="28"/>
                <w:w w:val="107"/>
                <w:sz w:val="11"/>
              </w:rPr>
              <w:t xml:space="preserve"> </w:t>
            </w:r>
            <w:r>
              <w:rPr>
                <w:rFonts w:ascii="Calibri"/>
                <w:w w:val="105"/>
                <w:sz w:val="11"/>
              </w:rPr>
              <w:t>launched</w:t>
            </w:r>
            <w:r>
              <w:rPr>
                <w:rFonts w:ascii="Calibri"/>
                <w:spacing w:val="4"/>
                <w:w w:val="105"/>
                <w:sz w:val="11"/>
              </w:rPr>
              <w:t xml:space="preserve"> </w:t>
            </w:r>
            <w:r>
              <w:rPr>
                <w:rFonts w:ascii="Calibri"/>
                <w:spacing w:val="1"/>
                <w:w w:val="105"/>
                <w:sz w:val="11"/>
              </w:rPr>
              <w:t>in</w:t>
            </w:r>
            <w:r>
              <w:rPr>
                <w:rFonts w:ascii="Calibri"/>
                <w:spacing w:val="5"/>
                <w:w w:val="105"/>
                <w:sz w:val="11"/>
              </w:rPr>
              <w:t xml:space="preserve"> </w:t>
            </w:r>
            <w:r>
              <w:rPr>
                <w:rFonts w:ascii="Calibri"/>
                <w:spacing w:val="1"/>
                <w:w w:val="105"/>
                <w:sz w:val="11"/>
              </w:rPr>
              <w:t>line</w:t>
            </w:r>
            <w:r>
              <w:rPr>
                <w:rFonts w:ascii="Calibri"/>
                <w:spacing w:val="10"/>
                <w:w w:val="105"/>
                <w:sz w:val="11"/>
              </w:rPr>
              <w:t xml:space="preserve"> </w:t>
            </w:r>
            <w:r>
              <w:rPr>
                <w:rFonts w:ascii="Calibri"/>
                <w:w w:val="105"/>
                <w:sz w:val="11"/>
              </w:rPr>
              <w:t>with</w:t>
            </w:r>
            <w:r>
              <w:rPr>
                <w:rFonts w:ascii="Calibri"/>
                <w:spacing w:val="5"/>
                <w:w w:val="105"/>
                <w:sz w:val="11"/>
              </w:rPr>
              <w:t xml:space="preserve"> </w:t>
            </w:r>
            <w:r>
              <w:rPr>
                <w:rFonts w:ascii="Calibri"/>
                <w:w w:val="105"/>
                <w:sz w:val="11"/>
              </w:rPr>
              <w:t>contribution</w:t>
            </w:r>
            <w:r>
              <w:rPr>
                <w:rFonts w:ascii="Calibri"/>
                <w:spacing w:val="5"/>
                <w:w w:val="105"/>
                <w:sz w:val="11"/>
              </w:rPr>
              <w:t xml:space="preserve"> </w:t>
            </w:r>
            <w:r>
              <w:rPr>
                <w:rFonts w:ascii="Calibri"/>
                <w:w w:val="105"/>
                <w:sz w:val="11"/>
              </w:rPr>
              <w:t>to</w:t>
            </w:r>
            <w:r>
              <w:rPr>
                <w:rFonts w:ascii="Calibri"/>
                <w:spacing w:val="5"/>
                <w:w w:val="105"/>
                <w:sz w:val="11"/>
              </w:rPr>
              <w:t xml:space="preserve"> </w:t>
            </w:r>
            <w:r>
              <w:rPr>
                <w:rFonts w:ascii="Calibri"/>
                <w:spacing w:val="-3"/>
                <w:w w:val="105"/>
                <w:sz w:val="11"/>
              </w:rPr>
              <w:t>GHG</w:t>
            </w:r>
            <w:r>
              <w:rPr>
                <w:rFonts w:ascii="Times New Roman"/>
                <w:spacing w:val="26"/>
                <w:w w:val="107"/>
                <w:sz w:val="11"/>
              </w:rPr>
              <w:t xml:space="preserve"> </w:t>
            </w:r>
            <w:r>
              <w:rPr>
                <w:rFonts w:ascii="Calibri"/>
                <w:w w:val="105"/>
                <w:sz w:val="11"/>
              </w:rPr>
              <w:t>emissions</w:t>
            </w:r>
            <w:r>
              <w:rPr>
                <w:rFonts w:ascii="Calibri"/>
                <w:spacing w:val="6"/>
                <w:w w:val="105"/>
                <w:sz w:val="11"/>
              </w:rPr>
              <w:t xml:space="preserve"> </w:t>
            </w:r>
            <w:r>
              <w:rPr>
                <w:rFonts w:ascii="Calibri"/>
                <w:w w:val="105"/>
                <w:sz w:val="11"/>
              </w:rPr>
              <w:t>reduction</w:t>
            </w:r>
            <w:r>
              <w:rPr>
                <w:rFonts w:ascii="Calibri"/>
                <w:spacing w:val="6"/>
                <w:w w:val="105"/>
                <w:sz w:val="11"/>
              </w:rPr>
              <w:t xml:space="preserve"> </w:t>
            </w:r>
            <w:r>
              <w:rPr>
                <w:rFonts w:ascii="Calibri"/>
                <w:w w:val="105"/>
                <w:sz w:val="11"/>
              </w:rPr>
              <w:t>of</w:t>
            </w:r>
            <w:r>
              <w:rPr>
                <w:rFonts w:ascii="Calibri"/>
                <w:spacing w:val="10"/>
                <w:w w:val="105"/>
                <w:sz w:val="11"/>
              </w:rPr>
              <w:t xml:space="preserve"> </w:t>
            </w:r>
            <w:r>
              <w:rPr>
                <w:rFonts w:ascii="Calibri"/>
                <w:w w:val="105"/>
                <w:sz w:val="11"/>
              </w:rPr>
              <w:t>the</w:t>
            </w:r>
            <w:r>
              <w:rPr>
                <w:rFonts w:ascii="Calibri"/>
                <w:spacing w:val="10"/>
                <w:w w:val="105"/>
                <w:sz w:val="11"/>
              </w:rPr>
              <w:t xml:space="preserve"> </w:t>
            </w:r>
            <w:r>
              <w:rPr>
                <w:rFonts w:ascii="Calibri"/>
                <w:w w:val="105"/>
                <w:sz w:val="11"/>
              </w:rPr>
              <w:t>low</w:t>
            </w:r>
            <w:r>
              <w:rPr>
                <w:rFonts w:ascii="Calibri"/>
                <w:spacing w:val="9"/>
                <w:w w:val="105"/>
                <w:sz w:val="11"/>
              </w:rPr>
              <w:t xml:space="preserve"> </w:t>
            </w:r>
            <w:r>
              <w:rPr>
                <w:rFonts w:ascii="Calibri"/>
                <w:spacing w:val="-2"/>
                <w:w w:val="105"/>
                <w:sz w:val="11"/>
              </w:rPr>
              <w:t>carbon</w:t>
            </w:r>
            <w:r>
              <w:rPr>
                <w:rFonts w:ascii="Times New Roman"/>
                <w:spacing w:val="29"/>
                <w:w w:val="107"/>
                <w:sz w:val="11"/>
              </w:rPr>
              <w:t xml:space="preserve"> </w:t>
            </w:r>
            <w:r>
              <w:rPr>
                <w:rFonts w:ascii="Calibri"/>
                <w:w w:val="105"/>
                <w:sz w:val="11"/>
              </w:rPr>
              <w:t>development</w:t>
            </w:r>
            <w:r>
              <w:rPr>
                <w:rFonts w:ascii="Calibri"/>
                <w:spacing w:val="7"/>
                <w:w w:val="105"/>
                <w:sz w:val="11"/>
              </w:rPr>
              <w:t xml:space="preserve"> </w:t>
            </w:r>
            <w:r>
              <w:rPr>
                <w:rFonts w:ascii="Calibri"/>
                <w:spacing w:val="-1"/>
                <w:w w:val="105"/>
                <w:sz w:val="11"/>
              </w:rPr>
              <w:t>Strategy.</w:t>
            </w:r>
            <w:r>
              <w:rPr>
                <w:rFonts w:ascii="Calibri"/>
                <w:spacing w:val="9"/>
                <w:w w:val="105"/>
                <w:sz w:val="11"/>
              </w:rPr>
              <w:t xml:space="preserve"> </w:t>
            </w:r>
            <w:r>
              <w:rPr>
                <w:rFonts w:ascii="Calibri"/>
                <w:w w:val="105"/>
                <w:sz w:val="11"/>
              </w:rPr>
              <w:t>In</w:t>
            </w:r>
            <w:r>
              <w:rPr>
                <w:rFonts w:ascii="Calibri"/>
                <w:spacing w:val="9"/>
                <w:w w:val="105"/>
                <w:sz w:val="11"/>
              </w:rPr>
              <w:t xml:space="preserve"> </w:t>
            </w:r>
            <w:r>
              <w:rPr>
                <w:rFonts w:ascii="Calibri"/>
                <w:spacing w:val="-1"/>
                <w:w w:val="105"/>
                <w:sz w:val="11"/>
              </w:rPr>
              <w:t>particular,</w:t>
            </w:r>
            <w:r>
              <w:rPr>
                <w:rFonts w:ascii="Calibri"/>
                <w:spacing w:val="11"/>
                <w:w w:val="105"/>
                <w:sz w:val="11"/>
              </w:rPr>
              <w:t xml:space="preserve"> </w:t>
            </w:r>
            <w:r>
              <w:rPr>
                <w:rFonts w:ascii="Calibri"/>
                <w:w w:val="105"/>
                <w:sz w:val="11"/>
              </w:rPr>
              <w:t>the</w:t>
            </w:r>
            <w:r>
              <w:rPr>
                <w:rFonts w:ascii="Times New Roman"/>
                <w:spacing w:val="36"/>
                <w:w w:val="107"/>
                <w:sz w:val="11"/>
              </w:rPr>
              <w:t xml:space="preserve"> </w:t>
            </w:r>
            <w:r>
              <w:rPr>
                <w:rFonts w:ascii="Calibri"/>
                <w:spacing w:val="-1"/>
                <w:w w:val="105"/>
                <w:sz w:val="11"/>
              </w:rPr>
              <w:t>draft</w:t>
            </w:r>
            <w:r>
              <w:rPr>
                <w:rFonts w:ascii="Calibri"/>
                <w:spacing w:val="4"/>
                <w:w w:val="105"/>
                <w:sz w:val="11"/>
              </w:rPr>
              <w:t xml:space="preserve"> </w:t>
            </w:r>
            <w:r>
              <w:rPr>
                <w:rFonts w:ascii="Calibri"/>
                <w:w w:val="105"/>
                <w:sz w:val="11"/>
              </w:rPr>
              <w:t>solid</w:t>
            </w:r>
            <w:r>
              <w:rPr>
                <w:rFonts w:ascii="Calibri"/>
                <w:spacing w:val="5"/>
                <w:w w:val="105"/>
                <w:sz w:val="11"/>
              </w:rPr>
              <w:t xml:space="preserve"> </w:t>
            </w:r>
            <w:r>
              <w:rPr>
                <w:rFonts w:ascii="Calibri"/>
                <w:spacing w:val="-1"/>
                <w:w w:val="105"/>
                <w:sz w:val="11"/>
              </w:rPr>
              <w:t>waste</w:t>
            </w:r>
            <w:r>
              <w:rPr>
                <w:rFonts w:ascii="Calibri"/>
                <w:spacing w:val="10"/>
                <w:w w:val="105"/>
                <w:sz w:val="11"/>
              </w:rPr>
              <w:t xml:space="preserve"> </w:t>
            </w:r>
            <w:r>
              <w:rPr>
                <w:rFonts w:ascii="Calibri"/>
                <w:w w:val="105"/>
                <w:sz w:val="11"/>
              </w:rPr>
              <w:t>management</w:t>
            </w:r>
            <w:r>
              <w:rPr>
                <w:rFonts w:ascii="Calibri"/>
                <w:spacing w:val="4"/>
                <w:w w:val="105"/>
                <w:sz w:val="11"/>
              </w:rPr>
              <w:t xml:space="preserve"> </w:t>
            </w:r>
            <w:r>
              <w:rPr>
                <w:rFonts w:ascii="Calibri"/>
                <w:spacing w:val="-1"/>
                <w:w w:val="105"/>
                <w:sz w:val="11"/>
              </w:rPr>
              <w:t>strategy</w:t>
            </w:r>
            <w:r>
              <w:rPr>
                <w:rFonts w:ascii="Calibri"/>
                <w:spacing w:val="7"/>
                <w:w w:val="105"/>
                <w:sz w:val="11"/>
              </w:rPr>
              <w:t xml:space="preserve"> </w:t>
            </w:r>
            <w:r>
              <w:rPr>
                <w:rFonts w:ascii="Calibri"/>
                <w:spacing w:val="-1"/>
                <w:w w:val="105"/>
                <w:sz w:val="11"/>
              </w:rPr>
              <w:t>and</w:t>
            </w:r>
            <w:r>
              <w:rPr>
                <w:rFonts w:ascii="Times New Roman"/>
                <w:spacing w:val="36"/>
                <w:w w:val="107"/>
                <w:sz w:val="11"/>
              </w:rPr>
              <w:t xml:space="preserve"> </w:t>
            </w:r>
            <w:r>
              <w:rPr>
                <w:rFonts w:ascii="Calibri"/>
                <w:spacing w:val="-1"/>
                <w:w w:val="105"/>
                <w:sz w:val="11"/>
              </w:rPr>
              <w:t>action</w:t>
            </w:r>
            <w:r>
              <w:rPr>
                <w:rFonts w:ascii="Calibri"/>
                <w:spacing w:val="5"/>
                <w:w w:val="105"/>
                <w:sz w:val="11"/>
              </w:rPr>
              <w:t xml:space="preserve"> </w:t>
            </w:r>
            <w:r>
              <w:rPr>
                <w:rFonts w:ascii="Calibri"/>
                <w:w w:val="105"/>
                <w:sz w:val="11"/>
              </w:rPr>
              <w:t>plan</w:t>
            </w:r>
            <w:r>
              <w:rPr>
                <w:rFonts w:ascii="Calibri"/>
                <w:spacing w:val="6"/>
                <w:w w:val="105"/>
                <w:sz w:val="11"/>
              </w:rPr>
              <w:t xml:space="preserve"> </w:t>
            </w:r>
            <w:r>
              <w:rPr>
                <w:rFonts w:ascii="Calibri"/>
                <w:spacing w:val="-4"/>
                <w:w w:val="105"/>
                <w:sz w:val="11"/>
              </w:rPr>
              <w:t>(2019/2024)</w:t>
            </w:r>
            <w:r>
              <w:rPr>
                <w:rFonts w:ascii="Calibri"/>
                <w:spacing w:val="10"/>
                <w:w w:val="105"/>
                <w:sz w:val="11"/>
              </w:rPr>
              <w:t xml:space="preserve"> </w:t>
            </w:r>
            <w:r>
              <w:rPr>
                <w:rFonts w:ascii="Calibri"/>
                <w:spacing w:val="1"/>
                <w:w w:val="105"/>
                <w:sz w:val="11"/>
              </w:rPr>
              <w:t>is</w:t>
            </w:r>
            <w:r>
              <w:rPr>
                <w:rFonts w:ascii="Calibri"/>
                <w:spacing w:val="7"/>
                <w:w w:val="105"/>
                <w:sz w:val="11"/>
              </w:rPr>
              <w:t xml:space="preserve"> </w:t>
            </w:r>
            <w:r>
              <w:rPr>
                <w:rFonts w:ascii="Calibri"/>
                <w:w w:val="105"/>
                <w:sz w:val="11"/>
              </w:rPr>
              <w:t>being</w:t>
            </w:r>
            <w:r>
              <w:rPr>
                <w:rFonts w:ascii="Calibri"/>
                <w:spacing w:val="4"/>
                <w:w w:val="105"/>
                <w:sz w:val="11"/>
              </w:rPr>
              <w:t xml:space="preserve"> </w:t>
            </w:r>
            <w:r>
              <w:rPr>
                <w:rFonts w:ascii="Calibri"/>
                <w:w w:val="105"/>
                <w:sz w:val="11"/>
              </w:rPr>
              <w:t>updated.</w:t>
            </w:r>
          </w:p>
        </w:tc>
        <w:tc>
          <w:tcPr>
            <w:tcW w:w="1044" w:type="dxa"/>
            <w:tcBorders>
              <w:top w:val="single" w:sz="8" w:space="0" w:color="000000"/>
              <w:left w:val="single" w:sz="8" w:space="0" w:color="000000"/>
              <w:bottom w:val="single" w:sz="8" w:space="0" w:color="000000"/>
              <w:right w:val="single" w:sz="8" w:space="0" w:color="000000"/>
            </w:tcBorders>
          </w:tcPr>
          <w:p w14:paraId="348A34B6" w14:textId="77777777" w:rsidR="00D17C03" w:rsidRDefault="00D17C03">
            <w:pPr>
              <w:pStyle w:val="TableParagraph"/>
              <w:rPr>
                <w:rFonts w:ascii="Times New Roman" w:eastAsia="Times New Roman" w:hAnsi="Times New Roman" w:cs="Times New Roman"/>
                <w:sz w:val="10"/>
                <w:szCs w:val="10"/>
              </w:rPr>
            </w:pPr>
          </w:p>
          <w:p w14:paraId="3514FF63" w14:textId="77777777" w:rsidR="00D17C03" w:rsidRDefault="00D17C03">
            <w:pPr>
              <w:pStyle w:val="TableParagraph"/>
              <w:spacing w:before="11"/>
              <w:rPr>
                <w:rFonts w:ascii="Times New Roman" w:eastAsia="Times New Roman" w:hAnsi="Times New Roman" w:cs="Times New Roman"/>
                <w:sz w:val="9"/>
                <w:szCs w:val="9"/>
              </w:rPr>
            </w:pPr>
          </w:p>
          <w:p w14:paraId="01964792" w14:textId="77777777" w:rsidR="00D17C03" w:rsidRDefault="00D17C03">
            <w:pPr>
              <w:pStyle w:val="TableParagraph"/>
              <w:spacing w:line="264" w:lineRule="auto"/>
              <w:ind w:left="86" w:right="100" w:firstLine="9"/>
              <w:jc w:val="center"/>
              <w:rPr>
                <w:rFonts w:ascii="Calibri" w:eastAsia="Calibri" w:hAnsi="Calibri" w:cs="Calibri"/>
                <w:sz w:val="11"/>
                <w:szCs w:val="11"/>
              </w:rPr>
            </w:pPr>
            <w:r>
              <w:rPr>
                <w:rFonts w:ascii="Calibri"/>
                <w:i/>
                <w:w w:val="105"/>
                <w:sz w:val="11"/>
              </w:rPr>
              <w:t>Waste</w:t>
            </w:r>
            <w:r>
              <w:rPr>
                <w:rFonts w:ascii="Times New Roman"/>
                <w:i/>
                <w:w w:val="107"/>
                <w:sz w:val="11"/>
              </w:rPr>
              <w:t xml:space="preserve"> </w:t>
            </w:r>
            <w:r>
              <w:rPr>
                <w:rFonts w:ascii="Calibri"/>
                <w:i/>
                <w:w w:val="105"/>
                <w:sz w:val="11"/>
              </w:rPr>
              <w:t>Management</w:t>
            </w:r>
            <w:r>
              <w:rPr>
                <w:rFonts w:ascii="Times New Roman"/>
                <w:i/>
                <w:spacing w:val="27"/>
                <w:w w:val="107"/>
                <w:sz w:val="11"/>
              </w:rPr>
              <w:t xml:space="preserve"> </w:t>
            </w:r>
            <w:r>
              <w:rPr>
                <w:rFonts w:ascii="Calibri"/>
                <w:i/>
                <w:spacing w:val="-1"/>
                <w:w w:val="105"/>
                <w:sz w:val="11"/>
              </w:rPr>
              <w:t>Department</w:t>
            </w:r>
          </w:p>
        </w:tc>
        <w:tc>
          <w:tcPr>
            <w:tcW w:w="1234" w:type="dxa"/>
            <w:tcBorders>
              <w:top w:val="single" w:sz="8" w:space="0" w:color="000000"/>
              <w:left w:val="single" w:sz="8" w:space="0" w:color="000000"/>
              <w:bottom w:val="single" w:sz="8" w:space="0" w:color="000000"/>
              <w:right w:val="single" w:sz="8" w:space="0" w:color="000000"/>
            </w:tcBorders>
          </w:tcPr>
          <w:p w14:paraId="7D444DE7" w14:textId="77777777" w:rsidR="00D17C03" w:rsidRDefault="00D17C03">
            <w:pPr>
              <w:pStyle w:val="TableParagraph"/>
              <w:rPr>
                <w:rFonts w:ascii="Times New Roman" w:eastAsia="Times New Roman" w:hAnsi="Times New Roman" w:cs="Times New Roman"/>
                <w:sz w:val="10"/>
                <w:szCs w:val="10"/>
              </w:rPr>
            </w:pPr>
          </w:p>
          <w:p w14:paraId="406D9B05" w14:textId="77777777" w:rsidR="00D17C03" w:rsidRDefault="00D17C03">
            <w:pPr>
              <w:pStyle w:val="TableParagraph"/>
              <w:spacing w:before="11"/>
              <w:rPr>
                <w:rFonts w:ascii="Times New Roman" w:eastAsia="Times New Roman" w:hAnsi="Times New Roman" w:cs="Times New Roman"/>
                <w:sz w:val="9"/>
                <w:szCs w:val="9"/>
              </w:rPr>
            </w:pPr>
          </w:p>
          <w:p w14:paraId="47E0D6D3" w14:textId="77777777" w:rsidR="00D17C03" w:rsidRDefault="00D17C03">
            <w:pPr>
              <w:pStyle w:val="TableParagraph"/>
              <w:spacing w:line="264" w:lineRule="auto"/>
              <w:ind w:left="172" w:right="185"/>
              <w:jc w:val="center"/>
              <w:rPr>
                <w:rFonts w:ascii="Calibri" w:eastAsia="Calibri" w:hAnsi="Calibri" w:cs="Calibri"/>
                <w:sz w:val="11"/>
                <w:szCs w:val="11"/>
              </w:rPr>
            </w:pPr>
            <w:r>
              <w:rPr>
                <w:rFonts w:ascii="Calibri"/>
                <w:i/>
                <w:spacing w:val="-1"/>
                <w:w w:val="105"/>
                <w:sz w:val="11"/>
              </w:rPr>
              <w:t>MEP</w:t>
            </w:r>
            <w:r>
              <w:rPr>
                <w:rFonts w:ascii="Calibri"/>
                <w:i/>
                <w:spacing w:val="10"/>
                <w:w w:val="105"/>
                <w:sz w:val="11"/>
              </w:rPr>
              <w:t xml:space="preserve"> </w:t>
            </w:r>
            <w:r>
              <w:rPr>
                <w:rFonts w:ascii="Calibri"/>
                <w:i/>
                <w:spacing w:val="-1"/>
                <w:w w:val="105"/>
                <w:sz w:val="11"/>
              </w:rPr>
              <w:t>(Climate</w:t>
            </w:r>
            <w:r>
              <w:rPr>
                <w:rFonts w:ascii="Times New Roman"/>
                <w:i/>
                <w:spacing w:val="27"/>
                <w:w w:val="107"/>
                <w:sz w:val="11"/>
              </w:rPr>
              <w:t xml:space="preserve"> </w:t>
            </w:r>
            <w:r>
              <w:rPr>
                <w:rFonts w:ascii="Calibri"/>
                <w:i/>
                <w:spacing w:val="-2"/>
                <w:w w:val="105"/>
                <w:sz w:val="11"/>
              </w:rPr>
              <w:t>c</w:t>
            </w:r>
            <w:r>
              <w:rPr>
                <w:rFonts w:ascii="Calibri"/>
                <w:i/>
                <w:spacing w:val="1"/>
                <w:w w:val="105"/>
                <w:sz w:val="11"/>
              </w:rPr>
              <w:t>hang</w:t>
            </w:r>
            <w:r>
              <w:rPr>
                <w:rFonts w:ascii="Calibri"/>
                <w:i/>
                <w:w w:val="105"/>
                <w:sz w:val="11"/>
              </w:rPr>
              <w:t>e</w:t>
            </w:r>
            <w:r>
              <w:rPr>
                <w:rFonts w:ascii="Times New Roman"/>
                <w:i/>
                <w:w w:val="107"/>
                <w:sz w:val="11"/>
              </w:rPr>
              <w:t xml:space="preserve"> </w:t>
            </w:r>
            <w:r>
              <w:rPr>
                <w:rFonts w:ascii="Calibri"/>
                <w:i/>
                <w:spacing w:val="-1"/>
                <w:w w:val="105"/>
                <w:sz w:val="11"/>
              </w:rPr>
              <w:t>Department)</w:t>
            </w:r>
          </w:p>
        </w:tc>
        <w:tc>
          <w:tcPr>
            <w:tcW w:w="2990" w:type="dxa"/>
            <w:tcBorders>
              <w:top w:val="single" w:sz="8" w:space="0" w:color="000000"/>
              <w:left w:val="single" w:sz="8" w:space="0" w:color="000000"/>
              <w:bottom w:val="single" w:sz="8" w:space="0" w:color="000000"/>
              <w:right w:val="single" w:sz="8" w:space="0" w:color="000000"/>
            </w:tcBorders>
          </w:tcPr>
          <w:p w14:paraId="179E257C" w14:textId="77777777" w:rsidR="00D17C03" w:rsidRDefault="00D17C03">
            <w:pPr>
              <w:pStyle w:val="TableParagraph"/>
              <w:rPr>
                <w:rFonts w:ascii="Times New Roman" w:eastAsia="Times New Roman" w:hAnsi="Times New Roman" w:cs="Times New Roman"/>
                <w:sz w:val="10"/>
                <w:szCs w:val="10"/>
              </w:rPr>
            </w:pPr>
          </w:p>
          <w:p w14:paraId="2910CECE" w14:textId="77777777" w:rsidR="00D17C03" w:rsidRDefault="00D17C03">
            <w:pPr>
              <w:pStyle w:val="TableParagraph"/>
              <w:rPr>
                <w:rFonts w:ascii="Times New Roman" w:eastAsia="Times New Roman" w:hAnsi="Times New Roman" w:cs="Times New Roman"/>
                <w:sz w:val="10"/>
                <w:szCs w:val="10"/>
              </w:rPr>
            </w:pPr>
          </w:p>
          <w:p w14:paraId="04DA76A0" w14:textId="77777777" w:rsidR="00D17C03" w:rsidRDefault="00D17C03">
            <w:pPr>
              <w:pStyle w:val="TableParagraph"/>
              <w:spacing w:before="11"/>
              <w:rPr>
                <w:rFonts w:ascii="Times New Roman" w:eastAsia="Times New Roman" w:hAnsi="Times New Roman" w:cs="Times New Roman"/>
                <w:sz w:val="12"/>
                <w:szCs w:val="12"/>
              </w:rPr>
            </w:pPr>
          </w:p>
          <w:p w14:paraId="4C059E08" w14:textId="77777777" w:rsidR="00D17C03" w:rsidRDefault="00D17C03">
            <w:pPr>
              <w:pStyle w:val="TableParagraph"/>
              <w:jc w:val="center"/>
              <w:rPr>
                <w:rFonts w:ascii="Calibri" w:eastAsia="Calibri" w:hAnsi="Calibri" w:cs="Calibri"/>
                <w:sz w:val="11"/>
                <w:szCs w:val="11"/>
              </w:rPr>
            </w:pPr>
            <w:r>
              <w:rPr>
                <w:rFonts w:ascii="Calibri"/>
                <w:w w:val="105"/>
                <w:sz w:val="11"/>
              </w:rPr>
              <w:t>-</w:t>
            </w:r>
          </w:p>
        </w:tc>
        <w:tc>
          <w:tcPr>
            <w:tcW w:w="911" w:type="dxa"/>
            <w:tcBorders>
              <w:top w:val="single" w:sz="8" w:space="0" w:color="000000"/>
              <w:left w:val="single" w:sz="8" w:space="0" w:color="000000"/>
              <w:bottom w:val="single" w:sz="8" w:space="0" w:color="000000"/>
              <w:right w:val="single" w:sz="8" w:space="0" w:color="000000"/>
            </w:tcBorders>
            <w:hideMark/>
          </w:tcPr>
          <w:p w14:paraId="0E8C84CE" w14:textId="77777777" w:rsidR="00D17C03" w:rsidRDefault="00D17C03">
            <w:pPr>
              <w:pStyle w:val="TableParagraph"/>
              <w:spacing w:before="80" w:line="264" w:lineRule="auto"/>
              <w:ind w:left="38" w:right="45" w:hanging="2"/>
              <w:jc w:val="center"/>
              <w:rPr>
                <w:rFonts w:ascii="Calibri" w:eastAsia="Calibri" w:hAnsi="Calibri" w:cs="Calibri"/>
                <w:sz w:val="11"/>
                <w:szCs w:val="11"/>
              </w:rPr>
            </w:pPr>
            <w:r>
              <w:rPr>
                <w:rFonts w:ascii="Calibri"/>
                <w:i/>
                <w:w w:val="105"/>
                <w:sz w:val="11"/>
              </w:rPr>
              <w:t>Draft</w:t>
            </w:r>
            <w:r>
              <w:rPr>
                <w:rFonts w:ascii="Calibri"/>
                <w:i/>
                <w:spacing w:val="5"/>
                <w:w w:val="105"/>
                <w:sz w:val="11"/>
              </w:rPr>
              <w:t xml:space="preserve"> </w:t>
            </w:r>
            <w:r>
              <w:rPr>
                <w:rFonts w:ascii="Calibri"/>
                <w:i/>
                <w:spacing w:val="-1"/>
                <w:w w:val="105"/>
                <w:sz w:val="11"/>
              </w:rPr>
              <w:t>solid</w:t>
            </w:r>
            <w:r>
              <w:rPr>
                <w:rFonts w:ascii="Times New Roman"/>
                <w:i/>
                <w:spacing w:val="21"/>
                <w:w w:val="107"/>
                <w:sz w:val="11"/>
              </w:rPr>
              <w:t xml:space="preserve"> </w:t>
            </w:r>
            <w:r>
              <w:rPr>
                <w:rFonts w:ascii="Calibri"/>
                <w:i/>
                <w:w w:val="105"/>
                <w:sz w:val="11"/>
              </w:rPr>
              <w:t>waste</w:t>
            </w:r>
            <w:r>
              <w:rPr>
                <w:rFonts w:ascii="Times New Roman"/>
                <w:i/>
                <w:spacing w:val="24"/>
                <w:w w:val="107"/>
                <w:sz w:val="11"/>
              </w:rPr>
              <w:t xml:space="preserve"> </w:t>
            </w:r>
            <w:r>
              <w:rPr>
                <w:rFonts w:ascii="Calibri"/>
                <w:i/>
                <w:w w:val="105"/>
                <w:sz w:val="11"/>
              </w:rPr>
              <w:t>management</w:t>
            </w:r>
            <w:r>
              <w:rPr>
                <w:rFonts w:ascii="Times New Roman"/>
                <w:i/>
                <w:spacing w:val="26"/>
                <w:w w:val="107"/>
                <w:sz w:val="11"/>
              </w:rPr>
              <w:t xml:space="preserve"> </w:t>
            </w:r>
            <w:r>
              <w:rPr>
                <w:rFonts w:ascii="Calibri"/>
                <w:i/>
                <w:w w:val="105"/>
                <w:sz w:val="11"/>
              </w:rPr>
              <w:t>strategy</w:t>
            </w:r>
            <w:r>
              <w:rPr>
                <w:rFonts w:ascii="Calibri"/>
                <w:i/>
                <w:spacing w:val="13"/>
                <w:w w:val="105"/>
                <w:sz w:val="11"/>
              </w:rPr>
              <w:t xml:space="preserve"> </w:t>
            </w:r>
            <w:r>
              <w:rPr>
                <w:rFonts w:ascii="Calibri"/>
                <w:i/>
                <w:w w:val="105"/>
                <w:sz w:val="11"/>
              </w:rPr>
              <w:t>and</w:t>
            </w:r>
            <w:r>
              <w:rPr>
                <w:rFonts w:ascii="Times New Roman"/>
                <w:i/>
                <w:spacing w:val="22"/>
                <w:w w:val="107"/>
                <w:sz w:val="11"/>
              </w:rPr>
              <w:t xml:space="preserve"> </w:t>
            </w:r>
            <w:r>
              <w:rPr>
                <w:rFonts w:ascii="Calibri"/>
                <w:i/>
                <w:spacing w:val="-1"/>
                <w:w w:val="105"/>
                <w:sz w:val="11"/>
              </w:rPr>
              <w:t>action</w:t>
            </w:r>
            <w:r>
              <w:rPr>
                <w:rFonts w:ascii="Calibri"/>
                <w:i/>
                <w:spacing w:val="9"/>
                <w:w w:val="105"/>
                <w:sz w:val="11"/>
              </w:rPr>
              <w:t xml:space="preserve"> </w:t>
            </w:r>
            <w:r>
              <w:rPr>
                <w:rFonts w:ascii="Calibri"/>
                <w:i/>
                <w:w w:val="105"/>
                <w:sz w:val="11"/>
              </w:rPr>
              <w:t>plan</w:t>
            </w:r>
          </w:p>
        </w:tc>
        <w:tc>
          <w:tcPr>
            <w:tcW w:w="2667" w:type="dxa"/>
            <w:tcBorders>
              <w:top w:val="single" w:sz="8" w:space="0" w:color="000000"/>
              <w:left w:val="single" w:sz="8" w:space="0" w:color="000000"/>
              <w:bottom w:val="single" w:sz="8" w:space="0" w:color="000000"/>
              <w:right w:val="single" w:sz="8" w:space="0" w:color="000000"/>
            </w:tcBorders>
          </w:tcPr>
          <w:p w14:paraId="3FCF9BE4" w14:textId="77777777" w:rsidR="00D17C03" w:rsidRDefault="00D17C03">
            <w:pPr>
              <w:pStyle w:val="TableParagraph"/>
              <w:rPr>
                <w:rFonts w:ascii="Times New Roman" w:eastAsia="Times New Roman" w:hAnsi="Times New Roman" w:cs="Times New Roman"/>
                <w:sz w:val="10"/>
                <w:szCs w:val="10"/>
              </w:rPr>
            </w:pPr>
          </w:p>
          <w:p w14:paraId="1A9C577E" w14:textId="77777777" w:rsidR="00D17C03" w:rsidRDefault="00D17C03">
            <w:pPr>
              <w:pStyle w:val="TableParagraph"/>
              <w:rPr>
                <w:rFonts w:ascii="Times New Roman" w:eastAsia="Times New Roman" w:hAnsi="Times New Roman" w:cs="Times New Roman"/>
                <w:sz w:val="10"/>
                <w:szCs w:val="10"/>
              </w:rPr>
            </w:pPr>
          </w:p>
          <w:p w14:paraId="7AD53232" w14:textId="77777777" w:rsidR="00D17C03" w:rsidRDefault="00D17C03">
            <w:pPr>
              <w:pStyle w:val="TableParagraph"/>
              <w:spacing w:before="74" w:line="264" w:lineRule="auto"/>
              <w:ind w:left="243" w:right="72" w:hanging="166"/>
              <w:rPr>
                <w:rFonts w:ascii="Calibri" w:eastAsia="Calibri" w:hAnsi="Calibri" w:cs="Calibri"/>
                <w:sz w:val="11"/>
                <w:szCs w:val="11"/>
              </w:rPr>
            </w:pPr>
            <w:r>
              <w:rPr>
                <w:rFonts w:ascii="Calibri"/>
                <w:spacing w:val="-1"/>
                <w:w w:val="105"/>
                <w:sz w:val="11"/>
              </w:rPr>
              <w:t>The</w:t>
            </w:r>
            <w:r>
              <w:rPr>
                <w:rFonts w:ascii="Calibri"/>
                <w:spacing w:val="10"/>
                <w:w w:val="105"/>
                <w:sz w:val="11"/>
              </w:rPr>
              <w:t xml:space="preserve"> </w:t>
            </w:r>
            <w:r>
              <w:rPr>
                <w:rFonts w:ascii="Calibri"/>
                <w:w w:val="105"/>
                <w:sz w:val="11"/>
              </w:rPr>
              <w:t>solid</w:t>
            </w:r>
            <w:r>
              <w:rPr>
                <w:rFonts w:ascii="Calibri"/>
                <w:spacing w:val="5"/>
                <w:w w:val="105"/>
                <w:sz w:val="11"/>
              </w:rPr>
              <w:t xml:space="preserve"> </w:t>
            </w:r>
            <w:r>
              <w:rPr>
                <w:rFonts w:ascii="Calibri"/>
                <w:spacing w:val="-1"/>
                <w:w w:val="105"/>
                <w:sz w:val="11"/>
              </w:rPr>
              <w:t>waste</w:t>
            </w:r>
            <w:r>
              <w:rPr>
                <w:rFonts w:ascii="Calibri"/>
                <w:spacing w:val="9"/>
                <w:w w:val="105"/>
                <w:sz w:val="11"/>
              </w:rPr>
              <w:t xml:space="preserve"> </w:t>
            </w:r>
            <w:r>
              <w:rPr>
                <w:rFonts w:ascii="Calibri"/>
                <w:w w:val="105"/>
                <w:sz w:val="11"/>
              </w:rPr>
              <w:t>management</w:t>
            </w:r>
            <w:r>
              <w:rPr>
                <w:rFonts w:ascii="Calibri"/>
                <w:spacing w:val="4"/>
                <w:w w:val="105"/>
                <w:sz w:val="11"/>
              </w:rPr>
              <w:t xml:space="preserve"> </w:t>
            </w:r>
            <w:r>
              <w:rPr>
                <w:rFonts w:ascii="Calibri"/>
                <w:spacing w:val="-1"/>
                <w:w w:val="105"/>
                <w:sz w:val="11"/>
              </w:rPr>
              <w:t>strategy</w:t>
            </w:r>
            <w:r>
              <w:rPr>
                <w:rFonts w:ascii="Calibri"/>
                <w:spacing w:val="6"/>
                <w:w w:val="105"/>
                <w:sz w:val="11"/>
              </w:rPr>
              <w:t xml:space="preserve"> </w:t>
            </w:r>
            <w:r>
              <w:rPr>
                <w:rFonts w:ascii="Calibri"/>
                <w:spacing w:val="-1"/>
                <w:w w:val="105"/>
                <w:sz w:val="11"/>
              </w:rPr>
              <w:t>and</w:t>
            </w:r>
            <w:r>
              <w:rPr>
                <w:rFonts w:ascii="Times New Roman"/>
                <w:spacing w:val="28"/>
                <w:w w:val="107"/>
                <w:sz w:val="11"/>
              </w:rPr>
              <w:t xml:space="preserve"> </w:t>
            </w:r>
            <w:r>
              <w:rPr>
                <w:rFonts w:ascii="Calibri"/>
                <w:spacing w:val="-1"/>
                <w:w w:val="105"/>
                <w:sz w:val="11"/>
              </w:rPr>
              <w:t>action</w:t>
            </w:r>
            <w:r>
              <w:rPr>
                <w:rFonts w:ascii="Calibri"/>
                <w:spacing w:val="5"/>
                <w:w w:val="105"/>
                <w:sz w:val="11"/>
              </w:rPr>
              <w:t xml:space="preserve"> </w:t>
            </w:r>
            <w:r>
              <w:rPr>
                <w:rFonts w:ascii="Calibri"/>
                <w:w w:val="105"/>
                <w:sz w:val="11"/>
              </w:rPr>
              <w:t>plan</w:t>
            </w:r>
            <w:r>
              <w:rPr>
                <w:rFonts w:ascii="Calibri"/>
                <w:spacing w:val="5"/>
                <w:w w:val="105"/>
                <w:sz w:val="11"/>
              </w:rPr>
              <w:t xml:space="preserve"> </w:t>
            </w:r>
            <w:r>
              <w:rPr>
                <w:rFonts w:ascii="Calibri"/>
                <w:spacing w:val="1"/>
                <w:w w:val="105"/>
                <w:sz w:val="11"/>
              </w:rPr>
              <w:t>is</w:t>
            </w:r>
            <w:r>
              <w:rPr>
                <w:rFonts w:ascii="Calibri"/>
                <w:spacing w:val="6"/>
                <w:w w:val="105"/>
                <w:sz w:val="11"/>
              </w:rPr>
              <w:t xml:space="preserve"> </w:t>
            </w:r>
            <w:r>
              <w:rPr>
                <w:rFonts w:ascii="Calibri"/>
                <w:w w:val="105"/>
                <w:sz w:val="11"/>
              </w:rPr>
              <w:t>revised</w:t>
            </w:r>
            <w:r>
              <w:rPr>
                <w:rFonts w:ascii="Calibri"/>
                <w:spacing w:val="5"/>
                <w:w w:val="105"/>
                <w:sz w:val="11"/>
              </w:rPr>
              <w:t xml:space="preserve"> </w:t>
            </w:r>
            <w:r>
              <w:rPr>
                <w:rFonts w:ascii="Calibri"/>
                <w:spacing w:val="-1"/>
                <w:w w:val="105"/>
                <w:sz w:val="11"/>
              </w:rPr>
              <w:t>and</w:t>
            </w:r>
            <w:r>
              <w:rPr>
                <w:rFonts w:ascii="Calibri"/>
                <w:spacing w:val="5"/>
                <w:w w:val="105"/>
                <w:sz w:val="11"/>
              </w:rPr>
              <w:t xml:space="preserve"> </w:t>
            </w:r>
            <w:r>
              <w:rPr>
                <w:rFonts w:ascii="Calibri"/>
                <w:w w:val="105"/>
                <w:sz w:val="11"/>
              </w:rPr>
              <w:t>approved</w:t>
            </w:r>
          </w:p>
        </w:tc>
      </w:tr>
    </w:tbl>
    <w:p w14:paraId="1EBD7049" w14:textId="77777777" w:rsidR="004B216B" w:rsidRDefault="004B216B" w:rsidP="00FB69D4">
      <w:pPr>
        <w:pStyle w:val="Normal0"/>
        <w:numPr>
          <w:ilvl w:val="0"/>
          <w:numId w:val="0"/>
        </w:numPr>
        <w:jc w:val="center"/>
        <w:outlineLvl w:val="9"/>
        <w:rPr>
          <w:rFonts w:ascii="Times New Roman" w:eastAsia="Times New Roman" w:hAnsi="Times New Roman" w:cs="Times New Roman"/>
          <w:lang w:val="en-GB" w:eastAsia="fr-FR"/>
        </w:rPr>
      </w:pPr>
    </w:p>
    <w:p w14:paraId="6489521F" w14:textId="77777777" w:rsidR="004B216B" w:rsidRDefault="004B216B">
      <w:pPr>
        <w:spacing w:after="160" w:line="259" w:lineRule="auto"/>
        <w:jc w:val="left"/>
        <w:rPr>
          <w:szCs w:val="22"/>
          <w:lang w:val="en-GB"/>
        </w:rPr>
      </w:pPr>
      <w:r>
        <w:rPr>
          <w:lang w:val="en-GB"/>
        </w:rPr>
        <w:br w:type="page"/>
      </w:r>
    </w:p>
    <w:p w14:paraId="0320528C" w14:textId="77777777" w:rsidR="00D17C03" w:rsidRDefault="00D17C03" w:rsidP="00FB69D4">
      <w:pPr>
        <w:pStyle w:val="Normal0"/>
        <w:numPr>
          <w:ilvl w:val="0"/>
          <w:numId w:val="0"/>
        </w:numPr>
        <w:jc w:val="center"/>
        <w:outlineLvl w:val="9"/>
        <w:rPr>
          <w:rFonts w:ascii="Times New Roman" w:eastAsia="Times New Roman" w:hAnsi="Times New Roman" w:cs="Times New Roman"/>
          <w:lang w:val="en-GB" w:eastAsia="fr-FR"/>
        </w:rPr>
      </w:pPr>
    </w:p>
    <w:tbl>
      <w:tblPr>
        <w:tblStyle w:val="TableNormal1"/>
        <w:tblW w:w="0" w:type="auto"/>
        <w:jc w:val="center"/>
        <w:tblLayout w:type="fixed"/>
        <w:tblLook w:val="01E0" w:firstRow="1" w:lastRow="1" w:firstColumn="1" w:lastColumn="1" w:noHBand="0" w:noVBand="0"/>
      </w:tblPr>
      <w:tblGrid>
        <w:gridCol w:w="934"/>
        <w:gridCol w:w="415"/>
        <w:gridCol w:w="2854"/>
        <w:gridCol w:w="1073"/>
        <w:gridCol w:w="1318"/>
        <w:gridCol w:w="3195"/>
        <w:gridCol w:w="1236"/>
        <w:gridCol w:w="2160"/>
      </w:tblGrid>
      <w:tr w:rsidR="00D17C03" w14:paraId="5EFA2C56" w14:textId="77777777" w:rsidTr="004B216B">
        <w:trPr>
          <w:trHeight w:hRule="exact" w:val="334"/>
          <w:jc w:val="center"/>
        </w:trPr>
        <w:tc>
          <w:tcPr>
            <w:tcW w:w="4203" w:type="dxa"/>
            <w:gridSpan w:val="3"/>
            <w:tcBorders>
              <w:top w:val="single" w:sz="4" w:space="0" w:color="000000"/>
              <w:left w:val="single" w:sz="4" w:space="0" w:color="000000"/>
              <w:bottom w:val="single" w:sz="8" w:space="0" w:color="000000"/>
              <w:right w:val="single" w:sz="8" w:space="0" w:color="000000"/>
            </w:tcBorders>
            <w:shd w:val="clear" w:color="auto" w:fill="D0CECE"/>
            <w:hideMark/>
          </w:tcPr>
          <w:p w14:paraId="0A0B6BD3" w14:textId="77777777" w:rsidR="00D17C03" w:rsidRDefault="00D17C03">
            <w:pPr>
              <w:pStyle w:val="TableParagraph"/>
              <w:spacing w:before="89"/>
              <w:ind w:left="807"/>
              <w:rPr>
                <w:rFonts w:ascii="Calibri" w:eastAsia="Calibri" w:hAnsi="Calibri" w:cs="Calibri"/>
                <w:sz w:val="12"/>
                <w:szCs w:val="12"/>
              </w:rPr>
            </w:pPr>
            <w:r>
              <w:rPr>
                <w:rFonts w:ascii="Calibri"/>
                <w:b/>
                <w:sz w:val="12"/>
              </w:rPr>
              <w:t>Objectives</w:t>
            </w:r>
            <w:r>
              <w:rPr>
                <w:rFonts w:ascii="Calibri"/>
                <w:b/>
                <w:spacing w:val="8"/>
                <w:sz w:val="12"/>
              </w:rPr>
              <w:t xml:space="preserve"> </w:t>
            </w:r>
            <w:r>
              <w:rPr>
                <w:rFonts w:ascii="Calibri"/>
                <w:b/>
                <w:spacing w:val="-2"/>
                <w:sz w:val="12"/>
              </w:rPr>
              <w:t>and</w:t>
            </w:r>
            <w:r>
              <w:rPr>
                <w:rFonts w:ascii="Calibri"/>
                <w:b/>
                <w:spacing w:val="7"/>
                <w:sz w:val="12"/>
              </w:rPr>
              <w:t xml:space="preserve"> </w:t>
            </w:r>
            <w:r>
              <w:rPr>
                <w:rFonts w:ascii="Calibri"/>
                <w:b/>
                <w:spacing w:val="-1"/>
                <w:sz w:val="12"/>
              </w:rPr>
              <w:t>activities</w:t>
            </w:r>
          </w:p>
        </w:tc>
        <w:tc>
          <w:tcPr>
            <w:tcW w:w="1073" w:type="dxa"/>
            <w:tcBorders>
              <w:top w:val="single" w:sz="4" w:space="0" w:color="000000"/>
              <w:left w:val="single" w:sz="8" w:space="0" w:color="000000"/>
              <w:bottom w:val="single" w:sz="8" w:space="0" w:color="000000"/>
              <w:right w:val="single" w:sz="8" w:space="0" w:color="000000"/>
            </w:tcBorders>
            <w:hideMark/>
          </w:tcPr>
          <w:p w14:paraId="73344283" w14:textId="77777777" w:rsidR="00D17C03" w:rsidRDefault="00D17C03">
            <w:pPr>
              <w:pStyle w:val="TableParagraph"/>
              <w:spacing w:before="7" w:line="266" w:lineRule="auto"/>
              <w:ind w:left="219" w:right="78" w:hanging="131"/>
              <w:rPr>
                <w:rFonts w:ascii="Calibri" w:eastAsia="Calibri" w:hAnsi="Calibri" w:cs="Calibri"/>
                <w:sz w:val="12"/>
                <w:szCs w:val="12"/>
              </w:rPr>
            </w:pPr>
            <w:r>
              <w:rPr>
                <w:rFonts w:ascii="Calibri"/>
                <w:b/>
                <w:spacing w:val="-2"/>
                <w:sz w:val="12"/>
              </w:rPr>
              <w:t>Focal</w:t>
            </w:r>
            <w:r>
              <w:rPr>
                <w:rFonts w:ascii="Calibri"/>
                <w:b/>
                <w:spacing w:val="6"/>
                <w:sz w:val="12"/>
              </w:rPr>
              <w:t xml:space="preserve"> </w:t>
            </w:r>
            <w:r>
              <w:rPr>
                <w:rFonts w:ascii="Calibri"/>
                <w:b/>
                <w:spacing w:val="-1"/>
                <w:sz w:val="12"/>
              </w:rPr>
              <w:t>point</w:t>
            </w:r>
            <w:r>
              <w:rPr>
                <w:rFonts w:ascii="Calibri"/>
                <w:b/>
                <w:spacing w:val="2"/>
                <w:sz w:val="12"/>
              </w:rPr>
              <w:t xml:space="preserve"> </w:t>
            </w:r>
            <w:r>
              <w:rPr>
                <w:rFonts w:ascii="Calibri"/>
                <w:b/>
                <w:sz w:val="12"/>
              </w:rPr>
              <w:t>in</w:t>
            </w:r>
            <w:r>
              <w:rPr>
                <w:rFonts w:ascii="Times New Roman"/>
                <w:b/>
                <w:spacing w:val="27"/>
                <w:w w:val="102"/>
                <w:sz w:val="12"/>
              </w:rPr>
              <w:t xml:space="preserve"> </w:t>
            </w:r>
            <w:r>
              <w:rPr>
                <w:rFonts w:ascii="Calibri"/>
                <w:b/>
                <w:spacing w:val="-1"/>
                <w:sz w:val="12"/>
              </w:rPr>
              <w:t>the</w:t>
            </w:r>
            <w:r>
              <w:rPr>
                <w:rFonts w:ascii="Calibri"/>
                <w:b/>
                <w:spacing w:val="7"/>
                <w:sz w:val="12"/>
              </w:rPr>
              <w:t xml:space="preserve"> </w:t>
            </w:r>
            <w:r>
              <w:rPr>
                <w:rFonts w:ascii="Calibri"/>
                <w:b/>
                <w:spacing w:val="-2"/>
                <w:sz w:val="12"/>
              </w:rPr>
              <w:t>MEP</w:t>
            </w:r>
          </w:p>
        </w:tc>
        <w:tc>
          <w:tcPr>
            <w:tcW w:w="1318" w:type="dxa"/>
            <w:tcBorders>
              <w:top w:val="single" w:sz="4" w:space="0" w:color="000000"/>
              <w:left w:val="single" w:sz="8" w:space="0" w:color="000000"/>
              <w:bottom w:val="single" w:sz="8" w:space="0" w:color="000000"/>
              <w:right w:val="single" w:sz="8" w:space="0" w:color="000000"/>
            </w:tcBorders>
            <w:hideMark/>
          </w:tcPr>
          <w:p w14:paraId="36E889A7" w14:textId="77777777" w:rsidR="00D17C03" w:rsidRDefault="00D17C03">
            <w:pPr>
              <w:pStyle w:val="TableParagraph"/>
              <w:spacing w:before="7" w:line="266" w:lineRule="auto"/>
              <w:ind w:left="309" w:right="30" w:hanging="270"/>
              <w:rPr>
                <w:rFonts w:ascii="Calibri" w:eastAsia="Calibri" w:hAnsi="Calibri" w:cs="Calibri"/>
                <w:sz w:val="12"/>
                <w:szCs w:val="12"/>
              </w:rPr>
            </w:pPr>
            <w:r>
              <w:rPr>
                <w:rFonts w:ascii="Calibri"/>
                <w:b/>
                <w:spacing w:val="-1"/>
                <w:sz w:val="12"/>
              </w:rPr>
              <w:t>Other</w:t>
            </w:r>
            <w:r>
              <w:rPr>
                <w:rFonts w:ascii="Calibri"/>
                <w:b/>
                <w:spacing w:val="12"/>
                <w:sz w:val="12"/>
              </w:rPr>
              <w:t xml:space="preserve"> </w:t>
            </w:r>
            <w:r>
              <w:rPr>
                <w:rFonts w:ascii="Calibri"/>
                <w:b/>
                <w:spacing w:val="-1"/>
                <w:sz w:val="12"/>
              </w:rPr>
              <w:t>stakeholders</w:t>
            </w:r>
            <w:r>
              <w:rPr>
                <w:rFonts w:ascii="Times New Roman"/>
                <w:b/>
                <w:spacing w:val="30"/>
                <w:w w:val="102"/>
                <w:sz w:val="12"/>
              </w:rPr>
              <w:t xml:space="preserve"> </w:t>
            </w:r>
            <w:r>
              <w:rPr>
                <w:rFonts w:ascii="Calibri"/>
                <w:b/>
                <w:sz w:val="12"/>
              </w:rPr>
              <w:t>involved</w:t>
            </w:r>
          </w:p>
        </w:tc>
        <w:tc>
          <w:tcPr>
            <w:tcW w:w="3195" w:type="dxa"/>
            <w:tcBorders>
              <w:top w:val="single" w:sz="4" w:space="0" w:color="000000"/>
              <w:left w:val="single" w:sz="8" w:space="0" w:color="000000"/>
              <w:bottom w:val="single" w:sz="8" w:space="0" w:color="000000"/>
              <w:right w:val="single" w:sz="8" w:space="0" w:color="000000"/>
            </w:tcBorders>
            <w:hideMark/>
          </w:tcPr>
          <w:p w14:paraId="11F58FC8" w14:textId="77777777" w:rsidR="00D17C03" w:rsidRDefault="00D17C03">
            <w:pPr>
              <w:pStyle w:val="TableParagraph"/>
              <w:spacing w:before="89"/>
              <w:ind w:left="766"/>
              <w:rPr>
                <w:rFonts w:ascii="Calibri" w:eastAsia="Calibri" w:hAnsi="Calibri" w:cs="Calibri"/>
                <w:sz w:val="12"/>
                <w:szCs w:val="12"/>
              </w:rPr>
            </w:pPr>
            <w:r>
              <w:rPr>
                <w:rFonts w:ascii="Calibri"/>
                <w:b/>
                <w:spacing w:val="-2"/>
                <w:sz w:val="12"/>
              </w:rPr>
              <w:t>Technical</w:t>
            </w:r>
            <w:r>
              <w:rPr>
                <w:rFonts w:ascii="Calibri"/>
                <w:b/>
                <w:spacing w:val="18"/>
                <w:sz w:val="12"/>
              </w:rPr>
              <w:t xml:space="preserve"> </w:t>
            </w:r>
            <w:r>
              <w:rPr>
                <w:rFonts w:ascii="Calibri"/>
                <w:b/>
                <w:spacing w:val="-1"/>
                <w:sz w:val="12"/>
              </w:rPr>
              <w:t>Assistance</w:t>
            </w:r>
          </w:p>
        </w:tc>
        <w:tc>
          <w:tcPr>
            <w:tcW w:w="1236" w:type="dxa"/>
            <w:tcBorders>
              <w:top w:val="single" w:sz="4" w:space="0" w:color="000000"/>
              <w:left w:val="single" w:sz="8" w:space="0" w:color="000000"/>
              <w:bottom w:val="single" w:sz="8" w:space="0" w:color="000000"/>
              <w:right w:val="single" w:sz="8" w:space="0" w:color="000000"/>
            </w:tcBorders>
            <w:hideMark/>
          </w:tcPr>
          <w:p w14:paraId="1499A368" w14:textId="77777777" w:rsidR="00D17C03" w:rsidRDefault="00D17C03">
            <w:pPr>
              <w:pStyle w:val="TableParagraph"/>
              <w:spacing w:before="89"/>
              <w:ind w:left="276"/>
              <w:rPr>
                <w:rFonts w:ascii="Calibri" w:eastAsia="Calibri" w:hAnsi="Calibri" w:cs="Calibri"/>
                <w:sz w:val="12"/>
                <w:szCs w:val="12"/>
              </w:rPr>
            </w:pPr>
            <w:r>
              <w:rPr>
                <w:rFonts w:ascii="Calibri"/>
                <w:b/>
                <w:spacing w:val="-1"/>
                <w:sz w:val="12"/>
              </w:rPr>
              <w:t>Baseline</w:t>
            </w:r>
          </w:p>
        </w:tc>
        <w:tc>
          <w:tcPr>
            <w:tcW w:w="2157" w:type="dxa"/>
            <w:tcBorders>
              <w:top w:val="single" w:sz="4" w:space="0" w:color="000000"/>
              <w:left w:val="single" w:sz="8" w:space="0" w:color="000000"/>
              <w:bottom w:val="single" w:sz="8" w:space="0" w:color="000000"/>
              <w:right w:val="single" w:sz="8" w:space="0" w:color="000000"/>
            </w:tcBorders>
            <w:hideMark/>
          </w:tcPr>
          <w:p w14:paraId="651E85A6" w14:textId="77777777" w:rsidR="00D17C03" w:rsidRDefault="00D17C03">
            <w:pPr>
              <w:pStyle w:val="TableParagraph"/>
              <w:spacing w:before="89"/>
              <w:ind w:left="570"/>
              <w:rPr>
                <w:rFonts w:ascii="Calibri" w:eastAsia="Calibri" w:hAnsi="Calibri" w:cs="Calibri"/>
                <w:sz w:val="12"/>
                <w:szCs w:val="12"/>
              </w:rPr>
            </w:pPr>
            <w:r>
              <w:rPr>
                <w:rFonts w:ascii="Calibri"/>
                <w:b/>
                <w:sz w:val="12"/>
              </w:rPr>
              <w:t>Achieved</w:t>
            </w:r>
            <w:r>
              <w:rPr>
                <w:rFonts w:ascii="Calibri"/>
                <w:b/>
                <w:spacing w:val="8"/>
                <w:sz w:val="12"/>
              </w:rPr>
              <w:t xml:space="preserve"> </w:t>
            </w:r>
            <w:r>
              <w:rPr>
                <w:rFonts w:ascii="Calibri"/>
                <w:b/>
                <w:sz w:val="12"/>
              </w:rPr>
              <w:t>if</w:t>
            </w:r>
          </w:p>
        </w:tc>
      </w:tr>
      <w:tr w:rsidR="00D17C03" w14:paraId="5FD5DB7D" w14:textId="77777777" w:rsidTr="004B216B">
        <w:trPr>
          <w:trHeight w:val="173"/>
          <w:jc w:val="center"/>
        </w:trPr>
        <w:tc>
          <w:tcPr>
            <w:tcW w:w="13185" w:type="dxa"/>
            <w:gridSpan w:val="8"/>
            <w:tcBorders>
              <w:top w:val="single" w:sz="8" w:space="0" w:color="000000"/>
              <w:left w:val="single" w:sz="4" w:space="0" w:color="000000"/>
              <w:bottom w:val="single" w:sz="8" w:space="0" w:color="000000"/>
              <w:right w:val="single" w:sz="8" w:space="0" w:color="000000"/>
            </w:tcBorders>
            <w:shd w:val="clear" w:color="auto" w:fill="ADAAAA"/>
            <w:hideMark/>
          </w:tcPr>
          <w:p w14:paraId="3E83C2D3" w14:textId="77777777" w:rsidR="00D17C03" w:rsidRDefault="00D17C03">
            <w:pPr>
              <w:pStyle w:val="TableParagraph"/>
              <w:spacing w:before="7" w:line="146" w:lineRule="exact"/>
              <w:ind w:left="15"/>
              <w:rPr>
                <w:rFonts w:ascii="Calibri" w:eastAsia="Calibri" w:hAnsi="Calibri" w:cs="Calibri"/>
                <w:sz w:val="12"/>
                <w:szCs w:val="12"/>
              </w:rPr>
            </w:pPr>
            <w:r>
              <w:rPr>
                <w:rFonts w:ascii="Calibri"/>
                <w:b/>
                <w:spacing w:val="-1"/>
                <w:sz w:val="12"/>
              </w:rPr>
              <w:t>Results</w:t>
            </w:r>
            <w:r>
              <w:rPr>
                <w:rFonts w:ascii="Calibri"/>
                <w:b/>
                <w:spacing w:val="3"/>
                <w:sz w:val="12"/>
              </w:rPr>
              <w:t xml:space="preserve"> </w:t>
            </w:r>
            <w:r>
              <w:rPr>
                <w:rFonts w:ascii="Calibri"/>
                <w:b/>
                <w:spacing w:val="-2"/>
                <w:sz w:val="12"/>
              </w:rPr>
              <w:t>Indicator</w:t>
            </w:r>
            <w:r>
              <w:rPr>
                <w:rFonts w:ascii="Calibri"/>
                <w:b/>
                <w:sz w:val="12"/>
              </w:rPr>
              <w:t xml:space="preserve"> </w:t>
            </w:r>
            <w:r>
              <w:rPr>
                <w:rFonts w:ascii="Calibri"/>
                <w:b/>
                <w:spacing w:val="-3"/>
                <w:sz w:val="12"/>
              </w:rPr>
              <w:t>#3:</w:t>
            </w:r>
            <w:r>
              <w:rPr>
                <w:rFonts w:ascii="Calibri"/>
                <w:b/>
                <w:spacing w:val="3"/>
                <w:sz w:val="12"/>
              </w:rPr>
              <w:t xml:space="preserve"> </w:t>
            </w:r>
            <w:r>
              <w:rPr>
                <w:rFonts w:ascii="Calibri"/>
                <w:b/>
                <w:sz w:val="12"/>
              </w:rPr>
              <w:t>Public</w:t>
            </w:r>
            <w:r>
              <w:rPr>
                <w:rFonts w:ascii="Calibri"/>
                <w:b/>
                <w:spacing w:val="1"/>
                <w:sz w:val="12"/>
              </w:rPr>
              <w:t xml:space="preserve"> </w:t>
            </w:r>
            <w:r>
              <w:rPr>
                <w:rFonts w:ascii="Calibri"/>
                <w:b/>
                <w:spacing w:val="-1"/>
                <w:sz w:val="12"/>
              </w:rPr>
              <w:t>policy</w:t>
            </w:r>
            <w:r>
              <w:rPr>
                <w:rFonts w:ascii="Calibri"/>
                <w:b/>
                <w:spacing w:val="3"/>
                <w:sz w:val="12"/>
              </w:rPr>
              <w:t xml:space="preserve"> </w:t>
            </w:r>
            <w:r>
              <w:rPr>
                <w:rFonts w:ascii="Calibri"/>
                <w:b/>
                <w:spacing w:val="-1"/>
                <w:sz w:val="12"/>
              </w:rPr>
              <w:t>documents</w:t>
            </w:r>
            <w:r>
              <w:rPr>
                <w:rFonts w:ascii="Calibri"/>
                <w:b/>
                <w:spacing w:val="4"/>
                <w:sz w:val="12"/>
              </w:rPr>
              <w:t xml:space="preserve"> </w:t>
            </w:r>
            <w:r>
              <w:rPr>
                <w:rFonts w:ascii="Calibri"/>
                <w:b/>
                <w:spacing w:val="-3"/>
                <w:sz w:val="12"/>
              </w:rPr>
              <w:t>are</w:t>
            </w:r>
            <w:r>
              <w:rPr>
                <w:rFonts w:ascii="Calibri"/>
                <w:b/>
                <w:spacing w:val="8"/>
                <w:sz w:val="12"/>
              </w:rPr>
              <w:t xml:space="preserve"> </w:t>
            </w:r>
            <w:r>
              <w:rPr>
                <w:rFonts w:ascii="Calibri"/>
                <w:b/>
                <w:spacing w:val="-1"/>
                <w:sz w:val="12"/>
              </w:rPr>
              <w:t>approved</w:t>
            </w:r>
            <w:r>
              <w:rPr>
                <w:rFonts w:ascii="Calibri"/>
                <w:b/>
                <w:spacing w:val="2"/>
                <w:sz w:val="12"/>
              </w:rPr>
              <w:t xml:space="preserve"> </w:t>
            </w:r>
            <w:r>
              <w:rPr>
                <w:rFonts w:ascii="Calibri"/>
                <w:b/>
                <w:spacing w:val="-2"/>
                <w:sz w:val="12"/>
              </w:rPr>
              <w:t>and/or</w:t>
            </w:r>
            <w:r>
              <w:rPr>
                <w:rFonts w:ascii="Calibri"/>
                <w:b/>
                <w:sz w:val="12"/>
              </w:rPr>
              <w:t xml:space="preserve"> </w:t>
            </w:r>
            <w:r>
              <w:rPr>
                <w:rFonts w:ascii="Calibri"/>
                <w:b/>
                <w:spacing w:val="-1"/>
                <w:sz w:val="12"/>
              </w:rPr>
              <w:t>harmonized</w:t>
            </w:r>
            <w:r>
              <w:rPr>
                <w:rFonts w:ascii="Calibri"/>
                <w:b/>
                <w:spacing w:val="3"/>
                <w:sz w:val="12"/>
              </w:rPr>
              <w:t xml:space="preserve"> </w:t>
            </w:r>
            <w:r>
              <w:rPr>
                <w:rFonts w:ascii="Calibri"/>
                <w:b/>
                <w:spacing w:val="-1"/>
                <w:sz w:val="12"/>
              </w:rPr>
              <w:t>with</w:t>
            </w:r>
            <w:r>
              <w:rPr>
                <w:rFonts w:ascii="Calibri"/>
                <w:b/>
                <w:spacing w:val="3"/>
                <w:sz w:val="12"/>
              </w:rPr>
              <w:t xml:space="preserve"> </w:t>
            </w:r>
            <w:r>
              <w:rPr>
                <w:rFonts w:ascii="Calibri"/>
                <w:b/>
                <w:spacing w:val="-1"/>
                <w:sz w:val="12"/>
              </w:rPr>
              <w:t>the</w:t>
            </w:r>
            <w:r>
              <w:rPr>
                <w:rFonts w:ascii="Calibri"/>
                <w:b/>
                <w:spacing w:val="7"/>
                <w:sz w:val="12"/>
              </w:rPr>
              <w:t xml:space="preserve"> </w:t>
            </w:r>
            <w:r>
              <w:rPr>
                <w:rFonts w:ascii="Calibri"/>
                <w:b/>
                <w:spacing w:val="-3"/>
                <w:sz w:val="12"/>
              </w:rPr>
              <w:t>Law</w:t>
            </w:r>
            <w:r>
              <w:rPr>
                <w:rFonts w:ascii="Calibri"/>
                <w:b/>
                <w:spacing w:val="2"/>
                <w:sz w:val="12"/>
              </w:rPr>
              <w:t xml:space="preserve"> </w:t>
            </w:r>
            <w:r>
              <w:rPr>
                <w:rFonts w:ascii="Calibri"/>
                <w:b/>
                <w:spacing w:val="-1"/>
                <w:sz w:val="12"/>
              </w:rPr>
              <w:t>on</w:t>
            </w:r>
            <w:r>
              <w:rPr>
                <w:rFonts w:ascii="Calibri"/>
                <w:b/>
                <w:spacing w:val="2"/>
                <w:sz w:val="12"/>
              </w:rPr>
              <w:t xml:space="preserve"> </w:t>
            </w:r>
            <w:r>
              <w:rPr>
                <w:rFonts w:ascii="Calibri"/>
                <w:b/>
                <w:spacing w:val="-1"/>
                <w:sz w:val="12"/>
              </w:rPr>
              <w:t>Climate</w:t>
            </w:r>
            <w:r>
              <w:rPr>
                <w:rFonts w:ascii="Calibri"/>
                <w:b/>
                <w:spacing w:val="8"/>
                <w:sz w:val="12"/>
              </w:rPr>
              <w:t xml:space="preserve"> </w:t>
            </w:r>
            <w:r>
              <w:rPr>
                <w:rFonts w:ascii="Calibri"/>
                <w:b/>
                <w:spacing w:val="-2"/>
                <w:sz w:val="12"/>
              </w:rPr>
              <w:t>Change</w:t>
            </w:r>
          </w:p>
        </w:tc>
      </w:tr>
      <w:tr w:rsidR="00D17C03" w14:paraId="2C2339D0" w14:textId="77777777" w:rsidTr="004B216B">
        <w:trPr>
          <w:trHeight w:hRule="exact" w:val="173"/>
          <w:jc w:val="center"/>
        </w:trPr>
        <w:tc>
          <w:tcPr>
            <w:tcW w:w="934" w:type="dxa"/>
            <w:tcBorders>
              <w:top w:val="single" w:sz="8" w:space="0" w:color="000000"/>
              <w:left w:val="single" w:sz="4" w:space="0" w:color="000000"/>
              <w:bottom w:val="nil"/>
              <w:right w:val="single" w:sz="8" w:space="0" w:color="000000"/>
            </w:tcBorders>
            <w:shd w:val="clear" w:color="auto" w:fill="D9D9D9"/>
          </w:tcPr>
          <w:p w14:paraId="2A522526" w14:textId="77777777" w:rsidR="00D17C03" w:rsidRDefault="00D17C03">
            <w:pPr>
              <w:rPr>
                <w:rFonts w:asciiTheme="minorHAnsi" w:eastAsiaTheme="minorHAnsi" w:hAnsiTheme="minorHAnsi" w:cstheme="minorBidi"/>
                <w:szCs w:val="22"/>
              </w:rPr>
            </w:pPr>
          </w:p>
        </w:tc>
        <w:tc>
          <w:tcPr>
            <w:tcW w:w="12250" w:type="dxa"/>
            <w:gridSpan w:val="7"/>
            <w:tcBorders>
              <w:top w:val="single" w:sz="8" w:space="0" w:color="000000"/>
              <w:left w:val="single" w:sz="8" w:space="0" w:color="000000"/>
              <w:bottom w:val="single" w:sz="8" w:space="0" w:color="000000"/>
              <w:right w:val="single" w:sz="8" w:space="0" w:color="000000"/>
            </w:tcBorders>
            <w:shd w:val="clear" w:color="auto" w:fill="D9D9D9"/>
            <w:hideMark/>
          </w:tcPr>
          <w:p w14:paraId="2C67FB5F" w14:textId="77777777" w:rsidR="00D17C03" w:rsidRDefault="00D17C03">
            <w:pPr>
              <w:pStyle w:val="TableParagraph"/>
              <w:spacing w:before="7" w:line="146" w:lineRule="exact"/>
              <w:ind w:left="15"/>
              <w:rPr>
                <w:rFonts w:ascii="Calibri" w:eastAsia="Calibri" w:hAnsi="Calibri" w:cs="Calibri"/>
                <w:sz w:val="12"/>
                <w:szCs w:val="12"/>
              </w:rPr>
            </w:pPr>
            <w:r>
              <w:rPr>
                <w:rFonts w:ascii="Calibri"/>
                <w:b/>
                <w:spacing w:val="-1"/>
                <w:sz w:val="12"/>
              </w:rPr>
              <w:t>Objective</w:t>
            </w:r>
            <w:r>
              <w:rPr>
                <w:rFonts w:ascii="Calibri"/>
                <w:b/>
                <w:spacing w:val="7"/>
                <w:sz w:val="12"/>
              </w:rPr>
              <w:t xml:space="preserve"> </w:t>
            </w:r>
            <w:r>
              <w:rPr>
                <w:rFonts w:ascii="Calibri"/>
                <w:b/>
                <w:spacing w:val="-1"/>
                <w:sz w:val="12"/>
              </w:rPr>
              <w:t>by</w:t>
            </w:r>
            <w:r>
              <w:rPr>
                <w:rFonts w:ascii="Calibri"/>
                <w:b/>
                <w:spacing w:val="1"/>
                <w:sz w:val="12"/>
              </w:rPr>
              <w:t xml:space="preserve"> </w:t>
            </w:r>
            <w:r>
              <w:rPr>
                <w:rFonts w:ascii="Calibri"/>
                <w:b/>
                <w:spacing w:val="-1"/>
                <w:sz w:val="12"/>
              </w:rPr>
              <w:t>the</w:t>
            </w:r>
            <w:r>
              <w:rPr>
                <w:rFonts w:ascii="Calibri"/>
                <w:b/>
                <w:spacing w:val="7"/>
                <w:sz w:val="12"/>
              </w:rPr>
              <w:t xml:space="preserve"> </w:t>
            </w:r>
            <w:r>
              <w:rPr>
                <w:rFonts w:ascii="Calibri"/>
                <w:b/>
                <w:sz w:val="12"/>
              </w:rPr>
              <w:t>end</w:t>
            </w:r>
            <w:r>
              <w:rPr>
                <w:rFonts w:ascii="Calibri"/>
                <w:b/>
                <w:spacing w:val="2"/>
                <w:sz w:val="12"/>
              </w:rPr>
              <w:t xml:space="preserve"> </w:t>
            </w:r>
            <w:r>
              <w:rPr>
                <w:rFonts w:ascii="Calibri"/>
                <w:b/>
                <w:spacing w:val="-1"/>
                <w:sz w:val="12"/>
              </w:rPr>
              <w:t>of</w:t>
            </w:r>
            <w:r>
              <w:rPr>
                <w:rFonts w:ascii="Calibri"/>
                <w:b/>
                <w:spacing w:val="6"/>
                <w:sz w:val="12"/>
              </w:rPr>
              <w:t xml:space="preserve"> </w:t>
            </w:r>
            <w:r>
              <w:rPr>
                <w:rFonts w:ascii="Calibri"/>
                <w:b/>
                <w:spacing w:val="-1"/>
                <w:sz w:val="12"/>
              </w:rPr>
              <w:t>Y+1</w:t>
            </w:r>
            <w:r>
              <w:rPr>
                <w:rFonts w:ascii="Calibri"/>
                <w:b/>
                <w:spacing w:val="-3"/>
                <w:sz w:val="12"/>
              </w:rPr>
              <w:t xml:space="preserve"> </w:t>
            </w:r>
            <w:r>
              <w:rPr>
                <w:rFonts w:ascii="Calibri"/>
                <w:b/>
                <w:sz w:val="12"/>
              </w:rPr>
              <w:t>:</w:t>
            </w:r>
            <w:r>
              <w:rPr>
                <w:rFonts w:ascii="Calibri"/>
                <w:b/>
                <w:spacing w:val="2"/>
                <w:sz w:val="12"/>
              </w:rPr>
              <w:t xml:space="preserve"> </w:t>
            </w:r>
            <w:r>
              <w:rPr>
                <w:rFonts w:ascii="Calibri"/>
                <w:b/>
                <w:spacing w:val="-2"/>
                <w:sz w:val="12"/>
              </w:rPr>
              <w:t>Preparation</w:t>
            </w:r>
            <w:r>
              <w:rPr>
                <w:rFonts w:ascii="Calibri"/>
                <w:b/>
                <w:spacing w:val="2"/>
                <w:sz w:val="12"/>
              </w:rPr>
              <w:t xml:space="preserve"> </w:t>
            </w:r>
            <w:r>
              <w:rPr>
                <w:rFonts w:ascii="Calibri"/>
                <w:b/>
                <w:spacing w:val="-1"/>
                <w:sz w:val="12"/>
              </w:rPr>
              <w:t>of</w:t>
            </w:r>
            <w:r>
              <w:rPr>
                <w:rFonts w:ascii="Calibri"/>
                <w:b/>
                <w:spacing w:val="6"/>
                <w:sz w:val="12"/>
              </w:rPr>
              <w:t xml:space="preserve"> </w:t>
            </w:r>
            <w:r>
              <w:rPr>
                <w:rFonts w:ascii="Calibri"/>
                <w:b/>
                <w:spacing w:val="-2"/>
                <w:sz w:val="12"/>
              </w:rPr>
              <w:t>local</w:t>
            </w:r>
            <w:r>
              <w:rPr>
                <w:rFonts w:ascii="Calibri"/>
                <w:b/>
                <w:spacing w:val="5"/>
                <w:sz w:val="12"/>
              </w:rPr>
              <w:t xml:space="preserve"> </w:t>
            </w:r>
            <w:r>
              <w:rPr>
                <w:rFonts w:ascii="Calibri"/>
                <w:b/>
                <w:spacing w:val="-1"/>
                <w:sz w:val="12"/>
              </w:rPr>
              <w:t>climate</w:t>
            </w:r>
            <w:r>
              <w:rPr>
                <w:rFonts w:ascii="Calibri"/>
                <w:b/>
                <w:spacing w:val="8"/>
                <w:sz w:val="12"/>
              </w:rPr>
              <w:t xml:space="preserve"> </w:t>
            </w:r>
            <w:r>
              <w:rPr>
                <w:rFonts w:ascii="Calibri"/>
                <w:b/>
                <w:spacing w:val="-2"/>
                <w:sz w:val="12"/>
              </w:rPr>
              <w:t>change</w:t>
            </w:r>
            <w:r>
              <w:rPr>
                <w:rFonts w:ascii="Calibri"/>
                <w:b/>
                <w:spacing w:val="7"/>
                <w:sz w:val="12"/>
              </w:rPr>
              <w:t xml:space="preserve"> </w:t>
            </w:r>
            <w:r>
              <w:rPr>
                <w:rFonts w:ascii="Calibri"/>
                <w:b/>
                <w:spacing w:val="-2"/>
                <w:sz w:val="12"/>
              </w:rPr>
              <w:t>action</w:t>
            </w:r>
            <w:r>
              <w:rPr>
                <w:rFonts w:ascii="Calibri"/>
                <w:b/>
                <w:spacing w:val="1"/>
                <w:sz w:val="12"/>
              </w:rPr>
              <w:t xml:space="preserve"> </w:t>
            </w:r>
            <w:r>
              <w:rPr>
                <w:rFonts w:ascii="Calibri"/>
                <w:b/>
                <w:spacing w:val="-1"/>
                <w:sz w:val="12"/>
              </w:rPr>
              <w:t>plans</w:t>
            </w:r>
            <w:r>
              <w:rPr>
                <w:rFonts w:ascii="Calibri"/>
                <w:b/>
                <w:spacing w:val="4"/>
                <w:sz w:val="12"/>
              </w:rPr>
              <w:t xml:space="preserve"> </w:t>
            </w:r>
            <w:r>
              <w:rPr>
                <w:rFonts w:ascii="Calibri"/>
                <w:b/>
                <w:spacing w:val="-2"/>
                <w:sz w:val="12"/>
              </w:rPr>
              <w:t>and</w:t>
            </w:r>
            <w:r>
              <w:rPr>
                <w:rFonts w:ascii="Calibri"/>
                <w:b/>
                <w:spacing w:val="2"/>
                <w:sz w:val="12"/>
              </w:rPr>
              <w:t xml:space="preserve"> </w:t>
            </w:r>
            <w:r>
              <w:rPr>
                <w:rFonts w:ascii="Calibri"/>
                <w:b/>
                <w:spacing w:val="-2"/>
                <w:sz w:val="12"/>
              </w:rPr>
              <w:t>adaptation</w:t>
            </w:r>
            <w:r>
              <w:rPr>
                <w:rFonts w:ascii="Calibri"/>
                <w:b/>
                <w:spacing w:val="2"/>
                <w:sz w:val="12"/>
              </w:rPr>
              <w:t xml:space="preserve"> </w:t>
            </w:r>
            <w:r>
              <w:rPr>
                <w:rFonts w:ascii="Calibri"/>
                <w:b/>
                <w:spacing w:val="-1"/>
                <w:sz w:val="12"/>
              </w:rPr>
              <w:t>strategies</w:t>
            </w:r>
            <w:r>
              <w:rPr>
                <w:rFonts w:ascii="Calibri"/>
                <w:b/>
                <w:spacing w:val="3"/>
                <w:sz w:val="12"/>
              </w:rPr>
              <w:t xml:space="preserve"> </w:t>
            </w:r>
            <w:r>
              <w:rPr>
                <w:rFonts w:ascii="Calibri"/>
                <w:b/>
                <w:sz w:val="12"/>
              </w:rPr>
              <w:t>in</w:t>
            </w:r>
            <w:r>
              <w:rPr>
                <w:rFonts w:ascii="Calibri"/>
                <w:b/>
                <w:spacing w:val="2"/>
                <w:sz w:val="12"/>
              </w:rPr>
              <w:t xml:space="preserve"> </w:t>
            </w:r>
            <w:r>
              <w:rPr>
                <w:rFonts w:ascii="Calibri"/>
                <w:b/>
                <w:spacing w:val="-3"/>
                <w:sz w:val="12"/>
              </w:rPr>
              <w:t>accordance</w:t>
            </w:r>
            <w:r>
              <w:rPr>
                <w:rFonts w:ascii="Calibri"/>
                <w:b/>
                <w:spacing w:val="7"/>
                <w:sz w:val="12"/>
              </w:rPr>
              <w:t xml:space="preserve"> </w:t>
            </w:r>
            <w:r>
              <w:rPr>
                <w:rFonts w:ascii="Calibri"/>
                <w:b/>
                <w:spacing w:val="-1"/>
                <w:sz w:val="12"/>
              </w:rPr>
              <w:t>with</w:t>
            </w:r>
            <w:r>
              <w:rPr>
                <w:rFonts w:ascii="Calibri"/>
                <w:b/>
                <w:spacing w:val="2"/>
                <w:sz w:val="12"/>
              </w:rPr>
              <w:t xml:space="preserve"> </w:t>
            </w:r>
            <w:r>
              <w:rPr>
                <w:rFonts w:ascii="Calibri"/>
                <w:b/>
                <w:spacing w:val="-1"/>
                <w:sz w:val="12"/>
              </w:rPr>
              <w:t>relevant</w:t>
            </w:r>
            <w:r>
              <w:rPr>
                <w:rFonts w:ascii="Calibri"/>
                <w:b/>
                <w:sz w:val="12"/>
              </w:rPr>
              <w:t xml:space="preserve"> public</w:t>
            </w:r>
            <w:r>
              <w:rPr>
                <w:rFonts w:ascii="Calibri"/>
                <w:b/>
                <w:spacing w:val="1"/>
                <w:sz w:val="12"/>
              </w:rPr>
              <w:t xml:space="preserve"> </w:t>
            </w:r>
            <w:r>
              <w:rPr>
                <w:rFonts w:ascii="Calibri"/>
                <w:b/>
                <w:spacing w:val="-1"/>
                <w:sz w:val="12"/>
              </w:rPr>
              <w:t>policy</w:t>
            </w:r>
            <w:r>
              <w:rPr>
                <w:rFonts w:ascii="Calibri"/>
                <w:b/>
                <w:spacing w:val="2"/>
                <w:sz w:val="12"/>
              </w:rPr>
              <w:t xml:space="preserve"> </w:t>
            </w:r>
            <w:r>
              <w:rPr>
                <w:rFonts w:ascii="Calibri"/>
                <w:b/>
                <w:spacing w:val="-1"/>
                <w:sz w:val="12"/>
              </w:rPr>
              <w:t>documents</w:t>
            </w:r>
            <w:r>
              <w:rPr>
                <w:rFonts w:ascii="Calibri"/>
                <w:b/>
                <w:spacing w:val="3"/>
                <w:sz w:val="12"/>
              </w:rPr>
              <w:t xml:space="preserve"> </w:t>
            </w:r>
            <w:r>
              <w:rPr>
                <w:rFonts w:ascii="Calibri"/>
                <w:b/>
                <w:spacing w:val="-2"/>
                <w:sz w:val="12"/>
              </w:rPr>
              <w:t>started</w:t>
            </w:r>
          </w:p>
        </w:tc>
      </w:tr>
      <w:tr w:rsidR="00D17C03" w14:paraId="5F57DEFB" w14:textId="77777777" w:rsidTr="004B216B">
        <w:trPr>
          <w:trHeight w:hRule="exact" w:val="1168"/>
          <w:jc w:val="center"/>
        </w:trPr>
        <w:tc>
          <w:tcPr>
            <w:tcW w:w="934" w:type="dxa"/>
            <w:vMerge w:val="restart"/>
            <w:tcBorders>
              <w:top w:val="nil"/>
              <w:left w:val="single" w:sz="4" w:space="0" w:color="000000"/>
              <w:bottom w:val="single" w:sz="8" w:space="0" w:color="000000"/>
              <w:right w:val="single" w:sz="8" w:space="0" w:color="000000"/>
            </w:tcBorders>
            <w:shd w:val="clear" w:color="auto" w:fill="D9D9D9"/>
          </w:tcPr>
          <w:p w14:paraId="5E6DB348" w14:textId="77777777" w:rsidR="00D17C03" w:rsidRDefault="00D17C03">
            <w:pPr>
              <w:pStyle w:val="TableParagraph"/>
              <w:rPr>
                <w:rFonts w:ascii="Times New Roman" w:eastAsia="Times New Roman" w:hAnsi="Times New Roman" w:cs="Times New Roman"/>
                <w:sz w:val="12"/>
                <w:szCs w:val="12"/>
              </w:rPr>
            </w:pPr>
          </w:p>
          <w:p w14:paraId="3183BF61" w14:textId="77777777" w:rsidR="00D17C03" w:rsidRDefault="00D17C03">
            <w:pPr>
              <w:pStyle w:val="TableParagraph"/>
              <w:rPr>
                <w:rFonts w:ascii="Times New Roman" w:eastAsia="Times New Roman" w:hAnsi="Times New Roman" w:cs="Times New Roman"/>
                <w:sz w:val="12"/>
                <w:szCs w:val="12"/>
              </w:rPr>
            </w:pPr>
          </w:p>
          <w:p w14:paraId="2651A722" w14:textId="77777777" w:rsidR="00D17C03" w:rsidRDefault="00D17C03">
            <w:pPr>
              <w:pStyle w:val="TableParagraph"/>
              <w:rPr>
                <w:rFonts w:ascii="Times New Roman" w:eastAsia="Times New Roman" w:hAnsi="Times New Roman" w:cs="Times New Roman"/>
                <w:sz w:val="12"/>
                <w:szCs w:val="12"/>
              </w:rPr>
            </w:pPr>
          </w:p>
          <w:p w14:paraId="2585945A" w14:textId="77777777" w:rsidR="00D17C03" w:rsidRDefault="00D17C03">
            <w:pPr>
              <w:pStyle w:val="TableParagraph"/>
              <w:rPr>
                <w:rFonts w:ascii="Times New Roman" w:eastAsia="Times New Roman" w:hAnsi="Times New Roman" w:cs="Times New Roman"/>
                <w:sz w:val="12"/>
                <w:szCs w:val="12"/>
              </w:rPr>
            </w:pPr>
          </w:p>
          <w:p w14:paraId="109901BC" w14:textId="77777777" w:rsidR="00D17C03" w:rsidRDefault="00D17C03">
            <w:pPr>
              <w:pStyle w:val="TableParagraph"/>
              <w:rPr>
                <w:rFonts w:ascii="Times New Roman" w:eastAsia="Times New Roman" w:hAnsi="Times New Roman" w:cs="Times New Roman"/>
                <w:sz w:val="12"/>
                <w:szCs w:val="12"/>
              </w:rPr>
            </w:pPr>
          </w:p>
          <w:p w14:paraId="58E4563F" w14:textId="77777777" w:rsidR="00D17C03" w:rsidRDefault="00D17C03">
            <w:pPr>
              <w:pStyle w:val="TableParagraph"/>
              <w:rPr>
                <w:rFonts w:ascii="Times New Roman" w:eastAsia="Times New Roman" w:hAnsi="Times New Roman" w:cs="Times New Roman"/>
                <w:sz w:val="12"/>
                <w:szCs w:val="12"/>
              </w:rPr>
            </w:pPr>
          </w:p>
          <w:p w14:paraId="4ACD9DA1" w14:textId="77777777" w:rsidR="00D17C03" w:rsidRDefault="00D17C03">
            <w:pPr>
              <w:pStyle w:val="TableParagraph"/>
              <w:rPr>
                <w:rFonts w:ascii="Times New Roman" w:eastAsia="Times New Roman" w:hAnsi="Times New Roman" w:cs="Times New Roman"/>
                <w:sz w:val="12"/>
                <w:szCs w:val="12"/>
              </w:rPr>
            </w:pPr>
          </w:p>
          <w:p w14:paraId="4D251529" w14:textId="77777777" w:rsidR="00D17C03" w:rsidRDefault="00D17C03">
            <w:pPr>
              <w:pStyle w:val="TableParagraph"/>
              <w:rPr>
                <w:rFonts w:ascii="Times New Roman" w:eastAsia="Times New Roman" w:hAnsi="Times New Roman" w:cs="Times New Roman"/>
                <w:sz w:val="12"/>
                <w:szCs w:val="12"/>
              </w:rPr>
            </w:pPr>
          </w:p>
          <w:p w14:paraId="22A9A069" w14:textId="77777777" w:rsidR="00D17C03" w:rsidRDefault="00D17C03">
            <w:pPr>
              <w:pStyle w:val="TableParagraph"/>
              <w:rPr>
                <w:rFonts w:ascii="Times New Roman" w:eastAsia="Times New Roman" w:hAnsi="Times New Roman" w:cs="Times New Roman"/>
                <w:sz w:val="12"/>
                <w:szCs w:val="12"/>
              </w:rPr>
            </w:pPr>
          </w:p>
          <w:p w14:paraId="607B9FCE" w14:textId="77777777" w:rsidR="00D17C03" w:rsidRDefault="00D17C03">
            <w:pPr>
              <w:pStyle w:val="TableParagraph"/>
              <w:rPr>
                <w:rFonts w:ascii="Times New Roman" w:eastAsia="Times New Roman" w:hAnsi="Times New Roman" w:cs="Times New Roman"/>
                <w:sz w:val="12"/>
                <w:szCs w:val="12"/>
              </w:rPr>
            </w:pPr>
          </w:p>
          <w:p w14:paraId="01AE7C81" w14:textId="77777777" w:rsidR="00D17C03" w:rsidRDefault="00D17C03">
            <w:pPr>
              <w:pStyle w:val="TableParagraph"/>
              <w:rPr>
                <w:rFonts w:ascii="Times New Roman" w:eastAsia="Times New Roman" w:hAnsi="Times New Roman" w:cs="Times New Roman"/>
                <w:sz w:val="12"/>
                <w:szCs w:val="12"/>
              </w:rPr>
            </w:pPr>
          </w:p>
          <w:p w14:paraId="1DEB0C19" w14:textId="77777777" w:rsidR="00D17C03" w:rsidRDefault="00D17C03">
            <w:pPr>
              <w:pStyle w:val="TableParagraph"/>
              <w:rPr>
                <w:rFonts w:ascii="Times New Roman" w:eastAsia="Times New Roman" w:hAnsi="Times New Roman" w:cs="Times New Roman"/>
                <w:sz w:val="12"/>
                <w:szCs w:val="12"/>
              </w:rPr>
            </w:pPr>
          </w:p>
          <w:p w14:paraId="5D3BED81" w14:textId="77777777" w:rsidR="00D17C03" w:rsidRDefault="00D17C03">
            <w:pPr>
              <w:pStyle w:val="TableParagraph"/>
              <w:rPr>
                <w:rFonts w:ascii="Times New Roman" w:eastAsia="Times New Roman" w:hAnsi="Times New Roman" w:cs="Times New Roman"/>
                <w:sz w:val="12"/>
                <w:szCs w:val="12"/>
              </w:rPr>
            </w:pPr>
          </w:p>
          <w:p w14:paraId="5F135736" w14:textId="77777777" w:rsidR="00D17C03" w:rsidRDefault="00D17C03">
            <w:pPr>
              <w:pStyle w:val="TableParagraph"/>
              <w:rPr>
                <w:rFonts w:ascii="Times New Roman" w:eastAsia="Times New Roman" w:hAnsi="Times New Roman" w:cs="Times New Roman"/>
                <w:sz w:val="12"/>
                <w:szCs w:val="12"/>
              </w:rPr>
            </w:pPr>
          </w:p>
          <w:p w14:paraId="04059B4C" w14:textId="77777777" w:rsidR="00D17C03" w:rsidRDefault="00D17C03">
            <w:pPr>
              <w:pStyle w:val="TableParagraph"/>
              <w:rPr>
                <w:rFonts w:ascii="Times New Roman" w:eastAsia="Times New Roman" w:hAnsi="Times New Roman" w:cs="Times New Roman"/>
                <w:sz w:val="12"/>
                <w:szCs w:val="12"/>
              </w:rPr>
            </w:pPr>
          </w:p>
          <w:p w14:paraId="66235C91" w14:textId="77777777" w:rsidR="00D17C03" w:rsidRDefault="00D17C03">
            <w:pPr>
              <w:pStyle w:val="TableParagraph"/>
              <w:spacing w:before="1"/>
              <w:rPr>
                <w:rFonts w:ascii="Times New Roman" w:eastAsia="Times New Roman" w:hAnsi="Times New Roman" w:cs="Times New Roman"/>
                <w:sz w:val="13"/>
                <w:szCs w:val="13"/>
              </w:rPr>
            </w:pPr>
          </w:p>
          <w:p w14:paraId="75A31C16" w14:textId="77777777" w:rsidR="00D17C03" w:rsidRDefault="00D17C03">
            <w:pPr>
              <w:pStyle w:val="TableParagraph"/>
              <w:ind w:left="39"/>
              <w:rPr>
                <w:rFonts w:ascii="Calibri" w:eastAsia="Calibri" w:hAnsi="Calibri" w:cs="Calibri"/>
                <w:sz w:val="12"/>
                <w:szCs w:val="12"/>
              </w:rPr>
            </w:pPr>
            <w:r>
              <w:rPr>
                <w:rFonts w:ascii="Calibri"/>
                <w:b/>
                <w:spacing w:val="-2"/>
                <w:sz w:val="12"/>
              </w:rPr>
              <w:t>3.1</w:t>
            </w:r>
          </w:p>
        </w:tc>
        <w:tc>
          <w:tcPr>
            <w:tcW w:w="415" w:type="dxa"/>
            <w:tcBorders>
              <w:top w:val="single" w:sz="8" w:space="0" w:color="000000"/>
              <w:left w:val="single" w:sz="8" w:space="0" w:color="000000"/>
              <w:bottom w:val="single" w:sz="8" w:space="0" w:color="000000"/>
              <w:right w:val="single" w:sz="8" w:space="0" w:color="000000"/>
            </w:tcBorders>
          </w:tcPr>
          <w:p w14:paraId="0D796A09" w14:textId="77777777" w:rsidR="00D17C03" w:rsidRDefault="00D17C03">
            <w:pPr>
              <w:pStyle w:val="TableParagraph"/>
              <w:rPr>
                <w:rFonts w:ascii="Times New Roman" w:eastAsia="Times New Roman" w:hAnsi="Times New Roman" w:cs="Times New Roman"/>
                <w:sz w:val="12"/>
                <w:szCs w:val="12"/>
              </w:rPr>
            </w:pPr>
          </w:p>
          <w:p w14:paraId="05E5A06F" w14:textId="77777777" w:rsidR="00D17C03" w:rsidRDefault="00D17C03">
            <w:pPr>
              <w:pStyle w:val="TableParagraph"/>
              <w:rPr>
                <w:rFonts w:ascii="Times New Roman" w:eastAsia="Times New Roman" w:hAnsi="Times New Roman" w:cs="Times New Roman"/>
                <w:sz w:val="12"/>
                <w:szCs w:val="12"/>
              </w:rPr>
            </w:pPr>
          </w:p>
          <w:p w14:paraId="55486889" w14:textId="77777777" w:rsidR="00D17C03" w:rsidRDefault="00D17C03">
            <w:pPr>
              <w:pStyle w:val="TableParagraph"/>
              <w:rPr>
                <w:rFonts w:ascii="Times New Roman" w:eastAsia="Times New Roman" w:hAnsi="Times New Roman" w:cs="Times New Roman"/>
                <w:sz w:val="12"/>
                <w:szCs w:val="12"/>
              </w:rPr>
            </w:pPr>
          </w:p>
          <w:p w14:paraId="55DF4209" w14:textId="77777777" w:rsidR="00D17C03" w:rsidRDefault="00D17C03">
            <w:pPr>
              <w:pStyle w:val="TableParagraph"/>
              <w:spacing w:before="83"/>
              <w:ind w:left="15"/>
              <w:rPr>
                <w:rFonts w:ascii="Calibri" w:eastAsia="Calibri" w:hAnsi="Calibri" w:cs="Calibri"/>
                <w:sz w:val="12"/>
                <w:szCs w:val="12"/>
              </w:rPr>
            </w:pPr>
            <w:r>
              <w:rPr>
                <w:rFonts w:ascii="Calibri"/>
                <w:b/>
                <w:spacing w:val="-3"/>
                <w:sz w:val="12"/>
              </w:rPr>
              <w:t>3.1.1</w:t>
            </w:r>
          </w:p>
        </w:tc>
        <w:tc>
          <w:tcPr>
            <w:tcW w:w="2852" w:type="dxa"/>
            <w:tcBorders>
              <w:top w:val="single" w:sz="8" w:space="0" w:color="000000"/>
              <w:left w:val="single" w:sz="8" w:space="0" w:color="000000"/>
              <w:bottom w:val="single" w:sz="8" w:space="0" w:color="000000"/>
              <w:right w:val="single" w:sz="8" w:space="0" w:color="000000"/>
            </w:tcBorders>
          </w:tcPr>
          <w:p w14:paraId="70F52D2E" w14:textId="77777777" w:rsidR="00D17C03" w:rsidRDefault="00D17C03">
            <w:pPr>
              <w:pStyle w:val="TableParagraph"/>
              <w:rPr>
                <w:rFonts w:ascii="Times New Roman" w:eastAsia="Times New Roman" w:hAnsi="Times New Roman" w:cs="Times New Roman"/>
                <w:sz w:val="12"/>
                <w:szCs w:val="12"/>
              </w:rPr>
            </w:pPr>
          </w:p>
          <w:p w14:paraId="08D33CB8" w14:textId="77777777" w:rsidR="00D17C03" w:rsidRDefault="00D17C03">
            <w:pPr>
              <w:pStyle w:val="TableParagraph"/>
              <w:spacing w:before="10"/>
              <w:rPr>
                <w:rFonts w:ascii="Times New Roman" w:eastAsia="Times New Roman" w:hAnsi="Times New Roman" w:cs="Times New Roman"/>
                <w:sz w:val="9"/>
                <w:szCs w:val="9"/>
              </w:rPr>
            </w:pPr>
          </w:p>
          <w:p w14:paraId="2ACD0DD3" w14:textId="77777777" w:rsidR="00D17C03" w:rsidRDefault="00D17C03">
            <w:pPr>
              <w:pStyle w:val="TableParagraph"/>
              <w:spacing w:line="266" w:lineRule="auto"/>
              <w:ind w:left="15" w:right="111"/>
              <w:rPr>
                <w:rFonts w:ascii="Calibri" w:eastAsia="Calibri" w:hAnsi="Calibri" w:cs="Calibri"/>
                <w:sz w:val="12"/>
                <w:szCs w:val="12"/>
              </w:rPr>
            </w:pPr>
            <w:r>
              <w:rPr>
                <w:rFonts w:ascii="Calibri"/>
                <w:spacing w:val="-1"/>
                <w:sz w:val="12"/>
              </w:rPr>
              <w:t>The</w:t>
            </w:r>
            <w:r>
              <w:rPr>
                <w:rFonts w:ascii="Calibri"/>
                <w:spacing w:val="16"/>
                <w:sz w:val="12"/>
              </w:rPr>
              <w:t xml:space="preserve"> </w:t>
            </w:r>
            <w:r>
              <w:rPr>
                <w:rFonts w:ascii="Calibri"/>
                <w:sz w:val="12"/>
              </w:rPr>
              <w:t>sustainable</w:t>
            </w:r>
            <w:r>
              <w:rPr>
                <w:rFonts w:ascii="Calibri"/>
                <w:spacing w:val="16"/>
                <w:sz w:val="12"/>
              </w:rPr>
              <w:t xml:space="preserve"> </w:t>
            </w:r>
            <w:r>
              <w:rPr>
                <w:rFonts w:ascii="Calibri"/>
                <w:spacing w:val="-1"/>
                <w:sz w:val="12"/>
              </w:rPr>
              <w:t>urban</w:t>
            </w:r>
            <w:r>
              <w:rPr>
                <w:rFonts w:ascii="Calibri"/>
                <w:spacing w:val="12"/>
                <w:sz w:val="12"/>
              </w:rPr>
              <w:t xml:space="preserve"> </w:t>
            </w:r>
            <w:r>
              <w:rPr>
                <w:rFonts w:ascii="Calibri"/>
                <w:sz w:val="12"/>
              </w:rPr>
              <w:t>development</w:t>
            </w:r>
            <w:r>
              <w:rPr>
                <w:rFonts w:ascii="Times New Roman"/>
                <w:spacing w:val="30"/>
                <w:w w:val="102"/>
                <w:sz w:val="12"/>
              </w:rPr>
              <w:t xml:space="preserve"> </w:t>
            </w:r>
            <w:r>
              <w:rPr>
                <w:rFonts w:ascii="Calibri"/>
                <w:spacing w:val="-1"/>
                <w:sz w:val="12"/>
              </w:rPr>
              <w:t>Strategy</w:t>
            </w:r>
            <w:r>
              <w:rPr>
                <w:rFonts w:ascii="Calibri"/>
                <w:spacing w:val="6"/>
                <w:sz w:val="12"/>
              </w:rPr>
              <w:t xml:space="preserve"> </w:t>
            </w:r>
            <w:r>
              <w:rPr>
                <w:rFonts w:ascii="Calibri"/>
                <w:spacing w:val="-1"/>
                <w:sz w:val="12"/>
              </w:rPr>
              <w:t>and</w:t>
            </w:r>
            <w:r>
              <w:rPr>
                <w:rFonts w:ascii="Calibri"/>
                <w:spacing w:val="5"/>
                <w:sz w:val="12"/>
              </w:rPr>
              <w:t xml:space="preserve"> </w:t>
            </w:r>
            <w:r>
              <w:rPr>
                <w:rFonts w:ascii="Calibri"/>
                <w:sz w:val="12"/>
              </w:rPr>
              <w:t>Action</w:t>
            </w:r>
            <w:r>
              <w:rPr>
                <w:rFonts w:ascii="Calibri"/>
                <w:spacing w:val="5"/>
                <w:sz w:val="12"/>
              </w:rPr>
              <w:t xml:space="preserve"> </w:t>
            </w:r>
            <w:r>
              <w:rPr>
                <w:rFonts w:ascii="Calibri"/>
                <w:sz w:val="12"/>
              </w:rPr>
              <w:t>plan</w:t>
            </w:r>
            <w:r>
              <w:rPr>
                <w:rFonts w:ascii="Calibri"/>
                <w:spacing w:val="4"/>
                <w:sz w:val="12"/>
              </w:rPr>
              <w:t xml:space="preserve"> </w:t>
            </w:r>
            <w:r>
              <w:rPr>
                <w:rFonts w:ascii="Calibri"/>
                <w:spacing w:val="-2"/>
                <w:sz w:val="12"/>
              </w:rPr>
              <w:t>are</w:t>
            </w:r>
            <w:r>
              <w:rPr>
                <w:rFonts w:ascii="Calibri"/>
                <w:spacing w:val="9"/>
                <w:sz w:val="12"/>
              </w:rPr>
              <w:t xml:space="preserve"> </w:t>
            </w:r>
            <w:r>
              <w:rPr>
                <w:rFonts w:ascii="Calibri"/>
                <w:sz w:val="12"/>
              </w:rPr>
              <w:t>revised</w:t>
            </w:r>
            <w:r>
              <w:rPr>
                <w:rFonts w:ascii="Calibri"/>
                <w:spacing w:val="5"/>
                <w:sz w:val="12"/>
              </w:rPr>
              <w:t xml:space="preserve"> </w:t>
            </w:r>
            <w:r>
              <w:rPr>
                <w:rFonts w:ascii="Calibri"/>
                <w:spacing w:val="1"/>
                <w:sz w:val="12"/>
              </w:rPr>
              <w:t>in</w:t>
            </w:r>
            <w:r>
              <w:rPr>
                <w:rFonts w:ascii="Times New Roman"/>
                <w:spacing w:val="34"/>
                <w:w w:val="102"/>
                <w:sz w:val="12"/>
              </w:rPr>
              <w:t xml:space="preserve"> </w:t>
            </w:r>
            <w:r>
              <w:rPr>
                <w:rFonts w:ascii="Calibri"/>
                <w:sz w:val="12"/>
              </w:rPr>
              <w:t>compliance</w:t>
            </w:r>
            <w:r>
              <w:rPr>
                <w:rFonts w:ascii="Calibri"/>
                <w:spacing w:val="9"/>
                <w:sz w:val="12"/>
              </w:rPr>
              <w:t xml:space="preserve"> </w:t>
            </w:r>
            <w:r>
              <w:rPr>
                <w:rFonts w:ascii="Calibri"/>
                <w:sz w:val="12"/>
              </w:rPr>
              <w:t>with</w:t>
            </w:r>
            <w:r>
              <w:rPr>
                <w:rFonts w:ascii="Calibri"/>
                <w:spacing w:val="4"/>
                <w:sz w:val="12"/>
              </w:rPr>
              <w:t xml:space="preserve"> </w:t>
            </w:r>
            <w:r>
              <w:rPr>
                <w:rFonts w:ascii="Calibri"/>
                <w:sz w:val="12"/>
              </w:rPr>
              <w:t>Articles</w:t>
            </w:r>
            <w:r>
              <w:rPr>
                <w:rFonts w:ascii="Calibri"/>
                <w:spacing w:val="5"/>
                <w:sz w:val="12"/>
              </w:rPr>
              <w:t xml:space="preserve"> </w:t>
            </w:r>
            <w:r>
              <w:rPr>
                <w:rFonts w:ascii="Calibri"/>
                <w:spacing w:val="-2"/>
                <w:sz w:val="12"/>
              </w:rPr>
              <w:t xml:space="preserve">14-5 </w:t>
            </w:r>
            <w:r>
              <w:rPr>
                <w:rFonts w:ascii="Calibri"/>
                <w:spacing w:val="-1"/>
                <w:sz w:val="12"/>
              </w:rPr>
              <w:t>and</w:t>
            </w:r>
            <w:r>
              <w:rPr>
                <w:rFonts w:ascii="Calibri"/>
                <w:spacing w:val="6"/>
                <w:sz w:val="12"/>
              </w:rPr>
              <w:t xml:space="preserve"> </w:t>
            </w:r>
            <w:r>
              <w:rPr>
                <w:rFonts w:ascii="Calibri"/>
                <w:spacing w:val="-3"/>
                <w:sz w:val="12"/>
              </w:rPr>
              <w:t xml:space="preserve">15 </w:t>
            </w:r>
            <w:r>
              <w:rPr>
                <w:rFonts w:ascii="Calibri"/>
                <w:sz w:val="12"/>
              </w:rPr>
              <w:t>of</w:t>
            </w:r>
            <w:r>
              <w:rPr>
                <w:rFonts w:ascii="Calibri"/>
                <w:spacing w:val="8"/>
                <w:sz w:val="12"/>
              </w:rPr>
              <w:t xml:space="preserve"> </w:t>
            </w:r>
            <w:r>
              <w:rPr>
                <w:rFonts w:ascii="Calibri"/>
                <w:sz w:val="12"/>
              </w:rPr>
              <w:t>the</w:t>
            </w:r>
            <w:r>
              <w:rPr>
                <w:rFonts w:ascii="Times New Roman"/>
                <w:spacing w:val="26"/>
                <w:w w:val="102"/>
                <w:sz w:val="12"/>
              </w:rPr>
              <w:t xml:space="preserve"> </w:t>
            </w:r>
            <w:r>
              <w:rPr>
                <w:rFonts w:ascii="Calibri"/>
                <w:spacing w:val="-2"/>
                <w:sz w:val="12"/>
              </w:rPr>
              <w:t>Law</w:t>
            </w:r>
            <w:r>
              <w:rPr>
                <w:rFonts w:ascii="Calibri"/>
                <w:spacing w:val="5"/>
                <w:sz w:val="12"/>
              </w:rPr>
              <w:t xml:space="preserve"> </w:t>
            </w:r>
            <w:r>
              <w:rPr>
                <w:rFonts w:ascii="Calibri"/>
                <w:sz w:val="12"/>
              </w:rPr>
              <w:t>on</w:t>
            </w:r>
            <w:r>
              <w:rPr>
                <w:rFonts w:ascii="Calibri"/>
                <w:spacing w:val="5"/>
                <w:sz w:val="12"/>
              </w:rPr>
              <w:t xml:space="preserve"> </w:t>
            </w:r>
            <w:r>
              <w:rPr>
                <w:rFonts w:ascii="Calibri"/>
                <w:sz w:val="12"/>
              </w:rPr>
              <w:t>Climate</w:t>
            </w:r>
            <w:r>
              <w:rPr>
                <w:rFonts w:ascii="Calibri"/>
                <w:spacing w:val="9"/>
                <w:sz w:val="12"/>
              </w:rPr>
              <w:t xml:space="preserve"> </w:t>
            </w:r>
            <w:r>
              <w:rPr>
                <w:rFonts w:ascii="Calibri"/>
                <w:spacing w:val="-1"/>
                <w:sz w:val="12"/>
              </w:rPr>
              <w:t>change.</w:t>
            </w:r>
          </w:p>
        </w:tc>
        <w:tc>
          <w:tcPr>
            <w:tcW w:w="1073" w:type="dxa"/>
            <w:tcBorders>
              <w:top w:val="single" w:sz="8" w:space="0" w:color="000000"/>
              <w:left w:val="single" w:sz="8" w:space="0" w:color="000000"/>
              <w:bottom w:val="single" w:sz="8" w:space="0" w:color="000000"/>
              <w:right w:val="single" w:sz="8" w:space="0" w:color="000000"/>
            </w:tcBorders>
          </w:tcPr>
          <w:p w14:paraId="17982D39" w14:textId="77777777" w:rsidR="00D17C03" w:rsidRDefault="00D17C03">
            <w:pPr>
              <w:pStyle w:val="TableParagraph"/>
              <w:rPr>
                <w:rFonts w:ascii="Times New Roman" w:eastAsia="Times New Roman" w:hAnsi="Times New Roman" w:cs="Times New Roman"/>
                <w:sz w:val="12"/>
                <w:szCs w:val="12"/>
              </w:rPr>
            </w:pPr>
          </w:p>
          <w:p w14:paraId="440BA7D1" w14:textId="77777777" w:rsidR="00D17C03" w:rsidRDefault="00D17C03">
            <w:pPr>
              <w:pStyle w:val="TableParagraph"/>
              <w:rPr>
                <w:rFonts w:ascii="Times New Roman" w:eastAsia="Times New Roman" w:hAnsi="Times New Roman" w:cs="Times New Roman"/>
                <w:sz w:val="12"/>
                <w:szCs w:val="12"/>
              </w:rPr>
            </w:pPr>
          </w:p>
          <w:p w14:paraId="0E31DB0A" w14:textId="77777777" w:rsidR="00D17C03" w:rsidRDefault="00D17C03">
            <w:pPr>
              <w:pStyle w:val="TableParagraph"/>
              <w:spacing w:before="1"/>
              <w:rPr>
                <w:rFonts w:ascii="Times New Roman" w:eastAsia="Times New Roman" w:hAnsi="Times New Roman" w:cs="Times New Roman"/>
                <w:sz w:val="12"/>
                <w:szCs w:val="12"/>
              </w:rPr>
            </w:pPr>
          </w:p>
          <w:p w14:paraId="29ACC781" w14:textId="77777777" w:rsidR="00D17C03" w:rsidRDefault="00D17C03">
            <w:pPr>
              <w:pStyle w:val="TableParagraph"/>
              <w:spacing w:line="266" w:lineRule="auto"/>
              <w:ind w:left="113" w:right="37" w:hanging="90"/>
              <w:rPr>
                <w:rFonts w:ascii="Calibri" w:eastAsia="Calibri" w:hAnsi="Calibri" w:cs="Calibri"/>
                <w:sz w:val="12"/>
                <w:szCs w:val="12"/>
              </w:rPr>
            </w:pPr>
            <w:r>
              <w:rPr>
                <w:rFonts w:ascii="Calibri"/>
                <w:i/>
                <w:spacing w:val="-1"/>
                <w:sz w:val="12"/>
              </w:rPr>
              <w:t>Climate</w:t>
            </w:r>
            <w:r>
              <w:rPr>
                <w:rFonts w:ascii="Calibri"/>
                <w:i/>
                <w:spacing w:val="15"/>
                <w:sz w:val="12"/>
              </w:rPr>
              <w:t xml:space="preserve"> </w:t>
            </w:r>
            <w:r>
              <w:rPr>
                <w:rFonts w:ascii="Calibri"/>
                <w:i/>
                <w:sz w:val="12"/>
              </w:rPr>
              <w:t>Change</w:t>
            </w:r>
            <w:r>
              <w:rPr>
                <w:rFonts w:ascii="Times New Roman"/>
                <w:i/>
                <w:spacing w:val="25"/>
                <w:w w:val="102"/>
                <w:sz w:val="12"/>
              </w:rPr>
              <w:t xml:space="preserve"> </w:t>
            </w:r>
            <w:r>
              <w:rPr>
                <w:rFonts w:ascii="Calibri"/>
                <w:i/>
                <w:spacing w:val="-1"/>
                <w:sz w:val="12"/>
              </w:rPr>
              <w:t>Department</w:t>
            </w:r>
          </w:p>
        </w:tc>
        <w:tc>
          <w:tcPr>
            <w:tcW w:w="1318" w:type="dxa"/>
            <w:tcBorders>
              <w:top w:val="single" w:sz="8" w:space="0" w:color="000000"/>
              <w:left w:val="single" w:sz="8" w:space="0" w:color="000000"/>
              <w:bottom w:val="single" w:sz="8" w:space="0" w:color="000000"/>
              <w:right w:val="single" w:sz="8" w:space="0" w:color="000000"/>
            </w:tcBorders>
          </w:tcPr>
          <w:p w14:paraId="646E7488" w14:textId="77777777" w:rsidR="00D17C03" w:rsidRDefault="00D17C03">
            <w:pPr>
              <w:pStyle w:val="TableParagraph"/>
              <w:rPr>
                <w:rFonts w:ascii="Times New Roman" w:eastAsia="Times New Roman" w:hAnsi="Times New Roman" w:cs="Times New Roman"/>
                <w:sz w:val="12"/>
                <w:szCs w:val="12"/>
              </w:rPr>
            </w:pPr>
          </w:p>
          <w:p w14:paraId="7C7968FC" w14:textId="77777777" w:rsidR="00D17C03" w:rsidRDefault="00D17C03">
            <w:pPr>
              <w:pStyle w:val="TableParagraph"/>
              <w:rPr>
                <w:rFonts w:ascii="Times New Roman" w:eastAsia="Times New Roman" w:hAnsi="Times New Roman" w:cs="Times New Roman"/>
                <w:sz w:val="12"/>
                <w:szCs w:val="12"/>
              </w:rPr>
            </w:pPr>
          </w:p>
          <w:p w14:paraId="58BD74BF" w14:textId="77777777" w:rsidR="00D17C03" w:rsidRDefault="00D17C03">
            <w:pPr>
              <w:pStyle w:val="TableParagraph"/>
              <w:rPr>
                <w:rFonts w:ascii="Times New Roman" w:eastAsia="Times New Roman" w:hAnsi="Times New Roman" w:cs="Times New Roman"/>
                <w:sz w:val="12"/>
                <w:szCs w:val="12"/>
              </w:rPr>
            </w:pPr>
          </w:p>
          <w:p w14:paraId="77349E1F" w14:textId="77777777" w:rsidR="00D17C03" w:rsidRDefault="00D17C03">
            <w:pPr>
              <w:pStyle w:val="TableParagraph"/>
              <w:spacing w:before="83"/>
              <w:ind w:right="16"/>
              <w:jc w:val="center"/>
              <w:rPr>
                <w:rFonts w:ascii="Calibri" w:eastAsia="Calibri" w:hAnsi="Calibri" w:cs="Calibri"/>
                <w:sz w:val="12"/>
                <w:szCs w:val="12"/>
              </w:rPr>
            </w:pPr>
            <w:r>
              <w:rPr>
                <w:rFonts w:ascii="Calibri"/>
                <w:i/>
                <w:spacing w:val="-1"/>
                <w:sz w:val="12"/>
              </w:rPr>
              <w:t>MCTI</w:t>
            </w:r>
          </w:p>
        </w:tc>
        <w:tc>
          <w:tcPr>
            <w:tcW w:w="3195" w:type="dxa"/>
            <w:tcBorders>
              <w:top w:val="single" w:sz="8" w:space="0" w:color="000000"/>
              <w:left w:val="single" w:sz="8" w:space="0" w:color="000000"/>
              <w:bottom w:val="single" w:sz="8" w:space="0" w:color="000000"/>
              <w:right w:val="single" w:sz="8" w:space="0" w:color="000000"/>
            </w:tcBorders>
          </w:tcPr>
          <w:p w14:paraId="38A30A31" w14:textId="77777777" w:rsidR="00D17C03" w:rsidRDefault="00D17C03">
            <w:pPr>
              <w:pStyle w:val="TableParagraph"/>
              <w:spacing w:before="1"/>
              <w:rPr>
                <w:rFonts w:ascii="Times New Roman" w:eastAsia="Times New Roman" w:hAnsi="Times New Roman" w:cs="Times New Roman"/>
                <w:sz w:val="14"/>
                <w:szCs w:val="14"/>
              </w:rPr>
            </w:pPr>
          </w:p>
          <w:p w14:paraId="61CAC840" w14:textId="77777777" w:rsidR="00D17C03" w:rsidRDefault="00D17C03">
            <w:pPr>
              <w:pStyle w:val="TableParagraph"/>
              <w:spacing w:line="266" w:lineRule="auto"/>
              <w:ind w:left="31" w:right="35" w:firstLine="1"/>
              <w:jc w:val="center"/>
              <w:rPr>
                <w:rFonts w:ascii="Calibri" w:eastAsia="Calibri" w:hAnsi="Calibri" w:cs="Calibri"/>
                <w:sz w:val="12"/>
                <w:szCs w:val="12"/>
              </w:rPr>
            </w:pPr>
            <w:r>
              <w:rPr>
                <w:rFonts w:ascii="Calibri"/>
                <w:sz w:val="12"/>
              </w:rPr>
              <w:t>AFD</w:t>
            </w:r>
            <w:r>
              <w:rPr>
                <w:rFonts w:ascii="Calibri"/>
                <w:spacing w:val="1"/>
                <w:sz w:val="12"/>
              </w:rPr>
              <w:t xml:space="preserve"> </w:t>
            </w:r>
            <w:r>
              <w:rPr>
                <w:rFonts w:ascii="Calibri"/>
                <w:spacing w:val="-2"/>
                <w:sz w:val="12"/>
              </w:rPr>
              <w:t>TA</w:t>
            </w:r>
            <w:r>
              <w:rPr>
                <w:rFonts w:ascii="Calibri"/>
                <w:spacing w:val="6"/>
                <w:sz w:val="12"/>
              </w:rPr>
              <w:t xml:space="preserve"> </w:t>
            </w:r>
            <w:r>
              <w:rPr>
                <w:rFonts w:ascii="Calibri"/>
                <w:sz w:val="12"/>
              </w:rPr>
              <w:t>activities</w:t>
            </w:r>
            <w:r>
              <w:rPr>
                <w:rFonts w:ascii="Calibri"/>
                <w:spacing w:val="6"/>
                <w:sz w:val="12"/>
              </w:rPr>
              <w:t xml:space="preserve"> </w:t>
            </w:r>
            <w:r>
              <w:rPr>
                <w:rFonts w:ascii="Calibri"/>
                <w:spacing w:val="-1"/>
                <w:sz w:val="12"/>
              </w:rPr>
              <w:t>at</w:t>
            </w:r>
            <w:r>
              <w:rPr>
                <w:rFonts w:ascii="Calibri"/>
                <w:spacing w:val="4"/>
                <w:sz w:val="12"/>
              </w:rPr>
              <w:t xml:space="preserve"> </w:t>
            </w:r>
            <w:r>
              <w:rPr>
                <w:rFonts w:ascii="Calibri"/>
                <w:sz w:val="12"/>
              </w:rPr>
              <w:t>the</w:t>
            </w:r>
            <w:r>
              <w:rPr>
                <w:rFonts w:ascii="Calibri"/>
                <w:spacing w:val="9"/>
                <w:sz w:val="12"/>
              </w:rPr>
              <w:t xml:space="preserve"> </w:t>
            </w:r>
            <w:r>
              <w:rPr>
                <w:rFonts w:ascii="Calibri"/>
                <w:sz w:val="12"/>
              </w:rPr>
              <w:t>national</w:t>
            </w:r>
            <w:r>
              <w:rPr>
                <w:rFonts w:ascii="Calibri"/>
                <w:spacing w:val="9"/>
                <w:sz w:val="12"/>
              </w:rPr>
              <w:t xml:space="preserve"> </w:t>
            </w:r>
            <w:r>
              <w:rPr>
                <w:rFonts w:ascii="Calibri"/>
                <w:spacing w:val="1"/>
                <w:sz w:val="12"/>
              </w:rPr>
              <w:t>level:</w:t>
            </w:r>
            <w:r>
              <w:rPr>
                <w:rFonts w:ascii="Calibri"/>
                <w:spacing w:val="4"/>
                <w:sz w:val="12"/>
              </w:rPr>
              <w:t xml:space="preserve"> </w:t>
            </w:r>
            <w:r>
              <w:rPr>
                <w:rFonts w:ascii="Calibri"/>
                <w:spacing w:val="1"/>
                <w:sz w:val="12"/>
              </w:rPr>
              <w:t>(i)</w:t>
            </w:r>
            <w:r>
              <w:rPr>
                <w:rFonts w:ascii="Calibri"/>
                <w:spacing w:val="9"/>
                <w:sz w:val="12"/>
              </w:rPr>
              <w:t xml:space="preserve"> </w:t>
            </w:r>
            <w:r>
              <w:rPr>
                <w:rFonts w:ascii="Calibri"/>
                <w:spacing w:val="-2"/>
                <w:sz w:val="12"/>
              </w:rPr>
              <w:t>Urban</w:t>
            </w:r>
            <w:r>
              <w:rPr>
                <w:rFonts w:ascii="Times New Roman"/>
                <w:spacing w:val="22"/>
                <w:w w:val="102"/>
                <w:sz w:val="12"/>
              </w:rPr>
              <w:t xml:space="preserve"> </w:t>
            </w:r>
            <w:r>
              <w:rPr>
                <w:rFonts w:ascii="Calibri"/>
                <w:sz w:val="12"/>
              </w:rPr>
              <w:t>sector</w:t>
            </w:r>
            <w:r>
              <w:rPr>
                <w:rFonts w:ascii="Calibri"/>
                <w:spacing w:val="10"/>
                <w:sz w:val="12"/>
              </w:rPr>
              <w:t xml:space="preserve"> </w:t>
            </w:r>
            <w:r>
              <w:rPr>
                <w:rFonts w:ascii="Calibri"/>
                <w:sz w:val="12"/>
              </w:rPr>
              <w:t>vulnerability</w:t>
            </w:r>
            <w:r>
              <w:rPr>
                <w:rFonts w:ascii="Calibri"/>
                <w:spacing w:val="16"/>
                <w:sz w:val="12"/>
              </w:rPr>
              <w:t xml:space="preserve"> </w:t>
            </w:r>
            <w:r>
              <w:rPr>
                <w:rFonts w:ascii="Calibri"/>
                <w:spacing w:val="-1"/>
                <w:sz w:val="12"/>
              </w:rPr>
              <w:t>impact</w:t>
            </w:r>
            <w:r>
              <w:rPr>
                <w:rFonts w:ascii="Calibri"/>
                <w:spacing w:val="15"/>
                <w:sz w:val="12"/>
              </w:rPr>
              <w:t xml:space="preserve"> </w:t>
            </w:r>
            <w:r>
              <w:rPr>
                <w:rFonts w:ascii="Calibri"/>
                <w:sz w:val="12"/>
              </w:rPr>
              <w:t>assessment</w:t>
            </w:r>
            <w:r>
              <w:rPr>
                <w:rFonts w:ascii="Calibri"/>
                <w:spacing w:val="14"/>
                <w:sz w:val="12"/>
              </w:rPr>
              <w:t xml:space="preserve"> </w:t>
            </w:r>
            <w:r>
              <w:rPr>
                <w:rFonts w:ascii="Calibri"/>
                <w:sz w:val="12"/>
              </w:rPr>
              <w:t>(including</w:t>
            </w:r>
            <w:r>
              <w:rPr>
                <w:rFonts w:ascii="Times New Roman"/>
                <w:spacing w:val="34"/>
                <w:w w:val="102"/>
                <w:sz w:val="12"/>
              </w:rPr>
              <w:t xml:space="preserve"> </w:t>
            </w:r>
            <w:r>
              <w:rPr>
                <w:rFonts w:ascii="Calibri"/>
                <w:sz w:val="12"/>
              </w:rPr>
              <w:t>gender</w:t>
            </w:r>
            <w:r>
              <w:rPr>
                <w:rFonts w:ascii="Calibri"/>
                <w:spacing w:val="5"/>
                <w:sz w:val="12"/>
              </w:rPr>
              <w:t xml:space="preserve"> </w:t>
            </w:r>
            <w:r>
              <w:rPr>
                <w:rFonts w:ascii="Calibri"/>
                <w:spacing w:val="-1"/>
                <w:sz w:val="12"/>
              </w:rPr>
              <w:t>approach),</w:t>
            </w:r>
            <w:r>
              <w:rPr>
                <w:rFonts w:ascii="Calibri"/>
                <w:spacing w:val="12"/>
                <w:sz w:val="12"/>
              </w:rPr>
              <w:t xml:space="preserve"> </w:t>
            </w:r>
            <w:r>
              <w:rPr>
                <w:rFonts w:ascii="Calibri"/>
                <w:spacing w:val="1"/>
                <w:sz w:val="12"/>
              </w:rPr>
              <w:t>(ii)</w:t>
            </w:r>
            <w:r>
              <w:rPr>
                <w:rFonts w:ascii="Calibri"/>
                <w:spacing w:val="14"/>
                <w:sz w:val="12"/>
              </w:rPr>
              <w:t xml:space="preserve"> </w:t>
            </w:r>
            <w:r>
              <w:rPr>
                <w:rFonts w:ascii="Calibri"/>
                <w:sz w:val="12"/>
              </w:rPr>
              <w:t>Definition</w:t>
            </w:r>
            <w:r>
              <w:rPr>
                <w:rFonts w:ascii="Calibri"/>
                <w:spacing w:val="10"/>
                <w:sz w:val="12"/>
              </w:rPr>
              <w:t xml:space="preserve"> </w:t>
            </w:r>
            <w:r>
              <w:rPr>
                <w:rFonts w:ascii="Calibri"/>
                <w:sz w:val="12"/>
              </w:rPr>
              <w:t>of</w:t>
            </w:r>
            <w:r>
              <w:rPr>
                <w:rFonts w:ascii="Calibri"/>
                <w:spacing w:val="13"/>
                <w:sz w:val="12"/>
              </w:rPr>
              <w:t xml:space="preserve"> </w:t>
            </w:r>
            <w:r>
              <w:rPr>
                <w:rFonts w:ascii="Calibri"/>
                <w:spacing w:val="-1"/>
                <w:sz w:val="12"/>
              </w:rPr>
              <w:t>adaptation</w:t>
            </w:r>
            <w:r>
              <w:rPr>
                <w:rFonts w:ascii="Times New Roman"/>
                <w:spacing w:val="46"/>
                <w:w w:val="102"/>
                <w:sz w:val="12"/>
              </w:rPr>
              <w:t xml:space="preserve"> </w:t>
            </w:r>
            <w:r>
              <w:rPr>
                <w:rFonts w:ascii="Calibri"/>
                <w:sz w:val="12"/>
              </w:rPr>
              <w:t>priority</w:t>
            </w:r>
            <w:r>
              <w:rPr>
                <w:rFonts w:ascii="Calibri"/>
                <w:spacing w:val="5"/>
                <w:sz w:val="12"/>
              </w:rPr>
              <w:t xml:space="preserve"> </w:t>
            </w:r>
            <w:r>
              <w:rPr>
                <w:rFonts w:ascii="Calibri"/>
                <w:sz w:val="12"/>
              </w:rPr>
              <w:t>measures</w:t>
            </w:r>
            <w:r>
              <w:rPr>
                <w:rFonts w:ascii="Calibri"/>
                <w:spacing w:val="6"/>
                <w:sz w:val="12"/>
              </w:rPr>
              <w:t xml:space="preserve"> </w:t>
            </w:r>
            <w:r>
              <w:rPr>
                <w:rFonts w:ascii="Calibri"/>
                <w:spacing w:val="-1"/>
                <w:sz w:val="12"/>
              </w:rPr>
              <w:t>at</w:t>
            </w:r>
            <w:r>
              <w:rPr>
                <w:rFonts w:ascii="Calibri"/>
                <w:spacing w:val="4"/>
                <w:sz w:val="12"/>
              </w:rPr>
              <w:t xml:space="preserve"> </w:t>
            </w:r>
            <w:r>
              <w:rPr>
                <w:rFonts w:ascii="Calibri"/>
                <w:sz w:val="12"/>
              </w:rPr>
              <w:t>the</w:t>
            </w:r>
            <w:r>
              <w:rPr>
                <w:rFonts w:ascii="Calibri"/>
                <w:spacing w:val="10"/>
                <w:sz w:val="12"/>
              </w:rPr>
              <w:t xml:space="preserve"> </w:t>
            </w:r>
            <w:r>
              <w:rPr>
                <w:rFonts w:ascii="Calibri"/>
                <w:spacing w:val="-1"/>
                <w:sz w:val="12"/>
              </w:rPr>
              <w:t>local</w:t>
            </w:r>
            <w:r>
              <w:rPr>
                <w:rFonts w:ascii="Calibri"/>
                <w:spacing w:val="10"/>
                <w:sz w:val="12"/>
              </w:rPr>
              <w:t xml:space="preserve"> </w:t>
            </w:r>
            <w:r>
              <w:rPr>
                <w:rFonts w:ascii="Calibri"/>
                <w:spacing w:val="1"/>
                <w:sz w:val="12"/>
              </w:rPr>
              <w:t>level</w:t>
            </w:r>
            <w:r>
              <w:rPr>
                <w:rFonts w:ascii="Calibri"/>
                <w:spacing w:val="9"/>
                <w:sz w:val="12"/>
              </w:rPr>
              <w:t xml:space="preserve"> </w:t>
            </w:r>
            <w:r>
              <w:rPr>
                <w:rFonts w:ascii="Calibri"/>
                <w:sz w:val="12"/>
              </w:rPr>
              <w:t>(including</w:t>
            </w:r>
            <w:r>
              <w:rPr>
                <w:rFonts w:ascii="Calibri"/>
                <w:spacing w:val="3"/>
                <w:sz w:val="12"/>
              </w:rPr>
              <w:t xml:space="preserve"> </w:t>
            </w:r>
            <w:r>
              <w:rPr>
                <w:rFonts w:ascii="Calibri"/>
                <w:sz w:val="12"/>
              </w:rPr>
              <w:t>a</w:t>
            </w:r>
            <w:r>
              <w:rPr>
                <w:rFonts w:ascii="Times New Roman"/>
                <w:spacing w:val="32"/>
                <w:w w:val="102"/>
                <w:sz w:val="12"/>
              </w:rPr>
              <w:t xml:space="preserve"> </w:t>
            </w:r>
            <w:r>
              <w:rPr>
                <w:rFonts w:ascii="Calibri"/>
                <w:spacing w:val="-1"/>
                <w:sz w:val="12"/>
              </w:rPr>
              <w:t>urban,</w:t>
            </w:r>
            <w:r>
              <w:rPr>
                <w:rFonts w:ascii="Calibri"/>
                <w:spacing w:val="11"/>
                <w:sz w:val="12"/>
              </w:rPr>
              <w:t xml:space="preserve"> </w:t>
            </w:r>
            <w:r>
              <w:rPr>
                <w:rFonts w:ascii="Calibri"/>
                <w:sz w:val="12"/>
              </w:rPr>
              <w:t>environmental</w:t>
            </w:r>
            <w:r>
              <w:rPr>
                <w:rFonts w:ascii="Calibri"/>
                <w:spacing w:val="15"/>
                <w:sz w:val="12"/>
              </w:rPr>
              <w:t xml:space="preserve"> </w:t>
            </w:r>
            <w:r>
              <w:rPr>
                <w:rFonts w:ascii="Calibri"/>
                <w:spacing w:val="-1"/>
                <w:sz w:val="12"/>
              </w:rPr>
              <w:t>and</w:t>
            </w:r>
            <w:r>
              <w:rPr>
                <w:rFonts w:ascii="Calibri"/>
                <w:spacing w:val="11"/>
                <w:sz w:val="12"/>
              </w:rPr>
              <w:t xml:space="preserve"> </w:t>
            </w:r>
            <w:r>
              <w:rPr>
                <w:rFonts w:ascii="Calibri"/>
                <w:spacing w:val="-1"/>
                <w:sz w:val="12"/>
              </w:rPr>
              <w:t>social</w:t>
            </w:r>
            <w:r>
              <w:rPr>
                <w:rFonts w:ascii="Calibri"/>
                <w:spacing w:val="15"/>
                <w:sz w:val="12"/>
              </w:rPr>
              <w:t xml:space="preserve"> </w:t>
            </w:r>
            <w:r>
              <w:rPr>
                <w:rFonts w:ascii="Calibri"/>
                <w:sz w:val="12"/>
              </w:rPr>
              <w:t>development</w:t>
            </w:r>
            <w:r>
              <w:rPr>
                <w:rFonts w:ascii="Times New Roman"/>
                <w:spacing w:val="42"/>
                <w:w w:val="102"/>
                <w:sz w:val="12"/>
              </w:rPr>
              <w:t xml:space="preserve"> </w:t>
            </w:r>
            <w:r>
              <w:rPr>
                <w:rFonts w:ascii="Calibri"/>
                <w:spacing w:val="-1"/>
                <w:sz w:val="12"/>
              </w:rPr>
              <w:t>approach).</w:t>
            </w:r>
          </w:p>
        </w:tc>
        <w:tc>
          <w:tcPr>
            <w:tcW w:w="1236" w:type="dxa"/>
            <w:tcBorders>
              <w:top w:val="single" w:sz="8" w:space="0" w:color="000000"/>
              <w:left w:val="single" w:sz="8" w:space="0" w:color="000000"/>
              <w:bottom w:val="single" w:sz="8" w:space="0" w:color="000000"/>
              <w:right w:val="single" w:sz="8" w:space="0" w:color="000000"/>
            </w:tcBorders>
            <w:hideMark/>
          </w:tcPr>
          <w:p w14:paraId="3B711FE8" w14:textId="77777777" w:rsidR="00D17C03" w:rsidRDefault="00D17C03">
            <w:pPr>
              <w:pStyle w:val="TableParagraph"/>
              <w:spacing w:before="89" w:line="266" w:lineRule="auto"/>
              <w:ind w:left="56" w:right="74"/>
              <w:jc w:val="center"/>
              <w:rPr>
                <w:rFonts w:ascii="Calibri" w:eastAsia="Calibri" w:hAnsi="Calibri" w:cs="Calibri"/>
                <w:sz w:val="12"/>
                <w:szCs w:val="12"/>
              </w:rPr>
            </w:pPr>
            <w:r>
              <w:rPr>
                <w:rFonts w:ascii="Calibri"/>
                <w:i/>
                <w:spacing w:val="-1"/>
                <w:sz w:val="12"/>
              </w:rPr>
              <w:t>The</w:t>
            </w:r>
            <w:r>
              <w:rPr>
                <w:rFonts w:ascii="Calibri"/>
                <w:i/>
                <w:spacing w:val="4"/>
                <w:sz w:val="12"/>
              </w:rPr>
              <w:t xml:space="preserve"> </w:t>
            </w:r>
            <w:r>
              <w:rPr>
                <w:rFonts w:ascii="Calibri"/>
                <w:i/>
                <w:sz w:val="12"/>
              </w:rPr>
              <w:t>Strategy</w:t>
            </w:r>
            <w:r>
              <w:rPr>
                <w:rFonts w:ascii="Calibri"/>
                <w:i/>
                <w:spacing w:val="9"/>
                <w:sz w:val="12"/>
              </w:rPr>
              <w:t xml:space="preserve"> </w:t>
            </w:r>
            <w:r>
              <w:rPr>
                <w:rFonts w:ascii="Calibri"/>
                <w:i/>
                <w:sz w:val="12"/>
              </w:rPr>
              <w:t>and</w:t>
            </w:r>
            <w:r>
              <w:rPr>
                <w:rFonts w:ascii="Times New Roman"/>
                <w:i/>
                <w:spacing w:val="24"/>
                <w:w w:val="102"/>
                <w:sz w:val="12"/>
              </w:rPr>
              <w:t xml:space="preserve"> </w:t>
            </w:r>
            <w:r>
              <w:rPr>
                <w:rFonts w:ascii="Calibri"/>
                <w:i/>
                <w:spacing w:val="-1"/>
                <w:sz w:val="12"/>
              </w:rPr>
              <w:t>Action</w:t>
            </w:r>
            <w:r>
              <w:rPr>
                <w:rFonts w:ascii="Calibri"/>
                <w:i/>
                <w:spacing w:val="3"/>
                <w:sz w:val="12"/>
              </w:rPr>
              <w:t xml:space="preserve"> </w:t>
            </w:r>
            <w:r>
              <w:rPr>
                <w:rFonts w:ascii="Calibri"/>
                <w:i/>
                <w:sz w:val="12"/>
              </w:rPr>
              <w:t>plan</w:t>
            </w:r>
            <w:r>
              <w:rPr>
                <w:rFonts w:ascii="Calibri"/>
                <w:i/>
                <w:spacing w:val="4"/>
                <w:sz w:val="12"/>
              </w:rPr>
              <w:t xml:space="preserve"> </w:t>
            </w:r>
            <w:r>
              <w:rPr>
                <w:rFonts w:ascii="Calibri"/>
                <w:i/>
                <w:spacing w:val="-2"/>
                <w:sz w:val="12"/>
              </w:rPr>
              <w:t>is</w:t>
            </w:r>
            <w:r>
              <w:rPr>
                <w:rFonts w:ascii="Calibri"/>
                <w:i/>
                <w:spacing w:val="2"/>
                <w:sz w:val="12"/>
              </w:rPr>
              <w:t xml:space="preserve"> </w:t>
            </w:r>
            <w:r>
              <w:rPr>
                <w:rFonts w:ascii="Calibri"/>
                <w:i/>
                <w:spacing w:val="-2"/>
                <w:sz w:val="12"/>
              </w:rPr>
              <w:t>in</w:t>
            </w:r>
            <w:r>
              <w:rPr>
                <w:rFonts w:ascii="Times New Roman"/>
                <w:i/>
                <w:spacing w:val="24"/>
                <w:w w:val="102"/>
                <w:sz w:val="12"/>
              </w:rPr>
              <w:t xml:space="preserve"> </w:t>
            </w:r>
            <w:r>
              <w:rPr>
                <w:rFonts w:ascii="Calibri"/>
                <w:i/>
                <w:sz w:val="12"/>
              </w:rPr>
              <w:t>the</w:t>
            </w:r>
            <w:r>
              <w:rPr>
                <w:rFonts w:ascii="Calibri"/>
                <w:i/>
                <w:spacing w:val="4"/>
                <w:sz w:val="12"/>
              </w:rPr>
              <w:t xml:space="preserve"> </w:t>
            </w:r>
            <w:r>
              <w:rPr>
                <w:rFonts w:ascii="Calibri"/>
                <w:i/>
                <w:spacing w:val="-1"/>
                <w:sz w:val="12"/>
              </w:rPr>
              <w:t>inter-</w:t>
            </w:r>
            <w:r>
              <w:rPr>
                <w:rFonts w:ascii="Times New Roman"/>
                <w:i/>
                <w:spacing w:val="21"/>
                <w:w w:val="102"/>
                <w:sz w:val="12"/>
              </w:rPr>
              <w:t xml:space="preserve"> </w:t>
            </w:r>
            <w:r>
              <w:rPr>
                <w:rFonts w:ascii="Calibri"/>
                <w:i/>
                <w:spacing w:val="-1"/>
                <w:sz w:val="12"/>
              </w:rPr>
              <w:t>ministerial</w:t>
            </w:r>
            <w:r>
              <w:rPr>
                <w:rFonts w:ascii="Times New Roman"/>
                <w:i/>
                <w:spacing w:val="21"/>
                <w:w w:val="102"/>
                <w:sz w:val="12"/>
              </w:rPr>
              <w:t xml:space="preserve"> </w:t>
            </w:r>
            <w:r>
              <w:rPr>
                <w:rFonts w:ascii="Calibri"/>
                <w:i/>
                <w:spacing w:val="-1"/>
                <w:sz w:val="12"/>
              </w:rPr>
              <w:t>consultation</w:t>
            </w:r>
            <w:r>
              <w:rPr>
                <w:rFonts w:ascii="Times New Roman"/>
                <w:i/>
                <w:spacing w:val="22"/>
                <w:w w:val="102"/>
                <w:sz w:val="12"/>
              </w:rPr>
              <w:t xml:space="preserve"> </w:t>
            </w:r>
            <w:r>
              <w:rPr>
                <w:rFonts w:ascii="Calibri"/>
                <w:i/>
                <w:sz w:val="12"/>
              </w:rPr>
              <w:t>phase</w:t>
            </w:r>
          </w:p>
        </w:tc>
        <w:tc>
          <w:tcPr>
            <w:tcW w:w="2157" w:type="dxa"/>
            <w:tcBorders>
              <w:top w:val="single" w:sz="8" w:space="0" w:color="000000"/>
              <w:left w:val="single" w:sz="8" w:space="0" w:color="000000"/>
              <w:bottom w:val="single" w:sz="8" w:space="0" w:color="000000"/>
              <w:right w:val="single" w:sz="8" w:space="0" w:color="000000"/>
            </w:tcBorders>
            <w:hideMark/>
          </w:tcPr>
          <w:p w14:paraId="7DE1ED41" w14:textId="77777777" w:rsidR="00D17C03" w:rsidRDefault="00D17C03">
            <w:pPr>
              <w:pStyle w:val="TableParagraph"/>
              <w:spacing w:before="89" w:line="266" w:lineRule="auto"/>
              <w:ind w:left="23" w:right="16"/>
              <w:jc w:val="center"/>
              <w:rPr>
                <w:rFonts w:ascii="Calibri" w:eastAsia="Calibri" w:hAnsi="Calibri" w:cs="Calibri"/>
                <w:sz w:val="12"/>
                <w:szCs w:val="12"/>
              </w:rPr>
            </w:pPr>
            <w:r>
              <w:rPr>
                <w:rFonts w:ascii="Calibri"/>
                <w:spacing w:val="-2"/>
                <w:sz w:val="12"/>
              </w:rPr>
              <w:t>Urban</w:t>
            </w:r>
            <w:r>
              <w:rPr>
                <w:rFonts w:ascii="Calibri"/>
                <w:spacing w:val="13"/>
                <w:sz w:val="12"/>
              </w:rPr>
              <w:t xml:space="preserve"> </w:t>
            </w:r>
            <w:r>
              <w:rPr>
                <w:rFonts w:ascii="Calibri"/>
                <w:sz w:val="12"/>
              </w:rPr>
              <w:t>sector</w:t>
            </w:r>
            <w:r>
              <w:rPr>
                <w:rFonts w:ascii="Calibri"/>
                <w:spacing w:val="8"/>
                <w:sz w:val="12"/>
              </w:rPr>
              <w:t xml:space="preserve"> </w:t>
            </w:r>
            <w:r>
              <w:rPr>
                <w:rFonts w:ascii="Calibri"/>
                <w:sz w:val="12"/>
              </w:rPr>
              <w:t>vulnerability</w:t>
            </w:r>
            <w:r>
              <w:rPr>
                <w:rFonts w:ascii="Calibri"/>
                <w:spacing w:val="13"/>
                <w:sz w:val="12"/>
              </w:rPr>
              <w:t xml:space="preserve"> </w:t>
            </w:r>
            <w:r>
              <w:rPr>
                <w:rFonts w:ascii="Calibri"/>
                <w:spacing w:val="-1"/>
                <w:sz w:val="12"/>
              </w:rPr>
              <w:t>impact</w:t>
            </w:r>
            <w:r>
              <w:rPr>
                <w:rFonts w:ascii="Times New Roman"/>
                <w:spacing w:val="30"/>
                <w:w w:val="102"/>
                <w:sz w:val="12"/>
              </w:rPr>
              <w:t xml:space="preserve"> </w:t>
            </w:r>
            <w:r>
              <w:rPr>
                <w:rFonts w:ascii="Calibri"/>
                <w:sz w:val="12"/>
              </w:rPr>
              <w:t>assessment</w:t>
            </w:r>
            <w:r>
              <w:rPr>
                <w:rFonts w:ascii="Calibri"/>
                <w:spacing w:val="6"/>
                <w:sz w:val="12"/>
              </w:rPr>
              <w:t xml:space="preserve"> </w:t>
            </w:r>
            <w:r>
              <w:rPr>
                <w:rFonts w:ascii="Calibri"/>
                <w:spacing w:val="1"/>
                <w:sz w:val="12"/>
              </w:rPr>
              <w:t>is</w:t>
            </w:r>
            <w:r>
              <w:rPr>
                <w:rFonts w:ascii="Calibri"/>
                <w:spacing w:val="7"/>
                <w:sz w:val="12"/>
              </w:rPr>
              <w:t xml:space="preserve"> </w:t>
            </w:r>
            <w:r>
              <w:rPr>
                <w:rFonts w:ascii="Calibri"/>
                <w:sz w:val="12"/>
              </w:rPr>
              <w:t>achieved</w:t>
            </w:r>
            <w:r>
              <w:rPr>
                <w:rFonts w:ascii="Calibri"/>
                <w:spacing w:val="8"/>
                <w:sz w:val="12"/>
              </w:rPr>
              <w:t xml:space="preserve"> </w:t>
            </w:r>
            <w:r>
              <w:rPr>
                <w:rFonts w:ascii="Calibri"/>
                <w:spacing w:val="-1"/>
                <w:sz w:val="12"/>
              </w:rPr>
              <w:t>and</w:t>
            </w:r>
            <w:r>
              <w:rPr>
                <w:rFonts w:ascii="Calibri"/>
                <w:spacing w:val="7"/>
                <w:sz w:val="12"/>
              </w:rPr>
              <w:t xml:space="preserve"> </w:t>
            </w:r>
            <w:r>
              <w:rPr>
                <w:rFonts w:ascii="Calibri"/>
                <w:sz w:val="12"/>
              </w:rPr>
              <w:t>the</w:t>
            </w:r>
            <w:r>
              <w:rPr>
                <w:rFonts w:ascii="Times New Roman"/>
                <w:spacing w:val="26"/>
                <w:w w:val="102"/>
                <w:sz w:val="12"/>
              </w:rPr>
              <w:t xml:space="preserve"> </w:t>
            </w:r>
            <w:r>
              <w:rPr>
                <w:rFonts w:ascii="Calibri"/>
                <w:sz w:val="12"/>
              </w:rPr>
              <w:t>sustainable</w:t>
            </w:r>
            <w:r>
              <w:rPr>
                <w:rFonts w:ascii="Calibri"/>
                <w:spacing w:val="22"/>
                <w:sz w:val="12"/>
              </w:rPr>
              <w:t xml:space="preserve"> </w:t>
            </w:r>
            <w:r>
              <w:rPr>
                <w:rFonts w:ascii="Calibri"/>
                <w:spacing w:val="-1"/>
                <w:sz w:val="12"/>
              </w:rPr>
              <w:t>urban</w:t>
            </w:r>
            <w:r>
              <w:rPr>
                <w:rFonts w:ascii="Calibri"/>
                <w:spacing w:val="17"/>
                <w:sz w:val="12"/>
              </w:rPr>
              <w:t xml:space="preserve"> </w:t>
            </w:r>
            <w:r>
              <w:rPr>
                <w:rFonts w:ascii="Calibri"/>
                <w:sz w:val="12"/>
              </w:rPr>
              <w:t>development</w:t>
            </w:r>
            <w:r>
              <w:rPr>
                <w:rFonts w:ascii="Times New Roman"/>
                <w:spacing w:val="30"/>
                <w:w w:val="102"/>
                <w:sz w:val="12"/>
              </w:rPr>
              <w:t xml:space="preserve"> </w:t>
            </w:r>
            <w:r>
              <w:rPr>
                <w:rFonts w:ascii="Calibri"/>
                <w:spacing w:val="-1"/>
                <w:sz w:val="12"/>
              </w:rPr>
              <w:t>Strategy</w:t>
            </w:r>
            <w:r>
              <w:rPr>
                <w:rFonts w:ascii="Calibri"/>
                <w:spacing w:val="6"/>
                <w:sz w:val="12"/>
              </w:rPr>
              <w:t xml:space="preserve"> </w:t>
            </w:r>
            <w:r>
              <w:rPr>
                <w:rFonts w:ascii="Calibri"/>
                <w:spacing w:val="1"/>
                <w:sz w:val="12"/>
              </w:rPr>
              <w:t>is</w:t>
            </w:r>
            <w:r>
              <w:rPr>
                <w:rFonts w:ascii="Calibri"/>
                <w:spacing w:val="5"/>
                <w:sz w:val="12"/>
              </w:rPr>
              <w:t xml:space="preserve"> </w:t>
            </w:r>
            <w:r>
              <w:rPr>
                <w:rFonts w:ascii="Calibri"/>
                <w:sz w:val="12"/>
              </w:rPr>
              <w:t>revised</w:t>
            </w:r>
            <w:r>
              <w:rPr>
                <w:rFonts w:ascii="Calibri"/>
                <w:spacing w:val="5"/>
                <w:sz w:val="12"/>
              </w:rPr>
              <w:t xml:space="preserve"> </w:t>
            </w:r>
            <w:r>
              <w:rPr>
                <w:rFonts w:ascii="Calibri"/>
                <w:sz w:val="12"/>
              </w:rPr>
              <w:t>to</w:t>
            </w:r>
            <w:r>
              <w:rPr>
                <w:rFonts w:ascii="Calibri"/>
                <w:spacing w:val="3"/>
                <w:sz w:val="12"/>
              </w:rPr>
              <w:t xml:space="preserve"> </w:t>
            </w:r>
            <w:r>
              <w:rPr>
                <w:rFonts w:ascii="Calibri"/>
                <w:sz w:val="12"/>
              </w:rPr>
              <w:t>include</w:t>
            </w:r>
            <w:r>
              <w:rPr>
                <w:rFonts w:ascii="Calibri"/>
                <w:spacing w:val="9"/>
                <w:sz w:val="12"/>
              </w:rPr>
              <w:t xml:space="preserve"> </w:t>
            </w:r>
            <w:r>
              <w:rPr>
                <w:rFonts w:ascii="Calibri"/>
                <w:sz w:val="12"/>
              </w:rPr>
              <w:t>a</w:t>
            </w:r>
            <w:r>
              <w:rPr>
                <w:rFonts w:ascii="Times New Roman"/>
                <w:spacing w:val="28"/>
                <w:w w:val="102"/>
                <w:sz w:val="12"/>
              </w:rPr>
              <w:t xml:space="preserve"> </w:t>
            </w:r>
            <w:r>
              <w:rPr>
                <w:rFonts w:ascii="Calibri"/>
                <w:sz w:val="12"/>
              </w:rPr>
              <w:t>definition</w:t>
            </w:r>
            <w:r>
              <w:rPr>
                <w:rFonts w:ascii="Calibri"/>
                <w:spacing w:val="10"/>
                <w:sz w:val="12"/>
              </w:rPr>
              <w:t xml:space="preserve"> </w:t>
            </w:r>
            <w:r>
              <w:rPr>
                <w:rFonts w:ascii="Calibri"/>
                <w:sz w:val="12"/>
              </w:rPr>
              <w:t>of</w:t>
            </w:r>
            <w:r>
              <w:rPr>
                <w:rFonts w:ascii="Calibri"/>
                <w:spacing w:val="14"/>
                <w:sz w:val="12"/>
              </w:rPr>
              <w:t xml:space="preserve"> </w:t>
            </w:r>
            <w:r>
              <w:rPr>
                <w:rFonts w:ascii="Calibri"/>
                <w:spacing w:val="-1"/>
                <w:sz w:val="12"/>
              </w:rPr>
              <w:t>adaptation</w:t>
            </w:r>
            <w:r>
              <w:rPr>
                <w:rFonts w:ascii="Calibri"/>
                <w:spacing w:val="10"/>
                <w:sz w:val="12"/>
              </w:rPr>
              <w:t xml:space="preserve"> </w:t>
            </w:r>
            <w:r>
              <w:rPr>
                <w:rFonts w:ascii="Calibri"/>
                <w:sz w:val="12"/>
              </w:rPr>
              <w:t>priority</w:t>
            </w:r>
            <w:r>
              <w:rPr>
                <w:rFonts w:ascii="Times New Roman"/>
                <w:spacing w:val="42"/>
                <w:w w:val="102"/>
                <w:sz w:val="12"/>
              </w:rPr>
              <w:t xml:space="preserve"> </w:t>
            </w:r>
            <w:r>
              <w:rPr>
                <w:rFonts w:ascii="Calibri"/>
                <w:sz w:val="12"/>
              </w:rPr>
              <w:t>measures</w:t>
            </w:r>
            <w:r>
              <w:rPr>
                <w:rFonts w:ascii="Calibri"/>
                <w:spacing w:val="5"/>
                <w:sz w:val="12"/>
              </w:rPr>
              <w:t xml:space="preserve"> </w:t>
            </w:r>
            <w:r>
              <w:rPr>
                <w:rFonts w:ascii="Calibri"/>
                <w:spacing w:val="-1"/>
                <w:sz w:val="12"/>
              </w:rPr>
              <w:t>at</w:t>
            </w:r>
            <w:r>
              <w:rPr>
                <w:rFonts w:ascii="Calibri"/>
                <w:spacing w:val="3"/>
                <w:sz w:val="12"/>
              </w:rPr>
              <w:t xml:space="preserve"> </w:t>
            </w:r>
            <w:r>
              <w:rPr>
                <w:rFonts w:ascii="Calibri"/>
                <w:sz w:val="12"/>
              </w:rPr>
              <w:t>the</w:t>
            </w:r>
            <w:r>
              <w:rPr>
                <w:rFonts w:ascii="Calibri"/>
                <w:spacing w:val="9"/>
                <w:sz w:val="12"/>
              </w:rPr>
              <w:t xml:space="preserve"> </w:t>
            </w:r>
            <w:r>
              <w:rPr>
                <w:rFonts w:ascii="Calibri"/>
                <w:spacing w:val="-1"/>
                <w:sz w:val="12"/>
              </w:rPr>
              <w:t>local</w:t>
            </w:r>
            <w:r>
              <w:rPr>
                <w:rFonts w:ascii="Calibri"/>
                <w:spacing w:val="9"/>
                <w:sz w:val="12"/>
              </w:rPr>
              <w:t xml:space="preserve"> </w:t>
            </w:r>
            <w:r>
              <w:rPr>
                <w:rFonts w:ascii="Calibri"/>
                <w:spacing w:val="1"/>
                <w:sz w:val="12"/>
              </w:rPr>
              <w:t>level.</w:t>
            </w:r>
          </w:p>
        </w:tc>
      </w:tr>
      <w:tr w:rsidR="00D17C03" w14:paraId="188EE435" w14:textId="77777777" w:rsidTr="004B216B">
        <w:trPr>
          <w:trHeight w:hRule="exact" w:val="1343"/>
          <w:jc w:val="center"/>
        </w:trPr>
        <w:tc>
          <w:tcPr>
            <w:tcW w:w="934" w:type="dxa"/>
            <w:vMerge/>
            <w:tcBorders>
              <w:top w:val="nil"/>
              <w:left w:val="single" w:sz="4" w:space="0" w:color="000000"/>
              <w:bottom w:val="single" w:sz="8" w:space="0" w:color="000000"/>
              <w:right w:val="single" w:sz="8" w:space="0" w:color="000000"/>
            </w:tcBorders>
            <w:vAlign w:val="center"/>
            <w:hideMark/>
          </w:tcPr>
          <w:p w14:paraId="49123380" w14:textId="77777777" w:rsidR="00D17C03" w:rsidRDefault="00D17C03">
            <w:pPr>
              <w:rPr>
                <w:rFonts w:ascii="Calibri" w:eastAsia="Calibri" w:hAnsi="Calibri" w:cs="Calibri"/>
                <w:sz w:val="12"/>
                <w:szCs w:val="12"/>
              </w:rPr>
            </w:pPr>
          </w:p>
        </w:tc>
        <w:tc>
          <w:tcPr>
            <w:tcW w:w="415" w:type="dxa"/>
            <w:tcBorders>
              <w:top w:val="single" w:sz="8" w:space="0" w:color="000000"/>
              <w:left w:val="single" w:sz="8" w:space="0" w:color="000000"/>
              <w:bottom w:val="single" w:sz="8" w:space="0" w:color="000000"/>
              <w:right w:val="single" w:sz="8" w:space="0" w:color="000000"/>
            </w:tcBorders>
          </w:tcPr>
          <w:p w14:paraId="5A4E9A0D" w14:textId="77777777" w:rsidR="00D17C03" w:rsidRDefault="00D17C03">
            <w:pPr>
              <w:pStyle w:val="TableParagraph"/>
              <w:rPr>
                <w:rFonts w:ascii="Times New Roman" w:eastAsia="Times New Roman" w:hAnsi="Times New Roman" w:cs="Times New Roman"/>
                <w:sz w:val="12"/>
                <w:szCs w:val="12"/>
              </w:rPr>
            </w:pPr>
          </w:p>
          <w:p w14:paraId="1478DBC9" w14:textId="77777777" w:rsidR="00D17C03" w:rsidRDefault="00D17C03">
            <w:pPr>
              <w:pStyle w:val="TableParagraph"/>
              <w:rPr>
                <w:rFonts w:ascii="Times New Roman" w:eastAsia="Times New Roman" w:hAnsi="Times New Roman" w:cs="Times New Roman"/>
                <w:sz w:val="12"/>
                <w:szCs w:val="12"/>
              </w:rPr>
            </w:pPr>
          </w:p>
          <w:p w14:paraId="7B94798B" w14:textId="77777777" w:rsidR="00D17C03" w:rsidRDefault="00D17C03">
            <w:pPr>
              <w:pStyle w:val="TableParagraph"/>
              <w:rPr>
                <w:rFonts w:ascii="Times New Roman" w:eastAsia="Times New Roman" w:hAnsi="Times New Roman" w:cs="Times New Roman"/>
                <w:sz w:val="12"/>
                <w:szCs w:val="12"/>
              </w:rPr>
            </w:pPr>
          </w:p>
          <w:p w14:paraId="0A07CD4C" w14:textId="77777777" w:rsidR="00D17C03" w:rsidRDefault="00D17C03">
            <w:pPr>
              <w:pStyle w:val="TableParagraph"/>
              <w:rPr>
                <w:rFonts w:ascii="Times New Roman" w:eastAsia="Times New Roman" w:hAnsi="Times New Roman" w:cs="Times New Roman"/>
                <w:sz w:val="15"/>
                <w:szCs w:val="15"/>
              </w:rPr>
            </w:pPr>
          </w:p>
          <w:p w14:paraId="685BA390" w14:textId="77777777" w:rsidR="00D17C03" w:rsidRDefault="00D17C03">
            <w:pPr>
              <w:pStyle w:val="TableParagraph"/>
              <w:ind w:left="15"/>
              <w:rPr>
                <w:rFonts w:ascii="Calibri" w:eastAsia="Calibri" w:hAnsi="Calibri" w:cs="Calibri"/>
                <w:sz w:val="12"/>
                <w:szCs w:val="12"/>
              </w:rPr>
            </w:pPr>
            <w:r>
              <w:rPr>
                <w:rFonts w:ascii="Calibri"/>
                <w:b/>
                <w:spacing w:val="-3"/>
                <w:sz w:val="12"/>
              </w:rPr>
              <w:t>3.1.2</w:t>
            </w:r>
          </w:p>
        </w:tc>
        <w:tc>
          <w:tcPr>
            <w:tcW w:w="2852" w:type="dxa"/>
            <w:tcBorders>
              <w:top w:val="single" w:sz="8" w:space="0" w:color="000000"/>
              <w:left w:val="single" w:sz="8" w:space="0" w:color="000000"/>
              <w:bottom w:val="single" w:sz="8" w:space="0" w:color="000000"/>
              <w:right w:val="single" w:sz="8" w:space="0" w:color="000000"/>
            </w:tcBorders>
          </w:tcPr>
          <w:p w14:paraId="1E9ECC0B" w14:textId="77777777" w:rsidR="00D17C03" w:rsidRDefault="00D17C03">
            <w:pPr>
              <w:pStyle w:val="TableParagraph"/>
              <w:rPr>
                <w:rFonts w:ascii="Times New Roman" w:eastAsia="Times New Roman" w:hAnsi="Times New Roman" w:cs="Times New Roman"/>
                <w:sz w:val="12"/>
                <w:szCs w:val="12"/>
              </w:rPr>
            </w:pPr>
          </w:p>
          <w:p w14:paraId="4D0677B8" w14:textId="77777777" w:rsidR="00D17C03" w:rsidRDefault="00D17C03">
            <w:pPr>
              <w:pStyle w:val="TableParagraph"/>
              <w:spacing w:before="7"/>
              <w:rPr>
                <w:rFonts w:ascii="Times New Roman" w:eastAsia="Times New Roman" w:hAnsi="Times New Roman" w:cs="Times New Roman"/>
                <w:sz w:val="10"/>
                <w:szCs w:val="10"/>
              </w:rPr>
            </w:pPr>
          </w:p>
          <w:p w14:paraId="0C2BB0C1" w14:textId="77777777" w:rsidR="00D17C03" w:rsidRDefault="00D17C03">
            <w:pPr>
              <w:pStyle w:val="TableParagraph"/>
              <w:spacing w:line="266" w:lineRule="auto"/>
              <w:ind w:left="15" w:right="59"/>
              <w:rPr>
                <w:rFonts w:ascii="Calibri" w:eastAsia="Calibri" w:hAnsi="Calibri" w:cs="Calibri"/>
                <w:sz w:val="12"/>
                <w:szCs w:val="12"/>
              </w:rPr>
            </w:pPr>
            <w:r>
              <w:rPr>
                <w:rFonts w:ascii="Calibri"/>
                <w:spacing w:val="-2"/>
                <w:sz w:val="12"/>
              </w:rPr>
              <w:t>Local</w:t>
            </w:r>
            <w:r>
              <w:rPr>
                <w:rFonts w:ascii="Calibri"/>
                <w:spacing w:val="11"/>
                <w:sz w:val="12"/>
              </w:rPr>
              <w:t xml:space="preserve"> </w:t>
            </w:r>
            <w:r>
              <w:rPr>
                <w:rFonts w:ascii="Calibri"/>
                <w:spacing w:val="1"/>
                <w:sz w:val="12"/>
              </w:rPr>
              <w:t>self</w:t>
            </w:r>
            <w:r>
              <w:rPr>
                <w:rFonts w:ascii="Calibri"/>
                <w:spacing w:val="9"/>
                <w:sz w:val="12"/>
              </w:rPr>
              <w:t xml:space="preserve"> </w:t>
            </w:r>
            <w:r>
              <w:rPr>
                <w:rFonts w:ascii="Calibri"/>
                <w:sz w:val="12"/>
              </w:rPr>
              <w:t>governements</w:t>
            </w:r>
            <w:r>
              <w:rPr>
                <w:rFonts w:ascii="Calibri"/>
                <w:spacing w:val="7"/>
                <w:sz w:val="12"/>
              </w:rPr>
              <w:t xml:space="preserve"> </w:t>
            </w:r>
            <w:r>
              <w:rPr>
                <w:rFonts w:ascii="Calibri"/>
                <w:spacing w:val="-2"/>
                <w:sz w:val="12"/>
              </w:rPr>
              <w:t>are</w:t>
            </w:r>
            <w:r>
              <w:rPr>
                <w:rFonts w:ascii="Calibri"/>
                <w:spacing w:val="12"/>
                <w:sz w:val="12"/>
              </w:rPr>
              <w:t xml:space="preserve"> </w:t>
            </w:r>
            <w:r>
              <w:rPr>
                <w:rFonts w:ascii="Calibri"/>
                <w:sz w:val="12"/>
              </w:rPr>
              <w:t>selected</w:t>
            </w:r>
            <w:r>
              <w:rPr>
                <w:rFonts w:ascii="Calibri"/>
                <w:spacing w:val="7"/>
                <w:sz w:val="12"/>
              </w:rPr>
              <w:t xml:space="preserve"> </w:t>
            </w:r>
            <w:r>
              <w:rPr>
                <w:rFonts w:ascii="Calibri"/>
                <w:sz w:val="12"/>
              </w:rPr>
              <w:t>(as</w:t>
            </w:r>
            <w:r>
              <w:rPr>
                <w:rFonts w:ascii="Times New Roman"/>
                <w:spacing w:val="36"/>
                <w:w w:val="102"/>
                <w:sz w:val="12"/>
              </w:rPr>
              <w:t xml:space="preserve"> </w:t>
            </w:r>
            <w:r>
              <w:rPr>
                <w:rFonts w:ascii="Calibri"/>
                <w:sz w:val="12"/>
              </w:rPr>
              <w:t>pilot</w:t>
            </w:r>
            <w:r>
              <w:rPr>
                <w:rFonts w:ascii="Calibri"/>
                <w:spacing w:val="8"/>
                <w:sz w:val="12"/>
              </w:rPr>
              <w:t xml:space="preserve"> </w:t>
            </w:r>
            <w:r>
              <w:rPr>
                <w:rFonts w:ascii="Calibri"/>
                <w:sz w:val="12"/>
              </w:rPr>
              <w:t>cities</w:t>
            </w:r>
            <w:r>
              <w:rPr>
                <w:rFonts w:ascii="Calibri"/>
                <w:spacing w:val="11"/>
                <w:sz w:val="12"/>
              </w:rPr>
              <w:t xml:space="preserve"> </w:t>
            </w:r>
            <w:r>
              <w:rPr>
                <w:rFonts w:ascii="Calibri"/>
                <w:sz w:val="12"/>
              </w:rPr>
              <w:t>or</w:t>
            </w:r>
            <w:r>
              <w:rPr>
                <w:rFonts w:ascii="Calibri"/>
                <w:spacing w:val="6"/>
                <w:sz w:val="12"/>
              </w:rPr>
              <w:t xml:space="preserve"> </w:t>
            </w:r>
            <w:r>
              <w:rPr>
                <w:rFonts w:ascii="Calibri"/>
                <w:sz w:val="12"/>
              </w:rPr>
              <w:t>municipalities)</w:t>
            </w:r>
            <w:r>
              <w:rPr>
                <w:rFonts w:ascii="Calibri"/>
                <w:spacing w:val="15"/>
                <w:sz w:val="12"/>
              </w:rPr>
              <w:t xml:space="preserve"> </w:t>
            </w:r>
            <w:r>
              <w:rPr>
                <w:rFonts w:ascii="Calibri"/>
                <w:sz w:val="12"/>
              </w:rPr>
              <w:t>for</w:t>
            </w:r>
            <w:r>
              <w:rPr>
                <w:rFonts w:ascii="Calibri"/>
                <w:spacing w:val="6"/>
                <w:sz w:val="12"/>
              </w:rPr>
              <w:t xml:space="preserve"> </w:t>
            </w:r>
            <w:r>
              <w:rPr>
                <w:rFonts w:ascii="Calibri"/>
                <w:sz w:val="12"/>
              </w:rPr>
              <w:t>the</w:t>
            </w:r>
            <w:r>
              <w:rPr>
                <w:rFonts w:ascii="Times New Roman"/>
                <w:spacing w:val="30"/>
                <w:w w:val="102"/>
                <w:sz w:val="12"/>
              </w:rPr>
              <w:t xml:space="preserve"> </w:t>
            </w:r>
            <w:r>
              <w:rPr>
                <w:rFonts w:ascii="Calibri"/>
                <w:sz w:val="12"/>
              </w:rPr>
              <w:t>preparation</w:t>
            </w:r>
            <w:r>
              <w:rPr>
                <w:rFonts w:ascii="Calibri"/>
                <w:spacing w:val="7"/>
                <w:sz w:val="12"/>
              </w:rPr>
              <w:t xml:space="preserve"> </w:t>
            </w:r>
            <w:r>
              <w:rPr>
                <w:rFonts w:ascii="Calibri"/>
                <w:sz w:val="12"/>
              </w:rPr>
              <w:t>of</w:t>
            </w:r>
            <w:r>
              <w:rPr>
                <w:rFonts w:ascii="Calibri"/>
                <w:spacing w:val="11"/>
                <w:sz w:val="12"/>
              </w:rPr>
              <w:t xml:space="preserve"> </w:t>
            </w:r>
            <w:r>
              <w:rPr>
                <w:rFonts w:ascii="Calibri"/>
                <w:spacing w:val="-1"/>
                <w:sz w:val="12"/>
              </w:rPr>
              <w:t>local</w:t>
            </w:r>
            <w:r>
              <w:rPr>
                <w:rFonts w:ascii="Calibri"/>
                <w:spacing w:val="12"/>
                <w:sz w:val="12"/>
              </w:rPr>
              <w:t xml:space="preserve"> </w:t>
            </w:r>
            <w:r>
              <w:rPr>
                <w:rFonts w:ascii="Calibri"/>
                <w:spacing w:val="-1"/>
                <w:sz w:val="12"/>
              </w:rPr>
              <w:t>action</w:t>
            </w:r>
            <w:r>
              <w:rPr>
                <w:rFonts w:ascii="Calibri"/>
                <w:spacing w:val="7"/>
                <w:sz w:val="12"/>
              </w:rPr>
              <w:t xml:space="preserve"> </w:t>
            </w:r>
            <w:r>
              <w:rPr>
                <w:rFonts w:ascii="Calibri"/>
                <w:sz w:val="12"/>
              </w:rPr>
              <w:t>plans</w:t>
            </w:r>
            <w:r>
              <w:rPr>
                <w:rFonts w:ascii="Calibri"/>
                <w:spacing w:val="8"/>
                <w:sz w:val="12"/>
              </w:rPr>
              <w:t xml:space="preserve"> </w:t>
            </w:r>
            <w:r>
              <w:rPr>
                <w:rFonts w:ascii="Calibri"/>
                <w:sz w:val="12"/>
              </w:rPr>
              <w:t>(mitigation</w:t>
            </w:r>
            <w:r>
              <w:rPr>
                <w:rFonts w:ascii="Times New Roman"/>
                <w:spacing w:val="24"/>
                <w:w w:val="102"/>
                <w:sz w:val="12"/>
              </w:rPr>
              <w:t xml:space="preserve"> </w:t>
            </w:r>
            <w:r>
              <w:rPr>
                <w:rFonts w:ascii="Calibri"/>
                <w:spacing w:val="-1"/>
                <w:sz w:val="12"/>
              </w:rPr>
              <w:t>and/or</w:t>
            </w:r>
            <w:r>
              <w:rPr>
                <w:rFonts w:ascii="Calibri"/>
                <w:spacing w:val="3"/>
                <w:sz w:val="12"/>
              </w:rPr>
              <w:t xml:space="preserve"> </w:t>
            </w:r>
            <w:r>
              <w:rPr>
                <w:rFonts w:ascii="Calibri"/>
                <w:spacing w:val="-1"/>
                <w:sz w:val="12"/>
              </w:rPr>
              <w:t>adaptation)</w:t>
            </w:r>
            <w:r>
              <w:rPr>
                <w:rFonts w:ascii="Calibri"/>
                <w:spacing w:val="12"/>
                <w:sz w:val="12"/>
              </w:rPr>
              <w:t xml:space="preserve"> </w:t>
            </w:r>
            <w:r>
              <w:rPr>
                <w:rFonts w:ascii="Calibri"/>
                <w:spacing w:val="1"/>
                <w:sz w:val="12"/>
              </w:rPr>
              <w:t>in</w:t>
            </w:r>
            <w:r>
              <w:rPr>
                <w:rFonts w:ascii="Calibri"/>
                <w:spacing w:val="8"/>
                <w:sz w:val="12"/>
              </w:rPr>
              <w:t xml:space="preserve"> </w:t>
            </w:r>
            <w:r>
              <w:rPr>
                <w:rFonts w:ascii="Calibri"/>
                <w:spacing w:val="-2"/>
                <w:sz w:val="12"/>
              </w:rPr>
              <w:t>accordance</w:t>
            </w:r>
            <w:r>
              <w:rPr>
                <w:rFonts w:ascii="Calibri"/>
                <w:spacing w:val="12"/>
                <w:sz w:val="12"/>
              </w:rPr>
              <w:t xml:space="preserve"> </w:t>
            </w:r>
            <w:r>
              <w:rPr>
                <w:rFonts w:ascii="Calibri"/>
                <w:sz w:val="12"/>
              </w:rPr>
              <w:t>with</w:t>
            </w:r>
            <w:r>
              <w:rPr>
                <w:rFonts w:ascii="Times New Roman"/>
                <w:spacing w:val="43"/>
                <w:w w:val="102"/>
                <w:sz w:val="12"/>
              </w:rPr>
              <w:t xml:space="preserve"> </w:t>
            </w:r>
            <w:r>
              <w:rPr>
                <w:rFonts w:ascii="Calibri"/>
                <w:sz w:val="12"/>
              </w:rPr>
              <w:t>relevant</w:t>
            </w:r>
            <w:r>
              <w:rPr>
                <w:rFonts w:ascii="Calibri"/>
                <w:spacing w:val="9"/>
                <w:sz w:val="12"/>
              </w:rPr>
              <w:t xml:space="preserve"> </w:t>
            </w:r>
            <w:r>
              <w:rPr>
                <w:rFonts w:ascii="Calibri"/>
                <w:sz w:val="12"/>
              </w:rPr>
              <w:t>national</w:t>
            </w:r>
            <w:r>
              <w:rPr>
                <w:rFonts w:ascii="Calibri"/>
                <w:spacing w:val="15"/>
                <w:sz w:val="12"/>
              </w:rPr>
              <w:t xml:space="preserve"> </w:t>
            </w:r>
            <w:r>
              <w:rPr>
                <w:rFonts w:ascii="Calibri"/>
                <w:sz w:val="12"/>
              </w:rPr>
              <w:t>policy</w:t>
            </w:r>
            <w:r>
              <w:rPr>
                <w:rFonts w:ascii="Calibri"/>
                <w:spacing w:val="13"/>
                <w:sz w:val="12"/>
              </w:rPr>
              <w:t xml:space="preserve"> </w:t>
            </w:r>
            <w:r>
              <w:rPr>
                <w:rFonts w:ascii="Calibri"/>
                <w:sz w:val="12"/>
              </w:rPr>
              <w:t>documents</w:t>
            </w:r>
          </w:p>
        </w:tc>
        <w:tc>
          <w:tcPr>
            <w:tcW w:w="1073" w:type="dxa"/>
            <w:tcBorders>
              <w:top w:val="single" w:sz="8" w:space="0" w:color="000000"/>
              <w:left w:val="single" w:sz="8" w:space="0" w:color="000000"/>
              <w:bottom w:val="single" w:sz="8" w:space="0" w:color="000000"/>
              <w:right w:val="single" w:sz="8" w:space="0" w:color="000000"/>
            </w:tcBorders>
          </w:tcPr>
          <w:p w14:paraId="0328869A" w14:textId="77777777" w:rsidR="00D17C03" w:rsidRDefault="00D17C03">
            <w:pPr>
              <w:pStyle w:val="TableParagraph"/>
              <w:rPr>
                <w:rFonts w:ascii="Times New Roman" w:eastAsia="Times New Roman" w:hAnsi="Times New Roman" w:cs="Times New Roman"/>
                <w:sz w:val="12"/>
                <w:szCs w:val="12"/>
              </w:rPr>
            </w:pPr>
          </w:p>
          <w:p w14:paraId="44C0750C" w14:textId="77777777" w:rsidR="00D17C03" w:rsidRDefault="00D17C03">
            <w:pPr>
              <w:pStyle w:val="TableParagraph"/>
              <w:rPr>
                <w:rFonts w:ascii="Times New Roman" w:eastAsia="Times New Roman" w:hAnsi="Times New Roman" w:cs="Times New Roman"/>
                <w:sz w:val="12"/>
                <w:szCs w:val="12"/>
              </w:rPr>
            </w:pPr>
          </w:p>
          <w:p w14:paraId="2657228F" w14:textId="77777777" w:rsidR="00D17C03" w:rsidRDefault="00D17C03">
            <w:pPr>
              <w:pStyle w:val="TableParagraph"/>
              <w:rPr>
                <w:rFonts w:ascii="Times New Roman" w:eastAsia="Times New Roman" w:hAnsi="Times New Roman" w:cs="Times New Roman"/>
                <w:sz w:val="12"/>
                <w:szCs w:val="12"/>
              </w:rPr>
            </w:pPr>
          </w:p>
          <w:p w14:paraId="77D58038" w14:textId="77777777" w:rsidR="00D17C03" w:rsidRDefault="00D17C03">
            <w:pPr>
              <w:pStyle w:val="TableParagraph"/>
              <w:spacing w:before="91" w:line="266" w:lineRule="auto"/>
              <w:ind w:left="113" w:right="37" w:hanging="90"/>
              <w:rPr>
                <w:rFonts w:ascii="Calibri" w:eastAsia="Calibri" w:hAnsi="Calibri" w:cs="Calibri"/>
                <w:sz w:val="12"/>
                <w:szCs w:val="12"/>
              </w:rPr>
            </w:pPr>
            <w:r>
              <w:rPr>
                <w:rFonts w:ascii="Calibri"/>
                <w:i/>
                <w:spacing w:val="-1"/>
                <w:sz w:val="12"/>
              </w:rPr>
              <w:t>Climate</w:t>
            </w:r>
            <w:r>
              <w:rPr>
                <w:rFonts w:ascii="Calibri"/>
                <w:i/>
                <w:spacing w:val="15"/>
                <w:sz w:val="12"/>
              </w:rPr>
              <w:t xml:space="preserve"> </w:t>
            </w:r>
            <w:r>
              <w:rPr>
                <w:rFonts w:ascii="Calibri"/>
                <w:i/>
                <w:sz w:val="12"/>
              </w:rPr>
              <w:t>Change</w:t>
            </w:r>
            <w:r>
              <w:rPr>
                <w:rFonts w:ascii="Times New Roman"/>
                <w:i/>
                <w:spacing w:val="25"/>
                <w:w w:val="102"/>
                <w:sz w:val="12"/>
              </w:rPr>
              <w:t xml:space="preserve"> </w:t>
            </w:r>
            <w:r>
              <w:rPr>
                <w:rFonts w:ascii="Calibri"/>
                <w:i/>
                <w:spacing w:val="-1"/>
                <w:sz w:val="12"/>
              </w:rPr>
              <w:t>Department</w:t>
            </w:r>
          </w:p>
        </w:tc>
        <w:tc>
          <w:tcPr>
            <w:tcW w:w="1318" w:type="dxa"/>
            <w:tcBorders>
              <w:top w:val="single" w:sz="8" w:space="0" w:color="000000"/>
              <w:left w:val="single" w:sz="8" w:space="0" w:color="000000"/>
              <w:bottom w:val="single" w:sz="8" w:space="0" w:color="000000"/>
              <w:right w:val="single" w:sz="8" w:space="0" w:color="000000"/>
            </w:tcBorders>
          </w:tcPr>
          <w:p w14:paraId="54A4CDFE" w14:textId="77777777" w:rsidR="00D17C03" w:rsidRDefault="00D17C03">
            <w:pPr>
              <w:pStyle w:val="TableParagraph"/>
              <w:rPr>
                <w:rFonts w:ascii="Times New Roman" w:eastAsia="Times New Roman" w:hAnsi="Times New Roman" w:cs="Times New Roman"/>
                <w:sz w:val="12"/>
                <w:szCs w:val="12"/>
              </w:rPr>
            </w:pPr>
          </w:p>
          <w:p w14:paraId="517F679B" w14:textId="77777777" w:rsidR="00D17C03" w:rsidRDefault="00D17C03">
            <w:pPr>
              <w:pStyle w:val="TableParagraph"/>
              <w:spacing w:before="8"/>
              <w:rPr>
                <w:rFonts w:ascii="Times New Roman" w:eastAsia="Times New Roman" w:hAnsi="Times New Roman" w:cs="Times New Roman"/>
                <w:sz w:val="17"/>
                <w:szCs w:val="17"/>
              </w:rPr>
            </w:pPr>
          </w:p>
          <w:p w14:paraId="1FB69973" w14:textId="77777777" w:rsidR="00D17C03" w:rsidRDefault="00D17C03">
            <w:pPr>
              <w:pStyle w:val="TableParagraph"/>
              <w:ind w:right="1"/>
              <w:jc w:val="center"/>
              <w:rPr>
                <w:rFonts w:ascii="Calibri" w:eastAsia="Calibri" w:hAnsi="Calibri" w:cs="Calibri"/>
                <w:sz w:val="12"/>
                <w:szCs w:val="12"/>
              </w:rPr>
            </w:pPr>
            <w:r>
              <w:rPr>
                <w:rFonts w:ascii="Calibri"/>
                <w:i/>
                <w:sz w:val="12"/>
              </w:rPr>
              <w:t>MC</w:t>
            </w:r>
            <w:r>
              <w:rPr>
                <w:rFonts w:ascii="Calibri"/>
                <w:i/>
                <w:spacing w:val="-6"/>
                <w:sz w:val="12"/>
              </w:rPr>
              <w:t xml:space="preserve"> </w:t>
            </w:r>
            <w:r>
              <w:rPr>
                <w:rFonts w:ascii="Calibri"/>
                <w:i/>
                <w:spacing w:val="-2"/>
                <w:sz w:val="12"/>
              </w:rPr>
              <w:t>TI</w:t>
            </w:r>
          </w:p>
          <w:p w14:paraId="3B299915" w14:textId="77777777" w:rsidR="00D17C03" w:rsidRDefault="00D17C03">
            <w:pPr>
              <w:pStyle w:val="TableParagraph"/>
              <w:spacing w:before="17" w:line="266" w:lineRule="auto"/>
              <w:ind w:left="88" w:right="96" w:firstLine="12"/>
              <w:jc w:val="center"/>
              <w:rPr>
                <w:rFonts w:ascii="Calibri" w:eastAsia="Calibri" w:hAnsi="Calibri" w:cs="Calibri"/>
                <w:sz w:val="12"/>
                <w:szCs w:val="12"/>
              </w:rPr>
            </w:pPr>
            <w:r>
              <w:rPr>
                <w:rFonts w:ascii="Calibri"/>
                <w:i/>
                <w:spacing w:val="-1"/>
                <w:sz w:val="12"/>
              </w:rPr>
              <w:t>MEP</w:t>
            </w:r>
            <w:r>
              <w:rPr>
                <w:rFonts w:ascii="Calibri"/>
                <w:i/>
                <w:spacing w:val="13"/>
                <w:sz w:val="12"/>
              </w:rPr>
              <w:t xml:space="preserve"> </w:t>
            </w:r>
            <w:r>
              <w:rPr>
                <w:rFonts w:ascii="Calibri"/>
                <w:i/>
                <w:sz w:val="12"/>
              </w:rPr>
              <w:t>(Self-Local</w:t>
            </w:r>
            <w:r>
              <w:rPr>
                <w:rFonts w:ascii="Times New Roman"/>
                <w:i/>
                <w:spacing w:val="23"/>
                <w:w w:val="102"/>
                <w:sz w:val="12"/>
              </w:rPr>
              <w:t xml:space="preserve"> </w:t>
            </w:r>
            <w:r>
              <w:rPr>
                <w:rFonts w:ascii="Calibri"/>
                <w:i/>
                <w:spacing w:val="-1"/>
                <w:sz w:val="12"/>
              </w:rPr>
              <w:t>Government</w:t>
            </w:r>
            <w:r>
              <w:rPr>
                <w:rFonts w:ascii="Calibri"/>
                <w:i/>
                <w:spacing w:val="13"/>
                <w:sz w:val="12"/>
              </w:rPr>
              <w:t xml:space="preserve"> </w:t>
            </w:r>
            <w:r>
              <w:rPr>
                <w:rFonts w:ascii="Calibri"/>
                <w:i/>
                <w:sz w:val="12"/>
              </w:rPr>
              <w:t>Unit</w:t>
            </w:r>
            <w:r>
              <w:rPr>
                <w:rFonts w:ascii="Times New Roman"/>
                <w:i/>
                <w:spacing w:val="28"/>
                <w:w w:val="102"/>
                <w:sz w:val="12"/>
              </w:rPr>
              <w:t xml:space="preserve"> </w:t>
            </w:r>
            <w:r>
              <w:rPr>
                <w:rFonts w:ascii="Calibri"/>
                <w:i/>
                <w:spacing w:val="-1"/>
                <w:sz w:val="12"/>
              </w:rPr>
              <w:t>Department)</w:t>
            </w:r>
          </w:p>
        </w:tc>
        <w:tc>
          <w:tcPr>
            <w:tcW w:w="3195" w:type="dxa"/>
            <w:vMerge w:val="restart"/>
            <w:tcBorders>
              <w:top w:val="single" w:sz="8" w:space="0" w:color="000000"/>
              <w:left w:val="single" w:sz="8" w:space="0" w:color="000000"/>
              <w:bottom w:val="single" w:sz="8" w:space="0" w:color="000000"/>
              <w:right w:val="single" w:sz="8" w:space="0" w:color="000000"/>
            </w:tcBorders>
            <w:hideMark/>
          </w:tcPr>
          <w:p w14:paraId="45E29F55" w14:textId="77777777" w:rsidR="00D17C03" w:rsidRDefault="00D17C03">
            <w:pPr>
              <w:pStyle w:val="TableParagraph"/>
              <w:spacing w:before="7" w:line="266" w:lineRule="auto"/>
              <w:ind w:left="23" w:right="22" w:firstLine="9"/>
              <w:jc w:val="center"/>
              <w:rPr>
                <w:rFonts w:ascii="Calibri" w:eastAsia="Calibri" w:hAnsi="Calibri" w:cs="Calibri"/>
                <w:sz w:val="12"/>
                <w:szCs w:val="12"/>
              </w:rPr>
            </w:pPr>
            <w:r>
              <w:rPr>
                <w:rFonts w:ascii="Calibri"/>
                <w:sz w:val="12"/>
              </w:rPr>
              <w:t>AFD</w:t>
            </w:r>
            <w:r>
              <w:rPr>
                <w:rFonts w:ascii="Calibri"/>
                <w:spacing w:val="1"/>
                <w:sz w:val="12"/>
              </w:rPr>
              <w:t xml:space="preserve"> </w:t>
            </w:r>
            <w:r>
              <w:rPr>
                <w:rFonts w:ascii="Calibri"/>
                <w:spacing w:val="-2"/>
                <w:sz w:val="12"/>
              </w:rPr>
              <w:t>TA</w:t>
            </w:r>
            <w:r>
              <w:rPr>
                <w:rFonts w:ascii="Calibri"/>
                <w:spacing w:val="7"/>
                <w:sz w:val="12"/>
              </w:rPr>
              <w:t xml:space="preserve"> </w:t>
            </w:r>
            <w:r>
              <w:rPr>
                <w:rFonts w:ascii="Calibri"/>
                <w:sz w:val="12"/>
              </w:rPr>
              <w:t>activities</w:t>
            </w:r>
            <w:r>
              <w:rPr>
                <w:rFonts w:ascii="Calibri"/>
                <w:spacing w:val="6"/>
                <w:sz w:val="12"/>
              </w:rPr>
              <w:t xml:space="preserve"> </w:t>
            </w:r>
            <w:r>
              <w:rPr>
                <w:rFonts w:ascii="Calibri"/>
                <w:spacing w:val="-1"/>
                <w:sz w:val="12"/>
              </w:rPr>
              <w:t>at</w:t>
            </w:r>
            <w:r>
              <w:rPr>
                <w:rFonts w:ascii="Calibri"/>
                <w:spacing w:val="4"/>
                <w:sz w:val="12"/>
              </w:rPr>
              <w:t xml:space="preserve"> </w:t>
            </w:r>
            <w:r>
              <w:rPr>
                <w:rFonts w:ascii="Calibri"/>
                <w:sz w:val="12"/>
              </w:rPr>
              <w:t>the</w:t>
            </w:r>
            <w:r>
              <w:rPr>
                <w:rFonts w:ascii="Calibri"/>
                <w:spacing w:val="9"/>
                <w:sz w:val="12"/>
              </w:rPr>
              <w:t xml:space="preserve"> </w:t>
            </w:r>
            <w:r>
              <w:rPr>
                <w:rFonts w:ascii="Calibri"/>
                <w:sz w:val="12"/>
              </w:rPr>
              <w:t>national</w:t>
            </w:r>
            <w:r>
              <w:rPr>
                <w:rFonts w:ascii="Calibri"/>
                <w:spacing w:val="10"/>
                <w:sz w:val="12"/>
              </w:rPr>
              <w:t xml:space="preserve"> </w:t>
            </w:r>
            <w:r>
              <w:rPr>
                <w:rFonts w:ascii="Calibri"/>
                <w:spacing w:val="1"/>
                <w:sz w:val="12"/>
              </w:rPr>
              <w:t>level:</w:t>
            </w:r>
            <w:r>
              <w:rPr>
                <w:rFonts w:ascii="Calibri"/>
                <w:spacing w:val="4"/>
                <w:sz w:val="12"/>
              </w:rPr>
              <w:t xml:space="preserve"> </w:t>
            </w:r>
            <w:r>
              <w:rPr>
                <w:rFonts w:ascii="Calibri"/>
                <w:spacing w:val="1"/>
                <w:sz w:val="12"/>
              </w:rPr>
              <w:t>(i)</w:t>
            </w:r>
            <w:r>
              <w:rPr>
                <w:rFonts w:ascii="Times New Roman"/>
                <w:spacing w:val="22"/>
                <w:w w:val="102"/>
                <w:sz w:val="12"/>
              </w:rPr>
              <w:t xml:space="preserve"> </w:t>
            </w:r>
            <w:r>
              <w:rPr>
                <w:rFonts w:ascii="Calibri"/>
                <w:sz w:val="12"/>
              </w:rPr>
              <w:t>selection</w:t>
            </w:r>
            <w:r>
              <w:rPr>
                <w:rFonts w:ascii="Calibri"/>
                <w:spacing w:val="13"/>
                <w:sz w:val="12"/>
              </w:rPr>
              <w:t xml:space="preserve"> </w:t>
            </w:r>
            <w:r>
              <w:rPr>
                <w:rFonts w:ascii="Calibri"/>
                <w:sz w:val="12"/>
              </w:rPr>
              <w:t>of</w:t>
            </w:r>
            <w:r>
              <w:rPr>
                <w:rFonts w:ascii="Calibri"/>
                <w:spacing w:val="17"/>
                <w:sz w:val="12"/>
              </w:rPr>
              <w:t xml:space="preserve"> </w:t>
            </w:r>
            <w:r>
              <w:rPr>
                <w:rFonts w:ascii="Calibri"/>
                <w:sz w:val="12"/>
              </w:rPr>
              <w:t>pilot</w:t>
            </w:r>
            <w:r>
              <w:rPr>
                <w:rFonts w:ascii="Calibri"/>
                <w:spacing w:val="12"/>
                <w:sz w:val="12"/>
              </w:rPr>
              <w:t xml:space="preserve"> </w:t>
            </w:r>
            <w:r>
              <w:rPr>
                <w:rFonts w:ascii="Calibri"/>
                <w:sz w:val="12"/>
              </w:rPr>
              <w:t>cities</w:t>
            </w:r>
            <w:r>
              <w:rPr>
                <w:rFonts w:ascii="Calibri"/>
                <w:spacing w:val="13"/>
                <w:sz w:val="12"/>
              </w:rPr>
              <w:t xml:space="preserve"> </w:t>
            </w:r>
            <w:r>
              <w:rPr>
                <w:rFonts w:ascii="Calibri"/>
                <w:sz w:val="12"/>
              </w:rPr>
              <w:t>(multi-criteria</w:t>
            </w:r>
            <w:r>
              <w:rPr>
                <w:rFonts w:ascii="Calibri"/>
                <w:spacing w:val="9"/>
                <w:sz w:val="12"/>
              </w:rPr>
              <w:t xml:space="preserve"> </w:t>
            </w:r>
            <w:r>
              <w:rPr>
                <w:rFonts w:ascii="Calibri"/>
                <w:sz w:val="12"/>
              </w:rPr>
              <w:t>analysis,</w:t>
            </w:r>
            <w:r>
              <w:rPr>
                <w:rFonts w:ascii="Times New Roman"/>
                <w:spacing w:val="36"/>
                <w:w w:val="102"/>
                <w:sz w:val="12"/>
              </w:rPr>
              <w:t xml:space="preserve"> </w:t>
            </w:r>
            <w:r>
              <w:rPr>
                <w:rFonts w:ascii="Calibri"/>
                <w:spacing w:val="-1"/>
                <w:sz w:val="12"/>
              </w:rPr>
              <w:t>call</w:t>
            </w:r>
            <w:r>
              <w:rPr>
                <w:rFonts w:ascii="Calibri"/>
                <w:spacing w:val="9"/>
                <w:sz w:val="12"/>
              </w:rPr>
              <w:t xml:space="preserve"> </w:t>
            </w:r>
            <w:r>
              <w:rPr>
                <w:rFonts w:ascii="Calibri"/>
                <w:sz w:val="12"/>
              </w:rPr>
              <w:t>for</w:t>
            </w:r>
            <w:r>
              <w:rPr>
                <w:rFonts w:ascii="Calibri"/>
                <w:spacing w:val="2"/>
                <w:sz w:val="12"/>
              </w:rPr>
              <w:t xml:space="preserve"> </w:t>
            </w:r>
            <w:r>
              <w:rPr>
                <w:rFonts w:ascii="Calibri"/>
                <w:sz w:val="12"/>
              </w:rPr>
              <w:t>expression</w:t>
            </w:r>
            <w:r>
              <w:rPr>
                <w:rFonts w:ascii="Calibri"/>
                <w:spacing w:val="6"/>
                <w:sz w:val="12"/>
              </w:rPr>
              <w:t xml:space="preserve"> </w:t>
            </w:r>
            <w:r>
              <w:rPr>
                <w:rFonts w:ascii="Calibri"/>
                <w:sz w:val="12"/>
              </w:rPr>
              <w:t>of</w:t>
            </w:r>
            <w:r>
              <w:rPr>
                <w:rFonts w:ascii="Calibri"/>
                <w:spacing w:val="8"/>
                <w:sz w:val="12"/>
              </w:rPr>
              <w:t xml:space="preserve"> </w:t>
            </w:r>
            <w:r>
              <w:rPr>
                <w:rFonts w:ascii="Calibri"/>
                <w:sz w:val="12"/>
              </w:rPr>
              <w:t>interest,</w:t>
            </w:r>
            <w:r>
              <w:rPr>
                <w:rFonts w:ascii="Calibri"/>
                <w:spacing w:val="8"/>
                <w:sz w:val="12"/>
              </w:rPr>
              <w:t xml:space="preserve"> </w:t>
            </w:r>
            <w:r>
              <w:rPr>
                <w:rFonts w:ascii="Calibri"/>
                <w:sz w:val="12"/>
              </w:rPr>
              <w:t>etc.),</w:t>
            </w:r>
            <w:r>
              <w:rPr>
                <w:rFonts w:ascii="Calibri"/>
                <w:spacing w:val="7"/>
                <w:sz w:val="12"/>
              </w:rPr>
              <w:t xml:space="preserve"> </w:t>
            </w:r>
            <w:r>
              <w:rPr>
                <w:rFonts w:ascii="Calibri"/>
                <w:spacing w:val="1"/>
                <w:sz w:val="12"/>
              </w:rPr>
              <w:t>(ii)</w:t>
            </w:r>
            <w:r>
              <w:rPr>
                <w:rFonts w:ascii="Calibri"/>
                <w:spacing w:val="9"/>
                <w:sz w:val="12"/>
              </w:rPr>
              <w:t xml:space="preserve"> </w:t>
            </w:r>
            <w:r>
              <w:rPr>
                <w:rFonts w:ascii="Calibri"/>
                <w:sz w:val="12"/>
              </w:rPr>
              <w:t>(one</w:t>
            </w:r>
            <w:r>
              <w:rPr>
                <w:rFonts w:ascii="Calibri"/>
                <w:spacing w:val="10"/>
                <w:sz w:val="12"/>
              </w:rPr>
              <w:t xml:space="preserve"> </w:t>
            </w:r>
            <w:r>
              <w:rPr>
                <w:rFonts w:ascii="Calibri"/>
                <w:sz w:val="12"/>
              </w:rPr>
              <w:t>of</w:t>
            </w:r>
            <w:r>
              <w:rPr>
                <w:rFonts w:ascii="Times New Roman"/>
                <w:spacing w:val="32"/>
                <w:w w:val="102"/>
                <w:sz w:val="12"/>
              </w:rPr>
              <w:t xml:space="preserve"> </w:t>
            </w:r>
            <w:r>
              <w:rPr>
                <w:rFonts w:ascii="Calibri"/>
                <w:sz w:val="12"/>
              </w:rPr>
              <w:t>the</w:t>
            </w:r>
            <w:r>
              <w:rPr>
                <w:rFonts w:ascii="Calibri"/>
                <w:spacing w:val="11"/>
                <w:sz w:val="12"/>
              </w:rPr>
              <w:t xml:space="preserve"> </w:t>
            </w:r>
            <w:r>
              <w:rPr>
                <w:rFonts w:ascii="Calibri"/>
                <w:spacing w:val="1"/>
                <w:sz w:val="12"/>
              </w:rPr>
              <w:t>folllowing</w:t>
            </w:r>
            <w:r>
              <w:rPr>
                <w:rFonts w:ascii="Calibri"/>
                <w:spacing w:val="4"/>
                <w:sz w:val="12"/>
              </w:rPr>
              <w:t xml:space="preserve"> </w:t>
            </w:r>
            <w:r>
              <w:rPr>
                <w:rFonts w:ascii="Calibri"/>
                <w:sz w:val="12"/>
              </w:rPr>
              <w:t>activity</w:t>
            </w:r>
            <w:r>
              <w:rPr>
                <w:rFonts w:ascii="Calibri"/>
                <w:spacing w:val="7"/>
                <w:sz w:val="12"/>
              </w:rPr>
              <w:t xml:space="preserve"> </w:t>
            </w:r>
            <w:r>
              <w:rPr>
                <w:rFonts w:ascii="Calibri"/>
                <w:spacing w:val="-1"/>
                <w:sz w:val="12"/>
              </w:rPr>
              <w:t>par</w:t>
            </w:r>
            <w:r>
              <w:rPr>
                <w:rFonts w:ascii="Calibri"/>
                <w:spacing w:val="3"/>
                <w:sz w:val="12"/>
              </w:rPr>
              <w:t xml:space="preserve"> </w:t>
            </w:r>
            <w:r>
              <w:rPr>
                <w:rFonts w:ascii="Calibri"/>
                <w:sz w:val="12"/>
              </w:rPr>
              <w:t>city</w:t>
            </w:r>
            <w:r>
              <w:rPr>
                <w:rFonts w:ascii="Calibri"/>
                <w:spacing w:val="7"/>
                <w:sz w:val="12"/>
              </w:rPr>
              <w:t xml:space="preserve"> </w:t>
            </w:r>
            <w:r>
              <w:rPr>
                <w:rFonts w:ascii="Calibri"/>
                <w:spacing w:val="1"/>
                <w:sz w:val="12"/>
              </w:rPr>
              <w:t>if</w:t>
            </w:r>
            <w:r>
              <w:rPr>
                <w:rFonts w:ascii="Calibri"/>
                <w:spacing w:val="10"/>
                <w:sz w:val="12"/>
              </w:rPr>
              <w:t xml:space="preserve"> </w:t>
            </w:r>
            <w:r>
              <w:rPr>
                <w:rFonts w:ascii="Calibri"/>
                <w:sz w:val="12"/>
              </w:rPr>
              <w:t>needed)</w:t>
            </w:r>
            <w:r>
              <w:rPr>
                <w:rFonts w:ascii="Times New Roman"/>
                <w:spacing w:val="24"/>
                <w:w w:val="102"/>
                <w:sz w:val="12"/>
              </w:rPr>
              <w:t xml:space="preserve"> </w:t>
            </w:r>
            <w:r>
              <w:rPr>
                <w:rFonts w:ascii="Calibri"/>
                <w:sz w:val="12"/>
              </w:rPr>
              <w:t>vulnerability</w:t>
            </w:r>
            <w:r>
              <w:rPr>
                <w:rFonts w:ascii="Calibri"/>
                <w:spacing w:val="17"/>
                <w:sz w:val="12"/>
              </w:rPr>
              <w:t xml:space="preserve"> </w:t>
            </w:r>
            <w:r>
              <w:rPr>
                <w:rFonts w:ascii="Calibri"/>
                <w:sz w:val="12"/>
              </w:rPr>
              <w:t>assessment</w:t>
            </w:r>
            <w:r>
              <w:rPr>
                <w:rFonts w:ascii="Calibri"/>
                <w:spacing w:val="15"/>
                <w:sz w:val="12"/>
              </w:rPr>
              <w:t xml:space="preserve"> </w:t>
            </w:r>
            <w:r>
              <w:rPr>
                <w:rFonts w:ascii="Calibri"/>
                <w:spacing w:val="-1"/>
                <w:sz w:val="12"/>
              </w:rPr>
              <w:t>participatory</w:t>
            </w:r>
            <w:r>
              <w:rPr>
                <w:rFonts w:ascii="Calibri"/>
                <w:spacing w:val="19"/>
                <w:sz w:val="12"/>
              </w:rPr>
              <w:t xml:space="preserve"> </w:t>
            </w:r>
            <w:r>
              <w:rPr>
                <w:rFonts w:ascii="Calibri"/>
                <w:sz w:val="12"/>
              </w:rPr>
              <w:t>diagnosis</w:t>
            </w:r>
            <w:r>
              <w:rPr>
                <w:rFonts w:ascii="Times New Roman"/>
                <w:spacing w:val="48"/>
                <w:w w:val="102"/>
                <w:sz w:val="12"/>
              </w:rPr>
              <w:t xml:space="preserve"> </w:t>
            </w:r>
            <w:r>
              <w:rPr>
                <w:rFonts w:ascii="Calibri"/>
                <w:sz w:val="12"/>
              </w:rPr>
              <w:t>(including</w:t>
            </w:r>
            <w:r>
              <w:rPr>
                <w:rFonts w:ascii="Calibri"/>
                <w:spacing w:val="5"/>
                <w:sz w:val="12"/>
              </w:rPr>
              <w:t xml:space="preserve"> </w:t>
            </w:r>
            <w:r>
              <w:rPr>
                <w:rFonts w:ascii="Calibri"/>
                <w:sz w:val="12"/>
              </w:rPr>
              <w:t>gender</w:t>
            </w:r>
            <w:r>
              <w:rPr>
                <w:rFonts w:ascii="Calibri"/>
                <w:spacing w:val="4"/>
                <w:sz w:val="12"/>
              </w:rPr>
              <w:t xml:space="preserve"> </w:t>
            </w:r>
            <w:r>
              <w:rPr>
                <w:rFonts w:ascii="Calibri"/>
                <w:spacing w:val="-1"/>
                <w:sz w:val="12"/>
              </w:rPr>
              <w:t>approach)</w:t>
            </w:r>
            <w:r>
              <w:rPr>
                <w:rFonts w:ascii="Calibri"/>
                <w:spacing w:val="13"/>
                <w:sz w:val="12"/>
              </w:rPr>
              <w:t xml:space="preserve"> </w:t>
            </w:r>
            <w:r>
              <w:rPr>
                <w:rFonts w:ascii="Calibri"/>
                <w:sz w:val="12"/>
              </w:rPr>
              <w:t>or</w:t>
            </w:r>
            <w:r>
              <w:rPr>
                <w:rFonts w:ascii="Calibri"/>
                <w:spacing w:val="4"/>
                <w:sz w:val="12"/>
              </w:rPr>
              <w:t xml:space="preserve"> </w:t>
            </w:r>
            <w:r>
              <w:rPr>
                <w:rFonts w:ascii="Calibri"/>
                <w:sz w:val="12"/>
              </w:rPr>
              <w:t>diagnosis</w:t>
            </w:r>
            <w:r>
              <w:rPr>
                <w:rFonts w:ascii="Calibri"/>
                <w:spacing w:val="8"/>
                <w:sz w:val="12"/>
              </w:rPr>
              <w:t xml:space="preserve"> </w:t>
            </w:r>
            <w:r>
              <w:rPr>
                <w:rFonts w:ascii="Calibri"/>
                <w:sz w:val="12"/>
              </w:rPr>
              <w:t>on</w:t>
            </w:r>
            <w:r>
              <w:rPr>
                <w:rFonts w:ascii="Calibri"/>
                <w:spacing w:val="8"/>
                <w:sz w:val="12"/>
              </w:rPr>
              <w:t xml:space="preserve"> </w:t>
            </w:r>
            <w:r>
              <w:rPr>
                <w:rFonts w:ascii="Calibri"/>
                <w:spacing w:val="-3"/>
                <w:sz w:val="12"/>
              </w:rPr>
              <w:t>GHG</w:t>
            </w:r>
            <w:r>
              <w:rPr>
                <w:rFonts w:ascii="Times New Roman"/>
                <w:spacing w:val="30"/>
                <w:w w:val="102"/>
                <w:sz w:val="12"/>
              </w:rPr>
              <w:t xml:space="preserve"> </w:t>
            </w:r>
            <w:r>
              <w:rPr>
                <w:rFonts w:ascii="Calibri"/>
                <w:sz w:val="12"/>
              </w:rPr>
              <w:t>emission</w:t>
            </w:r>
            <w:r>
              <w:rPr>
                <w:rFonts w:ascii="Calibri"/>
                <w:spacing w:val="5"/>
                <w:sz w:val="12"/>
              </w:rPr>
              <w:t xml:space="preserve"> </w:t>
            </w:r>
            <w:r>
              <w:rPr>
                <w:rFonts w:ascii="Calibri"/>
                <w:spacing w:val="-1"/>
                <w:sz w:val="12"/>
              </w:rPr>
              <w:t>at</w:t>
            </w:r>
            <w:r>
              <w:rPr>
                <w:rFonts w:ascii="Calibri"/>
                <w:spacing w:val="5"/>
                <w:sz w:val="12"/>
              </w:rPr>
              <w:t xml:space="preserve"> </w:t>
            </w:r>
            <w:r>
              <w:rPr>
                <w:rFonts w:ascii="Calibri"/>
                <w:spacing w:val="-1"/>
                <w:sz w:val="12"/>
              </w:rPr>
              <w:t>local</w:t>
            </w:r>
            <w:r>
              <w:rPr>
                <w:rFonts w:ascii="Calibri"/>
                <w:spacing w:val="10"/>
                <w:sz w:val="12"/>
              </w:rPr>
              <w:t xml:space="preserve"> </w:t>
            </w:r>
            <w:r>
              <w:rPr>
                <w:rFonts w:ascii="Calibri"/>
                <w:spacing w:val="1"/>
                <w:sz w:val="12"/>
              </w:rPr>
              <w:t>level</w:t>
            </w:r>
            <w:r>
              <w:rPr>
                <w:rFonts w:ascii="Calibri"/>
                <w:spacing w:val="10"/>
                <w:sz w:val="12"/>
              </w:rPr>
              <w:t xml:space="preserve"> </w:t>
            </w:r>
            <w:r>
              <w:rPr>
                <w:rFonts w:ascii="Calibri"/>
                <w:sz w:val="12"/>
              </w:rPr>
              <w:t>(to</w:t>
            </w:r>
            <w:r>
              <w:rPr>
                <w:rFonts w:ascii="Calibri"/>
                <w:spacing w:val="4"/>
                <w:sz w:val="12"/>
              </w:rPr>
              <w:t xml:space="preserve"> </w:t>
            </w:r>
            <w:r>
              <w:rPr>
                <w:rFonts w:ascii="Calibri"/>
                <w:spacing w:val="-1"/>
                <w:sz w:val="12"/>
              </w:rPr>
              <w:t>prepare</w:t>
            </w:r>
            <w:r>
              <w:rPr>
                <w:rFonts w:ascii="Calibri"/>
                <w:spacing w:val="10"/>
                <w:sz w:val="12"/>
              </w:rPr>
              <w:t xml:space="preserve"> </w:t>
            </w:r>
            <w:r>
              <w:rPr>
                <w:rFonts w:ascii="Calibri"/>
                <w:sz w:val="12"/>
              </w:rPr>
              <w:t>a</w:t>
            </w:r>
            <w:r>
              <w:rPr>
                <w:rFonts w:ascii="Calibri"/>
                <w:spacing w:val="2"/>
                <w:sz w:val="12"/>
              </w:rPr>
              <w:t xml:space="preserve"> </w:t>
            </w:r>
            <w:r>
              <w:rPr>
                <w:rFonts w:ascii="Calibri"/>
                <w:sz w:val="12"/>
              </w:rPr>
              <w:t>mitigation</w:t>
            </w:r>
            <w:r>
              <w:rPr>
                <w:rFonts w:ascii="Times New Roman"/>
                <w:spacing w:val="50"/>
                <w:w w:val="102"/>
                <w:sz w:val="12"/>
              </w:rPr>
              <w:t xml:space="preserve"> </w:t>
            </w:r>
            <w:r>
              <w:rPr>
                <w:rFonts w:ascii="Calibri"/>
                <w:sz w:val="12"/>
              </w:rPr>
              <w:t>plan),</w:t>
            </w:r>
            <w:r>
              <w:rPr>
                <w:rFonts w:ascii="Calibri"/>
                <w:spacing w:val="9"/>
                <w:sz w:val="12"/>
              </w:rPr>
              <w:t xml:space="preserve"> </w:t>
            </w:r>
            <w:r>
              <w:rPr>
                <w:rFonts w:ascii="Calibri"/>
                <w:spacing w:val="2"/>
                <w:sz w:val="12"/>
              </w:rPr>
              <w:t>(iii)</w:t>
            </w:r>
            <w:r>
              <w:rPr>
                <w:rFonts w:ascii="Calibri"/>
                <w:spacing w:val="13"/>
                <w:sz w:val="12"/>
              </w:rPr>
              <w:t xml:space="preserve"> </w:t>
            </w:r>
            <w:r>
              <w:rPr>
                <w:rFonts w:ascii="Calibri"/>
                <w:sz w:val="12"/>
              </w:rPr>
              <w:t>development</w:t>
            </w:r>
            <w:r>
              <w:rPr>
                <w:rFonts w:ascii="Calibri"/>
                <w:spacing w:val="7"/>
                <w:sz w:val="12"/>
              </w:rPr>
              <w:t xml:space="preserve"> </w:t>
            </w:r>
            <w:r>
              <w:rPr>
                <w:rFonts w:ascii="Calibri"/>
                <w:sz w:val="12"/>
              </w:rPr>
              <w:t>of</w:t>
            </w:r>
            <w:r>
              <w:rPr>
                <w:rFonts w:ascii="Calibri"/>
                <w:spacing w:val="11"/>
                <w:sz w:val="12"/>
              </w:rPr>
              <w:t xml:space="preserve"> </w:t>
            </w:r>
            <w:r>
              <w:rPr>
                <w:rFonts w:ascii="Calibri"/>
                <w:spacing w:val="-1"/>
                <w:sz w:val="12"/>
              </w:rPr>
              <w:t>local</w:t>
            </w:r>
            <w:r>
              <w:rPr>
                <w:rFonts w:ascii="Times New Roman"/>
                <w:spacing w:val="28"/>
                <w:w w:val="102"/>
                <w:sz w:val="12"/>
              </w:rPr>
              <w:t xml:space="preserve"> </w:t>
            </w:r>
            <w:r>
              <w:rPr>
                <w:rFonts w:ascii="Calibri"/>
                <w:sz w:val="12"/>
              </w:rPr>
              <w:t>adaptation/mitigation</w:t>
            </w:r>
            <w:r>
              <w:rPr>
                <w:rFonts w:ascii="Calibri"/>
                <w:spacing w:val="10"/>
                <w:sz w:val="12"/>
              </w:rPr>
              <w:t xml:space="preserve"> </w:t>
            </w:r>
            <w:r>
              <w:rPr>
                <w:rFonts w:ascii="Calibri"/>
                <w:sz w:val="12"/>
              </w:rPr>
              <w:t>plans</w:t>
            </w:r>
            <w:r>
              <w:rPr>
                <w:rFonts w:ascii="Calibri"/>
                <w:spacing w:val="10"/>
                <w:sz w:val="12"/>
              </w:rPr>
              <w:t xml:space="preserve"> </w:t>
            </w:r>
            <w:r>
              <w:rPr>
                <w:rFonts w:ascii="Calibri"/>
                <w:sz w:val="12"/>
              </w:rPr>
              <w:t>for</w:t>
            </w:r>
            <w:r>
              <w:rPr>
                <w:rFonts w:ascii="Calibri"/>
                <w:spacing w:val="5"/>
                <w:sz w:val="12"/>
              </w:rPr>
              <w:t xml:space="preserve"> </w:t>
            </w:r>
            <w:r>
              <w:rPr>
                <w:rFonts w:ascii="Calibri"/>
                <w:sz w:val="12"/>
              </w:rPr>
              <w:t>selected</w:t>
            </w:r>
            <w:r>
              <w:rPr>
                <w:rFonts w:ascii="Calibri"/>
                <w:spacing w:val="10"/>
                <w:sz w:val="12"/>
              </w:rPr>
              <w:t xml:space="preserve"> </w:t>
            </w:r>
            <w:r>
              <w:rPr>
                <w:rFonts w:ascii="Calibri"/>
                <w:spacing w:val="-1"/>
                <w:sz w:val="12"/>
              </w:rPr>
              <w:t>local</w:t>
            </w:r>
            <w:r>
              <w:rPr>
                <w:rFonts w:ascii="Calibri"/>
                <w:spacing w:val="15"/>
                <w:sz w:val="12"/>
              </w:rPr>
              <w:t xml:space="preserve"> </w:t>
            </w:r>
            <w:r>
              <w:rPr>
                <w:rFonts w:ascii="Calibri"/>
                <w:spacing w:val="1"/>
                <w:sz w:val="12"/>
              </w:rPr>
              <w:t>self</w:t>
            </w:r>
            <w:r>
              <w:rPr>
                <w:rFonts w:ascii="Times New Roman"/>
                <w:spacing w:val="36"/>
                <w:w w:val="102"/>
                <w:sz w:val="12"/>
              </w:rPr>
              <w:t xml:space="preserve"> </w:t>
            </w:r>
            <w:r>
              <w:rPr>
                <w:rFonts w:ascii="Calibri"/>
                <w:sz w:val="12"/>
              </w:rPr>
              <w:t>governements</w:t>
            </w:r>
            <w:r>
              <w:rPr>
                <w:rFonts w:ascii="Calibri"/>
                <w:spacing w:val="14"/>
                <w:sz w:val="12"/>
              </w:rPr>
              <w:t xml:space="preserve"> </w:t>
            </w:r>
            <w:r>
              <w:rPr>
                <w:rFonts w:ascii="Calibri"/>
                <w:sz w:val="12"/>
              </w:rPr>
              <w:t>(including</w:t>
            </w:r>
            <w:r>
              <w:rPr>
                <w:rFonts w:ascii="Calibri"/>
                <w:spacing w:val="12"/>
                <w:sz w:val="12"/>
              </w:rPr>
              <w:t xml:space="preserve"> </w:t>
            </w:r>
            <w:r>
              <w:rPr>
                <w:rFonts w:ascii="Calibri"/>
                <w:sz w:val="12"/>
              </w:rPr>
              <w:t>environmental</w:t>
            </w:r>
            <w:r>
              <w:rPr>
                <w:rFonts w:ascii="Calibri"/>
                <w:spacing w:val="20"/>
                <w:sz w:val="12"/>
              </w:rPr>
              <w:t xml:space="preserve"> </w:t>
            </w:r>
            <w:r>
              <w:rPr>
                <w:rFonts w:ascii="Calibri"/>
                <w:spacing w:val="-1"/>
                <w:sz w:val="12"/>
              </w:rPr>
              <w:t>and</w:t>
            </w:r>
            <w:r>
              <w:rPr>
                <w:rFonts w:ascii="Times New Roman"/>
                <w:spacing w:val="40"/>
                <w:w w:val="102"/>
                <w:sz w:val="12"/>
              </w:rPr>
              <w:t xml:space="preserve"> </w:t>
            </w:r>
            <w:r>
              <w:rPr>
                <w:rFonts w:ascii="Calibri"/>
                <w:spacing w:val="-1"/>
                <w:sz w:val="12"/>
              </w:rPr>
              <w:t>social</w:t>
            </w:r>
            <w:r>
              <w:rPr>
                <w:rFonts w:ascii="Calibri"/>
                <w:spacing w:val="12"/>
                <w:sz w:val="12"/>
              </w:rPr>
              <w:t xml:space="preserve"> </w:t>
            </w:r>
            <w:r>
              <w:rPr>
                <w:rFonts w:ascii="Calibri"/>
                <w:spacing w:val="-1"/>
                <w:sz w:val="12"/>
              </w:rPr>
              <w:t>impact</w:t>
            </w:r>
            <w:r>
              <w:rPr>
                <w:rFonts w:ascii="Calibri"/>
                <w:spacing w:val="7"/>
                <w:sz w:val="12"/>
              </w:rPr>
              <w:t xml:space="preserve"> </w:t>
            </w:r>
            <w:r>
              <w:rPr>
                <w:rFonts w:ascii="Calibri"/>
                <w:sz w:val="12"/>
              </w:rPr>
              <w:t>assessment),</w:t>
            </w:r>
            <w:r>
              <w:rPr>
                <w:rFonts w:ascii="Calibri"/>
                <w:spacing w:val="10"/>
                <w:sz w:val="12"/>
              </w:rPr>
              <w:t xml:space="preserve"> </w:t>
            </w:r>
            <w:r>
              <w:rPr>
                <w:rFonts w:ascii="Calibri"/>
                <w:spacing w:val="1"/>
                <w:sz w:val="12"/>
              </w:rPr>
              <w:t>(iv)</w:t>
            </w:r>
            <w:r>
              <w:rPr>
                <w:rFonts w:ascii="Calibri"/>
                <w:spacing w:val="13"/>
                <w:sz w:val="12"/>
              </w:rPr>
              <w:t xml:space="preserve"> </w:t>
            </w:r>
            <w:r>
              <w:rPr>
                <w:rFonts w:ascii="Calibri"/>
                <w:spacing w:val="-1"/>
                <w:sz w:val="12"/>
              </w:rPr>
              <w:t>capacity</w:t>
            </w:r>
            <w:r>
              <w:rPr>
                <w:rFonts w:ascii="Calibri"/>
                <w:spacing w:val="9"/>
                <w:sz w:val="12"/>
              </w:rPr>
              <w:t xml:space="preserve"> </w:t>
            </w:r>
            <w:r>
              <w:rPr>
                <w:rFonts w:ascii="Calibri"/>
                <w:sz w:val="12"/>
              </w:rPr>
              <w:t>building</w:t>
            </w:r>
            <w:r>
              <w:rPr>
                <w:rFonts w:ascii="Times New Roman"/>
                <w:spacing w:val="48"/>
                <w:w w:val="102"/>
                <w:sz w:val="12"/>
              </w:rPr>
              <w:t xml:space="preserve"> </w:t>
            </w:r>
            <w:r>
              <w:rPr>
                <w:rFonts w:ascii="Calibri"/>
                <w:sz w:val="12"/>
              </w:rPr>
              <w:t>for</w:t>
            </w:r>
            <w:r>
              <w:rPr>
                <w:rFonts w:ascii="Calibri"/>
                <w:spacing w:val="4"/>
                <w:sz w:val="12"/>
              </w:rPr>
              <w:t xml:space="preserve"> </w:t>
            </w:r>
            <w:r>
              <w:rPr>
                <w:rFonts w:ascii="Calibri"/>
                <w:spacing w:val="-1"/>
                <w:sz w:val="12"/>
              </w:rPr>
              <w:t>local</w:t>
            </w:r>
            <w:r>
              <w:rPr>
                <w:rFonts w:ascii="Calibri"/>
                <w:spacing w:val="13"/>
                <w:sz w:val="12"/>
              </w:rPr>
              <w:t xml:space="preserve"> </w:t>
            </w:r>
            <w:r>
              <w:rPr>
                <w:rFonts w:ascii="Calibri"/>
                <w:spacing w:val="1"/>
                <w:sz w:val="12"/>
              </w:rPr>
              <w:t>self</w:t>
            </w:r>
            <w:r>
              <w:rPr>
                <w:rFonts w:ascii="Calibri"/>
                <w:spacing w:val="11"/>
                <w:sz w:val="12"/>
              </w:rPr>
              <w:t xml:space="preserve"> </w:t>
            </w:r>
            <w:r>
              <w:rPr>
                <w:rFonts w:ascii="Calibri"/>
                <w:sz w:val="12"/>
              </w:rPr>
              <w:t>governements</w:t>
            </w:r>
            <w:r>
              <w:rPr>
                <w:rFonts w:ascii="Calibri"/>
                <w:spacing w:val="9"/>
                <w:sz w:val="12"/>
              </w:rPr>
              <w:t xml:space="preserve"> </w:t>
            </w:r>
            <w:r>
              <w:rPr>
                <w:rFonts w:ascii="Calibri"/>
                <w:sz w:val="12"/>
              </w:rPr>
              <w:t>(including</w:t>
            </w:r>
            <w:r>
              <w:rPr>
                <w:rFonts w:ascii="Calibri"/>
                <w:spacing w:val="6"/>
                <w:sz w:val="12"/>
              </w:rPr>
              <w:t xml:space="preserve"> </w:t>
            </w:r>
            <w:r>
              <w:rPr>
                <w:rFonts w:ascii="Calibri"/>
                <w:sz w:val="12"/>
              </w:rPr>
              <w:t>on</w:t>
            </w:r>
            <w:r>
              <w:rPr>
                <w:rFonts w:ascii="Times New Roman"/>
                <w:spacing w:val="30"/>
                <w:w w:val="102"/>
                <w:sz w:val="12"/>
              </w:rPr>
              <w:t xml:space="preserve"> </w:t>
            </w:r>
            <w:r>
              <w:rPr>
                <w:rFonts w:ascii="Calibri"/>
                <w:sz w:val="12"/>
              </w:rPr>
              <w:t>environmental</w:t>
            </w:r>
            <w:r>
              <w:rPr>
                <w:rFonts w:ascii="Calibri"/>
                <w:spacing w:val="10"/>
                <w:sz w:val="12"/>
              </w:rPr>
              <w:t xml:space="preserve"> </w:t>
            </w:r>
            <w:r>
              <w:rPr>
                <w:rFonts w:ascii="Calibri"/>
                <w:spacing w:val="-1"/>
                <w:sz w:val="12"/>
              </w:rPr>
              <w:t>and</w:t>
            </w:r>
            <w:r>
              <w:rPr>
                <w:rFonts w:ascii="Calibri"/>
                <w:spacing w:val="7"/>
                <w:sz w:val="12"/>
              </w:rPr>
              <w:t xml:space="preserve"> </w:t>
            </w:r>
            <w:r>
              <w:rPr>
                <w:rFonts w:ascii="Calibri"/>
                <w:spacing w:val="-1"/>
                <w:sz w:val="12"/>
              </w:rPr>
              <w:t>social</w:t>
            </w:r>
            <w:r>
              <w:rPr>
                <w:rFonts w:ascii="Calibri"/>
                <w:spacing w:val="11"/>
                <w:sz w:val="12"/>
              </w:rPr>
              <w:t xml:space="preserve"> </w:t>
            </w:r>
            <w:r>
              <w:rPr>
                <w:rFonts w:ascii="Calibri"/>
                <w:sz w:val="12"/>
              </w:rPr>
              <w:t>aspects),</w:t>
            </w:r>
            <w:r>
              <w:rPr>
                <w:rFonts w:ascii="Calibri"/>
                <w:spacing w:val="8"/>
                <w:sz w:val="12"/>
              </w:rPr>
              <w:t xml:space="preserve"> </w:t>
            </w:r>
            <w:r>
              <w:rPr>
                <w:rFonts w:ascii="Calibri"/>
                <w:sz w:val="12"/>
              </w:rPr>
              <w:t>(v)</w:t>
            </w:r>
            <w:r>
              <w:rPr>
                <w:rFonts w:ascii="Calibri"/>
                <w:spacing w:val="11"/>
                <w:sz w:val="12"/>
              </w:rPr>
              <w:t xml:space="preserve"> </w:t>
            </w:r>
            <w:r>
              <w:rPr>
                <w:rFonts w:ascii="Calibri"/>
                <w:sz w:val="12"/>
              </w:rPr>
              <w:t>awareness</w:t>
            </w:r>
            <w:r>
              <w:rPr>
                <w:rFonts w:ascii="Times New Roman"/>
                <w:spacing w:val="42"/>
                <w:w w:val="102"/>
                <w:sz w:val="12"/>
              </w:rPr>
              <w:t xml:space="preserve"> </w:t>
            </w:r>
            <w:r>
              <w:rPr>
                <w:rFonts w:ascii="Calibri"/>
                <w:sz w:val="12"/>
              </w:rPr>
              <w:t>raising,</w:t>
            </w:r>
            <w:r>
              <w:rPr>
                <w:rFonts w:ascii="Calibri"/>
                <w:spacing w:val="10"/>
                <w:sz w:val="12"/>
              </w:rPr>
              <w:t xml:space="preserve"> </w:t>
            </w:r>
            <w:r>
              <w:rPr>
                <w:rFonts w:ascii="Calibri"/>
                <w:spacing w:val="1"/>
                <w:sz w:val="12"/>
              </w:rPr>
              <w:t>(vi)</w:t>
            </w:r>
            <w:r>
              <w:rPr>
                <w:rFonts w:ascii="Calibri"/>
                <w:spacing w:val="14"/>
                <w:sz w:val="12"/>
              </w:rPr>
              <w:t xml:space="preserve"> </w:t>
            </w:r>
            <w:r>
              <w:rPr>
                <w:rFonts w:ascii="Calibri"/>
                <w:sz w:val="12"/>
              </w:rPr>
              <w:t>(including</w:t>
            </w:r>
            <w:r>
              <w:rPr>
                <w:rFonts w:ascii="Calibri"/>
                <w:spacing w:val="7"/>
                <w:sz w:val="12"/>
              </w:rPr>
              <w:t xml:space="preserve"> </w:t>
            </w:r>
            <w:r>
              <w:rPr>
                <w:rFonts w:ascii="Calibri"/>
                <w:sz w:val="12"/>
              </w:rPr>
              <w:t>a</w:t>
            </w:r>
            <w:r>
              <w:rPr>
                <w:rFonts w:ascii="Calibri"/>
                <w:spacing w:val="5"/>
                <w:sz w:val="12"/>
              </w:rPr>
              <w:t xml:space="preserve"> </w:t>
            </w:r>
            <w:r>
              <w:rPr>
                <w:rFonts w:ascii="Calibri"/>
                <w:spacing w:val="-1"/>
                <w:sz w:val="12"/>
              </w:rPr>
              <w:t>transversal</w:t>
            </w:r>
            <w:r>
              <w:rPr>
                <w:rFonts w:ascii="Calibri"/>
                <w:spacing w:val="13"/>
                <w:sz w:val="12"/>
              </w:rPr>
              <w:t xml:space="preserve"> </w:t>
            </w:r>
            <w:r>
              <w:rPr>
                <w:rFonts w:ascii="Calibri"/>
                <w:sz w:val="12"/>
              </w:rPr>
              <w:t>gender</w:t>
            </w:r>
            <w:r>
              <w:rPr>
                <w:rFonts w:ascii="Times New Roman"/>
                <w:spacing w:val="26"/>
                <w:w w:val="102"/>
                <w:sz w:val="12"/>
              </w:rPr>
              <w:t xml:space="preserve"> </w:t>
            </w:r>
            <w:r>
              <w:rPr>
                <w:rFonts w:ascii="Calibri"/>
                <w:spacing w:val="-2"/>
                <w:sz w:val="12"/>
              </w:rPr>
              <w:t>approach</w:t>
            </w:r>
            <w:r>
              <w:rPr>
                <w:rFonts w:ascii="Calibri"/>
                <w:spacing w:val="6"/>
                <w:sz w:val="12"/>
              </w:rPr>
              <w:t xml:space="preserve"> </w:t>
            </w:r>
            <w:r>
              <w:rPr>
                <w:rFonts w:ascii="Calibri"/>
                <w:sz w:val="12"/>
              </w:rPr>
              <w:t>for</w:t>
            </w:r>
            <w:r>
              <w:rPr>
                <w:rFonts w:ascii="Calibri"/>
                <w:spacing w:val="2"/>
                <w:sz w:val="12"/>
              </w:rPr>
              <w:t xml:space="preserve"> </w:t>
            </w:r>
            <w:r>
              <w:rPr>
                <w:rFonts w:ascii="Calibri"/>
                <w:sz w:val="12"/>
              </w:rPr>
              <w:t>the</w:t>
            </w:r>
            <w:r>
              <w:rPr>
                <w:rFonts w:ascii="Calibri"/>
                <w:spacing w:val="11"/>
                <w:sz w:val="12"/>
              </w:rPr>
              <w:t xml:space="preserve"> </w:t>
            </w:r>
            <w:r>
              <w:rPr>
                <w:rFonts w:ascii="Calibri"/>
                <w:sz w:val="12"/>
              </w:rPr>
              <w:t>previous</w:t>
            </w:r>
            <w:r>
              <w:rPr>
                <w:rFonts w:ascii="Calibri"/>
                <w:spacing w:val="6"/>
                <w:sz w:val="12"/>
              </w:rPr>
              <w:t xml:space="preserve"> </w:t>
            </w:r>
            <w:r>
              <w:rPr>
                <w:rFonts w:ascii="Calibri"/>
                <w:sz w:val="12"/>
              </w:rPr>
              <w:t>items),</w:t>
            </w:r>
            <w:r>
              <w:rPr>
                <w:rFonts w:ascii="Calibri"/>
                <w:spacing w:val="8"/>
                <w:sz w:val="12"/>
              </w:rPr>
              <w:t xml:space="preserve"> </w:t>
            </w:r>
            <w:r>
              <w:rPr>
                <w:rFonts w:ascii="Calibri"/>
                <w:spacing w:val="1"/>
                <w:sz w:val="12"/>
              </w:rPr>
              <w:t>(vii)</w:t>
            </w:r>
            <w:r>
              <w:rPr>
                <w:rFonts w:ascii="Calibri"/>
                <w:spacing w:val="10"/>
                <w:sz w:val="12"/>
              </w:rPr>
              <w:t xml:space="preserve"> </w:t>
            </w:r>
            <w:r>
              <w:rPr>
                <w:rFonts w:ascii="Calibri"/>
                <w:spacing w:val="1"/>
                <w:sz w:val="12"/>
              </w:rPr>
              <w:t>peer</w:t>
            </w:r>
            <w:r>
              <w:rPr>
                <w:rFonts w:ascii="Calibri"/>
                <w:spacing w:val="2"/>
                <w:sz w:val="12"/>
              </w:rPr>
              <w:t xml:space="preserve"> </w:t>
            </w:r>
            <w:r>
              <w:rPr>
                <w:rFonts w:ascii="Calibri"/>
                <w:sz w:val="12"/>
              </w:rPr>
              <w:t>to</w:t>
            </w:r>
            <w:r>
              <w:rPr>
                <w:rFonts w:ascii="Times New Roman"/>
                <w:spacing w:val="38"/>
                <w:w w:val="102"/>
                <w:sz w:val="12"/>
              </w:rPr>
              <w:t xml:space="preserve"> </w:t>
            </w:r>
            <w:r>
              <w:rPr>
                <w:rFonts w:ascii="Calibri"/>
                <w:spacing w:val="1"/>
                <w:sz w:val="12"/>
              </w:rPr>
              <w:t>peer</w:t>
            </w:r>
            <w:r>
              <w:rPr>
                <w:rFonts w:ascii="Calibri"/>
                <w:spacing w:val="4"/>
                <w:sz w:val="12"/>
              </w:rPr>
              <w:t xml:space="preserve"> </w:t>
            </w:r>
            <w:r>
              <w:rPr>
                <w:rFonts w:ascii="Calibri"/>
                <w:sz w:val="12"/>
              </w:rPr>
              <w:t>partnership</w:t>
            </w:r>
            <w:r>
              <w:rPr>
                <w:rFonts w:ascii="Calibri"/>
                <w:spacing w:val="10"/>
                <w:sz w:val="12"/>
              </w:rPr>
              <w:t xml:space="preserve"> </w:t>
            </w:r>
            <w:r>
              <w:rPr>
                <w:rFonts w:ascii="Calibri"/>
                <w:sz w:val="12"/>
              </w:rPr>
              <w:t>to</w:t>
            </w:r>
            <w:r>
              <w:rPr>
                <w:rFonts w:ascii="Calibri"/>
                <w:spacing w:val="8"/>
                <w:sz w:val="12"/>
              </w:rPr>
              <w:t xml:space="preserve"> </w:t>
            </w:r>
            <w:r>
              <w:rPr>
                <w:rFonts w:ascii="Calibri"/>
                <w:sz w:val="12"/>
              </w:rPr>
              <w:t>be</w:t>
            </w:r>
            <w:r>
              <w:rPr>
                <w:rFonts w:ascii="Calibri"/>
                <w:spacing w:val="13"/>
                <w:sz w:val="12"/>
              </w:rPr>
              <w:t xml:space="preserve"> </w:t>
            </w:r>
            <w:r>
              <w:rPr>
                <w:rFonts w:ascii="Calibri"/>
                <w:sz w:val="12"/>
              </w:rPr>
              <w:t>developed.</w:t>
            </w:r>
          </w:p>
        </w:tc>
        <w:tc>
          <w:tcPr>
            <w:tcW w:w="1236" w:type="dxa"/>
            <w:tcBorders>
              <w:top w:val="single" w:sz="8" w:space="0" w:color="000000"/>
              <w:left w:val="single" w:sz="8" w:space="0" w:color="000000"/>
              <w:bottom w:val="single" w:sz="8" w:space="0" w:color="000000"/>
              <w:right w:val="single" w:sz="8" w:space="0" w:color="000000"/>
            </w:tcBorders>
          </w:tcPr>
          <w:p w14:paraId="22075E84" w14:textId="77777777" w:rsidR="00D17C03" w:rsidRDefault="00D17C03">
            <w:pPr>
              <w:pStyle w:val="TableParagraph"/>
              <w:rPr>
                <w:rFonts w:ascii="Times New Roman" w:eastAsia="Times New Roman" w:hAnsi="Times New Roman" w:cs="Times New Roman"/>
                <w:sz w:val="12"/>
                <w:szCs w:val="12"/>
              </w:rPr>
            </w:pPr>
          </w:p>
          <w:p w14:paraId="0FC1B13E" w14:textId="77777777" w:rsidR="00D17C03" w:rsidRDefault="00D17C03">
            <w:pPr>
              <w:pStyle w:val="TableParagraph"/>
              <w:rPr>
                <w:rFonts w:ascii="Times New Roman" w:eastAsia="Times New Roman" w:hAnsi="Times New Roman" w:cs="Times New Roman"/>
                <w:sz w:val="12"/>
                <w:szCs w:val="12"/>
              </w:rPr>
            </w:pPr>
          </w:p>
          <w:p w14:paraId="14B94F59" w14:textId="77777777" w:rsidR="00D17C03" w:rsidRDefault="00D17C03">
            <w:pPr>
              <w:pStyle w:val="TableParagraph"/>
              <w:rPr>
                <w:rFonts w:ascii="Times New Roman" w:eastAsia="Times New Roman" w:hAnsi="Times New Roman" w:cs="Times New Roman"/>
                <w:sz w:val="12"/>
                <w:szCs w:val="12"/>
              </w:rPr>
            </w:pPr>
          </w:p>
          <w:p w14:paraId="2425C92C" w14:textId="77777777" w:rsidR="00D17C03" w:rsidRDefault="00D17C03">
            <w:pPr>
              <w:pStyle w:val="TableParagraph"/>
              <w:spacing w:before="91" w:line="266" w:lineRule="auto"/>
              <w:ind w:left="72" w:right="82" w:firstLine="342"/>
              <w:rPr>
                <w:rFonts w:ascii="Calibri" w:eastAsia="Calibri" w:hAnsi="Calibri" w:cs="Calibri"/>
                <w:sz w:val="12"/>
                <w:szCs w:val="12"/>
              </w:rPr>
            </w:pPr>
            <w:r>
              <w:rPr>
                <w:rFonts w:ascii="Calibri"/>
                <w:i/>
                <w:spacing w:val="1"/>
                <w:sz w:val="12"/>
              </w:rPr>
              <w:t>N</w:t>
            </w:r>
            <w:r>
              <w:rPr>
                <w:rFonts w:ascii="Calibri"/>
                <w:i/>
                <w:sz w:val="12"/>
              </w:rPr>
              <w:t>o</w:t>
            </w:r>
            <w:r>
              <w:rPr>
                <w:rFonts w:ascii="Times New Roman"/>
                <w:i/>
                <w:w w:val="102"/>
                <w:sz w:val="12"/>
              </w:rPr>
              <w:t xml:space="preserve"> </w:t>
            </w:r>
            <w:r>
              <w:rPr>
                <w:rFonts w:ascii="Calibri"/>
                <w:i/>
                <w:spacing w:val="-1"/>
                <w:sz w:val="12"/>
              </w:rPr>
              <w:t>experimentation</w:t>
            </w:r>
          </w:p>
        </w:tc>
        <w:tc>
          <w:tcPr>
            <w:tcW w:w="2157" w:type="dxa"/>
            <w:tcBorders>
              <w:top w:val="single" w:sz="8" w:space="0" w:color="000000"/>
              <w:left w:val="single" w:sz="8" w:space="0" w:color="000000"/>
              <w:bottom w:val="single" w:sz="8" w:space="0" w:color="000000"/>
              <w:right w:val="single" w:sz="8" w:space="0" w:color="000000"/>
            </w:tcBorders>
          </w:tcPr>
          <w:p w14:paraId="58A36D88" w14:textId="77777777" w:rsidR="00D17C03" w:rsidRDefault="00D17C03">
            <w:pPr>
              <w:pStyle w:val="TableParagraph"/>
              <w:rPr>
                <w:rFonts w:ascii="Times New Roman" w:eastAsia="Times New Roman" w:hAnsi="Times New Roman" w:cs="Times New Roman"/>
                <w:sz w:val="12"/>
                <w:szCs w:val="12"/>
              </w:rPr>
            </w:pPr>
          </w:p>
          <w:p w14:paraId="10ADDE5D" w14:textId="77777777" w:rsidR="00D17C03" w:rsidRDefault="00D17C03">
            <w:pPr>
              <w:pStyle w:val="TableParagraph"/>
              <w:rPr>
                <w:rFonts w:ascii="Times New Roman" w:eastAsia="Times New Roman" w:hAnsi="Times New Roman" w:cs="Times New Roman"/>
                <w:sz w:val="12"/>
                <w:szCs w:val="12"/>
              </w:rPr>
            </w:pPr>
          </w:p>
          <w:p w14:paraId="79385519" w14:textId="77777777" w:rsidR="00D17C03" w:rsidRDefault="00D17C03">
            <w:pPr>
              <w:pStyle w:val="TableParagraph"/>
              <w:spacing w:before="10"/>
              <w:rPr>
                <w:rFonts w:ascii="Times New Roman" w:eastAsia="Times New Roman" w:hAnsi="Times New Roman" w:cs="Times New Roman"/>
                <w:sz w:val="12"/>
                <w:szCs w:val="12"/>
              </w:rPr>
            </w:pPr>
          </w:p>
          <w:p w14:paraId="01258C95" w14:textId="77777777" w:rsidR="00D17C03" w:rsidRDefault="00D17C03">
            <w:pPr>
              <w:pStyle w:val="TableParagraph"/>
              <w:spacing w:line="266" w:lineRule="auto"/>
              <w:ind w:left="105" w:right="98" w:hanging="3"/>
              <w:jc w:val="center"/>
              <w:rPr>
                <w:rFonts w:ascii="Calibri" w:eastAsia="Calibri" w:hAnsi="Calibri" w:cs="Calibri"/>
                <w:sz w:val="12"/>
                <w:szCs w:val="12"/>
              </w:rPr>
            </w:pPr>
            <w:r>
              <w:rPr>
                <w:rFonts w:ascii="Calibri"/>
                <w:sz w:val="12"/>
              </w:rPr>
              <w:t>At</w:t>
            </w:r>
            <w:r>
              <w:rPr>
                <w:rFonts w:ascii="Calibri"/>
                <w:spacing w:val="3"/>
                <w:sz w:val="12"/>
              </w:rPr>
              <w:t xml:space="preserve"> </w:t>
            </w:r>
            <w:r>
              <w:rPr>
                <w:rFonts w:ascii="Calibri"/>
                <w:sz w:val="12"/>
              </w:rPr>
              <w:t>least</w:t>
            </w:r>
            <w:r>
              <w:rPr>
                <w:rFonts w:ascii="Calibri"/>
                <w:spacing w:val="4"/>
                <w:sz w:val="12"/>
              </w:rPr>
              <w:t xml:space="preserve"> </w:t>
            </w:r>
            <w:r>
              <w:rPr>
                <w:rFonts w:ascii="Calibri"/>
                <w:sz w:val="12"/>
              </w:rPr>
              <w:t>2</w:t>
            </w:r>
            <w:r>
              <w:rPr>
                <w:rFonts w:ascii="Calibri"/>
                <w:spacing w:val="-3"/>
                <w:sz w:val="12"/>
              </w:rPr>
              <w:t xml:space="preserve"> </w:t>
            </w:r>
            <w:r>
              <w:rPr>
                <w:rFonts w:ascii="Calibri"/>
                <w:spacing w:val="-1"/>
                <w:sz w:val="12"/>
              </w:rPr>
              <w:t>local</w:t>
            </w:r>
            <w:r>
              <w:rPr>
                <w:rFonts w:ascii="Calibri"/>
                <w:spacing w:val="9"/>
                <w:sz w:val="12"/>
              </w:rPr>
              <w:t xml:space="preserve"> </w:t>
            </w:r>
            <w:r>
              <w:rPr>
                <w:rFonts w:ascii="Calibri"/>
                <w:spacing w:val="1"/>
                <w:sz w:val="12"/>
              </w:rPr>
              <w:t>self</w:t>
            </w:r>
            <w:r>
              <w:rPr>
                <w:rFonts w:ascii="Times New Roman"/>
                <w:spacing w:val="25"/>
                <w:w w:val="102"/>
                <w:sz w:val="12"/>
              </w:rPr>
              <w:t xml:space="preserve"> </w:t>
            </w:r>
            <w:r>
              <w:rPr>
                <w:rFonts w:ascii="Calibri"/>
                <w:sz w:val="12"/>
              </w:rPr>
              <w:t>governements</w:t>
            </w:r>
            <w:r>
              <w:rPr>
                <w:rFonts w:ascii="Calibri"/>
                <w:spacing w:val="9"/>
                <w:sz w:val="12"/>
              </w:rPr>
              <w:t xml:space="preserve"> </w:t>
            </w:r>
            <w:r>
              <w:rPr>
                <w:rFonts w:ascii="Calibri"/>
                <w:spacing w:val="-2"/>
                <w:sz w:val="12"/>
              </w:rPr>
              <w:t>are</w:t>
            </w:r>
            <w:r>
              <w:rPr>
                <w:rFonts w:ascii="Calibri"/>
                <w:spacing w:val="13"/>
                <w:sz w:val="12"/>
              </w:rPr>
              <w:t xml:space="preserve"> </w:t>
            </w:r>
            <w:r>
              <w:rPr>
                <w:rFonts w:ascii="Calibri"/>
                <w:sz w:val="12"/>
              </w:rPr>
              <w:t>selected</w:t>
            </w:r>
            <w:r>
              <w:rPr>
                <w:rFonts w:ascii="Calibri"/>
                <w:spacing w:val="10"/>
                <w:sz w:val="12"/>
              </w:rPr>
              <w:t xml:space="preserve"> </w:t>
            </w:r>
            <w:r>
              <w:rPr>
                <w:rFonts w:ascii="Calibri"/>
                <w:sz w:val="12"/>
              </w:rPr>
              <w:t>to</w:t>
            </w:r>
            <w:r>
              <w:rPr>
                <w:rFonts w:ascii="Times New Roman"/>
                <w:spacing w:val="30"/>
                <w:w w:val="102"/>
                <w:sz w:val="12"/>
              </w:rPr>
              <w:t xml:space="preserve"> </w:t>
            </w:r>
            <w:r>
              <w:rPr>
                <w:rFonts w:ascii="Calibri"/>
                <w:sz w:val="12"/>
              </w:rPr>
              <w:t>develop</w:t>
            </w:r>
            <w:r>
              <w:rPr>
                <w:rFonts w:ascii="Calibri"/>
                <w:spacing w:val="7"/>
                <w:sz w:val="12"/>
              </w:rPr>
              <w:t xml:space="preserve"> </w:t>
            </w:r>
            <w:r>
              <w:rPr>
                <w:rFonts w:ascii="Calibri"/>
                <w:spacing w:val="-1"/>
                <w:sz w:val="12"/>
              </w:rPr>
              <w:t>local</w:t>
            </w:r>
            <w:r>
              <w:rPr>
                <w:rFonts w:ascii="Calibri"/>
                <w:spacing w:val="12"/>
                <w:sz w:val="12"/>
              </w:rPr>
              <w:t xml:space="preserve"> </w:t>
            </w:r>
            <w:r>
              <w:rPr>
                <w:rFonts w:ascii="Calibri"/>
                <w:spacing w:val="-1"/>
                <w:sz w:val="12"/>
              </w:rPr>
              <w:t>action</w:t>
            </w:r>
            <w:r>
              <w:rPr>
                <w:rFonts w:ascii="Calibri"/>
                <w:spacing w:val="8"/>
                <w:sz w:val="12"/>
              </w:rPr>
              <w:t xml:space="preserve"> </w:t>
            </w:r>
            <w:r>
              <w:rPr>
                <w:rFonts w:ascii="Calibri"/>
                <w:sz w:val="12"/>
              </w:rPr>
              <w:t>plans.</w:t>
            </w:r>
          </w:p>
        </w:tc>
      </w:tr>
      <w:tr w:rsidR="00D17C03" w14:paraId="014CA346" w14:textId="77777777" w:rsidTr="004B216B">
        <w:trPr>
          <w:trHeight w:hRule="exact" w:val="1484"/>
          <w:jc w:val="center"/>
        </w:trPr>
        <w:tc>
          <w:tcPr>
            <w:tcW w:w="934" w:type="dxa"/>
            <w:vMerge/>
            <w:tcBorders>
              <w:top w:val="nil"/>
              <w:left w:val="single" w:sz="4" w:space="0" w:color="000000"/>
              <w:bottom w:val="single" w:sz="8" w:space="0" w:color="000000"/>
              <w:right w:val="single" w:sz="8" w:space="0" w:color="000000"/>
            </w:tcBorders>
            <w:vAlign w:val="center"/>
            <w:hideMark/>
          </w:tcPr>
          <w:p w14:paraId="3CD581F3" w14:textId="77777777" w:rsidR="00D17C03" w:rsidRDefault="00D17C03">
            <w:pPr>
              <w:rPr>
                <w:rFonts w:ascii="Calibri" w:eastAsia="Calibri" w:hAnsi="Calibri" w:cs="Calibri"/>
                <w:sz w:val="12"/>
                <w:szCs w:val="12"/>
              </w:rPr>
            </w:pPr>
          </w:p>
        </w:tc>
        <w:tc>
          <w:tcPr>
            <w:tcW w:w="415" w:type="dxa"/>
            <w:tcBorders>
              <w:top w:val="single" w:sz="8" w:space="0" w:color="000000"/>
              <w:left w:val="single" w:sz="8" w:space="0" w:color="000000"/>
              <w:bottom w:val="single" w:sz="8" w:space="0" w:color="000000"/>
              <w:right w:val="single" w:sz="8" w:space="0" w:color="000000"/>
            </w:tcBorders>
          </w:tcPr>
          <w:p w14:paraId="65E70B33" w14:textId="77777777" w:rsidR="00D17C03" w:rsidRDefault="00D17C03">
            <w:pPr>
              <w:pStyle w:val="TableParagraph"/>
              <w:rPr>
                <w:rFonts w:ascii="Times New Roman" w:eastAsia="Times New Roman" w:hAnsi="Times New Roman" w:cs="Times New Roman"/>
                <w:sz w:val="12"/>
                <w:szCs w:val="12"/>
              </w:rPr>
            </w:pPr>
          </w:p>
          <w:p w14:paraId="6BA5836F" w14:textId="77777777" w:rsidR="00D17C03" w:rsidRDefault="00D17C03">
            <w:pPr>
              <w:pStyle w:val="TableParagraph"/>
              <w:rPr>
                <w:rFonts w:ascii="Times New Roman" w:eastAsia="Times New Roman" w:hAnsi="Times New Roman" w:cs="Times New Roman"/>
                <w:sz w:val="12"/>
                <w:szCs w:val="12"/>
              </w:rPr>
            </w:pPr>
          </w:p>
          <w:p w14:paraId="47B02658" w14:textId="77777777" w:rsidR="00D17C03" w:rsidRDefault="00D17C03">
            <w:pPr>
              <w:pStyle w:val="TableParagraph"/>
              <w:rPr>
                <w:rFonts w:ascii="Times New Roman" w:eastAsia="Times New Roman" w:hAnsi="Times New Roman" w:cs="Times New Roman"/>
                <w:sz w:val="12"/>
                <w:szCs w:val="12"/>
              </w:rPr>
            </w:pPr>
          </w:p>
          <w:p w14:paraId="4BBBE2E6" w14:textId="77777777" w:rsidR="00D17C03" w:rsidRDefault="00D17C03">
            <w:pPr>
              <w:pStyle w:val="TableParagraph"/>
              <w:rPr>
                <w:rFonts w:ascii="Times New Roman" w:eastAsia="Times New Roman" w:hAnsi="Times New Roman" w:cs="Times New Roman"/>
                <w:sz w:val="12"/>
                <w:szCs w:val="12"/>
              </w:rPr>
            </w:pPr>
          </w:p>
          <w:p w14:paraId="01FC5EBC" w14:textId="77777777" w:rsidR="00D17C03" w:rsidRDefault="00D17C03">
            <w:pPr>
              <w:pStyle w:val="TableParagraph"/>
              <w:spacing w:before="100"/>
              <w:ind w:left="15"/>
              <w:rPr>
                <w:rFonts w:ascii="Calibri" w:eastAsia="Calibri" w:hAnsi="Calibri" w:cs="Calibri"/>
                <w:sz w:val="12"/>
                <w:szCs w:val="12"/>
              </w:rPr>
            </w:pPr>
            <w:r>
              <w:rPr>
                <w:rFonts w:ascii="Calibri"/>
                <w:b/>
                <w:spacing w:val="-3"/>
                <w:sz w:val="12"/>
              </w:rPr>
              <w:t>3.1.3</w:t>
            </w:r>
          </w:p>
        </w:tc>
        <w:tc>
          <w:tcPr>
            <w:tcW w:w="2852" w:type="dxa"/>
            <w:tcBorders>
              <w:top w:val="single" w:sz="8" w:space="0" w:color="000000"/>
              <w:left w:val="single" w:sz="8" w:space="0" w:color="000000"/>
              <w:bottom w:val="single" w:sz="8" w:space="0" w:color="000000"/>
              <w:right w:val="single" w:sz="8" w:space="0" w:color="000000"/>
            </w:tcBorders>
            <w:hideMark/>
          </w:tcPr>
          <w:p w14:paraId="49CB0938" w14:textId="77777777" w:rsidR="00D17C03" w:rsidRDefault="00D17C03">
            <w:pPr>
              <w:pStyle w:val="TableParagraph"/>
              <w:spacing w:before="80"/>
              <w:ind w:left="15"/>
              <w:rPr>
                <w:rFonts w:ascii="Calibri" w:eastAsia="Calibri" w:hAnsi="Calibri" w:cs="Calibri"/>
                <w:sz w:val="12"/>
                <w:szCs w:val="12"/>
              </w:rPr>
            </w:pPr>
            <w:r>
              <w:rPr>
                <w:rFonts w:ascii="Calibri"/>
                <w:sz w:val="12"/>
              </w:rPr>
              <w:t>Pilot</w:t>
            </w:r>
            <w:r>
              <w:rPr>
                <w:rFonts w:ascii="Calibri"/>
                <w:spacing w:val="10"/>
                <w:sz w:val="12"/>
              </w:rPr>
              <w:t xml:space="preserve"> </w:t>
            </w:r>
            <w:r>
              <w:rPr>
                <w:rFonts w:ascii="Calibri"/>
                <w:sz w:val="12"/>
              </w:rPr>
              <w:t>cities</w:t>
            </w:r>
            <w:r>
              <w:rPr>
                <w:rFonts w:ascii="Calibri"/>
                <w:spacing w:val="12"/>
                <w:sz w:val="12"/>
              </w:rPr>
              <w:t xml:space="preserve"> </w:t>
            </w:r>
            <w:r>
              <w:rPr>
                <w:rFonts w:ascii="Calibri"/>
                <w:spacing w:val="-1"/>
                <w:sz w:val="12"/>
              </w:rPr>
              <w:t>and</w:t>
            </w:r>
            <w:r>
              <w:rPr>
                <w:rFonts w:ascii="Calibri"/>
                <w:spacing w:val="13"/>
                <w:sz w:val="12"/>
              </w:rPr>
              <w:t xml:space="preserve"> </w:t>
            </w:r>
            <w:r>
              <w:rPr>
                <w:rFonts w:ascii="Calibri"/>
                <w:sz w:val="12"/>
              </w:rPr>
              <w:t>municipalities</w:t>
            </w:r>
            <w:r>
              <w:rPr>
                <w:rFonts w:ascii="Calibri"/>
                <w:spacing w:val="12"/>
                <w:sz w:val="12"/>
              </w:rPr>
              <w:t xml:space="preserve"> </w:t>
            </w:r>
            <w:r>
              <w:rPr>
                <w:rFonts w:ascii="Calibri"/>
                <w:sz w:val="12"/>
              </w:rPr>
              <w:t>selected</w:t>
            </w:r>
            <w:r>
              <w:rPr>
                <w:rFonts w:ascii="Calibri"/>
                <w:spacing w:val="12"/>
                <w:sz w:val="12"/>
              </w:rPr>
              <w:t xml:space="preserve"> </w:t>
            </w:r>
            <w:r>
              <w:rPr>
                <w:rFonts w:ascii="Calibri"/>
                <w:sz w:val="12"/>
              </w:rPr>
              <w:t>for:</w:t>
            </w:r>
          </w:p>
          <w:p w14:paraId="0D2D88A9" w14:textId="77777777" w:rsidR="00D17C03" w:rsidRDefault="00D17C03" w:rsidP="00684C41">
            <w:pPr>
              <w:pStyle w:val="ListParagraph"/>
              <w:numPr>
                <w:ilvl w:val="0"/>
                <w:numId w:val="63"/>
              </w:numPr>
              <w:tabs>
                <w:tab w:val="left" w:pos="154"/>
              </w:tabs>
              <w:spacing w:before="16" w:line="266" w:lineRule="auto"/>
              <w:ind w:right="34" w:firstLine="0"/>
              <w:jc w:val="left"/>
              <w:rPr>
                <w:rFonts w:ascii="Calibri" w:hAnsi="Calibri" w:cs="Calibri"/>
                <w:sz w:val="12"/>
                <w:szCs w:val="12"/>
              </w:rPr>
            </w:pPr>
            <w:r>
              <w:rPr>
                <w:rFonts w:ascii="Calibri"/>
                <w:spacing w:val="-1"/>
                <w:sz w:val="12"/>
              </w:rPr>
              <w:t>an</w:t>
            </w:r>
            <w:r>
              <w:rPr>
                <w:rFonts w:ascii="Calibri"/>
                <w:spacing w:val="10"/>
                <w:sz w:val="12"/>
              </w:rPr>
              <w:t xml:space="preserve"> </w:t>
            </w:r>
            <w:r>
              <w:rPr>
                <w:rFonts w:ascii="Calibri"/>
                <w:sz w:val="12"/>
              </w:rPr>
              <w:t>assessment</w:t>
            </w:r>
            <w:r>
              <w:rPr>
                <w:rFonts w:ascii="Calibri"/>
                <w:spacing w:val="8"/>
                <w:sz w:val="12"/>
              </w:rPr>
              <w:t xml:space="preserve"> </w:t>
            </w:r>
            <w:r>
              <w:rPr>
                <w:rFonts w:ascii="Calibri"/>
                <w:sz w:val="12"/>
              </w:rPr>
              <w:t>of</w:t>
            </w:r>
            <w:r>
              <w:rPr>
                <w:rFonts w:ascii="Calibri"/>
                <w:spacing w:val="13"/>
                <w:sz w:val="12"/>
              </w:rPr>
              <w:t xml:space="preserve"> </w:t>
            </w:r>
            <w:r>
              <w:rPr>
                <w:rFonts w:ascii="Calibri"/>
                <w:sz w:val="12"/>
              </w:rPr>
              <w:t>adaptation/mitigation</w:t>
            </w:r>
            <w:r>
              <w:rPr>
                <w:spacing w:val="26"/>
                <w:w w:val="102"/>
                <w:sz w:val="12"/>
              </w:rPr>
              <w:t xml:space="preserve"> </w:t>
            </w:r>
            <w:r>
              <w:rPr>
                <w:rFonts w:ascii="Calibri"/>
                <w:sz w:val="12"/>
              </w:rPr>
              <w:t>priority</w:t>
            </w:r>
            <w:r>
              <w:rPr>
                <w:rFonts w:ascii="Calibri"/>
                <w:spacing w:val="8"/>
                <w:sz w:val="12"/>
              </w:rPr>
              <w:t xml:space="preserve"> </w:t>
            </w:r>
            <w:r>
              <w:rPr>
                <w:rFonts w:ascii="Calibri"/>
                <w:sz w:val="12"/>
              </w:rPr>
              <w:t>needs</w:t>
            </w:r>
            <w:r>
              <w:rPr>
                <w:rFonts w:ascii="Calibri"/>
                <w:spacing w:val="9"/>
                <w:sz w:val="12"/>
              </w:rPr>
              <w:t xml:space="preserve"> </w:t>
            </w:r>
            <w:r>
              <w:rPr>
                <w:rFonts w:ascii="Calibri"/>
                <w:sz w:val="12"/>
              </w:rPr>
              <w:t>(participatory</w:t>
            </w:r>
            <w:r>
              <w:rPr>
                <w:rFonts w:ascii="Calibri"/>
                <w:spacing w:val="9"/>
                <w:sz w:val="12"/>
              </w:rPr>
              <w:t xml:space="preserve"> </w:t>
            </w:r>
            <w:r>
              <w:rPr>
                <w:rFonts w:ascii="Calibri"/>
                <w:sz w:val="12"/>
              </w:rPr>
              <w:t>diagnosis</w:t>
            </w:r>
            <w:r>
              <w:rPr>
                <w:rFonts w:ascii="Calibri"/>
                <w:spacing w:val="9"/>
                <w:sz w:val="12"/>
              </w:rPr>
              <w:t xml:space="preserve"> </w:t>
            </w:r>
            <w:r>
              <w:rPr>
                <w:rFonts w:ascii="Calibri"/>
                <w:sz w:val="12"/>
              </w:rPr>
              <w:t>on</w:t>
            </w:r>
            <w:r>
              <w:rPr>
                <w:spacing w:val="24"/>
                <w:w w:val="102"/>
                <w:sz w:val="12"/>
              </w:rPr>
              <w:t xml:space="preserve"> </w:t>
            </w:r>
            <w:r>
              <w:rPr>
                <w:rFonts w:ascii="Calibri"/>
                <w:sz w:val="12"/>
              </w:rPr>
              <w:t>climate</w:t>
            </w:r>
            <w:r>
              <w:rPr>
                <w:rFonts w:ascii="Calibri"/>
                <w:spacing w:val="11"/>
                <w:sz w:val="12"/>
              </w:rPr>
              <w:t xml:space="preserve"> </w:t>
            </w:r>
            <w:r>
              <w:rPr>
                <w:rFonts w:ascii="Calibri"/>
                <w:spacing w:val="-1"/>
                <w:sz w:val="12"/>
              </w:rPr>
              <w:t>change</w:t>
            </w:r>
            <w:r>
              <w:rPr>
                <w:rFonts w:ascii="Calibri"/>
                <w:spacing w:val="12"/>
                <w:sz w:val="12"/>
              </w:rPr>
              <w:t xml:space="preserve"> </w:t>
            </w:r>
            <w:r>
              <w:rPr>
                <w:rFonts w:ascii="Calibri"/>
                <w:sz w:val="12"/>
              </w:rPr>
              <w:t>risks</w:t>
            </w:r>
            <w:r>
              <w:rPr>
                <w:rFonts w:ascii="Calibri"/>
                <w:spacing w:val="7"/>
                <w:sz w:val="12"/>
              </w:rPr>
              <w:t xml:space="preserve"> </w:t>
            </w:r>
            <w:r>
              <w:rPr>
                <w:rFonts w:ascii="Calibri"/>
                <w:sz w:val="12"/>
              </w:rPr>
              <w:t>assessment,</w:t>
            </w:r>
            <w:r>
              <w:rPr>
                <w:rFonts w:ascii="Calibri"/>
                <w:spacing w:val="9"/>
                <w:sz w:val="12"/>
              </w:rPr>
              <w:t xml:space="preserve"> </w:t>
            </w:r>
            <w:r>
              <w:rPr>
                <w:rFonts w:ascii="Calibri"/>
                <w:spacing w:val="-1"/>
                <w:sz w:val="12"/>
              </w:rPr>
              <w:t>adaptation</w:t>
            </w:r>
            <w:r>
              <w:rPr>
                <w:spacing w:val="38"/>
                <w:w w:val="102"/>
                <w:sz w:val="12"/>
              </w:rPr>
              <w:t xml:space="preserve"> </w:t>
            </w:r>
            <w:r>
              <w:rPr>
                <w:rFonts w:ascii="Calibri"/>
                <w:sz w:val="12"/>
              </w:rPr>
              <w:t>option</w:t>
            </w:r>
            <w:r>
              <w:rPr>
                <w:rFonts w:ascii="Calibri"/>
                <w:spacing w:val="5"/>
                <w:sz w:val="12"/>
              </w:rPr>
              <w:t xml:space="preserve"> </w:t>
            </w:r>
            <w:r>
              <w:rPr>
                <w:rFonts w:ascii="Calibri"/>
                <w:sz w:val="12"/>
              </w:rPr>
              <w:t>-</w:t>
            </w:r>
            <w:r>
              <w:rPr>
                <w:rFonts w:ascii="Calibri"/>
                <w:spacing w:val="8"/>
                <w:sz w:val="12"/>
              </w:rPr>
              <w:t xml:space="preserve"> </w:t>
            </w:r>
            <w:r>
              <w:rPr>
                <w:rFonts w:ascii="Calibri"/>
                <w:spacing w:val="1"/>
                <w:sz w:val="12"/>
              </w:rPr>
              <w:t>if</w:t>
            </w:r>
            <w:r>
              <w:rPr>
                <w:rFonts w:ascii="Calibri"/>
                <w:spacing w:val="9"/>
                <w:sz w:val="12"/>
              </w:rPr>
              <w:t xml:space="preserve"> </w:t>
            </w:r>
            <w:r>
              <w:rPr>
                <w:rFonts w:ascii="Calibri"/>
                <w:sz w:val="12"/>
              </w:rPr>
              <w:t xml:space="preserve">possible </w:t>
            </w:r>
            <w:r>
              <w:rPr>
                <w:rFonts w:ascii="Calibri"/>
                <w:spacing w:val="15"/>
                <w:sz w:val="12"/>
              </w:rPr>
              <w:t xml:space="preserve"> </w:t>
            </w:r>
            <w:r>
              <w:rPr>
                <w:rFonts w:ascii="Calibri"/>
                <w:sz w:val="12"/>
              </w:rPr>
              <w:t>including</w:t>
            </w:r>
            <w:r>
              <w:rPr>
                <w:rFonts w:ascii="Calibri"/>
                <w:spacing w:val="3"/>
                <w:sz w:val="12"/>
              </w:rPr>
              <w:t xml:space="preserve"> </w:t>
            </w:r>
            <w:r>
              <w:rPr>
                <w:rFonts w:ascii="Calibri"/>
                <w:spacing w:val="-1"/>
                <w:sz w:val="12"/>
              </w:rPr>
              <w:t>nature</w:t>
            </w:r>
            <w:r>
              <w:rPr>
                <w:rFonts w:ascii="Calibri"/>
                <w:spacing w:val="9"/>
                <w:sz w:val="12"/>
              </w:rPr>
              <w:t xml:space="preserve"> </w:t>
            </w:r>
            <w:r>
              <w:rPr>
                <w:rFonts w:ascii="Calibri"/>
                <w:sz w:val="12"/>
              </w:rPr>
              <w:t>based</w:t>
            </w:r>
            <w:r>
              <w:rPr>
                <w:spacing w:val="28"/>
                <w:w w:val="102"/>
                <w:sz w:val="12"/>
              </w:rPr>
              <w:t xml:space="preserve"> </w:t>
            </w:r>
            <w:r>
              <w:rPr>
                <w:rFonts w:ascii="Calibri"/>
                <w:sz w:val="12"/>
              </w:rPr>
              <w:t>solutions-</w:t>
            </w:r>
            <w:r>
              <w:rPr>
                <w:rFonts w:ascii="Calibri"/>
                <w:spacing w:val="10"/>
                <w:sz w:val="12"/>
              </w:rPr>
              <w:t xml:space="preserve"> </w:t>
            </w:r>
            <w:r>
              <w:rPr>
                <w:rFonts w:ascii="Calibri"/>
                <w:spacing w:val="-1"/>
                <w:sz w:val="12"/>
              </w:rPr>
              <w:t>and</w:t>
            </w:r>
            <w:r>
              <w:rPr>
                <w:rFonts w:ascii="Calibri"/>
                <w:spacing w:val="7"/>
                <w:sz w:val="12"/>
              </w:rPr>
              <w:t xml:space="preserve"> </w:t>
            </w:r>
            <w:r>
              <w:rPr>
                <w:rFonts w:ascii="Calibri"/>
                <w:sz w:val="12"/>
              </w:rPr>
              <w:t>plan,</w:t>
            </w:r>
            <w:r>
              <w:rPr>
                <w:rFonts w:ascii="Calibri"/>
                <w:spacing w:val="8"/>
                <w:sz w:val="12"/>
              </w:rPr>
              <w:t xml:space="preserve"> </w:t>
            </w:r>
            <w:r>
              <w:rPr>
                <w:rFonts w:ascii="Calibri"/>
                <w:spacing w:val="-1"/>
                <w:sz w:val="12"/>
              </w:rPr>
              <w:t>capacity</w:t>
            </w:r>
            <w:r>
              <w:rPr>
                <w:rFonts w:ascii="Calibri"/>
                <w:spacing w:val="8"/>
                <w:sz w:val="12"/>
              </w:rPr>
              <w:t xml:space="preserve"> </w:t>
            </w:r>
            <w:r>
              <w:rPr>
                <w:rFonts w:ascii="Calibri"/>
                <w:sz w:val="12"/>
              </w:rPr>
              <w:t>assessment),</w:t>
            </w:r>
          </w:p>
          <w:p w14:paraId="26E0614F" w14:textId="77777777" w:rsidR="00D17C03" w:rsidRDefault="00D17C03" w:rsidP="00684C41">
            <w:pPr>
              <w:pStyle w:val="ListParagraph"/>
              <w:numPr>
                <w:ilvl w:val="0"/>
                <w:numId w:val="63"/>
              </w:numPr>
              <w:tabs>
                <w:tab w:val="left" w:pos="187"/>
              </w:tabs>
              <w:spacing w:line="266" w:lineRule="auto"/>
              <w:ind w:right="616" w:firstLine="0"/>
              <w:jc w:val="left"/>
              <w:rPr>
                <w:rFonts w:ascii="Calibri" w:hAnsi="Calibri" w:cs="Calibri"/>
                <w:sz w:val="12"/>
                <w:szCs w:val="12"/>
              </w:rPr>
            </w:pPr>
            <w:r>
              <w:rPr>
                <w:rFonts w:ascii="Calibri"/>
                <w:sz w:val="12"/>
              </w:rPr>
              <w:t>the</w:t>
            </w:r>
            <w:r>
              <w:rPr>
                <w:rFonts w:ascii="Calibri"/>
                <w:spacing w:val="10"/>
                <w:sz w:val="12"/>
              </w:rPr>
              <w:t xml:space="preserve"> </w:t>
            </w:r>
            <w:r>
              <w:rPr>
                <w:rFonts w:ascii="Calibri"/>
                <w:sz w:val="12"/>
              </w:rPr>
              <w:t>identification</w:t>
            </w:r>
            <w:r>
              <w:rPr>
                <w:rFonts w:ascii="Calibri"/>
                <w:spacing w:val="6"/>
                <w:sz w:val="12"/>
              </w:rPr>
              <w:t xml:space="preserve"> </w:t>
            </w:r>
            <w:r>
              <w:rPr>
                <w:rFonts w:ascii="Calibri"/>
                <w:sz w:val="12"/>
              </w:rPr>
              <w:t>of</w:t>
            </w:r>
            <w:r>
              <w:rPr>
                <w:rFonts w:ascii="Calibri"/>
                <w:spacing w:val="9"/>
                <w:sz w:val="12"/>
              </w:rPr>
              <w:t xml:space="preserve"> </w:t>
            </w:r>
            <w:r>
              <w:rPr>
                <w:rFonts w:ascii="Calibri"/>
                <w:sz w:val="12"/>
              </w:rPr>
              <w:t>a</w:t>
            </w:r>
            <w:r>
              <w:rPr>
                <w:rFonts w:ascii="Calibri"/>
                <w:spacing w:val="2"/>
                <w:sz w:val="12"/>
              </w:rPr>
              <w:t xml:space="preserve"> </w:t>
            </w:r>
            <w:r>
              <w:rPr>
                <w:rFonts w:ascii="Calibri"/>
                <w:sz w:val="12"/>
              </w:rPr>
              <w:t>pipe</w:t>
            </w:r>
            <w:r>
              <w:rPr>
                <w:rFonts w:ascii="Calibri"/>
                <w:spacing w:val="11"/>
                <w:sz w:val="12"/>
              </w:rPr>
              <w:t xml:space="preserve"> </w:t>
            </w:r>
            <w:r>
              <w:rPr>
                <w:rFonts w:ascii="Calibri"/>
                <w:sz w:val="12"/>
              </w:rPr>
              <w:t>of</w:t>
            </w:r>
            <w:r>
              <w:rPr>
                <w:spacing w:val="24"/>
                <w:w w:val="102"/>
                <w:sz w:val="12"/>
              </w:rPr>
              <w:t xml:space="preserve"> </w:t>
            </w:r>
            <w:r>
              <w:rPr>
                <w:rFonts w:ascii="Calibri"/>
                <w:sz w:val="12"/>
              </w:rPr>
              <w:t>adaptation/mitigation  projects.</w:t>
            </w:r>
          </w:p>
        </w:tc>
        <w:tc>
          <w:tcPr>
            <w:tcW w:w="1073" w:type="dxa"/>
            <w:tcBorders>
              <w:top w:val="single" w:sz="8" w:space="0" w:color="000000"/>
              <w:left w:val="single" w:sz="8" w:space="0" w:color="000000"/>
              <w:bottom w:val="single" w:sz="8" w:space="0" w:color="000000"/>
              <w:right w:val="single" w:sz="8" w:space="0" w:color="000000"/>
            </w:tcBorders>
          </w:tcPr>
          <w:p w14:paraId="0901EA18" w14:textId="77777777" w:rsidR="00D17C03" w:rsidRDefault="00D17C03">
            <w:pPr>
              <w:pStyle w:val="TableParagraph"/>
              <w:rPr>
                <w:rFonts w:ascii="Times New Roman" w:eastAsia="Times New Roman" w:hAnsi="Times New Roman" w:cs="Times New Roman"/>
                <w:sz w:val="12"/>
                <w:szCs w:val="12"/>
              </w:rPr>
            </w:pPr>
          </w:p>
          <w:p w14:paraId="297E5EC1" w14:textId="77777777" w:rsidR="00D17C03" w:rsidRDefault="00D17C03">
            <w:pPr>
              <w:pStyle w:val="TableParagraph"/>
              <w:rPr>
                <w:rFonts w:ascii="Times New Roman" w:eastAsia="Times New Roman" w:hAnsi="Times New Roman" w:cs="Times New Roman"/>
                <w:sz w:val="12"/>
                <w:szCs w:val="12"/>
              </w:rPr>
            </w:pPr>
          </w:p>
          <w:p w14:paraId="7005E941" w14:textId="77777777" w:rsidR="00D17C03" w:rsidRDefault="00D17C03">
            <w:pPr>
              <w:pStyle w:val="TableParagraph"/>
              <w:rPr>
                <w:rFonts w:ascii="Times New Roman" w:eastAsia="Times New Roman" w:hAnsi="Times New Roman" w:cs="Times New Roman"/>
                <w:sz w:val="12"/>
                <w:szCs w:val="12"/>
              </w:rPr>
            </w:pPr>
          </w:p>
          <w:p w14:paraId="2DD245F8" w14:textId="77777777" w:rsidR="00D17C03" w:rsidRDefault="00D17C03">
            <w:pPr>
              <w:pStyle w:val="TableParagraph"/>
              <w:spacing w:before="7"/>
              <w:rPr>
                <w:rFonts w:ascii="Times New Roman" w:eastAsia="Times New Roman" w:hAnsi="Times New Roman" w:cs="Times New Roman"/>
                <w:sz w:val="13"/>
                <w:szCs w:val="13"/>
              </w:rPr>
            </w:pPr>
          </w:p>
          <w:p w14:paraId="76D30F89" w14:textId="77777777" w:rsidR="00D17C03" w:rsidRDefault="00D17C03">
            <w:pPr>
              <w:pStyle w:val="TableParagraph"/>
              <w:spacing w:line="266" w:lineRule="auto"/>
              <w:ind w:left="113" w:right="37" w:hanging="90"/>
              <w:rPr>
                <w:rFonts w:ascii="Calibri" w:eastAsia="Calibri" w:hAnsi="Calibri" w:cs="Calibri"/>
                <w:sz w:val="12"/>
                <w:szCs w:val="12"/>
              </w:rPr>
            </w:pPr>
            <w:r>
              <w:rPr>
                <w:rFonts w:ascii="Calibri"/>
                <w:i/>
                <w:spacing w:val="-1"/>
                <w:sz w:val="12"/>
              </w:rPr>
              <w:t>Climate</w:t>
            </w:r>
            <w:r>
              <w:rPr>
                <w:rFonts w:ascii="Calibri"/>
                <w:i/>
                <w:spacing w:val="15"/>
                <w:sz w:val="12"/>
              </w:rPr>
              <w:t xml:space="preserve"> </w:t>
            </w:r>
            <w:r>
              <w:rPr>
                <w:rFonts w:ascii="Calibri"/>
                <w:i/>
                <w:sz w:val="12"/>
              </w:rPr>
              <w:t>Change</w:t>
            </w:r>
            <w:r>
              <w:rPr>
                <w:rFonts w:ascii="Times New Roman"/>
                <w:i/>
                <w:spacing w:val="25"/>
                <w:w w:val="102"/>
                <w:sz w:val="12"/>
              </w:rPr>
              <w:t xml:space="preserve"> </w:t>
            </w:r>
            <w:r>
              <w:rPr>
                <w:rFonts w:ascii="Calibri"/>
                <w:i/>
                <w:spacing w:val="-1"/>
                <w:sz w:val="12"/>
              </w:rPr>
              <w:t>Department</w:t>
            </w:r>
          </w:p>
        </w:tc>
        <w:tc>
          <w:tcPr>
            <w:tcW w:w="1318" w:type="dxa"/>
            <w:tcBorders>
              <w:top w:val="single" w:sz="8" w:space="0" w:color="000000"/>
              <w:left w:val="single" w:sz="8" w:space="0" w:color="000000"/>
              <w:bottom w:val="single" w:sz="8" w:space="0" w:color="000000"/>
              <w:right w:val="single" w:sz="8" w:space="0" w:color="000000"/>
            </w:tcBorders>
          </w:tcPr>
          <w:p w14:paraId="1A07EFCF" w14:textId="77777777" w:rsidR="00D17C03" w:rsidRDefault="00D17C03">
            <w:pPr>
              <w:pStyle w:val="TableParagraph"/>
              <w:rPr>
                <w:rFonts w:ascii="Times New Roman" w:eastAsia="Times New Roman" w:hAnsi="Times New Roman" w:cs="Times New Roman"/>
                <w:sz w:val="12"/>
                <w:szCs w:val="12"/>
              </w:rPr>
            </w:pPr>
          </w:p>
          <w:p w14:paraId="3D87A78C" w14:textId="77777777" w:rsidR="00D17C03" w:rsidRDefault="00D17C03">
            <w:pPr>
              <w:pStyle w:val="TableParagraph"/>
              <w:spacing w:before="106" w:line="266" w:lineRule="auto"/>
              <w:ind w:left="390" w:right="391"/>
              <w:jc w:val="center"/>
              <w:rPr>
                <w:rFonts w:ascii="Calibri" w:eastAsia="Calibri" w:hAnsi="Calibri" w:cs="Calibri"/>
                <w:sz w:val="12"/>
                <w:szCs w:val="12"/>
              </w:rPr>
            </w:pPr>
            <w:r>
              <w:rPr>
                <w:rFonts w:ascii="Calibri"/>
                <w:i/>
                <w:spacing w:val="-1"/>
                <w:sz w:val="12"/>
              </w:rPr>
              <w:t>MCTI</w:t>
            </w:r>
            <w:r>
              <w:rPr>
                <w:rFonts w:ascii="Times New Roman"/>
                <w:i/>
                <w:spacing w:val="23"/>
                <w:w w:val="102"/>
                <w:sz w:val="12"/>
              </w:rPr>
              <w:t xml:space="preserve"> </w:t>
            </w:r>
            <w:r>
              <w:rPr>
                <w:rFonts w:ascii="Calibri"/>
                <w:i/>
                <w:sz w:val="12"/>
              </w:rPr>
              <w:t>MOF</w:t>
            </w:r>
          </w:p>
          <w:p w14:paraId="18338D6A" w14:textId="77777777" w:rsidR="00D17C03" w:rsidRDefault="00D17C03">
            <w:pPr>
              <w:pStyle w:val="TableParagraph"/>
              <w:spacing w:line="266" w:lineRule="auto"/>
              <w:ind w:left="88" w:right="96" w:firstLine="228"/>
              <w:rPr>
                <w:rFonts w:ascii="Calibri" w:eastAsia="Calibri" w:hAnsi="Calibri" w:cs="Calibri"/>
                <w:sz w:val="12"/>
                <w:szCs w:val="12"/>
              </w:rPr>
            </w:pPr>
            <w:r>
              <w:rPr>
                <w:rFonts w:ascii="Calibri"/>
                <w:i/>
                <w:sz w:val="12"/>
              </w:rPr>
              <w:t>MinAgri</w:t>
            </w:r>
            <w:r>
              <w:rPr>
                <w:rFonts w:ascii="Times New Roman"/>
                <w:i/>
                <w:spacing w:val="21"/>
                <w:w w:val="102"/>
                <w:sz w:val="12"/>
              </w:rPr>
              <w:t xml:space="preserve"> </w:t>
            </w:r>
            <w:r>
              <w:rPr>
                <w:rFonts w:ascii="Calibri"/>
                <w:i/>
                <w:spacing w:val="-1"/>
                <w:sz w:val="12"/>
              </w:rPr>
              <w:t>MEP</w:t>
            </w:r>
            <w:r>
              <w:rPr>
                <w:rFonts w:ascii="Calibri"/>
                <w:i/>
                <w:spacing w:val="13"/>
                <w:sz w:val="12"/>
              </w:rPr>
              <w:t xml:space="preserve"> </w:t>
            </w:r>
            <w:r>
              <w:rPr>
                <w:rFonts w:ascii="Calibri"/>
                <w:i/>
                <w:sz w:val="12"/>
              </w:rPr>
              <w:t>(Self-Local</w:t>
            </w:r>
            <w:r>
              <w:rPr>
                <w:rFonts w:ascii="Times New Roman"/>
                <w:i/>
                <w:spacing w:val="23"/>
                <w:w w:val="102"/>
                <w:sz w:val="12"/>
              </w:rPr>
              <w:t xml:space="preserve"> </w:t>
            </w:r>
            <w:r>
              <w:rPr>
                <w:rFonts w:ascii="Calibri"/>
                <w:i/>
                <w:spacing w:val="-1"/>
                <w:sz w:val="12"/>
              </w:rPr>
              <w:t>Government</w:t>
            </w:r>
            <w:r>
              <w:rPr>
                <w:rFonts w:ascii="Calibri"/>
                <w:i/>
                <w:spacing w:val="13"/>
                <w:sz w:val="12"/>
              </w:rPr>
              <w:t xml:space="preserve"> </w:t>
            </w:r>
            <w:r>
              <w:rPr>
                <w:rFonts w:ascii="Calibri"/>
                <w:i/>
                <w:sz w:val="12"/>
              </w:rPr>
              <w:t>Unit</w:t>
            </w:r>
          </w:p>
          <w:p w14:paraId="0CC4D009" w14:textId="77777777" w:rsidR="00D17C03" w:rsidRDefault="00D17C03">
            <w:pPr>
              <w:pStyle w:val="TableParagraph"/>
              <w:ind w:right="10"/>
              <w:jc w:val="center"/>
              <w:rPr>
                <w:rFonts w:ascii="Calibri" w:eastAsia="Calibri" w:hAnsi="Calibri" w:cs="Calibri"/>
                <w:sz w:val="12"/>
                <w:szCs w:val="12"/>
              </w:rPr>
            </w:pPr>
            <w:r>
              <w:rPr>
                <w:rFonts w:ascii="Calibri"/>
                <w:i/>
                <w:spacing w:val="-1"/>
                <w:sz w:val="12"/>
              </w:rPr>
              <w:t>Department)</w:t>
            </w:r>
          </w:p>
        </w:tc>
        <w:tc>
          <w:tcPr>
            <w:tcW w:w="3195" w:type="dxa"/>
            <w:vMerge/>
            <w:tcBorders>
              <w:top w:val="single" w:sz="8" w:space="0" w:color="000000"/>
              <w:left w:val="single" w:sz="8" w:space="0" w:color="000000"/>
              <w:bottom w:val="single" w:sz="8" w:space="0" w:color="000000"/>
              <w:right w:val="single" w:sz="8" w:space="0" w:color="000000"/>
            </w:tcBorders>
            <w:vAlign w:val="center"/>
            <w:hideMark/>
          </w:tcPr>
          <w:p w14:paraId="756DA968" w14:textId="77777777" w:rsidR="00D17C03" w:rsidRDefault="00D17C03">
            <w:pPr>
              <w:rPr>
                <w:rFonts w:ascii="Calibri" w:eastAsia="Calibri" w:hAnsi="Calibri" w:cs="Calibri"/>
                <w:sz w:val="12"/>
                <w:szCs w:val="12"/>
              </w:rPr>
            </w:pPr>
          </w:p>
        </w:tc>
        <w:tc>
          <w:tcPr>
            <w:tcW w:w="1236" w:type="dxa"/>
            <w:tcBorders>
              <w:top w:val="single" w:sz="8" w:space="0" w:color="000000"/>
              <w:left w:val="single" w:sz="8" w:space="0" w:color="000000"/>
              <w:bottom w:val="single" w:sz="8" w:space="0" w:color="000000"/>
              <w:right w:val="single" w:sz="8" w:space="0" w:color="000000"/>
            </w:tcBorders>
          </w:tcPr>
          <w:p w14:paraId="0B08E735" w14:textId="77777777" w:rsidR="00D17C03" w:rsidRDefault="00D17C03">
            <w:pPr>
              <w:pStyle w:val="TableParagraph"/>
              <w:rPr>
                <w:rFonts w:ascii="Times New Roman" w:eastAsia="Times New Roman" w:hAnsi="Times New Roman" w:cs="Times New Roman"/>
                <w:sz w:val="12"/>
                <w:szCs w:val="12"/>
              </w:rPr>
            </w:pPr>
          </w:p>
          <w:p w14:paraId="6F9A896F" w14:textId="77777777" w:rsidR="00D17C03" w:rsidRDefault="00D17C03">
            <w:pPr>
              <w:pStyle w:val="TableParagraph"/>
              <w:rPr>
                <w:rFonts w:ascii="Times New Roman" w:eastAsia="Times New Roman" w:hAnsi="Times New Roman" w:cs="Times New Roman"/>
                <w:sz w:val="12"/>
                <w:szCs w:val="12"/>
              </w:rPr>
            </w:pPr>
          </w:p>
          <w:p w14:paraId="16975579" w14:textId="77777777" w:rsidR="00D17C03" w:rsidRDefault="00D17C03">
            <w:pPr>
              <w:pStyle w:val="TableParagraph"/>
              <w:rPr>
                <w:rFonts w:ascii="Times New Roman" w:eastAsia="Times New Roman" w:hAnsi="Times New Roman" w:cs="Times New Roman"/>
                <w:sz w:val="12"/>
                <w:szCs w:val="12"/>
              </w:rPr>
            </w:pPr>
          </w:p>
          <w:p w14:paraId="46B6B708" w14:textId="77777777" w:rsidR="00D17C03" w:rsidRDefault="00D17C03">
            <w:pPr>
              <w:pStyle w:val="TableParagraph"/>
              <w:spacing w:before="7"/>
              <w:rPr>
                <w:rFonts w:ascii="Times New Roman" w:eastAsia="Times New Roman" w:hAnsi="Times New Roman" w:cs="Times New Roman"/>
                <w:sz w:val="13"/>
                <w:szCs w:val="13"/>
              </w:rPr>
            </w:pPr>
          </w:p>
          <w:p w14:paraId="6A9890F6" w14:textId="77777777" w:rsidR="00D17C03" w:rsidRDefault="00D17C03">
            <w:pPr>
              <w:pStyle w:val="TableParagraph"/>
              <w:spacing w:line="266" w:lineRule="auto"/>
              <w:ind w:left="72" w:right="82" w:firstLine="342"/>
              <w:rPr>
                <w:rFonts w:ascii="Calibri" w:eastAsia="Calibri" w:hAnsi="Calibri" w:cs="Calibri"/>
                <w:sz w:val="12"/>
                <w:szCs w:val="12"/>
              </w:rPr>
            </w:pPr>
            <w:r>
              <w:rPr>
                <w:rFonts w:ascii="Calibri"/>
                <w:i/>
                <w:spacing w:val="1"/>
                <w:sz w:val="12"/>
              </w:rPr>
              <w:t>N</w:t>
            </w:r>
            <w:r>
              <w:rPr>
                <w:rFonts w:ascii="Calibri"/>
                <w:i/>
                <w:sz w:val="12"/>
              </w:rPr>
              <w:t>o</w:t>
            </w:r>
            <w:r>
              <w:rPr>
                <w:rFonts w:ascii="Times New Roman"/>
                <w:i/>
                <w:w w:val="102"/>
                <w:sz w:val="12"/>
              </w:rPr>
              <w:t xml:space="preserve"> </w:t>
            </w:r>
            <w:r>
              <w:rPr>
                <w:rFonts w:ascii="Calibri"/>
                <w:i/>
                <w:spacing w:val="-1"/>
                <w:sz w:val="12"/>
              </w:rPr>
              <w:t>experimentation</w:t>
            </w:r>
          </w:p>
        </w:tc>
        <w:tc>
          <w:tcPr>
            <w:tcW w:w="2157" w:type="dxa"/>
            <w:tcBorders>
              <w:top w:val="single" w:sz="8" w:space="0" w:color="000000"/>
              <w:left w:val="single" w:sz="8" w:space="0" w:color="000000"/>
              <w:bottom w:val="single" w:sz="8" w:space="0" w:color="000000"/>
              <w:right w:val="single" w:sz="8" w:space="0" w:color="000000"/>
            </w:tcBorders>
          </w:tcPr>
          <w:p w14:paraId="79FE0C26" w14:textId="77777777" w:rsidR="00D17C03" w:rsidRDefault="00D17C03">
            <w:pPr>
              <w:pStyle w:val="TableParagraph"/>
              <w:spacing w:before="1"/>
              <w:rPr>
                <w:rFonts w:ascii="Times New Roman" w:eastAsia="Times New Roman" w:hAnsi="Times New Roman" w:cs="Times New Roman"/>
                <w:sz w:val="14"/>
                <w:szCs w:val="14"/>
              </w:rPr>
            </w:pPr>
          </w:p>
          <w:p w14:paraId="22250564" w14:textId="77777777" w:rsidR="00D17C03" w:rsidRDefault="00D17C03">
            <w:pPr>
              <w:pStyle w:val="TableParagraph"/>
              <w:spacing w:line="266" w:lineRule="auto"/>
              <w:ind w:left="23" w:right="26" w:firstLine="8"/>
              <w:jc w:val="center"/>
              <w:rPr>
                <w:rFonts w:ascii="Calibri" w:eastAsia="Calibri" w:hAnsi="Calibri" w:cs="Calibri"/>
                <w:sz w:val="12"/>
                <w:szCs w:val="12"/>
              </w:rPr>
            </w:pPr>
            <w:r>
              <w:rPr>
                <w:rFonts w:ascii="Calibri"/>
                <w:sz w:val="12"/>
              </w:rPr>
              <w:t>At</w:t>
            </w:r>
            <w:r>
              <w:rPr>
                <w:rFonts w:ascii="Calibri"/>
                <w:spacing w:val="3"/>
                <w:sz w:val="12"/>
              </w:rPr>
              <w:t xml:space="preserve"> </w:t>
            </w:r>
            <w:r>
              <w:rPr>
                <w:rFonts w:ascii="Calibri"/>
                <w:sz w:val="12"/>
              </w:rPr>
              <w:t>least</w:t>
            </w:r>
            <w:r>
              <w:rPr>
                <w:rFonts w:ascii="Calibri"/>
                <w:spacing w:val="4"/>
                <w:sz w:val="12"/>
              </w:rPr>
              <w:t xml:space="preserve"> </w:t>
            </w:r>
            <w:r>
              <w:rPr>
                <w:rFonts w:ascii="Calibri"/>
                <w:sz w:val="12"/>
              </w:rPr>
              <w:t>2</w:t>
            </w:r>
            <w:r>
              <w:rPr>
                <w:rFonts w:ascii="Calibri"/>
                <w:spacing w:val="-3"/>
                <w:sz w:val="12"/>
              </w:rPr>
              <w:t xml:space="preserve"> </w:t>
            </w:r>
            <w:r>
              <w:rPr>
                <w:rFonts w:ascii="Calibri"/>
                <w:spacing w:val="-1"/>
                <w:sz w:val="12"/>
              </w:rPr>
              <w:t>local</w:t>
            </w:r>
            <w:r>
              <w:rPr>
                <w:rFonts w:ascii="Calibri"/>
                <w:spacing w:val="9"/>
                <w:sz w:val="12"/>
              </w:rPr>
              <w:t xml:space="preserve"> </w:t>
            </w:r>
            <w:r>
              <w:rPr>
                <w:rFonts w:ascii="Calibri"/>
                <w:spacing w:val="1"/>
                <w:sz w:val="12"/>
              </w:rPr>
              <w:t>self</w:t>
            </w:r>
            <w:r>
              <w:rPr>
                <w:rFonts w:ascii="Times New Roman"/>
                <w:spacing w:val="25"/>
                <w:w w:val="102"/>
                <w:sz w:val="12"/>
              </w:rPr>
              <w:t xml:space="preserve"> </w:t>
            </w:r>
            <w:r>
              <w:rPr>
                <w:rFonts w:ascii="Calibri"/>
                <w:sz w:val="12"/>
              </w:rPr>
              <w:t>governements</w:t>
            </w:r>
            <w:r>
              <w:rPr>
                <w:rFonts w:ascii="Calibri"/>
                <w:spacing w:val="18"/>
                <w:sz w:val="12"/>
              </w:rPr>
              <w:t xml:space="preserve"> </w:t>
            </w:r>
            <w:r>
              <w:rPr>
                <w:rFonts w:ascii="Calibri"/>
                <w:spacing w:val="-1"/>
                <w:sz w:val="12"/>
              </w:rPr>
              <w:t>have</w:t>
            </w:r>
            <w:r>
              <w:rPr>
                <w:rFonts w:ascii="Calibri"/>
                <w:spacing w:val="22"/>
                <w:sz w:val="12"/>
              </w:rPr>
              <w:t xml:space="preserve"> </w:t>
            </w:r>
            <w:r>
              <w:rPr>
                <w:rFonts w:ascii="Calibri"/>
                <w:sz w:val="12"/>
              </w:rPr>
              <w:t>established</w:t>
            </w:r>
            <w:r>
              <w:rPr>
                <w:rFonts w:ascii="Times New Roman"/>
                <w:spacing w:val="30"/>
                <w:w w:val="102"/>
                <w:sz w:val="12"/>
              </w:rPr>
              <w:t xml:space="preserve"> </w:t>
            </w:r>
            <w:r>
              <w:rPr>
                <w:rFonts w:ascii="Calibri"/>
                <w:spacing w:val="-1"/>
                <w:sz w:val="12"/>
              </w:rPr>
              <w:t>an</w:t>
            </w:r>
            <w:r>
              <w:rPr>
                <w:rFonts w:ascii="Calibri"/>
                <w:spacing w:val="5"/>
                <w:sz w:val="12"/>
              </w:rPr>
              <w:t xml:space="preserve"> </w:t>
            </w:r>
            <w:r>
              <w:rPr>
                <w:rFonts w:ascii="Calibri"/>
                <w:sz w:val="12"/>
              </w:rPr>
              <w:t>assessment</w:t>
            </w:r>
            <w:r>
              <w:rPr>
                <w:rFonts w:ascii="Calibri"/>
                <w:spacing w:val="5"/>
                <w:sz w:val="12"/>
              </w:rPr>
              <w:t xml:space="preserve"> </w:t>
            </w:r>
            <w:r>
              <w:rPr>
                <w:rFonts w:ascii="Calibri"/>
                <w:sz w:val="12"/>
              </w:rPr>
              <w:t>of</w:t>
            </w:r>
            <w:r>
              <w:rPr>
                <w:rFonts w:ascii="Times New Roman"/>
                <w:spacing w:val="25"/>
                <w:w w:val="102"/>
                <w:sz w:val="12"/>
              </w:rPr>
              <w:t xml:space="preserve"> </w:t>
            </w:r>
            <w:r>
              <w:rPr>
                <w:rFonts w:ascii="Calibri"/>
                <w:sz w:val="12"/>
              </w:rPr>
              <w:t>adaptation/mitigation</w:t>
            </w:r>
            <w:r>
              <w:rPr>
                <w:rFonts w:ascii="Calibri"/>
                <w:spacing w:val="26"/>
                <w:sz w:val="12"/>
              </w:rPr>
              <w:t xml:space="preserve"> </w:t>
            </w:r>
            <w:r>
              <w:rPr>
                <w:rFonts w:ascii="Calibri"/>
                <w:sz w:val="12"/>
              </w:rPr>
              <w:t>priority</w:t>
            </w:r>
            <w:r>
              <w:rPr>
                <w:rFonts w:ascii="Times New Roman"/>
                <w:spacing w:val="24"/>
                <w:w w:val="102"/>
                <w:sz w:val="12"/>
              </w:rPr>
              <w:t xml:space="preserve"> </w:t>
            </w:r>
            <w:r>
              <w:rPr>
                <w:rFonts w:ascii="Calibri"/>
                <w:sz w:val="12"/>
              </w:rPr>
              <w:t>needs</w:t>
            </w:r>
            <w:r>
              <w:rPr>
                <w:rFonts w:ascii="Calibri"/>
                <w:spacing w:val="14"/>
                <w:sz w:val="12"/>
              </w:rPr>
              <w:t xml:space="preserve"> </w:t>
            </w:r>
            <w:r>
              <w:rPr>
                <w:rFonts w:ascii="Calibri"/>
                <w:spacing w:val="-1"/>
                <w:sz w:val="12"/>
              </w:rPr>
              <w:t>and</w:t>
            </w:r>
            <w:r>
              <w:rPr>
                <w:rFonts w:ascii="Calibri"/>
                <w:spacing w:val="14"/>
                <w:sz w:val="12"/>
              </w:rPr>
              <w:t xml:space="preserve"> </w:t>
            </w:r>
            <w:r>
              <w:rPr>
                <w:rFonts w:ascii="Calibri"/>
                <w:spacing w:val="1"/>
                <w:sz w:val="12"/>
              </w:rPr>
              <w:t>pre-identified</w:t>
            </w:r>
            <w:r>
              <w:rPr>
                <w:rFonts w:ascii="Calibri"/>
                <w:spacing w:val="14"/>
                <w:sz w:val="12"/>
              </w:rPr>
              <w:t xml:space="preserve"> </w:t>
            </w:r>
            <w:r>
              <w:rPr>
                <w:rFonts w:ascii="Calibri"/>
                <w:sz w:val="12"/>
              </w:rPr>
              <w:t>priority</w:t>
            </w:r>
            <w:r>
              <w:rPr>
                <w:rFonts w:ascii="Times New Roman"/>
                <w:spacing w:val="28"/>
                <w:w w:val="102"/>
                <w:sz w:val="12"/>
              </w:rPr>
              <w:t xml:space="preserve"> </w:t>
            </w:r>
            <w:r>
              <w:rPr>
                <w:rFonts w:ascii="Calibri"/>
                <w:sz w:val="12"/>
              </w:rPr>
              <w:t>projects</w:t>
            </w:r>
            <w:r>
              <w:rPr>
                <w:rFonts w:ascii="Calibri"/>
                <w:spacing w:val="11"/>
                <w:sz w:val="12"/>
              </w:rPr>
              <w:t xml:space="preserve"> </w:t>
            </w:r>
            <w:r>
              <w:rPr>
                <w:rFonts w:ascii="Calibri"/>
                <w:sz w:val="12"/>
              </w:rPr>
              <w:t>for</w:t>
            </w:r>
            <w:r>
              <w:rPr>
                <w:rFonts w:ascii="Times New Roman"/>
                <w:spacing w:val="22"/>
                <w:w w:val="102"/>
                <w:sz w:val="12"/>
              </w:rPr>
              <w:t xml:space="preserve"> </w:t>
            </w:r>
            <w:r>
              <w:rPr>
                <w:rFonts w:ascii="Calibri"/>
                <w:sz w:val="12"/>
              </w:rPr>
              <w:t>adaptation/mitigation</w:t>
            </w:r>
          </w:p>
        </w:tc>
      </w:tr>
      <w:tr w:rsidR="00D17C03" w14:paraId="3160448D" w14:textId="77777777" w:rsidTr="004B216B">
        <w:trPr>
          <w:trHeight w:hRule="exact" w:val="836"/>
          <w:jc w:val="center"/>
        </w:trPr>
        <w:tc>
          <w:tcPr>
            <w:tcW w:w="934" w:type="dxa"/>
            <w:vMerge/>
            <w:tcBorders>
              <w:top w:val="nil"/>
              <w:left w:val="single" w:sz="4" w:space="0" w:color="000000"/>
              <w:bottom w:val="single" w:sz="8" w:space="0" w:color="000000"/>
              <w:right w:val="single" w:sz="8" w:space="0" w:color="000000"/>
            </w:tcBorders>
            <w:vAlign w:val="center"/>
            <w:hideMark/>
          </w:tcPr>
          <w:p w14:paraId="74207504" w14:textId="77777777" w:rsidR="00D17C03" w:rsidRDefault="00D17C03">
            <w:pPr>
              <w:rPr>
                <w:rFonts w:ascii="Calibri" w:eastAsia="Calibri" w:hAnsi="Calibri" w:cs="Calibri"/>
                <w:sz w:val="12"/>
                <w:szCs w:val="12"/>
              </w:rPr>
            </w:pPr>
          </w:p>
        </w:tc>
        <w:tc>
          <w:tcPr>
            <w:tcW w:w="415" w:type="dxa"/>
            <w:tcBorders>
              <w:top w:val="single" w:sz="8" w:space="0" w:color="000000"/>
              <w:left w:val="single" w:sz="8" w:space="0" w:color="000000"/>
              <w:bottom w:val="single" w:sz="8" w:space="0" w:color="000000"/>
              <w:right w:val="single" w:sz="8" w:space="0" w:color="000000"/>
            </w:tcBorders>
          </w:tcPr>
          <w:p w14:paraId="1C360A53" w14:textId="77777777" w:rsidR="00D17C03" w:rsidRDefault="00D17C03">
            <w:pPr>
              <w:pStyle w:val="TableParagraph"/>
              <w:rPr>
                <w:rFonts w:ascii="Times New Roman" w:eastAsia="Times New Roman" w:hAnsi="Times New Roman" w:cs="Times New Roman"/>
                <w:sz w:val="12"/>
                <w:szCs w:val="12"/>
              </w:rPr>
            </w:pPr>
          </w:p>
          <w:p w14:paraId="6036D882" w14:textId="77777777" w:rsidR="00D17C03" w:rsidRDefault="00D17C03">
            <w:pPr>
              <w:pStyle w:val="TableParagraph"/>
              <w:rPr>
                <w:rFonts w:ascii="Times New Roman" w:eastAsia="Times New Roman" w:hAnsi="Times New Roman" w:cs="Times New Roman"/>
                <w:sz w:val="17"/>
                <w:szCs w:val="17"/>
              </w:rPr>
            </w:pPr>
          </w:p>
          <w:p w14:paraId="331CE292" w14:textId="77777777" w:rsidR="00D17C03" w:rsidRDefault="00D17C03">
            <w:pPr>
              <w:pStyle w:val="TableParagraph"/>
              <w:ind w:left="15"/>
              <w:rPr>
                <w:rFonts w:ascii="Calibri" w:eastAsia="Calibri" w:hAnsi="Calibri" w:cs="Calibri"/>
                <w:sz w:val="12"/>
                <w:szCs w:val="12"/>
              </w:rPr>
            </w:pPr>
            <w:r>
              <w:rPr>
                <w:rFonts w:ascii="Calibri"/>
                <w:b/>
                <w:spacing w:val="-3"/>
                <w:sz w:val="12"/>
              </w:rPr>
              <w:t>3.1.4</w:t>
            </w:r>
          </w:p>
        </w:tc>
        <w:tc>
          <w:tcPr>
            <w:tcW w:w="2852" w:type="dxa"/>
            <w:tcBorders>
              <w:top w:val="single" w:sz="8" w:space="0" w:color="000000"/>
              <w:left w:val="single" w:sz="8" w:space="0" w:color="000000"/>
              <w:bottom w:val="single" w:sz="8" w:space="0" w:color="000000"/>
              <w:right w:val="single" w:sz="8" w:space="0" w:color="000000"/>
            </w:tcBorders>
            <w:hideMark/>
          </w:tcPr>
          <w:p w14:paraId="762CD1BA" w14:textId="77777777" w:rsidR="00D17C03" w:rsidRDefault="00D17C03">
            <w:pPr>
              <w:pStyle w:val="TableParagraph"/>
              <w:spacing w:before="89" w:line="266" w:lineRule="auto"/>
              <w:ind w:left="15" w:right="100"/>
              <w:rPr>
                <w:rFonts w:ascii="Calibri" w:eastAsia="Calibri" w:hAnsi="Calibri" w:cs="Calibri"/>
                <w:sz w:val="12"/>
                <w:szCs w:val="12"/>
              </w:rPr>
            </w:pPr>
            <w:r>
              <w:rPr>
                <w:rFonts w:ascii="Calibri"/>
                <w:sz w:val="12"/>
              </w:rPr>
              <w:t>In</w:t>
            </w:r>
            <w:r>
              <w:rPr>
                <w:rFonts w:ascii="Calibri"/>
                <w:spacing w:val="7"/>
                <w:sz w:val="12"/>
              </w:rPr>
              <w:t xml:space="preserve"> </w:t>
            </w:r>
            <w:r>
              <w:rPr>
                <w:rFonts w:ascii="Calibri"/>
                <w:sz w:val="12"/>
              </w:rPr>
              <w:t>pilot</w:t>
            </w:r>
            <w:r>
              <w:rPr>
                <w:rFonts w:ascii="Calibri"/>
                <w:spacing w:val="7"/>
                <w:sz w:val="12"/>
              </w:rPr>
              <w:t xml:space="preserve"> </w:t>
            </w:r>
            <w:r>
              <w:rPr>
                <w:rFonts w:ascii="Calibri"/>
                <w:sz w:val="12"/>
              </w:rPr>
              <w:t>cities,</w:t>
            </w:r>
            <w:r>
              <w:rPr>
                <w:rFonts w:ascii="Calibri"/>
                <w:spacing w:val="9"/>
                <w:sz w:val="12"/>
              </w:rPr>
              <w:t xml:space="preserve"> </w:t>
            </w:r>
            <w:r>
              <w:rPr>
                <w:rFonts w:ascii="Calibri"/>
                <w:spacing w:val="-1"/>
                <w:sz w:val="12"/>
              </w:rPr>
              <w:t>actions</w:t>
            </w:r>
            <w:r>
              <w:rPr>
                <w:rFonts w:ascii="Calibri"/>
                <w:spacing w:val="7"/>
                <w:sz w:val="12"/>
              </w:rPr>
              <w:t xml:space="preserve"> </w:t>
            </w:r>
            <w:r>
              <w:rPr>
                <w:rFonts w:ascii="Calibri"/>
                <w:spacing w:val="-2"/>
                <w:sz w:val="12"/>
              </w:rPr>
              <w:t>are</w:t>
            </w:r>
            <w:r>
              <w:rPr>
                <w:rFonts w:ascii="Calibri"/>
                <w:spacing w:val="12"/>
                <w:sz w:val="12"/>
              </w:rPr>
              <w:t xml:space="preserve"> </w:t>
            </w:r>
            <w:r>
              <w:rPr>
                <w:rFonts w:ascii="Calibri"/>
                <w:sz w:val="12"/>
              </w:rPr>
              <w:t>implemented</w:t>
            </w:r>
            <w:r>
              <w:rPr>
                <w:rFonts w:ascii="Calibri"/>
                <w:spacing w:val="8"/>
                <w:sz w:val="12"/>
              </w:rPr>
              <w:t xml:space="preserve"> </w:t>
            </w:r>
            <w:r>
              <w:rPr>
                <w:rFonts w:ascii="Calibri"/>
                <w:sz w:val="12"/>
              </w:rPr>
              <w:t>to</w:t>
            </w:r>
            <w:r>
              <w:rPr>
                <w:rFonts w:ascii="Times New Roman"/>
                <w:spacing w:val="42"/>
                <w:w w:val="102"/>
                <w:sz w:val="12"/>
              </w:rPr>
              <w:t xml:space="preserve"> </w:t>
            </w:r>
            <w:r>
              <w:rPr>
                <w:rFonts w:ascii="Calibri"/>
                <w:sz w:val="12"/>
              </w:rPr>
              <w:t>ensure</w:t>
            </w:r>
            <w:r>
              <w:rPr>
                <w:rFonts w:ascii="Calibri"/>
                <w:spacing w:val="11"/>
                <w:sz w:val="12"/>
              </w:rPr>
              <w:t xml:space="preserve"> </w:t>
            </w:r>
            <w:r>
              <w:rPr>
                <w:rFonts w:ascii="Calibri"/>
                <w:sz w:val="12"/>
              </w:rPr>
              <w:t>awareness</w:t>
            </w:r>
            <w:r>
              <w:rPr>
                <w:rFonts w:ascii="Calibri"/>
                <w:spacing w:val="8"/>
                <w:sz w:val="12"/>
              </w:rPr>
              <w:t xml:space="preserve"> </w:t>
            </w:r>
            <w:r>
              <w:rPr>
                <w:rFonts w:ascii="Calibri"/>
                <w:sz w:val="12"/>
              </w:rPr>
              <w:t>raising</w:t>
            </w:r>
            <w:r>
              <w:rPr>
                <w:rFonts w:ascii="Calibri"/>
                <w:spacing w:val="5"/>
                <w:sz w:val="12"/>
              </w:rPr>
              <w:t xml:space="preserve"> </w:t>
            </w:r>
            <w:r>
              <w:rPr>
                <w:rFonts w:ascii="Calibri"/>
                <w:spacing w:val="-1"/>
                <w:sz w:val="12"/>
              </w:rPr>
              <w:t>and</w:t>
            </w:r>
            <w:r>
              <w:rPr>
                <w:rFonts w:ascii="Calibri"/>
                <w:spacing w:val="8"/>
                <w:sz w:val="12"/>
              </w:rPr>
              <w:t xml:space="preserve"> </w:t>
            </w:r>
            <w:r>
              <w:rPr>
                <w:rFonts w:ascii="Calibri"/>
                <w:sz w:val="12"/>
              </w:rPr>
              <w:t>stakeholders</w:t>
            </w:r>
            <w:r>
              <w:rPr>
                <w:rFonts w:ascii="Times New Roman"/>
                <w:spacing w:val="40"/>
                <w:w w:val="102"/>
                <w:sz w:val="12"/>
              </w:rPr>
              <w:t xml:space="preserve"> </w:t>
            </w:r>
            <w:r>
              <w:rPr>
                <w:rFonts w:ascii="Calibri"/>
                <w:sz w:val="12"/>
              </w:rPr>
              <w:t>participation</w:t>
            </w:r>
            <w:r>
              <w:rPr>
                <w:rFonts w:ascii="Calibri"/>
                <w:spacing w:val="6"/>
                <w:sz w:val="12"/>
              </w:rPr>
              <w:t xml:space="preserve"> </w:t>
            </w:r>
            <w:r>
              <w:rPr>
                <w:rFonts w:ascii="Calibri"/>
                <w:sz w:val="12"/>
              </w:rPr>
              <w:t>on</w:t>
            </w:r>
            <w:r>
              <w:rPr>
                <w:rFonts w:ascii="Calibri"/>
                <w:spacing w:val="7"/>
                <w:sz w:val="12"/>
              </w:rPr>
              <w:t xml:space="preserve"> </w:t>
            </w:r>
            <w:r>
              <w:rPr>
                <w:rFonts w:ascii="Calibri"/>
                <w:spacing w:val="-1"/>
                <w:sz w:val="12"/>
              </w:rPr>
              <w:t>adaptation</w:t>
            </w:r>
            <w:r>
              <w:rPr>
                <w:rFonts w:ascii="Calibri"/>
                <w:spacing w:val="7"/>
                <w:sz w:val="12"/>
              </w:rPr>
              <w:t xml:space="preserve"> </w:t>
            </w:r>
            <w:r>
              <w:rPr>
                <w:rFonts w:ascii="Calibri"/>
                <w:sz w:val="12"/>
              </w:rPr>
              <w:t>to</w:t>
            </w:r>
            <w:r>
              <w:rPr>
                <w:rFonts w:ascii="Calibri"/>
                <w:spacing w:val="5"/>
                <w:sz w:val="12"/>
              </w:rPr>
              <w:t xml:space="preserve"> </w:t>
            </w:r>
            <w:r>
              <w:rPr>
                <w:rFonts w:ascii="Calibri"/>
                <w:sz w:val="12"/>
              </w:rPr>
              <w:t>climate</w:t>
            </w:r>
            <w:r>
              <w:rPr>
                <w:rFonts w:ascii="Times New Roman"/>
                <w:spacing w:val="28"/>
                <w:w w:val="102"/>
                <w:sz w:val="12"/>
              </w:rPr>
              <w:t xml:space="preserve"> </w:t>
            </w:r>
            <w:r>
              <w:rPr>
                <w:rFonts w:ascii="Calibri"/>
                <w:spacing w:val="-1"/>
                <w:sz w:val="12"/>
              </w:rPr>
              <w:t>change.</w:t>
            </w:r>
          </w:p>
        </w:tc>
        <w:tc>
          <w:tcPr>
            <w:tcW w:w="1073" w:type="dxa"/>
            <w:tcBorders>
              <w:top w:val="single" w:sz="8" w:space="0" w:color="000000"/>
              <w:left w:val="single" w:sz="8" w:space="0" w:color="000000"/>
              <w:bottom w:val="single" w:sz="8" w:space="0" w:color="000000"/>
              <w:right w:val="single" w:sz="8" w:space="0" w:color="000000"/>
            </w:tcBorders>
          </w:tcPr>
          <w:p w14:paraId="3076D2D8" w14:textId="77777777" w:rsidR="00D17C03" w:rsidRDefault="00D17C03">
            <w:pPr>
              <w:pStyle w:val="TableParagraph"/>
              <w:rPr>
                <w:rFonts w:ascii="Times New Roman" w:eastAsia="Times New Roman" w:hAnsi="Times New Roman" w:cs="Times New Roman"/>
                <w:sz w:val="12"/>
                <w:szCs w:val="12"/>
              </w:rPr>
            </w:pPr>
          </w:p>
          <w:p w14:paraId="59836F20" w14:textId="77777777" w:rsidR="00D17C03" w:rsidRDefault="00D17C03">
            <w:pPr>
              <w:pStyle w:val="TableParagraph"/>
              <w:spacing w:before="11"/>
              <w:rPr>
                <w:rFonts w:ascii="Times New Roman" w:eastAsia="Times New Roman" w:hAnsi="Times New Roman" w:cs="Times New Roman"/>
                <w:sz w:val="9"/>
                <w:szCs w:val="9"/>
              </w:rPr>
            </w:pPr>
          </w:p>
          <w:p w14:paraId="224B037B" w14:textId="77777777" w:rsidR="00D17C03" w:rsidRDefault="00D17C03">
            <w:pPr>
              <w:pStyle w:val="TableParagraph"/>
              <w:spacing w:line="266" w:lineRule="auto"/>
              <w:ind w:left="113" w:right="37" w:hanging="90"/>
              <w:rPr>
                <w:rFonts w:ascii="Calibri" w:eastAsia="Calibri" w:hAnsi="Calibri" w:cs="Calibri"/>
                <w:sz w:val="12"/>
                <w:szCs w:val="12"/>
              </w:rPr>
            </w:pPr>
            <w:r>
              <w:rPr>
                <w:rFonts w:ascii="Calibri"/>
                <w:i/>
                <w:spacing w:val="-1"/>
                <w:sz w:val="12"/>
              </w:rPr>
              <w:t>Climate</w:t>
            </w:r>
            <w:r>
              <w:rPr>
                <w:rFonts w:ascii="Calibri"/>
                <w:i/>
                <w:spacing w:val="15"/>
                <w:sz w:val="12"/>
              </w:rPr>
              <w:t xml:space="preserve"> </w:t>
            </w:r>
            <w:r>
              <w:rPr>
                <w:rFonts w:ascii="Calibri"/>
                <w:i/>
                <w:sz w:val="12"/>
              </w:rPr>
              <w:t>Change</w:t>
            </w:r>
            <w:r>
              <w:rPr>
                <w:rFonts w:ascii="Times New Roman"/>
                <w:i/>
                <w:spacing w:val="25"/>
                <w:w w:val="102"/>
                <w:sz w:val="12"/>
              </w:rPr>
              <w:t xml:space="preserve"> </w:t>
            </w:r>
            <w:r>
              <w:rPr>
                <w:rFonts w:ascii="Calibri"/>
                <w:i/>
                <w:spacing w:val="-1"/>
                <w:sz w:val="12"/>
              </w:rPr>
              <w:t>Department</w:t>
            </w:r>
          </w:p>
        </w:tc>
        <w:tc>
          <w:tcPr>
            <w:tcW w:w="1318" w:type="dxa"/>
            <w:tcBorders>
              <w:top w:val="single" w:sz="8" w:space="0" w:color="000000"/>
              <w:left w:val="single" w:sz="8" w:space="0" w:color="000000"/>
              <w:bottom w:val="single" w:sz="8" w:space="0" w:color="000000"/>
              <w:right w:val="single" w:sz="8" w:space="0" w:color="000000"/>
            </w:tcBorders>
            <w:hideMark/>
          </w:tcPr>
          <w:p w14:paraId="32D14BE4" w14:textId="77777777" w:rsidR="00D17C03" w:rsidRDefault="00D17C03">
            <w:pPr>
              <w:pStyle w:val="TableParagraph"/>
              <w:spacing w:before="7"/>
              <w:jc w:val="center"/>
              <w:rPr>
                <w:rFonts w:ascii="Calibri" w:eastAsia="Calibri" w:hAnsi="Calibri" w:cs="Calibri"/>
                <w:sz w:val="12"/>
                <w:szCs w:val="12"/>
              </w:rPr>
            </w:pPr>
            <w:r>
              <w:rPr>
                <w:rFonts w:ascii="Calibri"/>
                <w:i/>
                <w:spacing w:val="-1"/>
                <w:sz w:val="12"/>
              </w:rPr>
              <w:t>MCTI</w:t>
            </w:r>
          </w:p>
          <w:p w14:paraId="22594B3D" w14:textId="77777777" w:rsidR="00D17C03" w:rsidRDefault="00D17C03">
            <w:pPr>
              <w:pStyle w:val="TableParagraph"/>
              <w:spacing w:before="16" w:line="266" w:lineRule="auto"/>
              <w:ind w:left="88" w:right="80" w:firstLine="228"/>
              <w:rPr>
                <w:rFonts w:ascii="Calibri" w:eastAsia="Calibri" w:hAnsi="Calibri" w:cs="Calibri"/>
                <w:sz w:val="12"/>
                <w:szCs w:val="12"/>
              </w:rPr>
            </w:pPr>
            <w:r>
              <w:rPr>
                <w:rFonts w:ascii="Calibri"/>
                <w:i/>
                <w:sz w:val="12"/>
              </w:rPr>
              <w:t>MinAgri</w:t>
            </w:r>
            <w:r>
              <w:rPr>
                <w:rFonts w:ascii="Times New Roman"/>
                <w:i/>
                <w:spacing w:val="21"/>
                <w:w w:val="102"/>
                <w:sz w:val="12"/>
              </w:rPr>
              <w:t xml:space="preserve"> </w:t>
            </w:r>
            <w:r>
              <w:rPr>
                <w:rFonts w:ascii="Calibri"/>
                <w:i/>
                <w:spacing w:val="-1"/>
                <w:sz w:val="12"/>
              </w:rPr>
              <w:t>MEP</w:t>
            </w:r>
            <w:r>
              <w:rPr>
                <w:rFonts w:ascii="Calibri"/>
                <w:i/>
                <w:spacing w:val="7"/>
                <w:sz w:val="12"/>
              </w:rPr>
              <w:t xml:space="preserve"> </w:t>
            </w:r>
            <w:r>
              <w:rPr>
                <w:rFonts w:ascii="Calibri"/>
                <w:i/>
                <w:sz w:val="12"/>
              </w:rPr>
              <w:t>(</w:t>
            </w:r>
            <w:r>
              <w:rPr>
                <w:rFonts w:ascii="Calibri"/>
                <w:i/>
                <w:spacing w:val="-1"/>
                <w:sz w:val="12"/>
              </w:rPr>
              <w:t xml:space="preserve"> </w:t>
            </w:r>
            <w:r>
              <w:rPr>
                <w:rFonts w:ascii="Calibri"/>
                <w:sz w:val="12"/>
              </w:rPr>
              <w:t>Self-Local</w:t>
            </w:r>
            <w:r>
              <w:rPr>
                <w:rFonts w:ascii="Times New Roman"/>
                <w:spacing w:val="27"/>
                <w:w w:val="102"/>
                <w:sz w:val="12"/>
              </w:rPr>
              <w:t xml:space="preserve"> </w:t>
            </w:r>
            <w:r>
              <w:rPr>
                <w:rFonts w:ascii="Calibri"/>
                <w:sz w:val="12"/>
              </w:rPr>
              <w:t>Government</w:t>
            </w:r>
            <w:r>
              <w:rPr>
                <w:rFonts w:ascii="Calibri"/>
                <w:spacing w:val="13"/>
                <w:sz w:val="12"/>
              </w:rPr>
              <w:t xml:space="preserve"> </w:t>
            </w:r>
            <w:r>
              <w:rPr>
                <w:rFonts w:ascii="Calibri"/>
                <w:spacing w:val="-1"/>
                <w:sz w:val="12"/>
              </w:rPr>
              <w:t>Unit</w:t>
            </w:r>
          </w:p>
          <w:p w14:paraId="56A81BBB" w14:textId="77777777" w:rsidR="00D17C03" w:rsidRDefault="00D17C03">
            <w:pPr>
              <w:pStyle w:val="TableParagraph"/>
              <w:spacing w:line="146" w:lineRule="exact"/>
              <w:ind w:left="12"/>
              <w:jc w:val="center"/>
              <w:rPr>
                <w:rFonts w:ascii="Calibri" w:eastAsia="Calibri" w:hAnsi="Calibri" w:cs="Calibri"/>
                <w:sz w:val="12"/>
                <w:szCs w:val="12"/>
              </w:rPr>
            </w:pPr>
            <w:r>
              <w:rPr>
                <w:rFonts w:ascii="Calibri"/>
                <w:sz w:val="12"/>
              </w:rPr>
              <w:t>Department)</w:t>
            </w:r>
          </w:p>
        </w:tc>
        <w:tc>
          <w:tcPr>
            <w:tcW w:w="3195" w:type="dxa"/>
            <w:tcBorders>
              <w:top w:val="single" w:sz="8" w:space="0" w:color="000000"/>
              <w:left w:val="single" w:sz="8" w:space="0" w:color="000000"/>
              <w:bottom w:val="single" w:sz="8" w:space="0" w:color="000000"/>
              <w:right w:val="single" w:sz="8" w:space="0" w:color="000000"/>
            </w:tcBorders>
          </w:tcPr>
          <w:p w14:paraId="0A3CB419" w14:textId="77777777" w:rsidR="00D17C03" w:rsidRDefault="00D17C03">
            <w:pPr>
              <w:pStyle w:val="TableParagraph"/>
              <w:rPr>
                <w:rFonts w:ascii="Times New Roman" w:eastAsia="Times New Roman" w:hAnsi="Times New Roman" w:cs="Times New Roman"/>
                <w:sz w:val="12"/>
                <w:szCs w:val="12"/>
              </w:rPr>
            </w:pPr>
          </w:p>
          <w:p w14:paraId="55D5CA6B" w14:textId="77777777" w:rsidR="00D17C03" w:rsidRDefault="00D17C03">
            <w:pPr>
              <w:pStyle w:val="TableParagraph"/>
              <w:rPr>
                <w:rFonts w:ascii="Times New Roman" w:eastAsia="Times New Roman" w:hAnsi="Times New Roman" w:cs="Times New Roman"/>
                <w:sz w:val="17"/>
                <w:szCs w:val="17"/>
              </w:rPr>
            </w:pPr>
          </w:p>
          <w:p w14:paraId="05C35293" w14:textId="77777777" w:rsidR="00D17C03" w:rsidRDefault="00D17C03">
            <w:pPr>
              <w:pStyle w:val="TableParagraph"/>
              <w:ind w:left="13"/>
              <w:jc w:val="center"/>
              <w:rPr>
                <w:rFonts w:ascii="Calibri" w:eastAsia="Calibri" w:hAnsi="Calibri" w:cs="Calibri"/>
                <w:sz w:val="12"/>
                <w:szCs w:val="12"/>
              </w:rPr>
            </w:pPr>
            <w:r>
              <w:rPr>
                <w:rFonts w:ascii="Calibri"/>
                <w:sz w:val="12"/>
              </w:rPr>
              <w:t>-</w:t>
            </w:r>
          </w:p>
        </w:tc>
        <w:tc>
          <w:tcPr>
            <w:tcW w:w="1236" w:type="dxa"/>
            <w:tcBorders>
              <w:top w:val="single" w:sz="8" w:space="0" w:color="000000"/>
              <w:left w:val="single" w:sz="8" w:space="0" w:color="000000"/>
              <w:bottom w:val="single" w:sz="8" w:space="0" w:color="000000"/>
              <w:right w:val="single" w:sz="8" w:space="0" w:color="000000"/>
            </w:tcBorders>
          </w:tcPr>
          <w:p w14:paraId="314393DD" w14:textId="77777777" w:rsidR="00D17C03" w:rsidRDefault="00D17C03">
            <w:pPr>
              <w:pStyle w:val="TableParagraph"/>
              <w:spacing w:before="9"/>
              <w:rPr>
                <w:rFonts w:ascii="Times New Roman" w:eastAsia="Times New Roman" w:hAnsi="Times New Roman" w:cs="Times New Roman"/>
                <w:sz w:val="14"/>
                <w:szCs w:val="14"/>
              </w:rPr>
            </w:pPr>
          </w:p>
          <w:p w14:paraId="088C638C" w14:textId="77777777" w:rsidR="00D17C03" w:rsidRDefault="00D17C03">
            <w:pPr>
              <w:pStyle w:val="TableParagraph"/>
              <w:spacing w:line="266" w:lineRule="auto"/>
              <w:ind w:left="64" w:right="40" w:hanging="41"/>
              <w:rPr>
                <w:rFonts w:ascii="Calibri" w:eastAsia="Calibri" w:hAnsi="Calibri" w:cs="Calibri"/>
                <w:sz w:val="12"/>
                <w:szCs w:val="12"/>
              </w:rPr>
            </w:pPr>
            <w:r>
              <w:rPr>
                <w:rFonts w:ascii="Calibri"/>
                <w:i/>
                <w:spacing w:val="-1"/>
                <w:sz w:val="12"/>
              </w:rPr>
              <w:t>Lack</w:t>
            </w:r>
            <w:r>
              <w:rPr>
                <w:rFonts w:ascii="Calibri"/>
                <w:i/>
                <w:spacing w:val="6"/>
                <w:sz w:val="12"/>
              </w:rPr>
              <w:t xml:space="preserve"> </w:t>
            </w:r>
            <w:r>
              <w:rPr>
                <w:rFonts w:ascii="Calibri"/>
                <w:i/>
                <w:sz w:val="12"/>
              </w:rPr>
              <w:t>of</w:t>
            </w:r>
            <w:r>
              <w:rPr>
                <w:rFonts w:ascii="Calibri"/>
                <w:i/>
                <w:spacing w:val="10"/>
                <w:sz w:val="12"/>
              </w:rPr>
              <w:t xml:space="preserve"> </w:t>
            </w:r>
            <w:r>
              <w:rPr>
                <w:rFonts w:ascii="Calibri"/>
                <w:i/>
                <w:sz w:val="12"/>
              </w:rPr>
              <w:t>awareness</w:t>
            </w:r>
            <w:r>
              <w:rPr>
                <w:rFonts w:ascii="Times New Roman"/>
                <w:i/>
                <w:spacing w:val="23"/>
                <w:w w:val="102"/>
                <w:sz w:val="12"/>
              </w:rPr>
              <w:t xml:space="preserve"> </w:t>
            </w:r>
            <w:r>
              <w:rPr>
                <w:rFonts w:ascii="Calibri"/>
                <w:i/>
                <w:sz w:val="12"/>
              </w:rPr>
              <w:t>on</w:t>
            </w:r>
            <w:r>
              <w:rPr>
                <w:rFonts w:ascii="Calibri"/>
                <w:i/>
                <w:spacing w:val="8"/>
                <w:sz w:val="12"/>
              </w:rPr>
              <w:t xml:space="preserve"> </w:t>
            </w:r>
            <w:r>
              <w:rPr>
                <w:rFonts w:ascii="Calibri"/>
                <w:i/>
                <w:spacing w:val="-2"/>
                <w:sz w:val="12"/>
              </w:rPr>
              <w:t>climate</w:t>
            </w:r>
            <w:r>
              <w:rPr>
                <w:rFonts w:ascii="Calibri"/>
                <w:i/>
                <w:spacing w:val="3"/>
                <w:sz w:val="12"/>
              </w:rPr>
              <w:t xml:space="preserve"> </w:t>
            </w:r>
            <w:r>
              <w:rPr>
                <w:rFonts w:ascii="Calibri"/>
                <w:i/>
                <w:spacing w:val="-1"/>
                <w:sz w:val="12"/>
              </w:rPr>
              <w:t>issues</w:t>
            </w:r>
            <w:r>
              <w:rPr>
                <w:rFonts w:ascii="Times New Roman"/>
                <w:i/>
                <w:spacing w:val="30"/>
                <w:w w:val="102"/>
                <w:sz w:val="12"/>
              </w:rPr>
              <w:t xml:space="preserve"> </w:t>
            </w:r>
            <w:r>
              <w:rPr>
                <w:rFonts w:ascii="Calibri"/>
                <w:i/>
                <w:sz w:val="12"/>
              </w:rPr>
              <w:t>at</w:t>
            </w:r>
            <w:r>
              <w:rPr>
                <w:rFonts w:ascii="Calibri"/>
                <w:i/>
                <w:spacing w:val="2"/>
                <w:sz w:val="12"/>
              </w:rPr>
              <w:t xml:space="preserve"> </w:t>
            </w:r>
            <w:r>
              <w:rPr>
                <w:rFonts w:ascii="Calibri"/>
                <w:i/>
                <w:sz w:val="12"/>
              </w:rPr>
              <w:t>the</w:t>
            </w:r>
            <w:r>
              <w:rPr>
                <w:rFonts w:ascii="Calibri"/>
                <w:i/>
                <w:spacing w:val="1"/>
                <w:sz w:val="12"/>
              </w:rPr>
              <w:t xml:space="preserve"> </w:t>
            </w:r>
            <w:r>
              <w:rPr>
                <w:rFonts w:ascii="Calibri"/>
                <w:i/>
                <w:spacing w:val="-3"/>
                <w:sz w:val="12"/>
              </w:rPr>
              <w:t>cities</w:t>
            </w:r>
            <w:r>
              <w:rPr>
                <w:rFonts w:ascii="Calibri"/>
                <w:i/>
                <w:spacing w:val="4"/>
                <w:sz w:val="12"/>
              </w:rPr>
              <w:t xml:space="preserve"> </w:t>
            </w:r>
            <w:r>
              <w:rPr>
                <w:rFonts w:ascii="Calibri"/>
                <w:i/>
                <w:spacing w:val="-2"/>
                <w:sz w:val="12"/>
              </w:rPr>
              <w:t>level</w:t>
            </w:r>
          </w:p>
        </w:tc>
        <w:tc>
          <w:tcPr>
            <w:tcW w:w="2157" w:type="dxa"/>
            <w:tcBorders>
              <w:top w:val="single" w:sz="8" w:space="0" w:color="000000"/>
              <w:left w:val="single" w:sz="8" w:space="0" w:color="000000"/>
              <w:bottom w:val="single" w:sz="8" w:space="0" w:color="000000"/>
              <w:right w:val="single" w:sz="8" w:space="0" w:color="000000"/>
            </w:tcBorders>
            <w:hideMark/>
          </w:tcPr>
          <w:p w14:paraId="0CD3B8AC" w14:textId="77777777" w:rsidR="00D17C03" w:rsidRDefault="00D17C03">
            <w:pPr>
              <w:pStyle w:val="TableParagraph"/>
              <w:spacing w:before="7" w:line="266" w:lineRule="auto"/>
              <w:ind w:left="47" w:right="41"/>
              <w:jc w:val="center"/>
              <w:rPr>
                <w:rFonts w:ascii="Calibri" w:eastAsia="Calibri" w:hAnsi="Calibri" w:cs="Calibri"/>
                <w:sz w:val="12"/>
                <w:szCs w:val="12"/>
              </w:rPr>
            </w:pPr>
            <w:r>
              <w:rPr>
                <w:rFonts w:ascii="Calibri"/>
                <w:sz w:val="12"/>
              </w:rPr>
              <w:t>Actions</w:t>
            </w:r>
            <w:r>
              <w:rPr>
                <w:rFonts w:ascii="Calibri"/>
                <w:spacing w:val="6"/>
                <w:sz w:val="12"/>
              </w:rPr>
              <w:t xml:space="preserve"> </w:t>
            </w:r>
            <w:r>
              <w:rPr>
                <w:rFonts w:ascii="Calibri"/>
                <w:sz w:val="12"/>
              </w:rPr>
              <w:t>for</w:t>
            </w:r>
            <w:r>
              <w:rPr>
                <w:rFonts w:ascii="Calibri"/>
                <w:spacing w:val="2"/>
                <w:sz w:val="12"/>
              </w:rPr>
              <w:t xml:space="preserve"> </w:t>
            </w:r>
            <w:r>
              <w:rPr>
                <w:rFonts w:ascii="Calibri"/>
                <w:sz w:val="12"/>
              </w:rPr>
              <w:t>awareness</w:t>
            </w:r>
            <w:r>
              <w:rPr>
                <w:rFonts w:ascii="Calibri"/>
                <w:spacing w:val="7"/>
                <w:sz w:val="12"/>
              </w:rPr>
              <w:t xml:space="preserve"> </w:t>
            </w:r>
            <w:r>
              <w:rPr>
                <w:rFonts w:ascii="Calibri"/>
                <w:sz w:val="12"/>
              </w:rPr>
              <w:t>raising</w:t>
            </w:r>
            <w:r>
              <w:rPr>
                <w:rFonts w:ascii="Calibri"/>
                <w:spacing w:val="3"/>
                <w:sz w:val="12"/>
              </w:rPr>
              <w:t xml:space="preserve"> </w:t>
            </w:r>
            <w:r>
              <w:rPr>
                <w:rFonts w:ascii="Calibri"/>
                <w:sz w:val="12"/>
              </w:rPr>
              <w:t>on</w:t>
            </w:r>
            <w:r>
              <w:rPr>
                <w:rFonts w:ascii="Times New Roman"/>
                <w:spacing w:val="22"/>
                <w:w w:val="102"/>
                <w:sz w:val="12"/>
              </w:rPr>
              <w:t xml:space="preserve"> </w:t>
            </w:r>
            <w:r>
              <w:rPr>
                <w:rFonts w:ascii="Calibri"/>
                <w:spacing w:val="-1"/>
                <w:sz w:val="12"/>
              </w:rPr>
              <w:t>adaptation</w:t>
            </w:r>
            <w:r>
              <w:rPr>
                <w:rFonts w:ascii="Calibri"/>
                <w:spacing w:val="6"/>
                <w:sz w:val="12"/>
              </w:rPr>
              <w:t xml:space="preserve"> </w:t>
            </w:r>
            <w:r>
              <w:rPr>
                <w:rFonts w:ascii="Calibri"/>
                <w:spacing w:val="-1"/>
                <w:sz w:val="12"/>
              </w:rPr>
              <w:t>and</w:t>
            </w:r>
            <w:r>
              <w:rPr>
                <w:rFonts w:ascii="Calibri"/>
                <w:spacing w:val="7"/>
                <w:sz w:val="12"/>
              </w:rPr>
              <w:t xml:space="preserve"> </w:t>
            </w:r>
            <w:r>
              <w:rPr>
                <w:rFonts w:ascii="Calibri"/>
                <w:sz w:val="12"/>
              </w:rPr>
              <w:t>disaster</w:t>
            </w:r>
            <w:r>
              <w:rPr>
                <w:rFonts w:ascii="Calibri"/>
                <w:spacing w:val="3"/>
                <w:sz w:val="12"/>
              </w:rPr>
              <w:t xml:space="preserve"> </w:t>
            </w:r>
            <w:r>
              <w:rPr>
                <w:rFonts w:ascii="Calibri"/>
                <w:sz w:val="12"/>
              </w:rPr>
              <w:t>risk</w:t>
            </w:r>
            <w:r>
              <w:rPr>
                <w:rFonts w:ascii="Times New Roman"/>
                <w:spacing w:val="32"/>
                <w:w w:val="102"/>
                <w:sz w:val="12"/>
              </w:rPr>
              <w:t xml:space="preserve"> </w:t>
            </w:r>
            <w:r>
              <w:rPr>
                <w:rFonts w:ascii="Calibri"/>
                <w:sz w:val="12"/>
              </w:rPr>
              <w:t>reduction</w:t>
            </w:r>
            <w:r>
              <w:rPr>
                <w:rFonts w:ascii="Calibri"/>
                <w:spacing w:val="5"/>
                <w:sz w:val="12"/>
              </w:rPr>
              <w:t xml:space="preserve"> </w:t>
            </w:r>
            <w:r>
              <w:rPr>
                <w:rFonts w:ascii="Calibri"/>
                <w:spacing w:val="-2"/>
                <w:sz w:val="12"/>
              </w:rPr>
              <w:t>are</w:t>
            </w:r>
            <w:r>
              <w:rPr>
                <w:rFonts w:ascii="Calibri"/>
                <w:spacing w:val="9"/>
                <w:sz w:val="12"/>
              </w:rPr>
              <w:t xml:space="preserve"> </w:t>
            </w:r>
            <w:r>
              <w:rPr>
                <w:rFonts w:ascii="Calibri"/>
                <w:spacing w:val="-1"/>
                <w:sz w:val="12"/>
              </w:rPr>
              <w:t>carried</w:t>
            </w:r>
            <w:r>
              <w:rPr>
                <w:rFonts w:ascii="Calibri"/>
                <w:spacing w:val="5"/>
                <w:sz w:val="12"/>
              </w:rPr>
              <w:t xml:space="preserve"> </w:t>
            </w:r>
            <w:r>
              <w:rPr>
                <w:rFonts w:ascii="Calibri"/>
                <w:sz w:val="12"/>
              </w:rPr>
              <w:t>out</w:t>
            </w:r>
            <w:r>
              <w:rPr>
                <w:rFonts w:ascii="Times New Roman"/>
                <w:spacing w:val="22"/>
                <w:w w:val="102"/>
                <w:sz w:val="12"/>
              </w:rPr>
              <w:t xml:space="preserve"> </w:t>
            </w:r>
            <w:r>
              <w:rPr>
                <w:rFonts w:ascii="Calibri"/>
                <w:sz w:val="12"/>
              </w:rPr>
              <w:t>(education,</w:t>
            </w:r>
            <w:r>
              <w:rPr>
                <w:rFonts w:ascii="Calibri"/>
                <w:spacing w:val="10"/>
                <w:sz w:val="12"/>
              </w:rPr>
              <w:t xml:space="preserve"> </w:t>
            </w:r>
            <w:r>
              <w:rPr>
                <w:rFonts w:ascii="Calibri"/>
                <w:sz w:val="12"/>
              </w:rPr>
              <w:t>training</w:t>
            </w:r>
            <w:r>
              <w:rPr>
                <w:rFonts w:ascii="Calibri"/>
                <w:spacing w:val="6"/>
                <w:sz w:val="12"/>
              </w:rPr>
              <w:t xml:space="preserve"> </w:t>
            </w:r>
            <w:r>
              <w:rPr>
                <w:rFonts w:ascii="Calibri"/>
                <w:sz w:val="12"/>
              </w:rPr>
              <w:t>for</w:t>
            </w:r>
            <w:r>
              <w:rPr>
                <w:rFonts w:ascii="Calibri"/>
                <w:spacing w:val="5"/>
                <w:sz w:val="12"/>
              </w:rPr>
              <w:t xml:space="preserve"> </w:t>
            </w:r>
            <w:r>
              <w:rPr>
                <w:rFonts w:ascii="Calibri"/>
                <w:sz w:val="12"/>
              </w:rPr>
              <w:t>new</w:t>
            </w:r>
            <w:r>
              <w:rPr>
                <w:rFonts w:ascii="Times New Roman"/>
                <w:spacing w:val="30"/>
                <w:w w:val="102"/>
                <w:sz w:val="12"/>
              </w:rPr>
              <w:t xml:space="preserve"> </w:t>
            </w:r>
            <w:r>
              <w:rPr>
                <w:rFonts w:ascii="Calibri"/>
                <w:sz w:val="12"/>
              </w:rPr>
              <w:t>sk</w:t>
            </w:r>
            <w:r>
              <w:rPr>
                <w:rFonts w:ascii="Calibri"/>
                <w:spacing w:val="3"/>
                <w:sz w:val="12"/>
              </w:rPr>
              <w:t>ill</w:t>
            </w:r>
            <w:r>
              <w:rPr>
                <w:rFonts w:ascii="Calibri"/>
                <w:sz w:val="12"/>
              </w:rPr>
              <w:t>s</w:t>
            </w:r>
            <w:r>
              <w:rPr>
                <w:rFonts w:ascii="Calibri"/>
                <w:spacing w:val="2"/>
                <w:sz w:val="12"/>
              </w:rPr>
              <w:t>)</w:t>
            </w:r>
            <w:r>
              <w:rPr>
                <w:rFonts w:ascii="Calibri"/>
                <w:sz w:val="12"/>
              </w:rPr>
              <w:t>.</w:t>
            </w:r>
          </w:p>
        </w:tc>
      </w:tr>
      <w:tr w:rsidR="00D17C03" w14:paraId="547CF11C" w14:textId="77777777" w:rsidTr="004B216B">
        <w:trPr>
          <w:trHeight w:hRule="exact" w:val="173"/>
          <w:jc w:val="center"/>
        </w:trPr>
        <w:tc>
          <w:tcPr>
            <w:tcW w:w="934" w:type="dxa"/>
            <w:tcBorders>
              <w:top w:val="single" w:sz="8" w:space="0" w:color="000000"/>
              <w:left w:val="single" w:sz="4" w:space="0" w:color="000000"/>
              <w:bottom w:val="nil"/>
              <w:right w:val="single" w:sz="8" w:space="0" w:color="000000"/>
            </w:tcBorders>
            <w:shd w:val="clear" w:color="auto" w:fill="D9D9D9"/>
          </w:tcPr>
          <w:p w14:paraId="55329330" w14:textId="77777777" w:rsidR="00D17C03" w:rsidRDefault="00D17C03">
            <w:pPr>
              <w:rPr>
                <w:rFonts w:asciiTheme="minorHAnsi" w:eastAsiaTheme="minorHAnsi" w:hAnsiTheme="minorHAnsi" w:cstheme="minorBidi"/>
                <w:szCs w:val="22"/>
              </w:rPr>
            </w:pPr>
          </w:p>
        </w:tc>
        <w:tc>
          <w:tcPr>
            <w:tcW w:w="12250" w:type="dxa"/>
            <w:gridSpan w:val="7"/>
            <w:tcBorders>
              <w:top w:val="single" w:sz="8" w:space="0" w:color="000000"/>
              <w:left w:val="single" w:sz="8" w:space="0" w:color="000000"/>
              <w:bottom w:val="single" w:sz="8" w:space="0" w:color="000000"/>
              <w:right w:val="single" w:sz="8" w:space="0" w:color="000000"/>
            </w:tcBorders>
            <w:shd w:val="clear" w:color="auto" w:fill="D9D9D9"/>
            <w:hideMark/>
          </w:tcPr>
          <w:p w14:paraId="10457A99" w14:textId="77777777" w:rsidR="00D17C03" w:rsidRDefault="00D17C03">
            <w:pPr>
              <w:pStyle w:val="TableParagraph"/>
              <w:spacing w:before="7" w:line="146" w:lineRule="exact"/>
              <w:ind w:left="15"/>
              <w:rPr>
                <w:rFonts w:ascii="Calibri" w:eastAsia="Calibri" w:hAnsi="Calibri" w:cs="Calibri"/>
                <w:sz w:val="12"/>
                <w:szCs w:val="12"/>
              </w:rPr>
            </w:pPr>
            <w:r>
              <w:rPr>
                <w:rFonts w:ascii="Calibri"/>
                <w:b/>
                <w:spacing w:val="-1"/>
                <w:sz w:val="12"/>
              </w:rPr>
              <w:t>Objective</w:t>
            </w:r>
            <w:r>
              <w:rPr>
                <w:rFonts w:ascii="Calibri"/>
                <w:b/>
                <w:spacing w:val="6"/>
                <w:sz w:val="12"/>
              </w:rPr>
              <w:t xml:space="preserve"> </w:t>
            </w:r>
            <w:r>
              <w:rPr>
                <w:rFonts w:ascii="Calibri"/>
                <w:b/>
                <w:spacing w:val="-1"/>
                <w:sz w:val="12"/>
              </w:rPr>
              <w:t>by</w:t>
            </w:r>
            <w:r>
              <w:rPr>
                <w:rFonts w:ascii="Calibri"/>
                <w:b/>
                <w:spacing w:val="2"/>
                <w:sz w:val="12"/>
              </w:rPr>
              <w:t xml:space="preserve"> </w:t>
            </w:r>
            <w:r>
              <w:rPr>
                <w:rFonts w:ascii="Calibri"/>
                <w:b/>
                <w:spacing w:val="-1"/>
                <w:sz w:val="12"/>
              </w:rPr>
              <w:t>the</w:t>
            </w:r>
            <w:r>
              <w:rPr>
                <w:rFonts w:ascii="Calibri"/>
                <w:b/>
                <w:spacing w:val="6"/>
                <w:sz w:val="12"/>
              </w:rPr>
              <w:t xml:space="preserve"> </w:t>
            </w:r>
            <w:r>
              <w:rPr>
                <w:rFonts w:ascii="Calibri"/>
                <w:b/>
                <w:sz w:val="12"/>
              </w:rPr>
              <w:t>end</w:t>
            </w:r>
            <w:r>
              <w:rPr>
                <w:rFonts w:ascii="Calibri"/>
                <w:b/>
                <w:spacing w:val="2"/>
                <w:sz w:val="12"/>
              </w:rPr>
              <w:t xml:space="preserve"> </w:t>
            </w:r>
            <w:r>
              <w:rPr>
                <w:rFonts w:ascii="Calibri"/>
                <w:b/>
                <w:spacing w:val="-1"/>
                <w:sz w:val="12"/>
              </w:rPr>
              <w:t>of</w:t>
            </w:r>
            <w:r>
              <w:rPr>
                <w:rFonts w:ascii="Calibri"/>
                <w:b/>
                <w:spacing w:val="5"/>
                <w:sz w:val="12"/>
              </w:rPr>
              <w:t xml:space="preserve"> </w:t>
            </w:r>
            <w:r>
              <w:rPr>
                <w:rFonts w:ascii="Calibri"/>
                <w:b/>
                <w:spacing w:val="-1"/>
                <w:sz w:val="12"/>
              </w:rPr>
              <w:t>Y+2</w:t>
            </w:r>
            <w:r>
              <w:rPr>
                <w:rFonts w:ascii="Calibri"/>
                <w:b/>
                <w:spacing w:val="-3"/>
                <w:sz w:val="12"/>
              </w:rPr>
              <w:t xml:space="preserve"> </w:t>
            </w:r>
            <w:r>
              <w:rPr>
                <w:rFonts w:ascii="Calibri"/>
                <w:b/>
                <w:sz w:val="12"/>
              </w:rPr>
              <w:t>:</w:t>
            </w:r>
            <w:r>
              <w:rPr>
                <w:rFonts w:ascii="Calibri"/>
                <w:b/>
                <w:spacing w:val="2"/>
                <w:sz w:val="12"/>
              </w:rPr>
              <w:t xml:space="preserve"> </w:t>
            </w:r>
            <w:r>
              <w:rPr>
                <w:rFonts w:ascii="Calibri"/>
                <w:b/>
                <w:spacing w:val="-2"/>
                <w:sz w:val="12"/>
              </w:rPr>
              <w:t>The</w:t>
            </w:r>
            <w:r>
              <w:rPr>
                <w:rFonts w:ascii="Calibri"/>
                <w:b/>
                <w:spacing w:val="6"/>
                <w:sz w:val="12"/>
              </w:rPr>
              <w:t xml:space="preserve"> </w:t>
            </w:r>
            <w:r>
              <w:rPr>
                <w:rFonts w:ascii="Calibri"/>
                <w:b/>
                <w:sz w:val="12"/>
              </w:rPr>
              <w:t>low</w:t>
            </w:r>
            <w:r>
              <w:rPr>
                <w:rFonts w:ascii="Calibri"/>
                <w:b/>
                <w:spacing w:val="1"/>
                <w:sz w:val="12"/>
              </w:rPr>
              <w:t xml:space="preserve"> </w:t>
            </w:r>
            <w:r>
              <w:rPr>
                <w:rFonts w:ascii="Calibri"/>
                <w:b/>
                <w:spacing w:val="-2"/>
                <w:sz w:val="12"/>
              </w:rPr>
              <w:t>carbon</w:t>
            </w:r>
            <w:r>
              <w:rPr>
                <w:rFonts w:ascii="Calibri"/>
                <w:b/>
                <w:spacing w:val="1"/>
                <w:sz w:val="12"/>
              </w:rPr>
              <w:t xml:space="preserve"> </w:t>
            </w:r>
            <w:r>
              <w:rPr>
                <w:rFonts w:ascii="Calibri"/>
                <w:b/>
                <w:sz w:val="12"/>
              </w:rPr>
              <w:t>development</w:t>
            </w:r>
            <w:r>
              <w:rPr>
                <w:rFonts w:ascii="Calibri"/>
                <w:b/>
                <w:spacing w:val="1"/>
                <w:sz w:val="12"/>
              </w:rPr>
              <w:t xml:space="preserve"> </w:t>
            </w:r>
            <w:r>
              <w:rPr>
                <w:rFonts w:ascii="Calibri"/>
                <w:b/>
                <w:spacing w:val="-2"/>
                <w:sz w:val="12"/>
              </w:rPr>
              <w:t>strategy</w:t>
            </w:r>
            <w:r>
              <w:rPr>
                <w:rFonts w:ascii="Calibri"/>
                <w:b/>
                <w:spacing w:val="1"/>
                <w:sz w:val="12"/>
              </w:rPr>
              <w:t xml:space="preserve"> </w:t>
            </w:r>
            <w:r>
              <w:rPr>
                <w:rFonts w:ascii="Calibri"/>
                <w:b/>
                <w:spacing w:val="-1"/>
                <w:sz w:val="12"/>
              </w:rPr>
              <w:t>(and</w:t>
            </w:r>
            <w:r>
              <w:rPr>
                <w:rFonts w:ascii="Calibri"/>
                <w:b/>
                <w:spacing w:val="2"/>
                <w:sz w:val="12"/>
              </w:rPr>
              <w:t xml:space="preserve"> </w:t>
            </w:r>
            <w:r>
              <w:rPr>
                <w:rFonts w:ascii="Calibri"/>
                <w:b/>
                <w:spacing w:val="-2"/>
                <w:sz w:val="12"/>
              </w:rPr>
              <w:t>action</w:t>
            </w:r>
            <w:r>
              <w:rPr>
                <w:rFonts w:ascii="Calibri"/>
                <w:b/>
                <w:spacing w:val="1"/>
                <w:sz w:val="12"/>
              </w:rPr>
              <w:t xml:space="preserve"> </w:t>
            </w:r>
            <w:r>
              <w:rPr>
                <w:rFonts w:ascii="Calibri"/>
                <w:b/>
                <w:spacing w:val="-1"/>
                <w:sz w:val="12"/>
              </w:rPr>
              <w:t>plan)</w:t>
            </w:r>
            <w:r>
              <w:rPr>
                <w:rFonts w:ascii="Calibri"/>
                <w:b/>
                <w:spacing w:val="7"/>
                <w:sz w:val="12"/>
              </w:rPr>
              <w:t xml:space="preserve"> </w:t>
            </w:r>
            <w:r>
              <w:rPr>
                <w:rFonts w:ascii="Calibri"/>
                <w:b/>
                <w:spacing w:val="-2"/>
                <w:sz w:val="12"/>
              </w:rPr>
              <w:t>and</w:t>
            </w:r>
            <w:r>
              <w:rPr>
                <w:rFonts w:ascii="Calibri"/>
                <w:b/>
                <w:spacing w:val="2"/>
                <w:sz w:val="12"/>
              </w:rPr>
              <w:t xml:space="preserve"> </w:t>
            </w:r>
            <w:r>
              <w:rPr>
                <w:rFonts w:ascii="Calibri"/>
                <w:b/>
                <w:spacing w:val="-2"/>
                <w:sz w:val="12"/>
              </w:rPr>
              <w:t>adaptation</w:t>
            </w:r>
            <w:r>
              <w:rPr>
                <w:rFonts w:ascii="Calibri"/>
                <w:b/>
                <w:spacing w:val="1"/>
                <w:sz w:val="12"/>
              </w:rPr>
              <w:t xml:space="preserve"> </w:t>
            </w:r>
            <w:r>
              <w:rPr>
                <w:rFonts w:ascii="Calibri"/>
                <w:b/>
                <w:spacing w:val="-2"/>
                <w:sz w:val="12"/>
              </w:rPr>
              <w:t>program</w:t>
            </w:r>
            <w:r>
              <w:rPr>
                <w:rFonts w:ascii="Calibri"/>
                <w:b/>
                <w:spacing w:val="1"/>
                <w:sz w:val="12"/>
              </w:rPr>
              <w:t xml:space="preserve"> </w:t>
            </w:r>
            <w:r>
              <w:rPr>
                <w:rFonts w:ascii="Calibri"/>
                <w:b/>
                <w:spacing w:val="-3"/>
                <w:sz w:val="12"/>
              </w:rPr>
              <w:t>are</w:t>
            </w:r>
            <w:r>
              <w:rPr>
                <w:rFonts w:ascii="Calibri"/>
                <w:b/>
                <w:spacing w:val="6"/>
                <w:sz w:val="12"/>
              </w:rPr>
              <w:t xml:space="preserve"> </w:t>
            </w:r>
            <w:r>
              <w:rPr>
                <w:rFonts w:ascii="Calibri"/>
                <w:b/>
                <w:spacing w:val="-1"/>
                <w:sz w:val="12"/>
              </w:rPr>
              <w:t>approved</w:t>
            </w:r>
          </w:p>
        </w:tc>
      </w:tr>
      <w:tr w:rsidR="00D17C03" w14:paraId="372E72AE" w14:textId="77777777" w:rsidTr="004B216B">
        <w:trPr>
          <w:trHeight w:hRule="exact" w:val="1002"/>
          <w:jc w:val="center"/>
        </w:trPr>
        <w:tc>
          <w:tcPr>
            <w:tcW w:w="934" w:type="dxa"/>
            <w:vMerge w:val="restart"/>
            <w:tcBorders>
              <w:top w:val="nil"/>
              <w:left w:val="single" w:sz="4" w:space="0" w:color="000000"/>
              <w:bottom w:val="single" w:sz="8" w:space="0" w:color="000000"/>
              <w:right w:val="single" w:sz="8" w:space="0" w:color="000000"/>
            </w:tcBorders>
            <w:shd w:val="clear" w:color="auto" w:fill="D9D9D9"/>
          </w:tcPr>
          <w:p w14:paraId="583A9B7B" w14:textId="77777777" w:rsidR="00D17C03" w:rsidRDefault="00D17C03">
            <w:pPr>
              <w:pStyle w:val="TableParagraph"/>
              <w:rPr>
                <w:rFonts w:ascii="Times New Roman" w:eastAsia="Times New Roman" w:hAnsi="Times New Roman" w:cs="Times New Roman"/>
                <w:sz w:val="12"/>
                <w:szCs w:val="12"/>
              </w:rPr>
            </w:pPr>
          </w:p>
          <w:p w14:paraId="5B6BB57E" w14:textId="77777777" w:rsidR="00D17C03" w:rsidRDefault="00D17C03">
            <w:pPr>
              <w:pStyle w:val="TableParagraph"/>
              <w:rPr>
                <w:rFonts w:ascii="Times New Roman" w:eastAsia="Times New Roman" w:hAnsi="Times New Roman" w:cs="Times New Roman"/>
                <w:sz w:val="12"/>
                <w:szCs w:val="12"/>
              </w:rPr>
            </w:pPr>
          </w:p>
          <w:p w14:paraId="4E1E8D9F" w14:textId="77777777" w:rsidR="00D17C03" w:rsidRDefault="00D17C03">
            <w:pPr>
              <w:pStyle w:val="TableParagraph"/>
              <w:rPr>
                <w:rFonts w:ascii="Times New Roman" w:eastAsia="Times New Roman" w:hAnsi="Times New Roman" w:cs="Times New Roman"/>
                <w:sz w:val="12"/>
                <w:szCs w:val="12"/>
              </w:rPr>
            </w:pPr>
          </w:p>
          <w:p w14:paraId="052BE75B" w14:textId="77777777" w:rsidR="00D17C03" w:rsidRDefault="00D17C03">
            <w:pPr>
              <w:pStyle w:val="TableParagraph"/>
              <w:rPr>
                <w:rFonts w:ascii="Times New Roman" w:eastAsia="Times New Roman" w:hAnsi="Times New Roman" w:cs="Times New Roman"/>
                <w:sz w:val="12"/>
                <w:szCs w:val="12"/>
              </w:rPr>
            </w:pPr>
          </w:p>
          <w:p w14:paraId="00573254" w14:textId="77777777" w:rsidR="00D17C03" w:rsidRDefault="00D17C03">
            <w:pPr>
              <w:pStyle w:val="TableParagraph"/>
              <w:spacing w:before="4"/>
              <w:rPr>
                <w:rFonts w:ascii="Times New Roman" w:eastAsia="Times New Roman" w:hAnsi="Times New Roman" w:cs="Times New Roman"/>
                <w:sz w:val="17"/>
                <w:szCs w:val="17"/>
              </w:rPr>
            </w:pPr>
          </w:p>
          <w:p w14:paraId="2C3270B2" w14:textId="77777777" w:rsidR="00D17C03" w:rsidRDefault="00D17C03">
            <w:pPr>
              <w:pStyle w:val="TableParagraph"/>
              <w:ind w:left="39"/>
              <w:rPr>
                <w:rFonts w:ascii="Calibri" w:eastAsia="Calibri" w:hAnsi="Calibri" w:cs="Calibri"/>
                <w:sz w:val="12"/>
                <w:szCs w:val="12"/>
              </w:rPr>
            </w:pPr>
            <w:r>
              <w:rPr>
                <w:rFonts w:ascii="Calibri"/>
                <w:b/>
                <w:spacing w:val="-2"/>
                <w:sz w:val="12"/>
              </w:rPr>
              <w:t>3.2</w:t>
            </w:r>
          </w:p>
        </w:tc>
        <w:tc>
          <w:tcPr>
            <w:tcW w:w="415" w:type="dxa"/>
            <w:tcBorders>
              <w:top w:val="single" w:sz="8" w:space="0" w:color="000000"/>
              <w:left w:val="single" w:sz="8" w:space="0" w:color="000000"/>
              <w:bottom w:val="single" w:sz="8" w:space="0" w:color="000000"/>
              <w:right w:val="single" w:sz="8" w:space="0" w:color="000000"/>
            </w:tcBorders>
          </w:tcPr>
          <w:p w14:paraId="261A2EA4" w14:textId="77777777" w:rsidR="00D17C03" w:rsidRDefault="00D17C03">
            <w:pPr>
              <w:pStyle w:val="TableParagraph"/>
              <w:rPr>
                <w:rFonts w:ascii="Times New Roman" w:eastAsia="Times New Roman" w:hAnsi="Times New Roman" w:cs="Times New Roman"/>
                <w:sz w:val="12"/>
                <w:szCs w:val="12"/>
              </w:rPr>
            </w:pPr>
          </w:p>
          <w:p w14:paraId="557C0080" w14:textId="77777777" w:rsidR="00D17C03" w:rsidRDefault="00D17C03">
            <w:pPr>
              <w:pStyle w:val="TableParagraph"/>
              <w:rPr>
                <w:rFonts w:ascii="Times New Roman" w:eastAsia="Times New Roman" w:hAnsi="Times New Roman" w:cs="Times New Roman"/>
                <w:sz w:val="12"/>
                <w:szCs w:val="12"/>
              </w:rPr>
            </w:pPr>
          </w:p>
          <w:p w14:paraId="112C0DD0" w14:textId="77777777" w:rsidR="00D17C03" w:rsidRDefault="00D17C03">
            <w:pPr>
              <w:pStyle w:val="TableParagraph"/>
              <w:spacing w:before="1"/>
              <w:rPr>
                <w:rFonts w:ascii="Times New Roman" w:eastAsia="Times New Roman" w:hAnsi="Times New Roman" w:cs="Times New Roman"/>
                <w:sz w:val="12"/>
                <w:szCs w:val="12"/>
              </w:rPr>
            </w:pPr>
          </w:p>
          <w:p w14:paraId="621A99D6" w14:textId="77777777" w:rsidR="00D17C03" w:rsidRDefault="00D17C03">
            <w:pPr>
              <w:pStyle w:val="TableParagraph"/>
              <w:ind w:left="15"/>
              <w:rPr>
                <w:rFonts w:ascii="Calibri" w:eastAsia="Calibri" w:hAnsi="Calibri" w:cs="Calibri"/>
                <w:sz w:val="12"/>
                <w:szCs w:val="12"/>
              </w:rPr>
            </w:pPr>
            <w:r>
              <w:rPr>
                <w:rFonts w:ascii="Calibri"/>
                <w:b/>
                <w:spacing w:val="-3"/>
                <w:sz w:val="12"/>
              </w:rPr>
              <w:t>3.2.1</w:t>
            </w:r>
          </w:p>
        </w:tc>
        <w:tc>
          <w:tcPr>
            <w:tcW w:w="2852" w:type="dxa"/>
            <w:tcBorders>
              <w:top w:val="single" w:sz="8" w:space="0" w:color="000000"/>
              <w:left w:val="single" w:sz="8" w:space="0" w:color="000000"/>
              <w:bottom w:val="single" w:sz="8" w:space="0" w:color="000000"/>
              <w:right w:val="single" w:sz="8" w:space="0" w:color="000000"/>
            </w:tcBorders>
            <w:hideMark/>
          </w:tcPr>
          <w:p w14:paraId="318C8634" w14:textId="77777777" w:rsidR="00D17C03" w:rsidRDefault="00D17C03">
            <w:pPr>
              <w:pStyle w:val="TableParagraph"/>
              <w:spacing w:before="89" w:line="266" w:lineRule="auto"/>
              <w:ind w:left="15" w:right="75"/>
              <w:rPr>
                <w:rFonts w:ascii="Calibri" w:eastAsia="Calibri" w:hAnsi="Calibri" w:cs="Calibri"/>
                <w:sz w:val="12"/>
                <w:szCs w:val="12"/>
              </w:rPr>
            </w:pPr>
            <w:r>
              <w:rPr>
                <w:rFonts w:ascii="Calibri"/>
                <w:spacing w:val="-1"/>
                <w:sz w:val="12"/>
              </w:rPr>
              <w:t>The</w:t>
            </w:r>
            <w:r>
              <w:rPr>
                <w:rFonts w:ascii="Calibri"/>
                <w:spacing w:val="12"/>
                <w:sz w:val="12"/>
              </w:rPr>
              <w:t xml:space="preserve"> </w:t>
            </w:r>
            <w:r>
              <w:rPr>
                <w:rFonts w:ascii="Calibri"/>
                <w:sz w:val="12"/>
              </w:rPr>
              <w:t>low</w:t>
            </w:r>
            <w:r>
              <w:rPr>
                <w:rFonts w:ascii="Calibri"/>
                <w:spacing w:val="9"/>
                <w:sz w:val="12"/>
              </w:rPr>
              <w:t xml:space="preserve"> </w:t>
            </w:r>
            <w:r>
              <w:rPr>
                <w:rFonts w:ascii="Calibri"/>
                <w:spacing w:val="-2"/>
                <w:sz w:val="12"/>
              </w:rPr>
              <w:t>carbon</w:t>
            </w:r>
            <w:r>
              <w:rPr>
                <w:rFonts w:ascii="Calibri"/>
                <w:spacing w:val="8"/>
                <w:sz w:val="12"/>
              </w:rPr>
              <w:t xml:space="preserve"> </w:t>
            </w:r>
            <w:r>
              <w:rPr>
                <w:rFonts w:ascii="Calibri"/>
                <w:sz w:val="12"/>
              </w:rPr>
              <w:t>development</w:t>
            </w:r>
            <w:r>
              <w:rPr>
                <w:rFonts w:ascii="Calibri"/>
                <w:spacing w:val="7"/>
                <w:sz w:val="12"/>
              </w:rPr>
              <w:t xml:space="preserve"> </w:t>
            </w:r>
            <w:r>
              <w:rPr>
                <w:rFonts w:ascii="Calibri"/>
                <w:spacing w:val="-1"/>
                <w:sz w:val="12"/>
              </w:rPr>
              <w:t>strategy</w:t>
            </w:r>
            <w:r>
              <w:rPr>
                <w:rFonts w:ascii="Calibri"/>
                <w:spacing w:val="9"/>
                <w:sz w:val="12"/>
              </w:rPr>
              <w:t xml:space="preserve"> </w:t>
            </w:r>
            <w:r>
              <w:rPr>
                <w:rFonts w:ascii="Calibri"/>
                <w:spacing w:val="-1"/>
                <w:sz w:val="12"/>
              </w:rPr>
              <w:t>and</w:t>
            </w:r>
            <w:r>
              <w:rPr>
                <w:rFonts w:ascii="Times New Roman"/>
                <w:spacing w:val="34"/>
                <w:w w:val="102"/>
                <w:sz w:val="12"/>
              </w:rPr>
              <w:t xml:space="preserve"> </w:t>
            </w:r>
            <w:r>
              <w:rPr>
                <w:rFonts w:ascii="Calibri"/>
                <w:spacing w:val="-1"/>
                <w:sz w:val="12"/>
              </w:rPr>
              <w:t>action</w:t>
            </w:r>
            <w:r>
              <w:rPr>
                <w:rFonts w:ascii="Calibri"/>
                <w:spacing w:val="6"/>
                <w:sz w:val="12"/>
              </w:rPr>
              <w:t xml:space="preserve"> </w:t>
            </w:r>
            <w:r>
              <w:rPr>
                <w:rFonts w:ascii="Calibri"/>
                <w:sz w:val="12"/>
              </w:rPr>
              <w:t>plan</w:t>
            </w:r>
            <w:r>
              <w:rPr>
                <w:rFonts w:ascii="Calibri"/>
                <w:spacing w:val="7"/>
                <w:sz w:val="12"/>
              </w:rPr>
              <w:t xml:space="preserve"> </w:t>
            </w:r>
            <w:r>
              <w:rPr>
                <w:rFonts w:ascii="Calibri"/>
                <w:spacing w:val="-2"/>
                <w:sz w:val="12"/>
              </w:rPr>
              <w:t>are</w:t>
            </w:r>
            <w:r>
              <w:rPr>
                <w:rFonts w:ascii="Calibri"/>
                <w:spacing w:val="10"/>
                <w:sz w:val="12"/>
              </w:rPr>
              <w:t xml:space="preserve"> </w:t>
            </w:r>
            <w:r>
              <w:rPr>
                <w:rFonts w:ascii="Calibri"/>
                <w:sz w:val="12"/>
              </w:rPr>
              <w:t>finalized</w:t>
            </w:r>
            <w:r>
              <w:rPr>
                <w:rFonts w:ascii="Calibri"/>
                <w:spacing w:val="7"/>
                <w:sz w:val="12"/>
              </w:rPr>
              <w:t xml:space="preserve"> </w:t>
            </w:r>
            <w:r>
              <w:rPr>
                <w:rFonts w:ascii="Calibri"/>
                <w:spacing w:val="1"/>
                <w:sz w:val="12"/>
              </w:rPr>
              <w:t>in</w:t>
            </w:r>
            <w:r>
              <w:rPr>
                <w:rFonts w:ascii="Calibri"/>
                <w:spacing w:val="6"/>
                <w:sz w:val="12"/>
              </w:rPr>
              <w:t xml:space="preserve"> </w:t>
            </w:r>
            <w:r>
              <w:rPr>
                <w:rFonts w:ascii="Calibri"/>
                <w:sz w:val="12"/>
              </w:rPr>
              <w:t>compliance</w:t>
            </w:r>
            <w:r>
              <w:rPr>
                <w:rFonts w:ascii="Calibri"/>
                <w:spacing w:val="11"/>
                <w:sz w:val="12"/>
              </w:rPr>
              <w:t xml:space="preserve"> </w:t>
            </w:r>
            <w:r>
              <w:rPr>
                <w:rFonts w:ascii="Calibri"/>
                <w:sz w:val="12"/>
              </w:rPr>
              <w:t>with</w:t>
            </w:r>
            <w:r>
              <w:rPr>
                <w:rFonts w:ascii="Times New Roman"/>
                <w:spacing w:val="38"/>
                <w:w w:val="102"/>
                <w:sz w:val="12"/>
              </w:rPr>
              <w:t xml:space="preserve"> </w:t>
            </w:r>
            <w:r>
              <w:rPr>
                <w:rFonts w:ascii="Calibri"/>
                <w:sz w:val="12"/>
              </w:rPr>
              <w:t>relevant</w:t>
            </w:r>
            <w:r>
              <w:rPr>
                <w:rFonts w:ascii="Calibri"/>
                <w:spacing w:val="4"/>
                <w:sz w:val="12"/>
              </w:rPr>
              <w:t xml:space="preserve"> </w:t>
            </w:r>
            <w:r>
              <w:rPr>
                <w:rFonts w:ascii="Calibri"/>
                <w:spacing w:val="-2"/>
                <w:sz w:val="12"/>
              </w:rPr>
              <w:t>EU</w:t>
            </w:r>
            <w:r>
              <w:rPr>
                <w:rFonts w:ascii="Calibri"/>
                <w:spacing w:val="-1"/>
                <w:sz w:val="12"/>
              </w:rPr>
              <w:t xml:space="preserve"> </w:t>
            </w:r>
            <w:r>
              <w:rPr>
                <w:rFonts w:ascii="Calibri"/>
                <w:sz w:val="12"/>
              </w:rPr>
              <w:t>climate</w:t>
            </w:r>
            <w:r>
              <w:rPr>
                <w:rFonts w:ascii="Calibri"/>
                <w:spacing w:val="10"/>
                <w:sz w:val="12"/>
              </w:rPr>
              <w:t xml:space="preserve"> </w:t>
            </w:r>
            <w:r>
              <w:rPr>
                <w:rFonts w:ascii="Calibri"/>
                <w:spacing w:val="-1"/>
                <w:sz w:val="12"/>
              </w:rPr>
              <w:t>acquis</w:t>
            </w:r>
            <w:r>
              <w:rPr>
                <w:rFonts w:ascii="Calibri"/>
                <w:spacing w:val="6"/>
                <w:sz w:val="12"/>
              </w:rPr>
              <w:t xml:space="preserve"> </w:t>
            </w:r>
            <w:r>
              <w:rPr>
                <w:rFonts w:ascii="Calibri"/>
                <w:spacing w:val="-1"/>
                <w:sz w:val="12"/>
              </w:rPr>
              <w:t>and</w:t>
            </w:r>
            <w:r>
              <w:rPr>
                <w:rFonts w:ascii="Calibri"/>
                <w:spacing w:val="6"/>
                <w:sz w:val="12"/>
              </w:rPr>
              <w:t xml:space="preserve"> </w:t>
            </w:r>
            <w:r>
              <w:rPr>
                <w:rFonts w:ascii="Calibri"/>
                <w:spacing w:val="-3"/>
                <w:sz w:val="12"/>
              </w:rPr>
              <w:t>GHG</w:t>
            </w:r>
            <w:r>
              <w:rPr>
                <w:rFonts w:ascii="Times New Roman"/>
                <w:spacing w:val="26"/>
                <w:w w:val="102"/>
                <w:sz w:val="12"/>
              </w:rPr>
              <w:t xml:space="preserve"> </w:t>
            </w:r>
            <w:r>
              <w:rPr>
                <w:rFonts w:ascii="Calibri"/>
                <w:sz w:val="12"/>
              </w:rPr>
              <w:t>emissions</w:t>
            </w:r>
            <w:r>
              <w:rPr>
                <w:rFonts w:ascii="Calibri"/>
                <w:spacing w:val="13"/>
                <w:sz w:val="12"/>
              </w:rPr>
              <w:t xml:space="preserve"> </w:t>
            </w:r>
            <w:r>
              <w:rPr>
                <w:rFonts w:ascii="Calibri"/>
                <w:sz w:val="12"/>
              </w:rPr>
              <w:t>reduction</w:t>
            </w:r>
            <w:r>
              <w:rPr>
                <w:rFonts w:ascii="Calibri"/>
                <w:spacing w:val="14"/>
                <w:sz w:val="12"/>
              </w:rPr>
              <w:t xml:space="preserve"> </w:t>
            </w:r>
            <w:r>
              <w:rPr>
                <w:rFonts w:ascii="Calibri"/>
                <w:sz w:val="12"/>
              </w:rPr>
              <w:t>commitments</w:t>
            </w:r>
            <w:r>
              <w:rPr>
                <w:rFonts w:ascii="Calibri"/>
                <w:spacing w:val="13"/>
                <w:sz w:val="12"/>
              </w:rPr>
              <w:t xml:space="preserve"> </w:t>
            </w:r>
            <w:r>
              <w:rPr>
                <w:rFonts w:ascii="Calibri"/>
                <w:sz w:val="12"/>
              </w:rPr>
              <w:t>taken</w:t>
            </w:r>
            <w:r>
              <w:rPr>
                <w:rFonts w:ascii="Times New Roman"/>
                <w:spacing w:val="26"/>
                <w:w w:val="102"/>
                <w:sz w:val="12"/>
              </w:rPr>
              <w:t xml:space="preserve"> </w:t>
            </w:r>
            <w:r>
              <w:rPr>
                <w:rFonts w:ascii="Calibri"/>
                <w:sz w:val="12"/>
              </w:rPr>
              <w:t>under</w:t>
            </w:r>
            <w:r>
              <w:rPr>
                <w:rFonts w:ascii="Calibri"/>
                <w:spacing w:val="5"/>
                <w:sz w:val="12"/>
              </w:rPr>
              <w:t xml:space="preserve"> </w:t>
            </w:r>
            <w:r>
              <w:rPr>
                <w:rFonts w:ascii="Calibri"/>
                <w:sz w:val="12"/>
              </w:rPr>
              <w:t>the</w:t>
            </w:r>
            <w:r>
              <w:rPr>
                <w:rFonts w:ascii="Calibri"/>
                <w:spacing w:val="14"/>
                <w:sz w:val="12"/>
              </w:rPr>
              <w:t xml:space="preserve"> </w:t>
            </w:r>
            <w:r>
              <w:rPr>
                <w:rFonts w:ascii="Calibri"/>
                <w:sz w:val="12"/>
              </w:rPr>
              <w:t>Paris</w:t>
            </w:r>
            <w:r>
              <w:rPr>
                <w:rFonts w:ascii="Calibri"/>
                <w:spacing w:val="9"/>
                <w:sz w:val="12"/>
              </w:rPr>
              <w:t xml:space="preserve"> </w:t>
            </w:r>
            <w:r>
              <w:rPr>
                <w:rFonts w:ascii="Calibri"/>
                <w:sz w:val="12"/>
              </w:rPr>
              <w:t>Agreement.</w:t>
            </w:r>
          </w:p>
        </w:tc>
        <w:tc>
          <w:tcPr>
            <w:tcW w:w="1073" w:type="dxa"/>
            <w:tcBorders>
              <w:top w:val="single" w:sz="8" w:space="0" w:color="000000"/>
              <w:left w:val="single" w:sz="8" w:space="0" w:color="000000"/>
              <w:bottom w:val="single" w:sz="8" w:space="0" w:color="000000"/>
              <w:right w:val="single" w:sz="8" w:space="0" w:color="000000"/>
            </w:tcBorders>
          </w:tcPr>
          <w:p w14:paraId="77053C19" w14:textId="77777777" w:rsidR="00D17C03" w:rsidRDefault="00D17C03">
            <w:pPr>
              <w:pStyle w:val="TableParagraph"/>
              <w:rPr>
                <w:rFonts w:ascii="Times New Roman" w:eastAsia="Times New Roman" w:hAnsi="Times New Roman" w:cs="Times New Roman"/>
                <w:sz w:val="12"/>
                <w:szCs w:val="12"/>
              </w:rPr>
            </w:pPr>
          </w:p>
          <w:p w14:paraId="1EDF88AA" w14:textId="77777777" w:rsidR="00D17C03" w:rsidRDefault="00D17C03">
            <w:pPr>
              <w:pStyle w:val="TableParagraph"/>
              <w:rPr>
                <w:rFonts w:ascii="Times New Roman" w:eastAsia="Times New Roman" w:hAnsi="Times New Roman" w:cs="Times New Roman"/>
                <w:sz w:val="17"/>
                <w:szCs w:val="17"/>
              </w:rPr>
            </w:pPr>
          </w:p>
          <w:p w14:paraId="008AA5B9" w14:textId="77777777" w:rsidR="00D17C03" w:rsidRDefault="00D17C03">
            <w:pPr>
              <w:pStyle w:val="TableParagraph"/>
              <w:spacing w:line="266" w:lineRule="auto"/>
              <w:ind w:left="113" w:right="37" w:hanging="90"/>
              <w:rPr>
                <w:rFonts w:ascii="Calibri" w:eastAsia="Calibri" w:hAnsi="Calibri" w:cs="Calibri"/>
                <w:sz w:val="12"/>
                <w:szCs w:val="12"/>
              </w:rPr>
            </w:pPr>
            <w:r>
              <w:rPr>
                <w:rFonts w:ascii="Calibri"/>
                <w:i/>
                <w:spacing w:val="-1"/>
                <w:sz w:val="12"/>
              </w:rPr>
              <w:t>Climate</w:t>
            </w:r>
            <w:r>
              <w:rPr>
                <w:rFonts w:ascii="Calibri"/>
                <w:i/>
                <w:spacing w:val="15"/>
                <w:sz w:val="12"/>
              </w:rPr>
              <w:t xml:space="preserve"> </w:t>
            </w:r>
            <w:r>
              <w:rPr>
                <w:rFonts w:ascii="Calibri"/>
                <w:i/>
                <w:sz w:val="12"/>
              </w:rPr>
              <w:t>Change</w:t>
            </w:r>
            <w:r>
              <w:rPr>
                <w:rFonts w:ascii="Times New Roman"/>
                <w:i/>
                <w:spacing w:val="25"/>
                <w:w w:val="102"/>
                <w:sz w:val="12"/>
              </w:rPr>
              <w:t xml:space="preserve"> </w:t>
            </w:r>
            <w:r>
              <w:rPr>
                <w:rFonts w:ascii="Calibri"/>
                <w:i/>
                <w:spacing w:val="-1"/>
                <w:sz w:val="12"/>
              </w:rPr>
              <w:t>Department</w:t>
            </w:r>
          </w:p>
        </w:tc>
        <w:tc>
          <w:tcPr>
            <w:tcW w:w="1318" w:type="dxa"/>
            <w:tcBorders>
              <w:top w:val="single" w:sz="8" w:space="0" w:color="000000"/>
              <w:left w:val="single" w:sz="8" w:space="0" w:color="000000"/>
              <w:bottom w:val="single" w:sz="8" w:space="0" w:color="000000"/>
              <w:right w:val="single" w:sz="8" w:space="0" w:color="000000"/>
            </w:tcBorders>
          </w:tcPr>
          <w:p w14:paraId="62045404" w14:textId="77777777" w:rsidR="00D17C03" w:rsidRDefault="00D17C03">
            <w:pPr>
              <w:pStyle w:val="TableParagraph"/>
              <w:rPr>
                <w:rFonts w:ascii="Times New Roman" w:eastAsia="Times New Roman" w:hAnsi="Times New Roman" w:cs="Times New Roman"/>
                <w:sz w:val="12"/>
                <w:szCs w:val="12"/>
              </w:rPr>
            </w:pPr>
          </w:p>
          <w:p w14:paraId="5B1804EE" w14:textId="77777777" w:rsidR="00D17C03" w:rsidRDefault="00D17C03">
            <w:pPr>
              <w:pStyle w:val="TableParagraph"/>
              <w:rPr>
                <w:rFonts w:ascii="Times New Roman" w:eastAsia="Times New Roman" w:hAnsi="Times New Roman" w:cs="Times New Roman"/>
                <w:sz w:val="17"/>
                <w:szCs w:val="17"/>
              </w:rPr>
            </w:pPr>
          </w:p>
          <w:p w14:paraId="4381FDD8" w14:textId="77777777" w:rsidR="00D17C03" w:rsidRDefault="00D17C03">
            <w:pPr>
              <w:pStyle w:val="TableParagraph"/>
              <w:spacing w:line="266" w:lineRule="auto"/>
              <w:ind w:left="366" w:right="59" w:hanging="319"/>
              <w:rPr>
                <w:rFonts w:ascii="Calibri" w:eastAsia="Calibri" w:hAnsi="Calibri" w:cs="Calibri"/>
                <w:sz w:val="12"/>
                <w:szCs w:val="12"/>
              </w:rPr>
            </w:pPr>
            <w:r>
              <w:rPr>
                <w:rFonts w:ascii="Calibri"/>
                <w:i/>
                <w:sz w:val="12"/>
              </w:rPr>
              <w:t>MoME</w:t>
            </w:r>
            <w:r>
              <w:rPr>
                <w:rFonts w:ascii="Calibri"/>
                <w:i/>
                <w:spacing w:val="4"/>
                <w:sz w:val="12"/>
              </w:rPr>
              <w:t xml:space="preserve"> </w:t>
            </w:r>
            <w:r>
              <w:rPr>
                <w:rFonts w:ascii="Calibri"/>
                <w:i/>
                <w:sz w:val="12"/>
              </w:rPr>
              <w:t>(because</w:t>
            </w:r>
            <w:r>
              <w:rPr>
                <w:rFonts w:ascii="Calibri"/>
                <w:i/>
                <w:spacing w:val="8"/>
                <w:sz w:val="12"/>
              </w:rPr>
              <w:t xml:space="preserve"> </w:t>
            </w:r>
            <w:r>
              <w:rPr>
                <w:rFonts w:ascii="Calibri"/>
                <w:i/>
                <w:sz w:val="12"/>
              </w:rPr>
              <w:t>of</w:t>
            </w:r>
            <w:r>
              <w:rPr>
                <w:rFonts w:ascii="Times New Roman"/>
                <w:i/>
                <w:spacing w:val="25"/>
                <w:w w:val="102"/>
                <w:sz w:val="12"/>
              </w:rPr>
              <w:t xml:space="preserve"> </w:t>
            </w:r>
            <w:r>
              <w:rPr>
                <w:rFonts w:ascii="Calibri"/>
                <w:i/>
                <w:sz w:val="12"/>
              </w:rPr>
              <w:t>NECP)</w:t>
            </w:r>
          </w:p>
        </w:tc>
        <w:tc>
          <w:tcPr>
            <w:tcW w:w="3195" w:type="dxa"/>
            <w:tcBorders>
              <w:top w:val="single" w:sz="8" w:space="0" w:color="000000"/>
              <w:left w:val="single" w:sz="8" w:space="0" w:color="000000"/>
              <w:bottom w:val="single" w:sz="8" w:space="0" w:color="000000"/>
              <w:right w:val="single" w:sz="8" w:space="0" w:color="000000"/>
            </w:tcBorders>
          </w:tcPr>
          <w:p w14:paraId="6CF42A12" w14:textId="77777777" w:rsidR="00D17C03" w:rsidRDefault="00D17C03">
            <w:pPr>
              <w:pStyle w:val="TableParagraph"/>
              <w:rPr>
                <w:rFonts w:ascii="Times New Roman" w:eastAsia="Times New Roman" w:hAnsi="Times New Roman" w:cs="Times New Roman"/>
                <w:sz w:val="12"/>
                <w:szCs w:val="12"/>
              </w:rPr>
            </w:pPr>
          </w:p>
          <w:p w14:paraId="6DFEF63D" w14:textId="77777777" w:rsidR="00D17C03" w:rsidRDefault="00D17C03">
            <w:pPr>
              <w:pStyle w:val="TableParagraph"/>
              <w:rPr>
                <w:rFonts w:ascii="Times New Roman" w:eastAsia="Times New Roman" w:hAnsi="Times New Roman" w:cs="Times New Roman"/>
                <w:sz w:val="12"/>
                <w:szCs w:val="12"/>
              </w:rPr>
            </w:pPr>
          </w:p>
          <w:p w14:paraId="69396C2E" w14:textId="77777777" w:rsidR="00D17C03" w:rsidRDefault="00D17C03">
            <w:pPr>
              <w:pStyle w:val="TableParagraph"/>
              <w:spacing w:before="1"/>
              <w:rPr>
                <w:rFonts w:ascii="Times New Roman" w:eastAsia="Times New Roman" w:hAnsi="Times New Roman" w:cs="Times New Roman"/>
                <w:sz w:val="12"/>
                <w:szCs w:val="12"/>
              </w:rPr>
            </w:pPr>
          </w:p>
          <w:p w14:paraId="5AF821D0" w14:textId="77777777" w:rsidR="00D17C03" w:rsidRDefault="00D17C03">
            <w:pPr>
              <w:pStyle w:val="TableParagraph"/>
              <w:ind w:left="13"/>
              <w:jc w:val="center"/>
              <w:rPr>
                <w:rFonts w:ascii="Calibri" w:eastAsia="Calibri" w:hAnsi="Calibri" w:cs="Calibri"/>
                <w:sz w:val="12"/>
                <w:szCs w:val="12"/>
              </w:rPr>
            </w:pPr>
            <w:r>
              <w:rPr>
                <w:rFonts w:ascii="Calibri"/>
                <w:sz w:val="12"/>
              </w:rPr>
              <w:t>-</w:t>
            </w:r>
          </w:p>
        </w:tc>
        <w:tc>
          <w:tcPr>
            <w:tcW w:w="1236" w:type="dxa"/>
            <w:tcBorders>
              <w:top w:val="single" w:sz="8" w:space="0" w:color="000000"/>
              <w:left w:val="single" w:sz="8" w:space="0" w:color="000000"/>
              <w:bottom w:val="single" w:sz="8" w:space="0" w:color="000000"/>
              <w:right w:val="single" w:sz="8" w:space="0" w:color="000000"/>
            </w:tcBorders>
            <w:hideMark/>
          </w:tcPr>
          <w:p w14:paraId="7C360120" w14:textId="77777777" w:rsidR="00D17C03" w:rsidRDefault="00D17C03">
            <w:pPr>
              <w:pStyle w:val="TableParagraph"/>
              <w:spacing w:before="7" w:line="266" w:lineRule="auto"/>
              <w:ind w:left="64" w:right="74"/>
              <w:jc w:val="center"/>
              <w:rPr>
                <w:rFonts w:ascii="Calibri" w:eastAsia="Calibri" w:hAnsi="Calibri" w:cs="Calibri"/>
                <w:sz w:val="12"/>
                <w:szCs w:val="12"/>
              </w:rPr>
            </w:pPr>
            <w:r>
              <w:rPr>
                <w:rFonts w:ascii="Calibri"/>
                <w:i/>
                <w:sz w:val="12"/>
              </w:rPr>
              <w:t>Draft</w:t>
            </w:r>
            <w:r>
              <w:rPr>
                <w:rFonts w:ascii="Calibri"/>
                <w:i/>
                <w:spacing w:val="4"/>
                <w:sz w:val="12"/>
              </w:rPr>
              <w:t xml:space="preserve"> </w:t>
            </w:r>
            <w:r>
              <w:rPr>
                <w:rFonts w:ascii="Calibri"/>
                <w:i/>
                <w:spacing w:val="-1"/>
                <w:sz w:val="12"/>
              </w:rPr>
              <w:t>low</w:t>
            </w:r>
            <w:r>
              <w:rPr>
                <w:rFonts w:ascii="Calibri"/>
                <w:i/>
                <w:spacing w:val="7"/>
                <w:sz w:val="12"/>
              </w:rPr>
              <w:t xml:space="preserve"> </w:t>
            </w:r>
            <w:r>
              <w:rPr>
                <w:rFonts w:ascii="Calibri"/>
                <w:i/>
                <w:sz w:val="12"/>
              </w:rPr>
              <w:t>carbon</w:t>
            </w:r>
            <w:r>
              <w:rPr>
                <w:rFonts w:ascii="Times New Roman"/>
                <w:i/>
                <w:spacing w:val="23"/>
                <w:w w:val="102"/>
                <w:sz w:val="12"/>
              </w:rPr>
              <w:t xml:space="preserve"> </w:t>
            </w:r>
            <w:r>
              <w:rPr>
                <w:rFonts w:ascii="Calibri"/>
                <w:i/>
                <w:sz w:val="12"/>
              </w:rPr>
              <w:t>development</w:t>
            </w:r>
            <w:r>
              <w:rPr>
                <w:rFonts w:ascii="Times New Roman"/>
                <w:i/>
                <w:w w:val="102"/>
                <w:sz w:val="12"/>
              </w:rPr>
              <w:t xml:space="preserve"> </w:t>
            </w:r>
            <w:r>
              <w:rPr>
                <w:rFonts w:ascii="Calibri"/>
                <w:i/>
                <w:sz w:val="12"/>
              </w:rPr>
              <w:t>strategy</w:t>
            </w:r>
            <w:r>
              <w:rPr>
                <w:rFonts w:ascii="Calibri"/>
                <w:i/>
                <w:spacing w:val="13"/>
                <w:sz w:val="12"/>
              </w:rPr>
              <w:t xml:space="preserve"> </w:t>
            </w:r>
            <w:r>
              <w:rPr>
                <w:rFonts w:ascii="Calibri"/>
                <w:i/>
                <w:sz w:val="12"/>
              </w:rPr>
              <w:t>and</w:t>
            </w:r>
            <w:r>
              <w:rPr>
                <w:rFonts w:ascii="Times New Roman"/>
                <w:i/>
                <w:spacing w:val="22"/>
                <w:w w:val="102"/>
                <w:sz w:val="12"/>
              </w:rPr>
              <w:t xml:space="preserve"> </w:t>
            </w:r>
            <w:r>
              <w:rPr>
                <w:rFonts w:ascii="Calibri"/>
                <w:i/>
                <w:spacing w:val="-1"/>
                <w:sz w:val="12"/>
              </w:rPr>
              <w:t>action</w:t>
            </w:r>
            <w:r>
              <w:rPr>
                <w:rFonts w:ascii="Calibri"/>
                <w:i/>
                <w:spacing w:val="3"/>
                <w:sz w:val="12"/>
              </w:rPr>
              <w:t xml:space="preserve"> </w:t>
            </w:r>
            <w:r>
              <w:rPr>
                <w:rFonts w:ascii="Calibri"/>
                <w:i/>
                <w:sz w:val="12"/>
              </w:rPr>
              <w:t>plan</w:t>
            </w:r>
            <w:r>
              <w:rPr>
                <w:rFonts w:ascii="Calibri"/>
                <w:i/>
                <w:spacing w:val="3"/>
                <w:sz w:val="12"/>
              </w:rPr>
              <w:t xml:space="preserve"> </w:t>
            </w:r>
            <w:r>
              <w:rPr>
                <w:rFonts w:ascii="Calibri"/>
                <w:i/>
                <w:spacing w:val="-2"/>
                <w:sz w:val="12"/>
              </w:rPr>
              <w:t>in</w:t>
            </w:r>
            <w:r>
              <w:rPr>
                <w:rFonts w:ascii="Calibri"/>
                <w:i/>
                <w:spacing w:val="3"/>
                <w:sz w:val="12"/>
              </w:rPr>
              <w:t xml:space="preserve"> </w:t>
            </w:r>
            <w:r>
              <w:rPr>
                <w:rFonts w:ascii="Calibri"/>
                <w:i/>
                <w:sz w:val="12"/>
              </w:rPr>
              <w:t>a</w:t>
            </w:r>
            <w:r>
              <w:rPr>
                <w:rFonts w:ascii="Times New Roman"/>
                <w:i/>
                <w:spacing w:val="24"/>
                <w:w w:val="102"/>
                <w:sz w:val="12"/>
              </w:rPr>
              <w:t xml:space="preserve"> </w:t>
            </w:r>
            <w:r>
              <w:rPr>
                <w:rFonts w:ascii="Calibri"/>
                <w:i/>
                <w:sz w:val="12"/>
              </w:rPr>
              <w:t>phase</w:t>
            </w:r>
            <w:r>
              <w:rPr>
                <w:rFonts w:ascii="Calibri"/>
                <w:i/>
                <w:spacing w:val="10"/>
                <w:sz w:val="12"/>
              </w:rPr>
              <w:t xml:space="preserve"> </w:t>
            </w:r>
            <w:r>
              <w:rPr>
                <w:rFonts w:ascii="Calibri"/>
                <w:i/>
                <w:sz w:val="12"/>
              </w:rPr>
              <w:t>of</w:t>
            </w:r>
            <w:r>
              <w:rPr>
                <w:rFonts w:ascii="Times New Roman"/>
                <w:i/>
                <w:spacing w:val="22"/>
                <w:w w:val="102"/>
                <w:sz w:val="12"/>
              </w:rPr>
              <w:t xml:space="preserve"> </w:t>
            </w:r>
            <w:r>
              <w:rPr>
                <w:rFonts w:ascii="Calibri"/>
                <w:i/>
                <w:spacing w:val="-1"/>
                <w:sz w:val="12"/>
              </w:rPr>
              <w:t>consultation</w:t>
            </w:r>
          </w:p>
        </w:tc>
        <w:tc>
          <w:tcPr>
            <w:tcW w:w="2157" w:type="dxa"/>
            <w:tcBorders>
              <w:top w:val="single" w:sz="8" w:space="0" w:color="000000"/>
              <w:left w:val="single" w:sz="8" w:space="0" w:color="000000"/>
              <w:bottom w:val="single" w:sz="8" w:space="0" w:color="000000"/>
              <w:right w:val="single" w:sz="8" w:space="0" w:color="000000"/>
            </w:tcBorders>
            <w:hideMark/>
          </w:tcPr>
          <w:p w14:paraId="3ED61D4A" w14:textId="77777777" w:rsidR="00D17C03" w:rsidRDefault="00D17C03">
            <w:pPr>
              <w:pStyle w:val="TableParagraph"/>
              <w:spacing w:before="89" w:line="266" w:lineRule="auto"/>
              <w:ind w:left="39" w:right="33"/>
              <w:jc w:val="center"/>
              <w:rPr>
                <w:rFonts w:ascii="Calibri" w:eastAsia="Calibri" w:hAnsi="Calibri" w:cs="Calibri"/>
                <w:sz w:val="12"/>
                <w:szCs w:val="12"/>
              </w:rPr>
            </w:pPr>
            <w:r>
              <w:rPr>
                <w:rFonts w:ascii="Calibri"/>
                <w:spacing w:val="-1"/>
                <w:sz w:val="12"/>
              </w:rPr>
              <w:t>The</w:t>
            </w:r>
            <w:r>
              <w:rPr>
                <w:rFonts w:ascii="Calibri"/>
                <w:spacing w:val="15"/>
                <w:sz w:val="12"/>
              </w:rPr>
              <w:t xml:space="preserve"> </w:t>
            </w:r>
            <w:r>
              <w:rPr>
                <w:rFonts w:ascii="Calibri"/>
                <w:sz w:val="12"/>
              </w:rPr>
              <w:t>low</w:t>
            </w:r>
            <w:r>
              <w:rPr>
                <w:rFonts w:ascii="Calibri"/>
                <w:spacing w:val="12"/>
                <w:sz w:val="12"/>
              </w:rPr>
              <w:t xml:space="preserve"> </w:t>
            </w:r>
            <w:r>
              <w:rPr>
                <w:rFonts w:ascii="Calibri"/>
                <w:spacing w:val="-2"/>
                <w:sz w:val="12"/>
              </w:rPr>
              <w:t>carbon</w:t>
            </w:r>
            <w:r>
              <w:rPr>
                <w:rFonts w:ascii="Calibri"/>
                <w:spacing w:val="11"/>
                <w:sz w:val="12"/>
              </w:rPr>
              <w:t xml:space="preserve"> </w:t>
            </w:r>
            <w:r>
              <w:rPr>
                <w:rFonts w:ascii="Calibri"/>
                <w:sz w:val="12"/>
              </w:rPr>
              <w:t>development</w:t>
            </w:r>
            <w:r>
              <w:rPr>
                <w:rFonts w:ascii="Times New Roman"/>
                <w:spacing w:val="22"/>
                <w:w w:val="102"/>
                <w:sz w:val="12"/>
              </w:rPr>
              <w:t xml:space="preserve"> </w:t>
            </w:r>
            <w:r>
              <w:rPr>
                <w:rFonts w:ascii="Calibri"/>
                <w:spacing w:val="-1"/>
                <w:sz w:val="12"/>
              </w:rPr>
              <w:t>Strategy</w:t>
            </w:r>
            <w:r>
              <w:rPr>
                <w:rFonts w:ascii="Calibri"/>
                <w:spacing w:val="5"/>
                <w:sz w:val="12"/>
              </w:rPr>
              <w:t xml:space="preserve"> </w:t>
            </w:r>
            <w:r>
              <w:rPr>
                <w:rFonts w:ascii="Calibri"/>
                <w:spacing w:val="-1"/>
                <w:sz w:val="12"/>
              </w:rPr>
              <w:t>and</w:t>
            </w:r>
            <w:r>
              <w:rPr>
                <w:rFonts w:ascii="Calibri"/>
                <w:spacing w:val="4"/>
                <w:sz w:val="12"/>
              </w:rPr>
              <w:t xml:space="preserve"> </w:t>
            </w:r>
            <w:r>
              <w:rPr>
                <w:rFonts w:ascii="Calibri"/>
                <w:sz w:val="12"/>
              </w:rPr>
              <w:t>Action</w:t>
            </w:r>
            <w:r>
              <w:rPr>
                <w:rFonts w:ascii="Calibri"/>
                <w:spacing w:val="4"/>
                <w:sz w:val="12"/>
              </w:rPr>
              <w:t xml:space="preserve"> </w:t>
            </w:r>
            <w:r>
              <w:rPr>
                <w:rFonts w:ascii="Calibri"/>
                <w:sz w:val="12"/>
              </w:rPr>
              <w:t>plan</w:t>
            </w:r>
            <w:r>
              <w:rPr>
                <w:rFonts w:ascii="Calibri"/>
                <w:spacing w:val="5"/>
                <w:sz w:val="12"/>
              </w:rPr>
              <w:t xml:space="preserve"> </w:t>
            </w:r>
            <w:r>
              <w:rPr>
                <w:rFonts w:ascii="Calibri"/>
                <w:spacing w:val="-2"/>
                <w:sz w:val="12"/>
              </w:rPr>
              <w:t>are</w:t>
            </w:r>
            <w:r>
              <w:rPr>
                <w:rFonts w:ascii="Times New Roman"/>
                <w:spacing w:val="27"/>
                <w:w w:val="102"/>
                <w:sz w:val="12"/>
              </w:rPr>
              <w:t xml:space="preserve"> </w:t>
            </w:r>
            <w:r>
              <w:rPr>
                <w:rFonts w:ascii="Calibri"/>
                <w:sz w:val="12"/>
              </w:rPr>
              <w:t>adopted</w:t>
            </w:r>
            <w:r>
              <w:rPr>
                <w:rFonts w:ascii="Calibri"/>
                <w:spacing w:val="5"/>
                <w:sz w:val="12"/>
              </w:rPr>
              <w:t xml:space="preserve"> </w:t>
            </w:r>
            <w:r>
              <w:rPr>
                <w:rFonts w:ascii="Calibri"/>
                <w:sz w:val="12"/>
              </w:rPr>
              <w:t>by</w:t>
            </w:r>
            <w:r>
              <w:rPr>
                <w:rFonts w:ascii="Calibri"/>
                <w:spacing w:val="6"/>
                <w:sz w:val="12"/>
              </w:rPr>
              <w:t xml:space="preserve"> </w:t>
            </w:r>
            <w:r>
              <w:rPr>
                <w:rFonts w:ascii="Calibri"/>
                <w:sz w:val="12"/>
              </w:rPr>
              <w:t>the</w:t>
            </w:r>
            <w:r>
              <w:rPr>
                <w:rFonts w:ascii="Calibri"/>
                <w:spacing w:val="9"/>
                <w:sz w:val="12"/>
              </w:rPr>
              <w:t xml:space="preserve"> </w:t>
            </w:r>
            <w:r>
              <w:rPr>
                <w:rFonts w:ascii="Calibri"/>
                <w:sz w:val="12"/>
              </w:rPr>
              <w:t>Government</w:t>
            </w:r>
            <w:r>
              <w:rPr>
                <w:rFonts w:ascii="Calibri"/>
                <w:spacing w:val="4"/>
                <w:sz w:val="12"/>
              </w:rPr>
              <w:t xml:space="preserve"> </w:t>
            </w:r>
            <w:r>
              <w:rPr>
                <w:rFonts w:ascii="Calibri"/>
                <w:spacing w:val="-1"/>
                <w:sz w:val="12"/>
              </w:rPr>
              <w:t>and</w:t>
            </w:r>
            <w:r>
              <w:rPr>
                <w:rFonts w:ascii="Times New Roman"/>
                <w:spacing w:val="24"/>
                <w:w w:val="102"/>
                <w:sz w:val="12"/>
              </w:rPr>
              <w:t xml:space="preserve"> </w:t>
            </w:r>
            <w:r>
              <w:rPr>
                <w:rFonts w:ascii="Calibri"/>
                <w:sz w:val="12"/>
              </w:rPr>
              <w:t>published</w:t>
            </w:r>
            <w:r>
              <w:rPr>
                <w:rFonts w:ascii="Calibri"/>
                <w:spacing w:val="9"/>
                <w:sz w:val="12"/>
              </w:rPr>
              <w:t xml:space="preserve"> </w:t>
            </w:r>
            <w:r>
              <w:rPr>
                <w:rFonts w:ascii="Calibri"/>
                <w:spacing w:val="1"/>
                <w:sz w:val="12"/>
              </w:rPr>
              <w:t>in</w:t>
            </w:r>
            <w:r>
              <w:rPr>
                <w:rFonts w:ascii="Calibri"/>
                <w:spacing w:val="9"/>
                <w:sz w:val="12"/>
              </w:rPr>
              <w:t xml:space="preserve"> </w:t>
            </w:r>
            <w:r>
              <w:rPr>
                <w:rFonts w:ascii="Calibri"/>
                <w:sz w:val="12"/>
              </w:rPr>
              <w:t>the</w:t>
            </w:r>
            <w:r>
              <w:rPr>
                <w:rFonts w:ascii="Calibri"/>
                <w:spacing w:val="14"/>
                <w:sz w:val="12"/>
              </w:rPr>
              <w:t xml:space="preserve"> </w:t>
            </w:r>
            <w:r>
              <w:rPr>
                <w:rFonts w:ascii="Calibri"/>
                <w:sz w:val="12"/>
              </w:rPr>
              <w:t>Official</w:t>
            </w:r>
            <w:r>
              <w:rPr>
                <w:rFonts w:ascii="Calibri"/>
                <w:spacing w:val="13"/>
                <w:sz w:val="12"/>
              </w:rPr>
              <w:t xml:space="preserve"> </w:t>
            </w:r>
            <w:r>
              <w:rPr>
                <w:rFonts w:ascii="Calibri"/>
                <w:spacing w:val="-1"/>
                <w:sz w:val="12"/>
              </w:rPr>
              <w:t>Gazette</w:t>
            </w:r>
            <w:r>
              <w:rPr>
                <w:rFonts w:ascii="Times New Roman"/>
                <w:spacing w:val="28"/>
                <w:w w:val="102"/>
                <w:sz w:val="12"/>
              </w:rPr>
              <w:t xml:space="preserve"> </w:t>
            </w:r>
            <w:r>
              <w:rPr>
                <w:rFonts w:ascii="Calibri"/>
                <w:sz w:val="12"/>
              </w:rPr>
              <w:t>of</w:t>
            </w:r>
            <w:r>
              <w:rPr>
                <w:rFonts w:ascii="Calibri"/>
                <w:spacing w:val="7"/>
                <w:sz w:val="12"/>
              </w:rPr>
              <w:t xml:space="preserve"> </w:t>
            </w:r>
            <w:r>
              <w:rPr>
                <w:rFonts w:ascii="Calibri"/>
                <w:sz w:val="12"/>
              </w:rPr>
              <w:t>the</w:t>
            </w:r>
            <w:r>
              <w:rPr>
                <w:rFonts w:ascii="Calibri"/>
                <w:spacing w:val="9"/>
                <w:sz w:val="12"/>
              </w:rPr>
              <w:t xml:space="preserve"> </w:t>
            </w:r>
            <w:r>
              <w:rPr>
                <w:rFonts w:ascii="Calibri"/>
                <w:sz w:val="12"/>
              </w:rPr>
              <w:t>Republic</w:t>
            </w:r>
            <w:r>
              <w:rPr>
                <w:rFonts w:ascii="Calibri"/>
                <w:spacing w:val="1"/>
                <w:sz w:val="12"/>
              </w:rPr>
              <w:t xml:space="preserve"> </w:t>
            </w:r>
            <w:r>
              <w:rPr>
                <w:rFonts w:ascii="Calibri"/>
                <w:sz w:val="12"/>
              </w:rPr>
              <w:t>of</w:t>
            </w:r>
            <w:r>
              <w:rPr>
                <w:rFonts w:ascii="Calibri"/>
                <w:spacing w:val="7"/>
                <w:sz w:val="12"/>
              </w:rPr>
              <w:t xml:space="preserve"> </w:t>
            </w:r>
            <w:r>
              <w:rPr>
                <w:rFonts w:ascii="Calibri"/>
                <w:sz w:val="12"/>
              </w:rPr>
              <w:t>Serbia.</w:t>
            </w:r>
          </w:p>
        </w:tc>
      </w:tr>
      <w:tr w:rsidR="00D17C03" w14:paraId="117BFB42" w14:textId="77777777" w:rsidTr="004B216B">
        <w:trPr>
          <w:trHeight w:hRule="exact" w:val="836"/>
          <w:jc w:val="center"/>
        </w:trPr>
        <w:tc>
          <w:tcPr>
            <w:tcW w:w="934" w:type="dxa"/>
            <w:vMerge/>
            <w:tcBorders>
              <w:top w:val="nil"/>
              <w:left w:val="single" w:sz="4" w:space="0" w:color="000000"/>
              <w:bottom w:val="single" w:sz="8" w:space="0" w:color="000000"/>
              <w:right w:val="single" w:sz="8" w:space="0" w:color="000000"/>
            </w:tcBorders>
            <w:vAlign w:val="center"/>
            <w:hideMark/>
          </w:tcPr>
          <w:p w14:paraId="0BF24C0A" w14:textId="77777777" w:rsidR="00D17C03" w:rsidRDefault="00D17C03">
            <w:pPr>
              <w:rPr>
                <w:rFonts w:ascii="Calibri" w:eastAsia="Calibri" w:hAnsi="Calibri" w:cs="Calibri"/>
                <w:sz w:val="12"/>
                <w:szCs w:val="12"/>
              </w:rPr>
            </w:pPr>
          </w:p>
        </w:tc>
        <w:tc>
          <w:tcPr>
            <w:tcW w:w="415" w:type="dxa"/>
            <w:tcBorders>
              <w:top w:val="single" w:sz="8" w:space="0" w:color="000000"/>
              <w:left w:val="single" w:sz="8" w:space="0" w:color="000000"/>
              <w:bottom w:val="single" w:sz="8" w:space="0" w:color="000000"/>
              <w:right w:val="single" w:sz="8" w:space="0" w:color="000000"/>
            </w:tcBorders>
          </w:tcPr>
          <w:p w14:paraId="695BD267" w14:textId="77777777" w:rsidR="00D17C03" w:rsidRDefault="00D17C03">
            <w:pPr>
              <w:pStyle w:val="TableParagraph"/>
              <w:rPr>
                <w:rFonts w:ascii="Times New Roman" w:eastAsia="Times New Roman" w:hAnsi="Times New Roman" w:cs="Times New Roman"/>
                <w:sz w:val="12"/>
                <w:szCs w:val="12"/>
              </w:rPr>
            </w:pPr>
          </w:p>
          <w:p w14:paraId="02A3B128" w14:textId="77777777" w:rsidR="00D17C03" w:rsidRDefault="00D17C03">
            <w:pPr>
              <w:pStyle w:val="TableParagraph"/>
              <w:rPr>
                <w:rFonts w:ascii="Times New Roman" w:eastAsia="Times New Roman" w:hAnsi="Times New Roman" w:cs="Times New Roman"/>
                <w:sz w:val="17"/>
                <w:szCs w:val="17"/>
              </w:rPr>
            </w:pPr>
          </w:p>
          <w:p w14:paraId="5CD0090C" w14:textId="77777777" w:rsidR="00D17C03" w:rsidRDefault="00D17C03">
            <w:pPr>
              <w:pStyle w:val="TableParagraph"/>
              <w:ind w:left="15"/>
              <w:rPr>
                <w:rFonts w:ascii="Calibri" w:eastAsia="Calibri" w:hAnsi="Calibri" w:cs="Calibri"/>
                <w:sz w:val="12"/>
                <w:szCs w:val="12"/>
              </w:rPr>
            </w:pPr>
            <w:r>
              <w:rPr>
                <w:rFonts w:ascii="Calibri"/>
                <w:b/>
                <w:spacing w:val="-3"/>
                <w:sz w:val="12"/>
              </w:rPr>
              <w:t>3.2.2</w:t>
            </w:r>
          </w:p>
        </w:tc>
        <w:tc>
          <w:tcPr>
            <w:tcW w:w="2852" w:type="dxa"/>
            <w:tcBorders>
              <w:top w:val="single" w:sz="8" w:space="0" w:color="000000"/>
              <w:left w:val="single" w:sz="8" w:space="0" w:color="000000"/>
              <w:bottom w:val="single" w:sz="8" w:space="0" w:color="000000"/>
              <w:right w:val="single" w:sz="8" w:space="0" w:color="000000"/>
            </w:tcBorders>
            <w:hideMark/>
          </w:tcPr>
          <w:p w14:paraId="33F7F012" w14:textId="77777777" w:rsidR="00D17C03" w:rsidRDefault="00D17C03">
            <w:pPr>
              <w:pStyle w:val="TableParagraph"/>
              <w:spacing w:before="7" w:line="266" w:lineRule="auto"/>
              <w:ind w:left="15" w:right="100"/>
              <w:rPr>
                <w:rFonts w:ascii="Calibri" w:eastAsia="Calibri" w:hAnsi="Calibri" w:cs="Calibri"/>
                <w:sz w:val="12"/>
                <w:szCs w:val="12"/>
              </w:rPr>
            </w:pPr>
            <w:r>
              <w:rPr>
                <w:rFonts w:ascii="Calibri"/>
                <w:spacing w:val="-1"/>
                <w:sz w:val="12"/>
              </w:rPr>
              <w:t>The</w:t>
            </w:r>
            <w:r>
              <w:rPr>
                <w:rFonts w:ascii="Calibri"/>
                <w:spacing w:val="12"/>
                <w:sz w:val="12"/>
              </w:rPr>
              <w:t xml:space="preserve"> </w:t>
            </w:r>
            <w:r>
              <w:rPr>
                <w:rFonts w:ascii="Calibri"/>
                <w:sz w:val="12"/>
              </w:rPr>
              <w:t>Adaptation</w:t>
            </w:r>
            <w:r>
              <w:rPr>
                <w:rFonts w:ascii="Calibri"/>
                <w:spacing w:val="9"/>
                <w:sz w:val="12"/>
              </w:rPr>
              <w:t xml:space="preserve"> </w:t>
            </w:r>
            <w:r>
              <w:rPr>
                <w:rFonts w:ascii="Calibri"/>
                <w:spacing w:val="-1"/>
                <w:sz w:val="12"/>
              </w:rPr>
              <w:t>Program,</w:t>
            </w:r>
            <w:r>
              <w:rPr>
                <w:rFonts w:ascii="Calibri"/>
                <w:spacing w:val="10"/>
                <w:sz w:val="12"/>
              </w:rPr>
              <w:t xml:space="preserve"> </w:t>
            </w:r>
            <w:r>
              <w:rPr>
                <w:rFonts w:ascii="Calibri"/>
                <w:sz w:val="12"/>
              </w:rPr>
              <w:t>including</w:t>
            </w:r>
            <w:r>
              <w:rPr>
                <w:rFonts w:ascii="Calibri"/>
                <w:spacing w:val="6"/>
                <w:sz w:val="12"/>
              </w:rPr>
              <w:t xml:space="preserve"> </w:t>
            </w:r>
            <w:r>
              <w:rPr>
                <w:rFonts w:ascii="Calibri"/>
                <w:spacing w:val="-1"/>
                <w:sz w:val="12"/>
              </w:rPr>
              <w:t>an</w:t>
            </w:r>
            <w:r>
              <w:rPr>
                <w:rFonts w:ascii="Times New Roman"/>
                <w:spacing w:val="24"/>
                <w:w w:val="102"/>
                <w:sz w:val="12"/>
              </w:rPr>
              <w:t xml:space="preserve"> </w:t>
            </w:r>
            <w:r>
              <w:rPr>
                <w:rFonts w:ascii="Calibri"/>
                <w:sz w:val="12"/>
              </w:rPr>
              <w:t>environmental</w:t>
            </w:r>
            <w:r>
              <w:rPr>
                <w:rFonts w:ascii="Calibri"/>
                <w:spacing w:val="11"/>
                <w:sz w:val="12"/>
              </w:rPr>
              <w:t xml:space="preserve"> </w:t>
            </w:r>
            <w:r>
              <w:rPr>
                <w:rFonts w:ascii="Calibri"/>
                <w:spacing w:val="-1"/>
                <w:sz w:val="12"/>
              </w:rPr>
              <w:t>and</w:t>
            </w:r>
            <w:r>
              <w:rPr>
                <w:rFonts w:ascii="Calibri"/>
                <w:spacing w:val="8"/>
                <w:sz w:val="12"/>
              </w:rPr>
              <w:t xml:space="preserve"> </w:t>
            </w:r>
            <w:r>
              <w:rPr>
                <w:rFonts w:ascii="Calibri"/>
                <w:spacing w:val="-1"/>
                <w:sz w:val="12"/>
              </w:rPr>
              <w:t>social</w:t>
            </w:r>
            <w:r>
              <w:rPr>
                <w:rFonts w:ascii="Calibri"/>
                <w:spacing w:val="12"/>
                <w:sz w:val="12"/>
              </w:rPr>
              <w:t xml:space="preserve"> </w:t>
            </w:r>
            <w:r>
              <w:rPr>
                <w:rFonts w:ascii="Calibri"/>
                <w:sz w:val="12"/>
              </w:rPr>
              <w:t>strategic</w:t>
            </w:r>
            <w:r>
              <w:rPr>
                <w:rFonts w:ascii="Times New Roman"/>
                <w:spacing w:val="30"/>
                <w:w w:val="102"/>
                <w:sz w:val="12"/>
              </w:rPr>
              <w:t xml:space="preserve"> </w:t>
            </w:r>
            <w:r>
              <w:rPr>
                <w:rFonts w:ascii="Calibri"/>
                <w:sz w:val="12"/>
              </w:rPr>
              <w:t>assessement,</w:t>
            </w:r>
            <w:r>
              <w:rPr>
                <w:rFonts w:ascii="Calibri"/>
                <w:spacing w:val="9"/>
                <w:sz w:val="12"/>
              </w:rPr>
              <w:t xml:space="preserve"> </w:t>
            </w:r>
            <w:r>
              <w:rPr>
                <w:rFonts w:ascii="Calibri"/>
                <w:spacing w:val="1"/>
                <w:sz w:val="12"/>
              </w:rPr>
              <w:t>is</w:t>
            </w:r>
            <w:r>
              <w:rPr>
                <w:rFonts w:ascii="Calibri"/>
                <w:spacing w:val="7"/>
                <w:sz w:val="12"/>
              </w:rPr>
              <w:t xml:space="preserve"> </w:t>
            </w:r>
            <w:r>
              <w:rPr>
                <w:rFonts w:ascii="Calibri"/>
                <w:sz w:val="12"/>
              </w:rPr>
              <w:t>achieved</w:t>
            </w:r>
            <w:r>
              <w:rPr>
                <w:rFonts w:ascii="Calibri"/>
                <w:spacing w:val="8"/>
                <w:sz w:val="12"/>
              </w:rPr>
              <w:t xml:space="preserve"> </w:t>
            </w:r>
            <w:r>
              <w:rPr>
                <w:rFonts w:ascii="Calibri"/>
                <w:spacing w:val="-1"/>
                <w:sz w:val="12"/>
              </w:rPr>
              <w:t>and</w:t>
            </w:r>
            <w:r>
              <w:rPr>
                <w:rFonts w:ascii="Calibri"/>
                <w:spacing w:val="7"/>
                <w:sz w:val="12"/>
              </w:rPr>
              <w:t xml:space="preserve"> </w:t>
            </w:r>
            <w:r>
              <w:rPr>
                <w:rFonts w:ascii="Calibri"/>
                <w:sz w:val="12"/>
              </w:rPr>
              <w:t>submitted</w:t>
            </w:r>
            <w:r>
              <w:rPr>
                <w:rFonts w:ascii="Calibri"/>
                <w:spacing w:val="8"/>
                <w:sz w:val="12"/>
              </w:rPr>
              <w:t xml:space="preserve"> </w:t>
            </w:r>
            <w:r>
              <w:rPr>
                <w:rFonts w:ascii="Calibri"/>
                <w:sz w:val="12"/>
              </w:rPr>
              <w:t>to</w:t>
            </w:r>
            <w:r>
              <w:rPr>
                <w:rFonts w:ascii="Times New Roman"/>
                <w:spacing w:val="34"/>
                <w:w w:val="102"/>
                <w:sz w:val="12"/>
              </w:rPr>
              <w:t xml:space="preserve"> </w:t>
            </w:r>
            <w:r>
              <w:rPr>
                <w:rFonts w:ascii="Calibri"/>
                <w:sz w:val="12"/>
              </w:rPr>
              <w:t>the</w:t>
            </w:r>
            <w:r>
              <w:rPr>
                <w:rFonts w:ascii="Calibri"/>
                <w:spacing w:val="12"/>
                <w:sz w:val="12"/>
              </w:rPr>
              <w:t xml:space="preserve"> </w:t>
            </w:r>
            <w:r>
              <w:rPr>
                <w:rFonts w:ascii="Calibri"/>
                <w:sz w:val="12"/>
              </w:rPr>
              <w:t>Cabinet.</w:t>
            </w:r>
          </w:p>
        </w:tc>
        <w:tc>
          <w:tcPr>
            <w:tcW w:w="1073" w:type="dxa"/>
            <w:tcBorders>
              <w:top w:val="single" w:sz="8" w:space="0" w:color="000000"/>
              <w:left w:val="single" w:sz="8" w:space="0" w:color="000000"/>
              <w:bottom w:val="single" w:sz="8" w:space="0" w:color="000000"/>
              <w:right w:val="single" w:sz="8" w:space="0" w:color="000000"/>
            </w:tcBorders>
          </w:tcPr>
          <w:p w14:paraId="49C1C3CC" w14:textId="77777777" w:rsidR="00D17C03" w:rsidRDefault="00D17C03">
            <w:pPr>
              <w:pStyle w:val="TableParagraph"/>
              <w:rPr>
                <w:rFonts w:ascii="Times New Roman" w:eastAsia="Times New Roman" w:hAnsi="Times New Roman" w:cs="Times New Roman"/>
                <w:sz w:val="12"/>
                <w:szCs w:val="12"/>
              </w:rPr>
            </w:pPr>
          </w:p>
          <w:p w14:paraId="29813A1C" w14:textId="77777777" w:rsidR="00D17C03" w:rsidRDefault="00D17C03">
            <w:pPr>
              <w:pStyle w:val="TableParagraph"/>
              <w:spacing w:before="11"/>
              <w:rPr>
                <w:rFonts w:ascii="Times New Roman" w:eastAsia="Times New Roman" w:hAnsi="Times New Roman" w:cs="Times New Roman"/>
                <w:sz w:val="9"/>
                <w:szCs w:val="9"/>
              </w:rPr>
            </w:pPr>
          </w:p>
          <w:p w14:paraId="5D9F0535" w14:textId="77777777" w:rsidR="00D17C03" w:rsidRDefault="00D17C03">
            <w:pPr>
              <w:pStyle w:val="TableParagraph"/>
              <w:spacing w:line="266" w:lineRule="auto"/>
              <w:ind w:left="15" w:right="22" w:firstLine="16"/>
              <w:rPr>
                <w:rFonts w:ascii="Calibri" w:eastAsia="Calibri" w:hAnsi="Calibri" w:cs="Calibri"/>
                <w:sz w:val="12"/>
                <w:szCs w:val="12"/>
              </w:rPr>
            </w:pPr>
            <w:r>
              <w:rPr>
                <w:rFonts w:ascii="Calibri"/>
                <w:i/>
                <w:spacing w:val="-1"/>
                <w:sz w:val="12"/>
              </w:rPr>
              <w:t>Climate</w:t>
            </w:r>
            <w:r>
              <w:rPr>
                <w:rFonts w:ascii="Calibri"/>
                <w:i/>
                <w:spacing w:val="15"/>
                <w:sz w:val="12"/>
              </w:rPr>
              <w:t xml:space="preserve"> </w:t>
            </w:r>
            <w:r>
              <w:rPr>
                <w:rFonts w:ascii="Calibri"/>
                <w:i/>
                <w:sz w:val="12"/>
              </w:rPr>
              <w:t>Change</w:t>
            </w:r>
            <w:r>
              <w:rPr>
                <w:rFonts w:ascii="Times New Roman"/>
                <w:i/>
                <w:spacing w:val="25"/>
                <w:w w:val="102"/>
                <w:sz w:val="12"/>
              </w:rPr>
              <w:t xml:space="preserve"> </w:t>
            </w:r>
            <w:r>
              <w:rPr>
                <w:rFonts w:ascii="Calibri"/>
                <w:i/>
                <w:sz w:val="12"/>
              </w:rPr>
              <w:t>Adaptation</w:t>
            </w:r>
            <w:r>
              <w:rPr>
                <w:rFonts w:ascii="Calibri"/>
                <w:i/>
                <w:spacing w:val="13"/>
                <w:sz w:val="12"/>
              </w:rPr>
              <w:t xml:space="preserve"> </w:t>
            </w:r>
            <w:r>
              <w:rPr>
                <w:rFonts w:ascii="Calibri"/>
                <w:i/>
                <w:sz w:val="12"/>
              </w:rPr>
              <w:t>Unit</w:t>
            </w:r>
          </w:p>
        </w:tc>
        <w:tc>
          <w:tcPr>
            <w:tcW w:w="1318" w:type="dxa"/>
            <w:tcBorders>
              <w:top w:val="single" w:sz="8" w:space="0" w:color="000000"/>
              <w:left w:val="single" w:sz="8" w:space="0" w:color="000000"/>
              <w:bottom w:val="single" w:sz="8" w:space="0" w:color="000000"/>
              <w:right w:val="single" w:sz="8" w:space="0" w:color="000000"/>
            </w:tcBorders>
            <w:hideMark/>
          </w:tcPr>
          <w:p w14:paraId="3897B592" w14:textId="77777777" w:rsidR="00D17C03" w:rsidRDefault="00D17C03">
            <w:pPr>
              <w:pStyle w:val="TableParagraph"/>
              <w:spacing w:before="89" w:line="266" w:lineRule="auto"/>
              <w:ind w:left="72" w:right="76" w:firstLine="9"/>
              <w:jc w:val="center"/>
              <w:rPr>
                <w:rFonts w:ascii="Calibri" w:eastAsia="Calibri" w:hAnsi="Calibri" w:cs="Calibri"/>
                <w:sz w:val="12"/>
                <w:szCs w:val="12"/>
              </w:rPr>
            </w:pPr>
            <w:r>
              <w:rPr>
                <w:rFonts w:ascii="Calibri"/>
                <w:i/>
                <w:sz w:val="12"/>
              </w:rPr>
              <w:t>MinAgri</w:t>
            </w:r>
            <w:r>
              <w:rPr>
                <w:rFonts w:ascii="Calibri"/>
                <w:i/>
                <w:spacing w:val="27"/>
                <w:sz w:val="12"/>
              </w:rPr>
              <w:t xml:space="preserve"> </w:t>
            </w:r>
            <w:r>
              <w:rPr>
                <w:rFonts w:ascii="Calibri"/>
                <w:spacing w:val="1"/>
                <w:sz w:val="12"/>
              </w:rPr>
              <w:t>(line</w:t>
            </w:r>
            <w:r>
              <w:rPr>
                <w:rFonts w:ascii="Times New Roman"/>
                <w:spacing w:val="22"/>
                <w:w w:val="102"/>
                <w:sz w:val="12"/>
              </w:rPr>
              <w:t xml:space="preserve"> </w:t>
            </w:r>
            <w:r>
              <w:rPr>
                <w:rFonts w:ascii="Calibri"/>
                <w:sz w:val="12"/>
              </w:rPr>
              <w:t>ministry</w:t>
            </w:r>
            <w:r>
              <w:rPr>
                <w:rFonts w:ascii="Calibri"/>
                <w:spacing w:val="8"/>
                <w:sz w:val="12"/>
              </w:rPr>
              <w:t xml:space="preserve"> </w:t>
            </w:r>
            <w:r>
              <w:rPr>
                <w:rFonts w:ascii="Calibri"/>
                <w:spacing w:val="1"/>
                <w:sz w:val="12"/>
              </w:rPr>
              <w:t>in</w:t>
            </w:r>
            <w:r>
              <w:rPr>
                <w:rFonts w:ascii="Calibri"/>
                <w:spacing w:val="7"/>
                <w:sz w:val="12"/>
              </w:rPr>
              <w:t xml:space="preserve"> </w:t>
            </w:r>
            <w:r>
              <w:rPr>
                <w:rFonts w:ascii="Calibri"/>
                <w:spacing w:val="-2"/>
                <w:sz w:val="12"/>
              </w:rPr>
              <w:t>charge</w:t>
            </w:r>
            <w:r>
              <w:rPr>
                <w:rFonts w:ascii="Times New Roman"/>
                <w:spacing w:val="29"/>
                <w:w w:val="102"/>
                <w:sz w:val="12"/>
              </w:rPr>
              <w:t xml:space="preserve"> </w:t>
            </w:r>
            <w:r>
              <w:rPr>
                <w:rFonts w:ascii="Calibri"/>
                <w:sz w:val="12"/>
              </w:rPr>
              <w:t>of</w:t>
            </w:r>
            <w:r>
              <w:rPr>
                <w:rFonts w:ascii="Calibri"/>
                <w:spacing w:val="7"/>
                <w:sz w:val="12"/>
              </w:rPr>
              <w:t xml:space="preserve"> </w:t>
            </w:r>
            <w:r>
              <w:rPr>
                <w:rFonts w:ascii="Calibri"/>
                <w:sz w:val="12"/>
              </w:rPr>
              <w:t>the</w:t>
            </w:r>
            <w:r>
              <w:rPr>
                <w:rFonts w:ascii="Calibri"/>
                <w:spacing w:val="9"/>
                <w:sz w:val="12"/>
              </w:rPr>
              <w:t xml:space="preserve"> </w:t>
            </w:r>
            <w:r>
              <w:rPr>
                <w:rFonts w:ascii="Calibri"/>
                <w:spacing w:val="-1"/>
                <w:sz w:val="12"/>
              </w:rPr>
              <w:t>adaptation</w:t>
            </w:r>
            <w:r>
              <w:rPr>
                <w:rFonts w:ascii="Times New Roman"/>
                <w:spacing w:val="28"/>
                <w:w w:val="102"/>
                <w:sz w:val="12"/>
              </w:rPr>
              <w:t xml:space="preserve"> </w:t>
            </w:r>
            <w:r>
              <w:rPr>
                <w:rFonts w:ascii="Calibri"/>
                <w:spacing w:val="-1"/>
                <w:sz w:val="12"/>
              </w:rPr>
              <w:t>program)</w:t>
            </w:r>
          </w:p>
        </w:tc>
        <w:tc>
          <w:tcPr>
            <w:tcW w:w="3195" w:type="dxa"/>
            <w:tcBorders>
              <w:top w:val="single" w:sz="8" w:space="0" w:color="000000"/>
              <w:left w:val="single" w:sz="8" w:space="0" w:color="000000"/>
              <w:bottom w:val="single" w:sz="8" w:space="0" w:color="000000"/>
              <w:right w:val="single" w:sz="8" w:space="0" w:color="000000"/>
            </w:tcBorders>
          </w:tcPr>
          <w:p w14:paraId="2F1D6A6C" w14:textId="77777777" w:rsidR="00D17C03" w:rsidRDefault="00D17C03">
            <w:pPr>
              <w:pStyle w:val="TableParagraph"/>
              <w:rPr>
                <w:rFonts w:ascii="Times New Roman" w:eastAsia="Times New Roman" w:hAnsi="Times New Roman" w:cs="Times New Roman"/>
                <w:sz w:val="12"/>
                <w:szCs w:val="12"/>
              </w:rPr>
            </w:pPr>
          </w:p>
          <w:p w14:paraId="1688768C" w14:textId="77777777" w:rsidR="00D17C03" w:rsidRDefault="00D17C03">
            <w:pPr>
              <w:pStyle w:val="TableParagraph"/>
              <w:rPr>
                <w:rFonts w:ascii="Times New Roman" w:eastAsia="Times New Roman" w:hAnsi="Times New Roman" w:cs="Times New Roman"/>
                <w:sz w:val="17"/>
                <w:szCs w:val="17"/>
              </w:rPr>
            </w:pPr>
          </w:p>
          <w:p w14:paraId="0C388D03" w14:textId="77777777" w:rsidR="00D17C03" w:rsidRDefault="00D17C03">
            <w:pPr>
              <w:pStyle w:val="TableParagraph"/>
              <w:ind w:right="1"/>
              <w:jc w:val="center"/>
              <w:rPr>
                <w:rFonts w:ascii="Calibri" w:eastAsia="Calibri" w:hAnsi="Calibri" w:cs="Calibri"/>
                <w:sz w:val="12"/>
                <w:szCs w:val="12"/>
              </w:rPr>
            </w:pPr>
            <w:r>
              <w:rPr>
                <w:rFonts w:ascii="Calibri"/>
                <w:sz w:val="12"/>
              </w:rPr>
              <w:t>-</w:t>
            </w:r>
          </w:p>
        </w:tc>
        <w:tc>
          <w:tcPr>
            <w:tcW w:w="1236" w:type="dxa"/>
            <w:tcBorders>
              <w:top w:val="single" w:sz="8" w:space="0" w:color="000000"/>
              <w:left w:val="single" w:sz="8" w:space="0" w:color="000000"/>
              <w:bottom w:val="single" w:sz="8" w:space="0" w:color="000000"/>
              <w:right w:val="single" w:sz="8" w:space="0" w:color="000000"/>
            </w:tcBorders>
            <w:hideMark/>
          </w:tcPr>
          <w:p w14:paraId="70866FBF" w14:textId="77777777" w:rsidR="00D17C03" w:rsidRDefault="00D17C03">
            <w:pPr>
              <w:pStyle w:val="TableParagraph"/>
              <w:spacing w:before="89" w:line="266" w:lineRule="auto"/>
              <w:ind w:left="113" w:right="132" w:firstLine="5"/>
              <w:jc w:val="center"/>
              <w:rPr>
                <w:rFonts w:ascii="Calibri" w:eastAsia="Calibri" w:hAnsi="Calibri" w:cs="Calibri"/>
                <w:sz w:val="12"/>
                <w:szCs w:val="12"/>
              </w:rPr>
            </w:pPr>
            <w:r>
              <w:rPr>
                <w:rFonts w:ascii="Calibri"/>
                <w:i/>
                <w:sz w:val="12"/>
              </w:rPr>
              <w:t>A</w:t>
            </w:r>
            <w:r>
              <w:rPr>
                <w:rFonts w:ascii="Calibri"/>
                <w:i/>
                <w:spacing w:val="5"/>
                <w:sz w:val="12"/>
              </w:rPr>
              <w:t xml:space="preserve"> </w:t>
            </w:r>
            <w:r>
              <w:rPr>
                <w:rFonts w:ascii="Calibri"/>
                <w:i/>
                <w:sz w:val="12"/>
              </w:rPr>
              <w:t>draft</w:t>
            </w:r>
            <w:r>
              <w:rPr>
                <w:rFonts w:ascii="Calibri"/>
                <w:i/>
                <w:spacing w:val="2"/>
                <w:sz w:val="12"/>
              </w:rPr>
              <w:t xml:space="preserve"> </w:t>
            </w:r>
            <w:r>
              <w:rPr>
                <w:rFonts w:ascii="Calibri"/>
                <w:i/>
                <w:sz w:val="12"/>
              </w:rPr>
              <w:t>of</w:t>
            </w:r>
            <w:r>
              <w:rPr>
                <w:rFonts w:ascii="Calibri"/>
                <w:i/>
                <w:spacing w:val="7"/>
                <w:sz w:val="12"/>
              </w:rPr>
              <w:t xml:space="preserve"> </w:t>
            </w:r>
            <w:r>
              <w:rPr>
                <w:rFonts w:ascii="Calibri"/>
                <w:i/>
                <w:sz w:val="12"/>
              </w:rPr>
              <w:t>the</w:t>
            </w:r>
            <w:r>
              <w:rPr>
                <w:rFonts w:ascii="Times New Roman"/>
                <w:i/>
                <w:spacing w:val="21"/>
                <w:w w:val="102"/>
                <w:sz w:val="12"/>
              </w:rPr>
              <w:t xml:space="preserve"> </w:t>
            </w:r>
            <w:r>
              <w:rPr>
                <w:rFonts w:ascii="Calibri"/>
                <w:i/>
                <w:sz w:val="12"/>
              </w:rPr>
              <w:t>Adaptation</w:t>
            </w:r>
            <w:r>
              <w:rPr>
                <w:rFonts w:ascii="Times New Roman"/>
                <w:i/>
                <w:spacing w:val="27"/>
                <w:w w:val="102"/>
                <w:sz w:val="12"/>
              </w:rPr>
              <w:t xml:space="preserve"> </w:t>
            </w:r>
            <w:r>
              <w:rPr>
                <w:rFonts w:ascii="Calibri"/>
                <w:i/>
                <w:sz w:val="12"/>
              </w:rPr>
              <w:t>Program</w:t>
            </w:r>
            <w:r>
              <w:rPr>
                <w:rFonts w:ascii="Calibri"/>
                <w:i/>
                <w:spacing w:val="5"/>
                <w:sz w:val="12"/>
              </w:rPr>
              <w:t xml:space="preserve"> </w:t>
            </w:r>
            <w:r>
              <w:rPr>
                <w:rFonts w:ascii="Calibri"/>
                <w:i/>
                <w:spacing w:val="-2"/>
                <w:sz w:val="12"/>
              </w:rPr>
              <w:t>is</w:t>
            </w:r>
            <w:r>
              <w:rPr>
                <w:rFonts w:ascii="Calibri"/>
                <w:i/>
                <w:spacing w:val="6"/>
                <w:sz w:val="12"/>
              </w:rPr>
              <w:t xml:space="preserve"> </w:t>
            </w:r>
            <w:r>
              <w:rPr>
                <w:rFonts w:ascii="Calibri"/>
                <w:i/>
                <w:sz w:val="12"/>
              </w:rPr>
              <w:t>on-</w:t>
            </w:r>
            <w:r>
              <w:rPr>
                <w:rFonts w:ascii="Times New Roman"/>
                <w:i/>
                <w:spacing w:val="24"/>
                <w:w w:val="102"/>
                <w:sz w:val="12"/>
              </w:rPr>
              <w:t xml:space="preserve"> </w:t>
            </w:r>
            <w:r>
              <w:rPr>
                <w:rFonts w:ascii="Calibri"/>
                <w:i/>
                <w:sz w:val="12"/>
              </w:rPr>
              <w:t>going</w:t>
            </w:r>
          </w:p>
        </w:tc>
        <w:tc>
          <w:tcPr>
            <w:tcW w:w="2157" w:type="dxa"/>
            <w:tcBorders>
              <w:top w:val="single" w:sz="8" w:space="0" w:color="000000"/>
              <w:left w:val="single" w:sz="8" w:space="0" w:color="000000"/>
              <w:bottom w:val="single" w:sz="8" w:space="0" w:color="000000"/>
              <w:right w:val="single" w:sz="8" w:space="0" w:color="000000"/>
            </w:tcBorders>
            <w:hideMark/>
          </w:tcPr>
          <w:p w14:paraId="7079F369" w14:textId="77777777" w:rsidR="00D17C03" w:rsidRDefault="00D17C03">
            <w:pPr>
              <w:pStyle w:val="TableParagraph"/>
              <w:spacing w:before="89" w:line="266" w:lineRule="auto"/>
              <w:ind w:left="39" w:right="33" w:firstLine="9"/>
              <w:jc w:val="center"/>
              <w:rPr>
                <w:rFonts w:ascii="Calibri" w:eastAsia="Calibri" w:hAnsi="Calibri" w:cs="Calibri"/>
                <w:sz w:val="12"/>
                <w:szCs w:val="12"/>
              </w:rPr>
            </w:pPr>
            <w:r>
              <w:rPr>
                <w:rFonts w:ascii="Calibri"/>
                <w:spacing w:val="-1"/>
                <w:sz w:val="12"/>
              </w:rPr>
              <w:t>Tha</w:t>
            </w:r>
            <w:r>
              <w:rPr>
                <w:rFonts w:ascii="Calibri"/>
                <w:spacing w:val="3"/>
                <w:sz w:val="12"/>
              </w:rPr>
              <w:t xml:space="preserve"> </w:t>
            </w:r>
            <w:r>
              <w:rPr>
                <w:rFonts w:ascii="Calibri"/>
                <w:sz w:val="12"/>
              </w:rPr>
              <w:t>Adaptation</w:t>
            </w:r>
            <w:r>
              <w:rPr>
                <w:rFonts w:ascii="Calibri"/>
                <w:spacing w:val="7"/>
                <w:sz w:val="12"/>
              </w:rPr>
              <w:t xml:space="preserve"> </w:t>
            </w:r>
            <w:r>
              <w:rPr>
                <w:rFonts w:ascii="Calibri"/>
                <w:spacing w:val="-1"/>
                <w:sz w:val="12"/>
              </w:rPr>
              <w:t>Program</w:t>
            </w:r>
            <w:r>
              <w:rPr>
                <w:rFonts w:ascii="Calibri"/>
                <w:spacing w:val="5"/>
                <w:sz w:val="12"/>
              </w:rPr>
              <w:t xml:space="preserve"> </w:t>
            </w:r>
            <w:r>
              <w:rPr>
                <w:rFonts w:ascii="Calibri"/>
                <w:spacing w:val="1"/>
                <w:sz w:val="12"/>
              </w:rPr>
              <w:t>is</w:t>
            </w:r>
            <w:r>
              <w:rPr>
                <w:rFonts w:ascii="Times New Roman"/>
                <w:spacing w:val="23"/>
                <w:w w:val="102"/>
                <w:sz w:val="12"/>
              </w:rPr>
              <w:t xml:space="preserve"> </w:t>
            </w:r>
            <w:r>
              <w:rPr>
                <w:rFonts w:ascii="Calibri"/>
                <w:sz w:val="12"/>
              </w:rPr>
              <w:t>adopted</w:t>
            </w:r>
            <w:r>
              <w:rPr>
                <w:rFonts w:ascii="Calibri"/>
                <w:spacing w:val="5"/>
                <w:sz w:val="12"/>
              </w:rPr>
              <w:t xml:space="preserve"> </w:t>
            </w:r>
            <w:r>
              <w:rPr>
                <w:rFonts w:ascii="Calibri"/>
                <w:sz w:val="12"/>
              </w:rPr>
              <w:t>by</w:t>
            </w:r>
            <w:r>
              <w:rPr>
                <w:rFonts w:ascii="Calibri"/>
                <w:spacing w:val="6"/>
                <w:sz w:val="12"/>
              </w:rPr>
              <w:t xml:space="preserve"> </w:t>
            </w:r>
            <w:r>
              <w:rPr>
                <w:rFonts w:ascii="Calibri"/>
                <w:sz w:val="12"/>
              </w:rPr>
              <w:t>the</w:t>
            </w:r>
            <w:r>
              <w:rPr>
                <w:rFonts w:ascii="Calibri"/>
                <w:spacing w:val="9"/>
                <w:sz w:val="12"/>
              </w:rPr>
              <w:t xml:space="preserve"> </w:t>
            </w:r>
            <w:r>
              <w:rPr>
                <w:rFonts w:ascii="Calibri"/>
                <w:sz w:val="12"/>
              </w:rPr>
              <w:t>Government</w:t>
            </w:r>
            <w:r>
              <w:rPr>
                <w:rFonts w:ascii="Calibri"/>
                <w:spacing w:val="4"/>
                <w:sz w:val="12"/>
              </w:rPr>
              <w:t xml:space="preserve"> </w:t>
            </w:r>
            <w:r>
              <w:rPr>
                <w:rFonts w:ascii="Calibri"/>
                <w:spacing w:val="-1"/>
                <w:sz w:val="12"/>
              </w:rPr>
              <w:t>and</w:t>
            </w:r>
            <w:r>
              <w:rPr>
                <w:rFonts w:ascii="Times New Roman"/>
                <w:spacing w:val="24"/>
                <w:w w:val="102"/>
                <w:sz w:val="12"/>
              </w:rPr>
              <w:t xml:space="preserve"> </w:t>
            </w:r>
            <w:r>
              <w:rPr>
                <w:rFonts w:ascii="Calibri"/>
                <w:sz w:val="12"/>
              </w:rPr>
              <w:t>published</w:t>
            </w:r>
            <w:r>
              <w:rPr>
                <w:rFonts w:ascii="Calibri"/>
                <w:spacing w:val="9"/>
                <w:sz w:val="12"/>
              </w:rPr>
              <w:t xml:space="preserve"> </w:t>
            </w:r>
            <w:r>
              <w:rPr>
                <w:rFonts w:ascii="Calibri"/>
                <w:spacing w:val="1"/>
                <w:sz w:val="12"/>
              </w:rPr>
              <w:t>in</w:t>
            </w:r>
            <w:r>
              <w:rPr>
                <w:rFonts w:ascii="Calibri"/>
                <w:spacing w:val="9"/>
                <w:sz w:val="12"/>
              </w:rPr>
              <w:t xml:space="preserve"> </w:t>
            </w:r>
            <w:r>
              <w:rPr>
                <w:rFonts w:ascii="Calibri"/>
                <w:sz w:val="12"/>
              </w:rPr>
              <w:t>the</w:t>
            </w:r>
            <w:r>
              <w:rPr>
                <w:rFonts w:ascii="Calibri"/>
                <w:spacing w:val="14"/>
                <w:sz w:val="12"/>
              </w:rPr>
              <w:t xml:space="preserve"> </w:t>
            </w:r>
            <w:r>
              <w:rPr>
                <w:rFonts w:ascii="Calibri"/>
                <w:sz w:val="12"/>
              </w:rPr>
              <w:t>Official</w:t>
            </w:r>
            <w:r>
              <w:rPr>
                <w:rFonts w:ascii="Calibri"/>
                <w:spacing w:val="13"/>
                <w:sz w:val="12"/>
              </w:rPr>
              <w:t xml:space="preserve"> </w:t>
            </w:r>
            <w:r>
              <w:rPr>
                <w:rFonts w:ascii="Calibri"/>
                <w:spacing w:val="-1"/>
                <w:sz w:val="12"/>
              </w:rPr>
              <w:t>Gazette</w:t>
            </w:r>
            <w:r>
              <w:rPr>
                <w:rFonts w:ascii="Times New Roman"/>
                <w:spacing w:val="28"/>
                <w:w w:val="102"/>
                <w:sz w:val="12"/>
              </w:rPr>
              <w:t xml:space="preserve"> </w:t>
            </w:r>
            <w:r>
              <w:rPr>
                <w:rFonts w:ascii="Calibri"/>
                <w:sz w:val="12"/>
              </w:rPr>
              <w:t>of</w:t>
            </w:r>
            <w:r>
              <w:rPr>
                <w:rFonts w:ascii="Calibri"/>
                <w:spacing w:val="7"/>
                <w:sz w:val="12"/>
              </w:rPr>
              <w:t xml:space="preserve"> </w:t>
            </w:r>
            <w:r>
              <w:rPr>
                <w:rFonts w:ascii="Calibri"/>
                <w:sz w:val="12"/>
              </w:rPr>
              <w:t>the</w:t>
            </w:r>
            <w:r>
              <w:rPr>
                <w:rFonts w:ascii="Calibri"/>
                <w:spacing w:val="9"/>
                <w:sz w:val="12"/>
              </w:rPr>
              <w:t xml:space="preserve"> </w:t>
            </w:r>
            <w:r>
              <w:rPr>
                <w:rFonts w:ascii="Calibri"/>
                <w:sz w:val="12"/>
              </w:rPr>
              <w:t>Republic</w:t>
            </w:r>
            <w:r>
              <w:rPr>
                <w:rFonts w:ascii="Calibri"/>
                <w:spacing w:val="1"/>
                <w:sz w:val="12"/>
              </w:rPr>
              <w:t xml:space="preserve"> </w:t>
            </w:r>
            <w:r>
              <w:rPr>
                <w:rFonts w:ascii="Calibri"/>
                <w:sz w:val="12"/>
              </w:rPr>
              <w:t>of</w:t>
            </w:r>
            <w:r>
              <w:rPr>
                <w:rFonts w:ascii="Calibri"/>
                <w:spacing w:val="7"/>
                <w:sz w:val="12"/>
              </w:rPr>
              <w:t xml:space="preserve"> </w:t>
            </w:r>
            <w:r>
              <w:rPr>
                <w:rFonts w:ascii="Calibri"/>
                <w:sz w:val="12"/>
              </w:rPr>
              <w:t>Serbia.</w:t>
            </w:r>
          </w:p>
        </w:tc>
      </w:tr>
    </w:tbl>
    <w:p w14:paraId="5C62CD0B" w14:textId="77777777" w:rsidR="004B216B" w:rsidRDefault="004B216B" w:rsidP="00FB69D4">
      <w:pPr>
        <w:pStyle w:val="Normal0"/>
        <w:numPr>
          <w:ilvl w:val="0"/>
          <w:numId w:val="0"/>
        </w:numPr>
        <w:jc w:val="center"/>
        <w:outlineLvl w:val="9"/>
        <w:rPr>
          <w:rFonts w:ascii="Times New Roman" w:eastAsia="Times New Roman" w:hAnsi="Times New Roman" w:cs="Times New Roman"/>
          <w:lang w:val="en-GB" w:eastAsia="fr-FR"/>
        </w:rPr>
      </w:pPr>
    </w:p>
    <w:p w14:paraId="5561166E" w14:textId="77777777" w:rsidR="004B216B" w:rsidRDefault="004B216B">
      <w:pPr>
        <w:spacing w:after="160" w:line="259" w:lineRule="auto"/>
        <w:jc w:val="left"/>
        <w:rPr>
          <w:szCs w:val="22"/>
          <w:lang w:val="en-GB"/>
        </w:rPr>
      </w:pPr>
      <w:r>
        <w:rPr>
          <w:lang w:val="en-GB"/>
        </w:rPr>
        <w:br w:type="page"/>
      </w:r>
    </w:p>
    <w:p w14:paraId="08A66856" w14:textId="77777777" w:rsidR="00D17C03" w:rsidRDefault="00D17C03" w:rsidP="00FB69D4">
      <w:pPr>
        <w:pStyle w:val="Normal0"/>
        <w:numPr>
          <w:ilvl w:val="0"/>
          <w:numId w:val="0"/>
        </w:numPr>
        <w:jc w:val="center"/>
        <w:outlineLvl w:val="9"/>
        <w:rPr>
          <w:rFonts w:ascii="Times New Roman" w:eastAsia="Times New Roman" w:hAnsi="Times New Roman" w:cs="Times New Roman"/>
          <w:lang w:val="en-GB" w:eastAsia="fr-FR"/>
        </w:rPr>
      </w:pPr>
    </w:p>
    <w:tbl>
      <w:tblPr>
        <w:tblStyle w:val="TableNormal1"/>
        <w:tblW w:w="0" w:type="auto"/>
        <w:jc w:val="center"/>
        <w:tblLayout w:type="fixed"/>
        <w:tblLook w:val="01E0" w:firstRow="1" w:lastRow="1" w:firstColumn="1" w:lastColumn="1" w:noHBand="0" w:noVBand="0"/>
      </w:tblPr>
      <w:tblGrid>
        <w:gridCol w:w="1132"/>
        <w:gridCol w:w="427"/>
        <w:gridCol w:w="2947"/>
        <w:gridCol w:w="1110"/>
        <w:gridCol w:w="1361"/>
        <w:gridCol w:w="3299"/>
        <w:gridCol w:w="1005"/>
        <w:gridCol w:w="2228"/>
      </w:tblGrid>
      <w:tr w:rsidR="00D17C03" w14:paraId="7FA58CCC" w14:textId="77777777" w:rsidTr="004B216B">
        <w:trPr>
          <w:trHeight w:hRule="exact" w:val="409"/>
          <w:jc w:val="center"/>
        </w:trPr>
        <w:tc>
          <w:tcPr>
            <w:tcW w:w="4506" w:type="dxa"/>
            <w:gridSpan w:val="3"/>
            <w:tcBorders>
              <w:top w:val="single" w:sz="4" w:space="0" w:color="000000"/>
              <w:left w:val="single" w:sz="4" w:space="0" w:color="000000"/>
              <w:bottom w:val="single" w:sz="8" w:space="0" w:color="000000"/>
              <w:right w:val="single" w:sz="8" w:space="0" w:color="000000"/>
            </w:tcBorders>
            <w:shd w:val="clear" w:color="auto" w:fill="D0CECE"/>
            <w:hideMark/>
          </w:tcPr>
          <w:p w14:paraId="72FD4DB5" w14:textId="77777777" w:rsidR="00D17C03" w:rsidRDefault="00D17C03">
            <w:pPr>
              <w:pStyle w:val="TableParagraph"/>
              <w:spacing w:before="92"/>
              <w:ind w:left="820"/>
              <w:rPr>
                <w:rFonts w:ascii="Calibri" w:eastAsia="Calibri" w:hAnsi="Calibri" w:cs="Calibri"/>
                <w:sz w:val="12"/>
                <w:szCs w:val="12"/>
              </w:rPr>
            </w:pPr>
            <w:r>
              <w:rPr>
                <w:rFonts w:ascii="Calibri"/>
                <w:b/>
                <w:w w:val="105"/>
                <w:sz w:val="12"/>
              </w:rPr>
              <w:t>Objectives</w:t>
            </w:r>
            <w:r>
              <w:rPr>
                <w:rFonts w:ascii="Calibri"/>
                <w:b/>
                <w:spacing w:val="-13"/>
                <w:w w:val="105"/>
                <w:sz w:val="12"/>
              </w:rPr>
              <w:t xml:space="preserve"> </w:t>
            </w:r>
            <w:r>
              <w:rPr>
                <w:rFonts w:ascii="Calibri"/>
                <w:b/>
                <w:spacing w:val="-3"/>
                <w:w w:val="105"/>
                <w:sz w:val="12"/>
              </w:rPr>
              <w:t>and</w:t>
            </w:r>
            <w:r>
              <w:rPr>
                <w:rFonts w:ascii="Calibri"/>
                <w:b/>
                <w:spacing w:val="-13"/>
                <w:w w:val="105"/>
                <w:sz w:val="12"/>
              </w:rPr>
              <w:t xml:space="preserve"> </w:t>
            </w:r>
            <w:r>
              <w:rPr>
                <w:rFonts w:ascii="Calibri"/>
                <w:b/>
                <w:spacing w:val="-1"/>
                <w:w w:val="105"/>
                <w:sz w:val="12"/>
              </w:rPr>
              <w:t>activities</w:t>
            </w:r>
          </w:p>
        </w:tc>
        <w:tc>
          <w:tcPr>
            <w:tcW w:w="1110" w:type="dxa"/>
            <w:tcBorders>
              <w:top w:val="single" w:sz="4" w:space="0" w:color="000000"/>
              <w:left w:val="single" w:sz="8" w:space="0" w:color="000000"/>
              <w:bottom w:val="single" w:sz="8" w:space="0" w:color="000000"/>
              <w:right w:val="single" w:sz="8" w:space="0" w:color="000000"/>
            </w:tcBorders>
            <w:hideMark/>
          </w:tcPr>
          <w:p w14:paraId="7A9B07DF" w14:textId="77777777" w:rsidR="00D17C03" w:rsidRDefault="00D17C03">
            <w:pPr>
              <w:pStyle w:val="TableParagraph"/>
              <w:spacing w:before="9" w:line="268" w:lineRule="auto"/>
              <w:ind w:left="222" w:right="80" w:hanging="133"/>
              <w:rPr>
                <w:rFonts w:ascii="Calibri" w:eastAsia="Calibri" w:hAnsi="Calibri" w:cs="Calibri"/>
                <w:sz w:val="12"/>
                <w:szCs w:val="12"/>
              </w:rPr>
            </w:pPr>
            <w:r>
              <w:rPr>
                <w:rFonts w:ascii="Calibri"/>
                <w:b/>
                <w:spacing w:val="-3"/>
                <w:w w:val="105"/>
                <w:sz w:val="12"/>
              </w:rPr>
              <w:t>Fo</w:t>
            </w:r>
            <w:r>
              <w:rPr>
                <w:rFonts w:ascii="Calibri"/>
                <w:b/>
                <w:spacing w:val="-2"/>
                <w:w w:val="105"/>
                <w:sz w:val="12"/>
              </w:rPr>
              <w:t>c</w:t>
            </w:r>
            <w:r>
              <w:rPr>
                <w:rFonts w:ascii="Calibri"/>
                <w:b/>
                <w:spacing w:val="-3"/>
                <w:w w:val="105"/>
                <w:sz w:val="12"/>
              </w:rPr>
              <w:t>al</w:t>
            </w:r>
            <w:r>
              <w:rPr>
                <w:rFonts w:ascii="Calibri"/>
                <w:b/>
                <w:spacing w:val="-6"/>
                <w:w w:val="105"/>
                <w:sz w:val="12"/>
              </w:rPr>
              <w:t xml:space="preserve"> </w:t>
            </w:r>
            <w:r>
              <w:rPr>
                <w:rFonts w:ascii="Calibri"/>
                <w:b/>
                <w:spacing w:val="-1"/>
                <w:w w:val="105"/>
                <w:sz w:val="12"/>
              </w:rPr>
              <w:t>point</w:t>
            </w:r>
            <w:r>
              <w:rPr>
                <w:rFonts w:ascii="Calibri"/>
                <w:b/>
                <w:spacing w:val="-9"/>
                <w:w w:val="105"/>
                <w:sz w:val="12"/>
              </w:rPr>
              <w:t xml:space="preserve"> </w:t>
            </w:r>
            <w:r>
              <w:rPr>
                <w:rFonts w:ascii="Calibri"/>
                <w:b/>
                <w:spacing w:val="1"/>
                <w:w w:val="105"/>
                <w:sz w:val="12"/>
              </w:rPr>
              <w:t>in</w:t>
            </w:r>
            <w:r>
              <w:rPr>
                <w:rFonts w:ascii="Times New Roman"/>
                <w:b/>
                <w:spacing w:val="27"/>
                <w:w w:val="103"/>
                <w:sz w:val="12"/>
              </w:rPr>
              <w:t xml:space="preserve"> </w:t>
            </w:r>
            <w:r>
              <w:rPr>
                <w:rFonts w:ascii="Calibri"/>
                <w:b/>
                <w:spacing w:val="-1"/>
                <w:w w:val="105"/>
                <w:sz w:val="12"/>
              </w:rPr>
              <w:t>the</w:t>
            </w:r>
            <w:r>
              <w:rPr>
                <w:rFonts w:ascii="Calibri"/>
                <w:b/>
                <w:spacing w:val="-5"/>
                <w:w w:val="105"/>
                <w:sz w:val="12"/>
              </w:rPr>
              <w:t xml:space="preserve"> </w:t>
            </w:r>
            <w:r>
              <w:rPr>
                <w:rFonts w:ascii="Calibri"/>
                <w:b/>
                <w:spacing w:val="-3"/>
                <w:w w:val="105"/>
                <w:sz w:val="12"/>
              </w:rPr>
              <w:t>MEP</w:t>
            </w:r>
          </w:p>
        </w:tc>
        <w:tc>
          <w:tcPr>
            <w:tcW w:w="1361" w:type="dxa"/>
            <w:tcBorders>
              <w:top w:val="single" w:sz="4" w:space="0" w:color="000000"/>
              <w:left w:val="single" w:sz="8" w:space="0" w:color="000000"/>
              <w:bottom w:val="single" w:sz="8" w:space="0" w:color="000000"/>
              <w:right w:val="single" w:sz="8" w:space="0" w:color="000000"/>
            </w:tcBorders>
            <w:hideMark/>
          </w:tcPr>
          <w:p w14:paraId="2889DE3D" w14:textId="77777777" w:rsidR="00D17C03" w:rsidRDefault="00D17C03">
            <w:pPr>
              <w:pStyle w:val="TableParagraph"/>
              <w:spacing w:before="9" w:line="268" w:lineRule="auto"/>
              <w:ind w:left="314" w:right="31" w:hanging="275"/>
              <w:rPr>
                <w:rFonts w:ascii="Calibri" w:eastAsia="Calibri" w:hAnsi="Calibri" w:cs="Calibri"/>
                <w:sz w:val="12"/>
                <w:szCs w:val="12"/>
              </w:rPr>
            </w:pPr>
            <w:r>
              <w:rPr>
                <w:rFonts w:ascii="Calibri"/>
                <w:b/>
                <w:spacing w:val="-1"/>
                <w:sz w:val="12"/>
              </w:rPr>
              <w:t>Other</w:t>
            </w:r>
            <w:r>
              <w:rPr>
                <w:rFonts w:ascii="Calibri"/>
                <w:b/>
                <w:spacing w:val="25"/>
                <w:sz w:val="12"/>
              </w:rPr>
              <w:t xml:space="preserve"> </w:t>
            </w:r>
            <w:r>
              <w:rPr>
                <w:rFonts w:ascii="Calibri"/>
                <w:b/>
                <w:spacing w:val="-1"/>
                <w:sz w:val="12"/>
              </w:rPr>
              <w:t>stakeholders</w:t>
            </w:r>
            <w:r>
              <w:rPr>
                <w:rFonts w:ascii="Times New Roman"/>
                <w:b/>
                <w:spacing w:val="30"/>
                <w:w w:val="103"/>
                <w:sz w:val="12"/>
              </w:rPr>
              <w:t xml:space="preserve"> </w:t>
            </w:r>
            <w:r>
              <w:rPr>
                <w:rFonts w:ascii="Calibri"/>
                <w:b/>
                <w:w w:val="105"/>
                <w:sz w:val="12"/>
              </w:rPr>
              <w:t>involved</w:t>
            </w:r>
          </w:p>
        </w:tc>
        <w:tc>
          <w:tcPr>
            <w:tcW w:w="3299" w:type="dxa"/>
            <w:tcBorders>
              <w:top w:val="single" w:sz="4" w:space="0" w:color="000000"/>
              <w:left w:val="single" w:sz="8" w:space="0" w:color="000000"/>
              <w:bottom w:val="single" w:sz="8" w:space="0" w:color="000000"/>
              <w:right w:val="single" w:sz="8" w:space="0" w:color="000000"/>
            </w:tcBorders>
            <w:hideMark/>
          </w:tcPr>
          <w:p w14:paraId="4C1F971C" w14:textId="77777777" w:rsidR="00D17C03" w:rsidRDefault="00D17C03">
            <w:pPr>
              <w:pStyle w:val="TableParagraph"/>
              <w:spacing w:before="92"/>
              <w:ind w:left="779"/>
              <w:rPr>
                <w:rFonts w:ascii="Calibri" w:eastAsia="Calibri" w:hAnsi="Calibri" w:cs="Calibri"/>
                <w:sz w:val="12"/>
                <w:szCs w:val="12"/>
              </w:rPr>
            </w:pPr>
            <w:r>
              <w:rPr>
                <w:rFonts w:ascii="Calibri"/>
                <w:b/>
                <w:spacing w:val="-3"/>
                <w:w w:val="105"/>
                <w:sz w:val="12"/>
              </w:rPr>
              <w:t>T</w:t>
            </w:r>
            <w:r>
              <w:rPr>
                <w:rFonts w:ascii="Calibri"/>
                <w:b/>
                <w:spacing w:val="-2"/>
                <w:w w:val="105"/>
                <w:sz w:val="12"/>
              </w:rPr>
              <w:t>ec</w:t>
            </w:r>
            <w:r>
              <w:rPr>
                <w:rFonts w:ascii="Calibri"/>
                <w:b/>
                <w:spacing w:val="-3"/>
                <w:w w:val="105"/>
                <w:sz w:val="12"/>
              </w:rPr>
              <w:t>hni</w:t>
            </w:r>
            <w:r>
              <w:rPr>
                <w:rFonts w:ascii="Calibri"/>
                <w:b/>
                <w:spacing w:val="-2"/>
                <w:w w:val="105"/>
                <w:sz w:val="12"/>
              </w:rPr>
              <w:t>c</w:t>
            </w:r>
            <w:r>
              <w:rPr>
                <w:rFonts w:ascii="Calibri"/>
                <w:b/>
                <w:spacing w:val="-3"/>
                <w:w w:val="105"/>
                <w:sz w:val="12"/>
              </w:rPr>
              <w:t>al</w:t>
            </w:r>
            <w:r>
              <w:rPr>
                <w:rFonts w:ascii="Calibri"/>
                <w:b/>
                <w:spacing w:val="-13"/>
                <w:w w:val="105"/>
                <w:sz w:val="12"/>
              </w:rPr>
              <w:t xml:space="preserve"> </w:t>
            </w:r>
            <w:r>
              <w:rPr>
                <w:rFonts w:ascii="Calibri"/>
                <w:b/>
                <w:spacing w:val="-1"/>
                <w:w w:val="105"/>
                <w:sz w:val="12"/>
              </w:rPr>
              <w:t>Assistance</w:t>
            </w:r>
          </w:p>
        </w:tc>
        <w:tc>
          <w:tcPr>
            <w:tcW w:w="1005" w:type="dxa"/>
            <w:tcBorders>
              <w:top w:val="single" w:sz="4" w:space="0" w:color="000000"/>
              <w:left w:val="single" w:sz="8" w:space="0" w:color="000000"/>
              <w:bottom w:val="single" w:sz="8" w:space="0" w:color="000000"/>
              <w:right w:val="single" w:sz="8" w:space="0" w:color="000000"/>
            </w:tcBorders>
            <w:hideMark/>
          </w:tcPr>
          <w:p w14:paraId="72F4FBEA" w14:textId="77777777" w:rsidR="00D17C03" w:rsidRDefault="00D17C03">
            <w:pPr>
              <w:pStyle w:val="TableParagraph"/>
              <w:spacing w:before="92"/>
              <w:ind w:left="173"/>
              <w:rPr>
                <w:rFonts w:ascii="Calibri" w:eastAsia="Calibri" w:hAnsi="Calibri" w:cs="Calibri"/>
                <w:sz w:val="12"/>
                <w:szCs w:val="12"/>
              </w:rPr>
            </w:pPr>
            <w:r>
              <w:rPr>
                <w:rFonts w:ascii="Calibri"/>
                <w:b/>
                <w:spacing w:val="-1"/>
                <w:w w:val="105"/>
                <w:sz w:val="12"/>
              </w:rPr>
              <w:t>Baseline</w:t>
            </w:r>
          </w:p>
        </w:tc>
        <w:tc>
          <w:tcPr>
            <w:tcW w:w="2226" w:type="dxa"/>
            <w:tcBorders>
              <w:top w:val="single" w:sz="4" w:space="0" w:color="000000"/>
              <w:left w:val="single" w:sz="8" w:space="0" w:color="000000"/>
              <w:bottom w:val="single" w:sz="8" w:space="0" w:color="000000"/>
              <w:right w:val="single" w:sz="8" w:space="0" w:color="000000"/>
            </w:tcBorders>
            <w:hideMark/>
          </w:tcPr>
          <w:p w14:paraId="3B712BAE" w14:textId="77777777" w:rsidR="00D17C03" w:rsidRDefault="00D17C03">
            <w:pPr>
              <w:pStyle w:val="TableParagraph"/>
              <w:spacing w:before="92"/>
              <w:ind w:left="579"/>
              <w:rPr>
                <w:rFonts w:ascii="Calibri" w:eastAsia="Calibri" w:hAnsi="Calibri" w:cs="Calibri"/>
                <w:sz w:val="12"/>
                <w:szCs w:val="12"/>
              </w:rPr>
            </w:pPr>
            <w:r>
              <w:rPr>
                <w:rFonts w:ascii="Calibri"/>
                <w:b/>
                <w:w w:val="105"/>
                <w:sz w:val="12"/>
              </w:rPr>
              <w:t>Achieved</w:t>
            </w:r>
            <w:r>
              <w:rPr>
                <w:rFonts w:ascii="Calibri"/>
                <w:b/>
                <w:spacing w:val="-13"/>
                <w:w w:val="105"/>
                <w:sz w:val="12"/>
              </w:rPr>
              <w:t xml:space="preserve"> </w:t>
            </w:r>
            <w:r>
              <w:rPr>
                <w:rFonts w:ascii="Calibri"/>
                <w:b/>
                <w:spacing w:val="1"/>
                <w:w w:val="105"/>
                <w:sz w:val="12"/>
              </w:rPr>
              <w:t>if</w:t>
            </w:r>
          </w:p>
        </w:tc>
      </w:tr>
      <w:tr w:rsidR="00D17C03" w14:paraId="54A83EFD" w14:textId="77777777" w:rsidTr="004B216B">
        <w:trPr>
          <w:trHeight w:val="211"/>
          <w:jc w:val="center"/>
        </w:trPr>
        <w:tc>
          <w:tcPr>
            <w:tcW w:w="13509" w:type="dxa"/>
            <w:gridSpan w:val="8"/>
            <w:tcBorders>
              <w:top w:val="single" w:sz="8" w:space="0" w:color="000000"/>
              <w:left w:val="single" w:sz="4" w:space="0" w:color="000000"/>
              <w:bottom w:val="single" w:sz="8" w:space="0" w:color="000000"/>
              <w:right w:val="single" w:sz="8" w:space="0" w:color="000000"/>
            </w:tcBorders>
            <w:shd w:val="clear" w:color="auto" w:fill="ADAAAA"/>
            <w:hideMark/>
          </w:tcPr>
          <w:p w14:paraId="0D175F1B" w14:textId="77777777" w:rsidR="00D17C03" w:rsidRDefault="00D17C03">
            <w:pPr>
              <w:pStyle w:val="TableParagraph"/>
              <w:spacing w:before="9"/>
              <w:ind w:left="15"/>
              <w:rPr>
                <w:rFonts w:ascii="Calibri" w:eastAsia="Calibri" w:hAnsi="Calibri" w:cs="Calibri"/>
                <w:sz w:val="12"/>
                <w:szCs w:val="12"/>
              </w:rPr>
            </w:pPr>
            <w:r>
              <w:rPr>
                <w:rFonts w:ascii="Calibri"/>
                <w:b/>
                <w:w w:val="105"/>
                <w:sz w:val="12"/>
              </w:rPr>
              <w:t>Result</w:t>
            </w:r>
            <w:r>
              <w:rPr>
                <w:rFonts w:ascii="Calibri"/>
                <w:b/>
                <w:spacing w:val="-11"/>
                <w:w w:val="105"/>
                <w:sz w:val="12"/>
              </w:rPr>
              <w:t xml:space="preserve"> </w:t>
            </w:r>
            <w:r>
              <w:rPr>
                <w:rFonts w:ascii="Calibri"/>
                <w:b/>
                <w:spacing w:val="-3"/>
                <w:w w:val="105"/>
                <w:sz w:val="12"/>
              </w:rPr>
              <w:t>Indi</w:t>
            </w:r>
            <w:r>
              <w:rPr>
                <w:rFonts w:ascii="Calibri"/>
                <w:b/>
                <w:spacing w:val="-2"/>
                <w:w w:val="105"/>
                <w:sz w:val="12"/>
              </w:rPr>
              <w:t>c</w:t>
            </w:r>
            <w:r>
              <w:rPr>
                <w:rFonts w:ascii="Calibri"/>
                <w:b/>
                <w:spacing w:val="-3"/>
                <w:w w:val="105"/>
                <w:sz w:val="12"/>
              </w:rPr>
              <w:t>ato</w:t>
            </w:r>
            <w:r>
              <w:rPr>
                <w:rFonts w:ascii="Calibri"/>
                <w:b/>
                <w:spacing w:val="-2"/>
                <w:w w:val="105"/>
                <w:sz w:val="12"/>
              </w:rPr>
              <w:t>r</w:t>
            </w:r>
            <w:r>
              <w:rPr>
                <w:rFonts w:ascii="Calibri"/>
                <w:b/>
                <w:spacing w:val="-11"/>
                <w:w w:val="105"/>
                <w:sz w:val="12"/>
              </w:rPr>
              <w:t xml:space="preserve"> </w:t>
            </w:r>
            <w:r>
              <w:rPr>
                <w:rFonts w:ascii="Calibri"/>
                <w:b/>
                <w:spacing w:val="-5"/>
                <w:w w:val="105"/>
                <w:sz w:val="12"/>
              </w:rPr>
              <w:t>#4:</w:t>
            </w:r>
            <w:r>
              <w:rPr>
                <w:rFonts w:ascii="Calibri"/>
                <w:b/>
                <w:spacing w:val="-10"/>
                <w:w w:val="105"/>
                <w:sz w:val="12"/>
              </w:rPr>
              <w:t xml:space="preserve"> </w:t>
            </w:r>
            <w:r>
              <w:rPr>
                <w:rFonts w:ascii="Calibri"/>
                <w:b/>
                <w:w w:val="105"/>
                <w:sz w:val="12"/>
              </w:rPr>
              <w:t>A</w:t>
            </w:r>
            <w:r>
              <w:rPr>
                <w:rFonts w:ascii="Calibri"/>
                <w:b/>
                <w:spacing w:val="-9"/>
                <w:w w:val="105"/>
                <w:sz w:val="12"/>
              </w:rPr>
              <w:t xml:space="preserve"> </w:t>
            </w:r>
            <w:r>
              <w:rPr>
                <w:rFonts w:ascii="Calibri"/>
                <w:b/>
                <w:w w:val="105"/>
                <w:sz w:val="12"/>
              </w:rPr>
              <w:t>feasibility</w:t>
            </w:r>
            <w:r>
              <w:rPr>
                <w:rFonts w:ascii="Calibri"/>
                <w:b/>
                <w:spacing w:val="-10"/>
                <w:w w:val="105"/>
                <w:sz w:val="12"/>
              </w:rPr>
              <w:t xml:space="preserve"> </w:t>
            </w:r>
            <w:r>
              <w:rPr>
                <w:rFonts w:ascii="Calibri"/>
                <w:b/>
                <w:spacing w:val="-1"/>
                <w:w w:val="105"/>
                <w:sz w:val="12"/>
              </w:rPr>
              <w:t>study</w:t>
            </w:r>
            <w:r>
              <w:rPr>
                <w:rFonts w:ascii="Calibri"/>
                <w:b/>
                <w:spacing w:val="-11"/>
                <w:w w:val="105"/>
                <w:sz w:val="12"/>
              </w:rPr>
              <w:t xml:space="preserve"> </w:t>
            </w:r>
            <w:r>
              <w:rPr>
                <w:rFonts w:ascii="Calibri"/>
                <w:b/>
                <w:spacing w:val="1"/>
                <w:w w:val="105"/>
                <w:sz w:val="12"/>
              </w:rPr>
              <w:t>is</w:t>
            </w:r>
            <w:r>
              <w:rPr>
                <w:rFonts w:ascii="Calibri"/>
                <w:b/>
                <w:spacing w:val="-9"/>
                <w:w w:val="105"/>
                <w:sz w:val="12"/>
              </w:rPr>
              <w:t xml:space="preserve"> </w:t>
            </w:r>
            <w:r>
              <w:rPr>
                <w:rFonts w:ascii="Calibri"/>
                <w:b/>
                <w:spacing w:val="-2"/>
                <w:w w:val="105"/>
                <w:sz w:val="12"/>
              </w:rPr>
              <w:t>c</w:t>
            </w:r>
            <w:r>
              <w:rPr>
                <w:rFonts w:ascii="Calibri"/>
                <w:b/>
                <w:spacing w:val="-3"/>
                <w:w w:val="105"/>
                <w:sz w:val="12"/>
              </w:rPr>
              <w:t>a</w:t>
            </w:r>
            <w:r>
              <w:rPr>
                <w:rFonts w:ascii="Calibri"/>
                <w:b/>
                <w:spacing w:val="-2"/>
                <w:w w:val="105"/>
                <w:sz w:val="12"/>
              </w:rPr>
              <w:t>rr</w:t>
            </w:r>
            <w:r>
              <w:rPr>
                <w:rFonts w:ascii="Calibri"/>
                <w:b/>
                <w:spacing w:val="-3"/>
                <w:w w:val="105"/>
                <w:sz w:val="12"/>
              </w:rPr>
              <w:t>i</w:t>
            </w:r>
            <w:r>
              <w:rPr>
                <w:rFonts w:ascii="Calibri"/>
                <w:b/>
                <w:spacing w:val="-2"/>
                <w:w w:val="105"/>
                <w:sz w:val="12"/>
              </w:rPr>
              <w:t>e</w:t>
            </w:r>
            <w:r>
              <w:rPr>
                <w:rFonts w:ascii="Calibri"/>
                <w:b/>
                <w:spacing w:val="-3"/>
                <w:w w:val="105"/>
                <w:sz w:val="12"/>
              </w:rPr>
              <w:t>d</w:t>
            </w:r>
            <w:r>
              <w:rPr>
                <w:rFonts w:ascii="Calibri"/>
                <w:b/>
                <w:spacing w:val="-9"/>
                <w:w w:val="105"/>
                <w:sz w:val="12"/>
              </w:rPr>
              <w:t xml:space="preserve"> </w:t>
            </w:r>
            <w:r>
              <w:rPr>
                <w:rFonts w:ascii="Calibri"/>
                <w:b/>
                <w:spacing w:val="-1"/>
                <w:w w:val="105"/>
                <w:sz w:val="12"/>
              </w:rPr>
              <w:t>out</w:t>
            </w:r>
            <w:r>
              <w:rPr>
                <w:rFonts w:ascii="Calibri"/>
                <w:b/>
                <w:spacing w:val="-11"/>
                <w:w w:val="105"/>
                <w:sz w:val="12"/>
              </w:rPr>
              <w:t xml:space="preserve"> </w:t>
            </w:r>
            <w:r>
              <w:rPr>
                <w:rFonts w:ascii="Calibri"/>
                <w:b/>
                <w:spacing w:val="-1"/>
                <w:w w:val="105"/>
                <w:sz w:val="12"/>
              </w:rPr>
              <w:t>to</w:t>
            </w:r>
            <w:r>
              <w:rPr>
                <w:rFonts w:ascii="Calibri"/>
                <w:b/>
                <w:spacing w:val="-9"/>
                <w:w w:val="105"/>
                <w:sz w:val="12"/>
              </w:rPr>
              <w:t xml:space="preserve"> </w:t>
            </w:r>
            <w:r>
              <w:rPr>
                <w:rFonts w:ascii="Calibri"/>
                <w:b/>
                <w:w w:val="105"/>
                <w:sz w:val="12"/>
              </w:rPr>
              <w:t>identify</w:t>
            </w:r>
            <w:r>
              <w:rPr>
                <w:rFonts w:ascii="Calibri"/>
                <w:b/>
                <w:spacing w:val="-10"/>
                <w:w w:val="105"/>
                <w:sz w:val="12"/>
              </w:rPr>
              <w:t xml:space="preserve"> </w:t>
            </w:r>
            <w:r>
              <w:rPr>
                <w:rFonts w:ascii="Calibri"/>
                <w:b/>
                <w:spacing w:val="-1"/>
                <w:w w:val="105"/>
                <w:sz w:val="12"/>
              </w:rPr>
              <w:t>financing</w:t>
            </w:r>
            <w:r>
              <w:rPr>
                <w:rFonts w:ascii="Calibri"/>
                <w:b/>
                <w:spacing w:val="-10"/>
                <w:w w:val="105"/>
                <w:sz w:val="12"/>
              </w:rPr>
              <w:t xml:space="preserve"> </w:t>
            </w:r>
            <w:r>
              <w:rPr>
                <w:rFonts w:ascii="Calibri"/>
                <w:b/>
                <w:spacing w:val="-1"/>
                <w:w w:val="105"/>
                <w:sz w:val="12"/>
              </w:rPr>
              <w:t>scheme</w:t>
            </w:r>
            <w:r>
              <w:rPr>
                <w:rFonts w:ascii="Calibri"/>
                <w:b/>
                <w:spacing w:val="-7"/>
                <w:w w:val="105"/>
                <w:sz w:val="12"/>
              </w:rPr>
              <w:t xml:space="preserve"> </w:t>
            </w:r>
            <w:r>
              <w:rPr>
                <w:rFonts w:ascii="Calibri"/>
                <w:b/>
                <w:spacing w:val="-1"/>
                <w:w w:val="105"/>
                <w:sz w:val="12"/>
              </w:rPr>
              <w:t>options</w:t>
            </w:r>
            <w:r>
              <w:rPr>
                <w:rFonts w:ascii="Calibri"/>
                <w:b/>
                <w:spacing w:val="-9"/>
                <w:w w:val="105"/>
                <w:sz w:val="12"/>
              </w:rPr>
              <w:t xml:space="preserve"> </w:t>
            </w:r>
            <w:r>
              <w:rPr>
                <w:rFonts w:ascii="Calibri"/>
                <w:b/>
                <w:w w:val="105"/>
                <w:sz w:val="12"/>
              </w:rPr>
              <w:t>for</w:t>
            </w:r>
            <w:r>
              <w:rPr>
                <w:rFonts w:ascii="Calibri"/>
                <w:b/>
                <w:spacing w:val="-11"/>
                <w:w w:val="105"/>
                <w:sz w:val="12"/>
              </w:rPr>
              <w:t xml:space="preserve"> </w:t>
            </w:r>
            <w:r>
              <w:rPr>
                <w:rFonts w:ascii="Calibri"/>
                <w:b/>
                <w:spacing w:val="1"/>
                <w:w w:val="105"/>
                <w:sz w:val="12"/>
              </w:rPr>
              <w:t>self</w:t>
            </w:r>
            <w:r>
              <w:rPr>
                <w:rFonts w:ascii="Calibri"/>
                <w:b/>
                <w:spacing w:val="-8"/>
                <w:w w:val="105"/>
                <w:sz w:val="12"/>
              </w:rPr>
              <w:t xml:space="preserve"> </w:t>
            </w:r>
            <w:r>
              <w:rPr>
                <w:rFonts w:ascii="Calibri"/>
                <w:b/>
                <w:spacing w:val="-3"/>
                <w:w w:val="105"/>
                <w:sz w:val="12"/>
              </w:rPr>
              <w:t>lo</w:t>
            </w:r>
            <w:r>
              <w:rPr>
                <w:rFonts w:ascii="Calibri"/>
                <w:b/>
                <w:spacing w:val="-2"/>
                <w:w w:val="105"/>
                <w:sz w:val="12"/>
              </w:rPr>
              <w:t>c</w:t>
            </w:r>
            <w:r>
              <w:rPr>
                <w:rFonts w:ascii="Calibri"/>
                <w:b/>
                <w:spacing w:val="-3"/>
                <w:w w:val="105"/>
                <w:sz w:val="12"/>
              </w:rPr>
              <w:t>al</w:t>
            </w:r>
            <w:r>
              <w:rPr>
                <w:rFonts w:ascii="Calibri"/>
                <w:b/>
                <w:spacing w:val="-7"/>
                <w:w w:val="105"/>
                <w:sz w:val="12"/>
              </w:rPr>
              <w:t xml:space="preserve"> </w:t>
            </w:r>
            <w:r>
              <w:rPr>
                <w:rFonts w:ascii="Calibri"/>
                <w:b/>
                <w:spacing w:val="-1"/>
                <w:w w:val="105"/>
                <w:sz w:val="12"/>
              </w:rPr>
              <w:t>government</w:t>
            </w:r>
            <w:r>
              <w:rPr>
                <w:rFonts w:ascii="Calibri"/>
                <w:b/>
                <w:spacing w:val="-10"/>
                <w:w w:val="105"/>
                <w:sz w:val="12"/>
              </w:rPr>
              <w:t xml:space="preserve"> </w:t>
            </w:r>
            <w:r>
              <w:rPr>
                <w:rFonts w:ascii="Calibri"/>
                <w:b/>
                <w:spacing w:val="-1"/>
                <w:w w:val="105"/>
                <w:sz w:val="12"/>
              </w:rPr>
              <w:t>units</w:t>
            </w:r>
            <w:r>
              <w:rPr>
                <w:rFonts w:ascii="Calibri"/>
                <w:b/>
                <w:spacing w:val="-9"/>
                <w:w w:val="105"/>
                <w:sz w:val="12"/>
              </w:rPr>
              <w:t xml:space="preserve"> </w:t>
            </w:r>
            <w:r>
              <w:rPr>
                <w:rFonts w:ascii="Calibri"/>
                <w:b/>
                <w:spacing w:val="-1"/>
                <w:w w:val="105"/>
                <w:sz w:val="12"/>
              </w:rPr>
              <w:t>climate</w:t>
            </w:r>
            <w:r>
              <w:rPr>
                <w:rFonts w:ascii="Calibri"/>
                <w:b/>
                <w:spacing w:val="-7"/>
                <w:w w:val="105"/>
                <w:sz w:val="12"/>
              </w:rPr>
              <w:t xml:space="preserve"> </w:t>
            </w:r>
            <w:r>
              <w:rPr>
                <w:rFonts w:ascii="Calibri"/>
                <w:b/>
                <w:spacing w:val="-1"/>
                <w:w w:val="105"/>
                <w:sz w:val="12"/>
              </w:rPr>
              <w:t>investments</w:t>
            </w:r>
          </w:p>
        </w:tc>
      </w:tr>
      <w:tr w:rsidR="00D17C03" w14:paraId="6E4CC61A" w14:textId="77777777" w:rsidTr="004B216B">
        <w:trPr>
          <w:trHeight w:hRule="exact" w:val="211"/>
          <w:jc w:val="center"/>
        </w:trPr>
        <w:tc>
          <w:tcPr>
            <w:tcW w:w="1132" w:type="dxa"/>
            <w:tcBorders>
              <w:top w:val="single" w:sz="8" w:space="0" w:color="000000"/>
              <w:left w:val="single" w:sz="4" w:space="0" w:color="000000"/>
              <w:bottom w:val="nil"/>
              <w:right w:val="single" w:sz="8" w:space="0" w:color="000000"/>
            </w:tcBorders>
            <w:shd w:val="clear" w:color="auto" w:fill="D9D9D9"/>
          </w:tcPr>
          <w:p w14:paraId="558541E1" w14:textId="77777777" w:rsidR="00D17C03" w:rsidRDefault="00D17C03">
            <w:pPr>
              <w:rPr>
                <w:rFonts w:asciiTheme="minorHAnsi" w:eastAsiaTheme="minorHAnsi" w:hAnsiTheme="minorHAnsi" w:cstheme="minorBidi"/>
                <w:szCs w:val="22"/>
              </w:rPr>
            </w:pPr>
          </w:p>
        </w:tc>
        <w:tc>
          <w:tcPr>
            <w:tcW w:w="12376" w:type="dxa"/>
            <w:gridSpan w:val="7"/>
            <w:tcBorders>
              <w:top w:val="single" w:sz="8" w:space="0" w:color="000000"/>
              <w:left w:val="single" w:sz="8" w:space="0" w:color="000000"/>
              <w:bottom w:val="single" w:sz="8" w:space="0" w:color="000000"/>
              <w:right w:val="single" w:sz="8" w:space="0" w:color="000000"/>
            </w:tcBorders>
            <w:shd w:val="clear" w:color="auto" w:fill="D9D9D9"/>
            <w:hideMark/>
          </w:tcPr>
          <w:p w14:paraId="743D4A00" w14:textId="77777777" w:rsidR="00D17C03" w:rsidRDefault="00D17C03">
            <w:pPr>
              <w:pStyle w:val="TableParagraph"/>
              <w:spacing w:before="9"/>
              <w:ind w:left="15"/>
              <w:rPr>
                <w:rFonts w:ascii="Calibri" w:eastAsia="Calibri" w:hAnsi="Calibri" w:cs="Calibri"/>
                <w:sz w:val="12"/>
                <w:szCs w:val="12"/>
              </w:rPr>
            </w:pPr>
            <w:r>
              <w:rPr>
                <w:rFonts w:ascii="Calibri"/>
                <w:b/>
                <w:spacing w:val="-1"/>
                <w:w w:val="105"/>
                <w:sz w:val="12"/>
              </w:rPr>
              <w:t>Objective</w:t>
            </w:r>
            <w:r>
              <w:rPr>
                <w:rFonts w:ascii="Calibri"/>
                <w:b/>
                <w:spacing w:val="-7"/>
                <w:w w:val="105"/>
                <w:sz w:val="12"/>
              </w:rPr>
              <w:t xml:space="preserve"> </w:t>
            </w:r>
            <w:r>
              <w:rPr>
                <w:rFonts w:ascii="Calibri"/>
                <w:b/>
                <w:spacing w:val="-1"/>
                <w:w w:val="105"/>
                <w:sz w:val="12"/>
              </w:rPr>
              <w:t>by</w:t>
            </w:r>
            <w:r>
              <w:rPr>
                <w:rFonts w:ascii="Calibri"/>
                <w:b/>
                <w:spacing w:val="-10"/>
                <w:w w:val="105"/>
                <w:sz w:val="12"/>
              </w:rPr>
              <w:t xml:space="preserve"> </w:t>
            </w:r>
            <w:r>
              <w:rPr>
                <w:rFonts w:ascii="Calibri"/>
                <w:b/>
                <w:spacing w:val="-1"/>
                <w:w w:val="105"/>
                <w:sz w:val="12"/>
              </w:rPr>
              <w:t>the</w:t>
            </w:r>
            <w:r>
              <w:rPr>
                <w:rFonts w:ascii="Calibri"/>
                <w:b/>
                <w:spacing w:val="-7"/>
                <w:w w:val="105"/>
                <w:sz w:val="12"/>
              </w:rPr>
              <w:t xml:space="preserve"> </w:t>
            </w:r>
            <w:r>
              <w:rPr>
                <w:rFonts w:ascii="Calibri"/>
                <w:b/>
                <w:w w:val="105"/>
                <w:sz w:val="12"/>
              </w:rPr>
              <w:t>end</w:t>
            </w:r>
            <w:r>
              <w:rPr>
                <w:rFonts w:ascii="Calibri"/>
                <w:b/>
                <w:spacing w:val="-9"/>
                <w:w w:val="105"/>
                <w:sz w:val="12"/>
              </w:rPr>
              <w:t xml:space="preserve"> </w:t>
            </w:r>
            <w:r>
              <w:rPr>
                <w:rFonts w:ascii="Calibri"/>
                <w:b/>
                <w:spacing w:val="-1"/>
                <w:w w:val="105"/>
                <w:sz w:val="12"/>
              </w:rPr>
              <w:t>of</w:t>
            </w:r>
            <w:r>
              <w:rPr>
                <w:rFonts w:ascii="Calibri"/>
                <w:b/>
                <w:spacing w:val="-8"/>
                <w:w w:val="105"/>
                <w:sz w:val="12"/>
              </w:rPr>
              <w:t xml:space="preserve"> </w:t>
            </w:r>
            <w:r>
              <w:rPr>
                <w:rFonts w:ascii="Calibri"/>
                <w:b/>
                <w:spacing w:val="-1"/>
                <w:w w:val="105"/>
                <w:sz w:val="12"/>
              </w:rPr>
              <w:t>Y+1</w:t>
            </w:r>
            <w:r>
              <w:rPr>
                <w:rFonts w:ascii="Calibri"/>
                <w:b/>
                <w:spacing w:val="-14"/>
                <w:w w:val="105"/>
                <w:sz w:val="12"/>
              </w:rPr>
              <w:t xml:space="preserve"> </w:t>
            </w:r>
            <w:r>
              <w:rPr>
                <w:rFonts w:ascii="Calibri"/>
                <w:b/>
                <w:w w:val="105"/>
                <w:sz w:val="12"/>
              </w:rPr>
              <w:t>:</w:t>
            </w:r>
            <w:r>
              <w:rPr>
                <w:rFonts w:ascii="Calibri"/>
                <w:b/>
                <w:spacing w:val="-10"/>
                <w:w w:val="105"/>
                <w:sz w:val="12"/>
              </w:rPr>
              <w:t xml:space="preserve"> </w:t>
            </w:r>
            <w:r>
              <w:rPr>
                <w:rFonts w:ascii="Calibri"/>
                <w:b/>
                <w:w w:val="105"/>
                <w:sz w:val="12"/>
              </w:rPr>
              <w:t>Feasibility</w:t>
            </w:r>
            <w:r>
              <w:rPr>
                <w:rFonts w:ascii="Calibri"/>
                <w:b/>
                <w:spacing w:val="-11"/>
                <w:w w:val="105"/>
                <w:sz w:val="12"/>
              </w:rPr>
              <w:t xml:space="preserve"> </w:t>
            </w:r>
            <w:r>
              <w:rPr>
                <w:rFonts w:ascii="Calibri"/>
                <w:b/>
                <w:spacing w:val="-1"/>
                <w:w w:val="105"/>
                <w:sz w:val="12"/>
              </w:rPr>
              <w:t>study</w:t>
            </w:r>
            <w:r>
              <w:rPr>
                <w:rFonts w:ascii="Calibri"/>
                <w:b/>
                <w:spacing w:val="-10"/>
                <w:w w:val="105"/>
                <w:sz w:val="12"/>
              </w:rPr>
              <w:t xml:space="preserve"> </w:t>
            </w:r>
            <w:r>
              <w:rPr>
                <w:rFonts w:ascii="Calibri"/>
                <w:b/>
                <w:spacing w:val="-1"/>
                <w:w w:val="105"/>
                <w:sz w:val="12"/>
              </w:rPr>
              <w:t>to</w:t>
            </w:r>
            <w:r>
              <w:rPr>
                <w:rFonts w:ascii="Calibri"/>
                <w:b/>
                <w:spacing w:val="-10"/>
                <w:w w:val="105"/>
                <w:sz w:val="12"/>
              </w:rPr>
              <w:t xml:space="preserve"> </w:t>
            </w:r>
            <w:r>
              <w:rPr>
                <w:rFonts w:ascii="Calibri"/>
                <w:b/>
                <w:w w:val="105"/>
                <w:sz w:val="12"/>
              </w:rPr>
              <w:t>identify</w:t>
            </w:r>
            <w:r>
              <w:rPr>
                <w:rFonts w:ascii="Calibri"/>
                <w:b/>
                <w:spacing w:val="-10"/>
                <w:w w:val="105"/>
                <w:sz w:val="12"/>
              </w:rPr>
              <w:t xml:space="preserve"> </w:t>
            </w:r>
            <w:r>
              <w:rPr>
                <w:rFonts w:ascii="Calibri"/>
                <w:b/>
                <w:spacing w:val="-1"/>
                <w:w w:val="105"/>
                <w:sz w:val="12"/>
              </w:rPr>
              <w:t>financing</w:t>
            </w:r>
            <w:r>
              <w:rPr>
                <w:rFonts w:ascii="Calibri"/>
                <w:b/>
                <w:spacing w:val="-10"/>
                <w:w w:val="105"/>
                <w:sz w:val="12"/>
              </w:rPr>
              <w:t xml:space="preserve"> </w:t>
            </w:r>
            <w:r>
              <w:rPr>
                <w:rFonts w:ascii="Calibri"/>
                <w:b/>
                <w:w w:val="105"/>
                <w:sz w:val="12"/>
              </w:rPr>
              <w:t>schemes</w:t>
            </w:r>
            <w:r>
              <w:rPr>
                <w:rFonts w:ascii="Calibri"/>
                <w:b/>
                <w:spacing w:val="-10"/>
                <w:w w:val="105"/>
                <w:sz w:val="12"/>
              </w:rPr>
              <w:t xml:space="preserve"> </w:t>
            </w:r>
            <w:r>
              <w:rPr>
                <w:rFonts w:ascii="Calibri"/>
                <w:b/>
                <w:spacing w:val="-1"/>
                <w:w w:val="105"/>
                <w:sz w:val="12"/>
              </w:rPr>
              <w:t>options</w:t>
            </w:r>
            <w:r>
              <w:rPr>
                <w:rFonts w:ascii="Calibri"/>
                <w:b/>
                <w:spacing w:val="-10"/>
                <w:w w:val="105"/>
                <w:sz w:val="12"/>
              </w:rPr>
              <w:t xml:space="preserve"> </w:t>
            </w:r>
            <w:r>
              <w:rPr>
                <w:rFonts w:ascii="Calibri"/>
                <w:b/>
                <w:w w:val="105"/>
                <w:sz w:val="12"/>
              </w:rPr>
              <w:t>for</w:t>
            </w:r>
            <w:r>
              <w:rPr>
                <w:rFonts w:ascii="Calibri"/>
                <w:b/>
                <w:spacing w:val="-11"/>
                <w:w w:val="105"/>
                <w:sz w:val="12"/>
              </w:rPr>
              <w:t xml:space="preserve"> </w:t>
            </w:r>
            <w:r>
              <w:rPr>
                <w:rFonts w:ascii="Calibri"/>
                <w:b/>
                <w:spacing w:val="1"/>
                <w:w w:val="105"/>
                <w:sz w:val="12"/>
              </w:rPr>
              <w:t>is</w:t>
            </w:r>
            <w:r>
              <w:rPr>
                <w:rFonts w:ascii="Calibri"/>
                <w:b/>
                <w:spacing w:val="-9"/>
                <w:w w:val="105"/>
                <w:sz w:val="12"/>
              </w:rPr>
              <w:t xml:space="preserve"> </w:t>
            </w:r>
            <w:r>
              <w:rPr>
                <w:rFonts w:ascii="Calibri"/>
                <w:b/>
                <w:w w:val="105"/>
                <w:sz w:val="12"/>
              </w:rPr>
              <w:t>on-going</w:t>
            </w:r>
          </w:p>
        </w:tc>
      </w:tr>
      <w:tr w:rsidR="00D17C03" w14:paraId="4640FF7B" w14:textId="77777777" w:rsidTr="004B216B">
        <w:trPr>
          <w:trHeight w:hRule="exact" w:val="1836"/>
          <w:jc w:val="center"/>
        </w:trPr>
        <w:tc>
          <w:tcPr>
            <w:tcW w:w="1132" w:type="dxa"/>
            <w:tcBorders>
              <w:top w:val="nil"/>
              <w:left w:val="single" w:sz="4" w:space="0" w:color="000000"/>
              <w:bottom w:val="single" w:sz="8" w:space="0" w:color="000000"/>
              <w:right w:val="single" w:sz="8" w:space="0" w:color="000000"/>
            </w:tcBorders>
            <w:shd w:val="clear" w:color="auto" w:fill="D9D9D9"/>
          </w:tcPr>
          <w:p w14:paraId="1258C710" w14:textId="77777777" w:rsidR="00D17C03" w:rsidRDefault="00D17C03">
            <w:pPr>
              <w:pStyle w:val="TableParagraph"/>
              <w:rPr>
                <w:rFonts w:ascii="Times New Roman" w:eastAsia="Times New Roman" w:hAnsi="Times New Roman" w:cs="Times New Roman"/>
                <w:sz w:val="12"/>
                <w:szCs w:val="12"/>
              </w:rPr>
            </w:pPr>
          </w:p>
          <w:p w14:paraId="72D96EC7" w14:textId="77777777" w:rsidR="00D17C03" w:rsidRDefault="00D17C03">
            <w:pPr>
              <w:pStyle w:val="TableParagraph"/>
              <w:rPr>
                <w:rFonts w:ascii="Times New Roman" w:eastAsia="Times New Roman" w:hAnsi="Times New Roman" w:cs="Times New Roman"/>
                <w:sz w:val="12"/>
                <w:szCs w:val="12"/>
              </w:rPr>
            </w:pPr>
          </w:p>
          <w:p w14:paraId="1A7BAA74" w14:textId="77777777" w:rsidR="00D17C03" w:rsidRDefault="00D17C03">
            <w:pPr>
              <w:pStyle w:val="TableParagraph"/>
              <w:rPr>
                <w:rFonts w:ascii="Times New Roman" w:eastAsia="Times New Roman" w:hAnsi="Times New Roman" w:cs="Times New Roman"/>
                <w:sz w:val="12"/>
                <w:szCs w:val="12"/>
              </w:rPr>
            </w:pPr>
          </w:p>
          <w:p w14:paraId="1546D5D2" w14:textId="77777777" w:rsidR="00D17C03" w:rsidRDefault="00D17C03">
            <w:pPr>
              <w:pStyle w:val="TableParagraph"/>
              <w:spacing w:before="5"/>
              <w:rPr>
                <w:rFonts w:ascii="Times New Roman" w:eastAsia="Times New Roman" w:hAnsi="Times New Roman" w:cs="Times New Roman"/>
                <w:sz w:val="15"/>
                <w:szCs w:val="15"/>
              </w:rPr>
            </w:pPr>
          </w:p>
          <w:p w14:paraId="59859D2C" w14:textId="77777777" w:rsidR="00D17C03" w:rsidRDefault="00D17C03">
            <w:pPr>
              <w:pStyle w:val="TableParagraph"/>
              <w:ind w:left="40"/>
              <w:rPr>
                <w:rFonts w:ascii="Calibri" w:eastAsia="Calibri" w:hAnsi="Calibri" w:cs="Calibri"/>
                <w:sz w:val="12"/>
                <w:szCs w:val="12"/>
              </w:rPr>
            </w:pPr>
            <w:r>
              <w:rPr>
                <w:rFonts w:ascii="Calibri"/>
                <w:b/>
                <w:spacing w:val="-3"/>
                <w:w w:val="105"/>
                <w:sz w:val="12"/>
              </w:rPr>
              <w:t>4.1</w:t>
            </w:r>
          </w:p>
        </w:tc>
        <w:tc>
          <w:tcPr>
            <w:tcW w:w="427" w:type="dxa"/>
            <w:tcBorders>
              <w:top w:val="single" w:sz="8" w:space="0" w:color="000000"/>
              <w:left w:val="single" w:sz="8" w:space="0" w:color="000000"/>
              <w:bottom w:val="single" w:sz="8" w:space="0" w:color="000000"/>
              <w:right w:val="single" w:sz="8" w:space="0" w:color="000000"/>
            </w:tcBorders>
          </w:tcPr>
          <w:p w14:paraId="75EB908D" w14:textId="77777777" w:rsidR="00D17C03" w:rsidRDefault="00D17C03">
            <w:pPr>
              <w:pStyle w:val="TableParagraph"/>
              <w:rPr>
                <w:rFonts w:ascii="Times New Roman" w:eastAsia="Times New Roman" w:hAnsi="Times New Roman" w:cs="Times New Roman"/>
                <w:sz w:val="12"/>
                <w:szCs w:val="12"/>
              </w:rPr>
            </w:pPr>
          </w:p>
          <w:p w14:paraId="69155CD1" w14:textId="77777777" w:rsidR="00D17C03" w:rsidRDefault="00D17C03">
            <w:pPr>
              <w:pStyle w:val="TableParagraph"/>
              <w:rPr>
                <w:rFonts w:ascii="Times New Roman" w:eastAsia="Times New Roman" w:hAnsi="Times New Roman" w:cs="Times New Roman"/>
                <w:sz w:val="12"/>
                <w:szCs w:val="12"/>
              </w:rPr>
            </w:pPr>
          </w:p>
          <w:p w14:paraId="7396B7D5" w14:textId="77777777" w:rsidR="00D17C03" w:rsidRDefault="00D17C03">
            <w:pPr>
              <w:pStyle w:val="TableParagraph"/>
              <w:rPr>
                <w:rFonts w:ascii="Times New Roman" w:eastAsia="Times New Roman" w:hAnsi="Times New Roman" w:cs="Times New Roman"/>
                <w:sz w:val="12"/>
                <w:szCs w:val="12"/>
              </w:rPr>
            </w:pPr>
          </w:p>
          <w:p w14:paraId="78175485" w14:textId="77777777" w:rsidR="00D17C03" w:rsidRDefault="00D17C03">
            <w:pPr>
              <w:pStyle w:val="TableParagraph"/>
              <w:rPr>
                <w:rFonts w:ascii="Times New Roman" w:eastAsia="Times New Roman" w:hAnsi="Times New Roman" w:cs="Times New Roman"/>
                <w:sz w:val="12"/>
                <w:szCs w:val="12"/>
              </w:rPr>
            </w:pPr>
          </w:p>
          <w:p w14:paraId="3212731F" w14:textId="77777777" w:rsidR="00D17C03" w:rsidRDefault="00D17C03">
            <w:pPr>
              <w:pStyle w:val="TableParagraph"/>
              <w:spacing w:before="6"/>
              <w:rPr>
                <w:rFonts w:ascii="Times New Roman" w:eastAsia="Times New Roman" w:hAnsi="Times New Roman" w:cs="Times New Roman"/>
                <w:sz w:val="10"/>
                <w:szCs w:val="10"/>
              </w:rPr>
            </w:pPr>
          </w:p>
          <w:p w14:paraId="08D72908" w14:textId="77777777" w:rsidR="00D17C03" w:rsidRDefault="00D17C03">
            <w:pPr>
              <w:pStyle w:val="TableParagraph"/>
              <w:ind w:left="15"/>
              <w:rPr>
                <w:rFonts w:ascii="Calibri" w:eastAsia="Calibri" w:hAnsi="Calibri" w:cs="Calibri"/>
                <w:sz w:val="12"/>
                <w:szCs w:val="12"/>
              </w:rPr>
            </w:pPr>
            <w:r>
              <w:rPr>
                <w:rFonts w:ascii="Calibri"/>
                <w:b/>
                <w:spacing w:val="-4"/>
                <w:w w:val="105"/>
                <w:sz w:val="12"/>
              </w:rPr>
              <w:t>4.1.1</w:t>
            </w:r>
          </w:p>
        </w:tc>
        <w:tc>
          <w:tcPr>
            <w:tcW w:w="2946" w:type="dxa"/>
            <w:tcBorders>
              <w:top w:val="single" w:sz="8" w:space="0" w:color="000000"/>
              <w:left w:val="single" w:sz="8" w:space="0" w:color="000000"/>
              <w:bottom w:val="single" w:sz="8" w:space="0" w:color="000000"/>
              <w:right w:val="single" w:sz="8" w:space="0" w:color="000000"/>
            </w:tcBorders>
            <w:hideMark/>
          </w:tcPr>
          <w:p w14:paraId="414DD74C" w14:textId="77777777" w:rsidR="00D17C03" w:rsidRDefault="00D17C03">
            <w:pPr>
              <w:pStyle w:val="TableParagraph"/>
              <w:spacing w:before="92" w:line="268" w:lineRule="auto"/>
              <w:ind w:left="15" w:right="85"/>
              <w:rPr>
                <w:rFonts w:ascii="Calibri" w:eastAsia="Calibri" w:hAnsi="Calibri" w:cs="Calibri"/>
                <w:sz w:val="12"/>
                <w:szCs w:val="12"/>
              </w:rPr>
            </w:pPr>
            <w:r>
              <w:rPr>
                <w:rFonts w:ascii="Calibri"/>
                <w:spacing w:val="-1"/>
                <w:w w:val="105"/>
                <w:sz w:val="12"/>
              </w:rPr>
              <w:t>The</w:t>
            </w:r>
            <w:r>
              <w:rPr>
                <w:rFonts w:ascii="Calibri"/>
                <w:spacing w:val="-4"/>
                <w:w w:val="105"/>
                <w:sz w:val="12"/>
              </w:rPr>
              <w:t xml:space="preserve"> </w:t>
            </w:r>
            <w:r>
              <w:rPr>
                <w:rFonts w:ascii="Calibri"/>
                <w:spacing w:val="1"/>
                <w:w w:val="105"/>
                <w:sz w:val="12"/>
              </w:rPr>
              <w:t>first</w:t>
            </w:r>
            <w:r>
              <w:rPr>
                <w:rFonts w:ascii="Calibri"/>
                <w:spacing w:val="-9"/>
                <w:w w:val="105"/>
                <w:sz w:val="12"/>
              </w:rPr>
              <w:t xml:space="preserve"> </w:t>
            </w:r>
            <w:r>
              <w:rPr>
                <w:rFonts w:ascii="Calibri"/>
                <w:spacing w:val="-1"/>
                <w:w w:val="105"/>
                <w:sz w:val="12"/>
              </w:rPr>
              <w:t>part</w:t>
            </w:r>
            <w:r>
              <w:rPr>
                <w:rFonts w:ascii="Calibri"/>
                <w:spacing w:val="-8"/>
                <w:w w:val="105"/>
                <w:sz w:val="12"/>
              </w:rPr>
              <w:t xml:space="preserve"> </w:t>
            </w:r>
            <w:r>
              <w:rPr>
                <w:rFonts w:ascii="Calibri"/>
                <w:w w:val="105"/>
                <w:sz w:val="12"/>
              </w:rPr>
              <w:t>of</w:t>
            </w:r>
            <w:r>
              <w:rPr>
                <w:rFonts w:ascii="Calibri"/>
                <w:spacing w:val="-5"/>
                <w:w w:val="105"/>
                <w:sz w:val="12"/>
              </w:rPr>
              <w:t xml:space="preserve"> </w:t>
            </w:r>
            <w:r>
              <w:rPr>
                <w:rFonts w:ascii="Calibri"/>
                <w:w w:val="105"/>
                <w:sz w:val="12"/>
              </w:rPr>
              <w:t>the</w:t>
            </w:r>
            <w:r>
              <w:rPr>
                <w:rFonts w:ascii="Calibri"/>
                <w:spacing w:val="-4"/>
                <w:w w:val="105"/>
                <w:sz w:val="12"/>
              </w:rPr>
              <w:t xml:space="preserve"> </w:t>
            </w:r>
            <w:r>
              <w:rPr>
                <w:rFonts w:ascii="Calibri"/>
                <w:spacing w:val="1"/>
                <w:w w:val="105"/>
                <w:sz w:val="12"/>
              </w:rPr>
              <w:t>feasibility</w:t>
            </w:r>
            <w:r>
              <w:rPr>
                <w:rFonts w:ascii="Calibri"/>
                <w:spacing w:val="-6"/>
                <w:w w:val="105"/>
                <w:sz w:val="12"/>
              </w:rPr>
              <w:t xml:space="preserve"> </w:t>
            </w:r>
            <w:r>
              <w:rPr>
                <w:rFonts w:ascii="Calibri"/>
                <w:w w:val="105"/>
                <w:sz w:val="12"/>
              </w:rPr>
              <w:t>study</w:t>
            </w:r>
            <w:r>
              <w:rPr>
                <w:rFonts w:ascii="Calibri"/>
                <w:spacing w:val="-7"/>
                <w:w w:val="105"/>
                <w:sz w:val="12"/>
              </w:rPr>
              <w:t xml:space="preserve"> </w:t>
            </w:r>
            <w:r>
              <w:rPr>
                <w:rFonts w:ascii="Calibri"/>
                <w:spacing w:val="2"/>
                <w:w w:val="105"/>
                <w:sz w:val="12"/>
              </w:rPr>
              <w:t>is</w:t>
            </w:r>
            <w:r>
              <w:rPr>
                <w:rFonts w:ascii="Times New Roman"/>
                <w:spacing w:val="30"/>
                <w:w w:val="103"/>
                <w:sz w:val="12"/>
              </w:rPr>
              <w:t xml:space="preserve"> </w:t>
            </w:r>
            <w:r>
              <w:rPr>
                <w:rFonts w:ascii="Calibri"/>
                <w:spacing w:val="-1"/>
                <w:w w:val="105"/>
                <w:sz w:val="12"/>
              </w:rPr>
              <w:t>conducted</w:t>
            </w:r>
            <w:r>
              <w:rPr>
                <w:rFonts w:ascii="Calibri"/>
                <w:spacing w:val="-9"/>
                <w:w w:val="105"/>
                <w:sz w:val="12"/>
              </w:rPr>
              <w:t xml:space="preserve"> </w:t>
            </w:r>
            <w:r>
              <w:rPr>
                <w:rFonts w:ascii="Calibri"/>
                <w:w w:val="105"/>
                <w:sz w:val="12"/>
              </w:rPr>
              <w:t>on</w:t>
            </w:r>
            <w:r>
              <w:rPr>
                <w:rFonts w:ascii="Calibri"/>
                <w:spacing w:val="-8"/>
                <w:w w:val="105"/>
                <w:sz w:val="12"/>
              </w:rPr>
              <w:t xml:space="preserve"> </w:t>
            </w:r>
            <w:r>
              <w:rPr>
                <w:rFonts w:ascii="Calibri"/>
                <w:w w:val="105"/>
                <w:sz w:val="12"/>
              </w:rPr>
              <w:t>the</w:t>
            </w:r>
            <w:r>
              <w:rPr>
                <w:rFonts w:ascii="Calibri"/>
                <w:spacing w:val="-6"/>
                <w:w w:val="105"/>
                <w:sz w:val="12"/>
              </w:rPr>
              <w:t xml:space="preserve"> </w:t>
            </w:r>
            <w:r>
              <w:rPr>
                <w:rFonts w:ascii="Calibri"/>
                <w:w w:val="105"/>
                <w:sz w:val="12"/>
              </w:rPr>
              <w:t>sample</w:t>
            </w:r>
            <w:r>
              <w:rPr>
                <w:rFonts w:ascii="Calibri"/>
                <w:spacing w:val="-5"/>
                <w:w w:val="105"/>
                <w:sz w:val="12"/>
              </w:rPr>
              <w:t xml:space="preserve"> </w:t>
            </w:r>
            <w:r>
              <w:rPr>
                <w:rFonts w:ascii="Calibri"/>
                <w:w w:val="105"/>
                <w:sz w:val="12"/>
              </w:rPr>
              <w:t>of</w:t>
            </w:r>
            <w:r>
              <w:rPr>
                <w:rFonts w:ascii="Calibri"/>
                <w:spacing w:val="-6"/>
                <w:w w:val="105"/>
                <w:sz w:val="12"/>
              </w:rPr>
              <w:t xml:space="preserve"> </w:t>
            </w:r>
            <w:r>
              <w:rPr>
                <w:rFonts w:ascii="Calibri"/>
                <w:w w:val="105"/>
                <w:sz w:val="12"/>
              </w:rPr>
              <w:t>two</w:t>
            </w:r>
            <w:r>
              <w:rPr>
                <w:rFonts w:ascii="Calibri"/>
                <w:spacing w:val="-8"/>
                <w:w w:val="105"/>
                <w:sz w:val="12"/>
              </w:rPr>
              <w:t xml:space="preserve"> </w:t>
            </w:r>
            <w:r>
              <w:rPr>
                <w:rFonts w:ascii="Calibri"/>
                <w:spacing w:val="1"/>
                <w:w w:val="105"/>
                <w:sz w:val="12"/>
              </w:rPr>
              <w:t>pilot</w:t>
            </w:r>
            <w:r>
              <w:rPr>
                <w:rFonts w:ascii="Calibri"/>
                <w:spacing w:val="-9"/>
                <w:w w:val="105"/>
                <w:sz w:val="12"/>
              </w:rPr>
              <w:t xml:space="preserve"> </w:t>
            </w:r>
            <w:r>
              <w:rPr>
                <w:rFonts w:ascii="Calibri"/>
                <w:spacing w:val="1"/>
                <w:w w:val="105"/>
                <w:sz w:val="12"/>
              </w:rPr>
              <w:t>cities</w:t>
            </w:r>
            <w:r>
              <w:rPr>
                <w:rFonts w:ascii="Times New Roman"/>
                <w:spacing w:val="30"/>
                <w:w w:val="103"/>
                <w:sz w:val="12"/>
              </w:rPr>
              <w:t xml:space="preserve"> </w:t>
            </w:r>
            <w:r>
              <w:rPr>
                <w:rFonts w:ascii="Calibri"/>
                <w:w w:val="105"/>
                <w:sz w:val="12"/>
              </w:rPr>
              <w:t>or</w:t>
            </w:r>
            <w:r>
              <w:rPr>
                <w:rFonts w:ascii="Calibri"/>
                <w:spacing w:val="-17"/>
                <w:w w:val="105"/>
                <w:sz w:val="12"/>
              </w:rPr>
              <w:t xml:space="preserve"> </w:t>
            </w:r>
            <w:r>
              <w:rPr>
                <w:rFonts w:ascii="Calibri"/>
                <w:spacing w:val="1"/>
                <w:w w:val="105"/>
                <w:sz w:val="12"/>
              </w:rPr>
              <w:t>municipalities,</w:t>
            </w:r>
            <w:r>
              <w:rPr>
                <w:rFonts w:ascii="Calibri"/>
                <w:spacing w:val="-15"/>
                <w:w w:val="105"/>
                <w:sz w:val="12"/>
              </w:rPr>
              <w:t xml:space="preserve"> </w:t>
            </w:r>
            <w:r>
              <w:rPr>
                <w:rFonts w:ascii="Calibri"/>
                <w:w w:val="105"/>
                <w:sz w:val="12"/>
              </w:rPr>
              <w:t>including:</w:t>
            </w:r>
          </w:p>
          <w:p w14:paraId="62494BB5" w14:textId="77777777" w:rsidR="00D17C03" w:rsidRDefault="00D17C03" w:rsidP="00684C41">
            <w:pPr>
              <w:pStyle w:val="ListParagraph"/>
              <w:numPr>
                <w:ilvl w:val="0"/>
                <w:numId w:val="64"/>
              </w:numPr>
              <w:tabs>
                <w:tab w:val="left" w:pos="82"/>
              </w:tabs>
              <w:spacing w:line="271" w:lineRule="auto"/>
              <w:ind w:right="26" w:firstLine="0"/>
              <w:jc w:val="left"/>
              <w:rPr>
                <w:rFonts w:ascii="Calibri" w:hAnsi="Calibri" w:cs="Calibri"/>
                <w:sz w:val="12"/>
                <w:szCs w:val="12"/>
              </w:rPr>
            </w:pPr>
            <w:r>
              <w:rPr>
                <w:rFonts w:ascii="Calibri"/>
                <w:w w:val="105"/>
                <w:sz w:val="12"/>
              </w:rPr>
              <w:t>A</w:t>
            </w:r>
            <w:r>
              <w:rPr>
                <w:rFonts w:ascii="Calibri"/>
                <w:spacing w:val="-9"/>
                <w:w w:val="105"/>
                <w:sz w:val="12"/>
              </w:rPr>
              <w:t xml:space="preserve"> </w:t>
            </w:r>
            <w:r>
              <w:rPr>
                <w:rFonts w:ascii="Calibri"/>
                <w:w w:val="105"/>
                <w:sz w:val="12"/>
              </w:rPr>
              <w:t>diagnosis</w:t>
            </w:r>
            <w:r>
              <w:rPr>
                <w:rFonts w:ascii="Calibri"/>
                <w:spacing w:val="-10"/>
                <w:w w:val="105"/>
                <w:sz w:val="12"/>
              </w:rPr>
              <w:t xml:space="preserve"> </w:t>
            </w:r>
            <w:r>
              <w:rPr>
                <w:rFonts w:ascii="Calibri"/>
                <w:w w:val="105"/>
                <w:sz w:val="12"/>
              </w:rPr>
              <w:t>of</w:t>
            </w:r>
            <w:r>
              <w:rPr>
                <w:rFonts w:ascii="Calibri"/>
                <w:spacing w:val="-8"/>
                <w:w w:val="105"/>
                <w:sz w:val="12"/>
              </w:rPr>
              <w:t xml:space="preserve"> </w:t>
            </w:r>
            <w:r>
              <w:rPr>
                <w:rFonts w:ascii="Calibri"/>
                <w:w w:val="105"/>
                <w:sz w:val="12"/>
              </w:rPr>
              <w:t>municipal</w:t>
            </w:r>
            <w:r>
              <w:rPr>
                <w:rFonts w:ascii="Calibri"/>
                <w:spacing w:val="-7"/>
                <w:w w:val="105"/>
                <w:sz w:val="12"/>
              </w:rPr>
              <w:t xml:space="preserve"> </w:t>
            </w:r>
            <w:r>
              <w:rPr>
                <w:rFonts w:ascii="Calibri"/>
                <w:w w:val="105"/>
                <w:sz w:val="12"/>
              </w:rPr>
              <w:t>finances</w:t>
            </w:r>
            <w:r>
              <w:rPr>
                <w:spacing w:val="28"/>
                <w:w w:val="103"/>
                <w:sz w:val="12"/>
              </w:rPr>
              <w:t xml:space="preserve"> </w:t>
            </w:r>
            <w:r>
              <w:rPr>
                <w:rFonts w:ascii="Calibri"/>
                <w:spacing w:val="1"/>
                <w:w w:val="105"/>
                <w:sz w:val="12"/>
              </w:rPr>
              <w:t>(including</w:t>
            </w:r>
            <w:r>
              <w:rPr>
                <w:rFonts w:ascii="Calibri"/>
                <w:spacing w:val="-15"/>
                <w:w w:val="105"/>
                <w:sz w:val="12"/>
              </w:rPr>
              <w:t xml:space="preserve"> </w:t>
            </w:r>
            <w:r>
              <w:rPr>
                <w:rFonts w:ascii="Calibri"/>
                <w:spacing w:val="-1"/>
                <w:w w:val="105"/>
                <w:sz w:val="12"/>
              </w:rPr>
              <w:t>PUCs):</w:t>
            </w:r>
            <w:r>
              <w:rPr>
                <w:rFonts w:ascii="Calibri"/>
                <w:spacing w:val="-14"/>
                <w:w w:val="105"/>
                <w:sz w:val="12"/>
              </w:rPr>
              <w:t xml:space="preserve"> </w:t>
            </w:r>
            <w:r>
              <w:rPr>
                <w:rFonts w:ascii="Calibri"/>
                <w:spacing w:val="1"/>
                <w:w w:val="105"/>
                <w:sz w:val="12"/>
              </w:rPr>
              <w:t>weaknesses</w:t>
            </w:r>
            <w:r>
              <w:rPr>
                <w:rFonts w:ascii="Calibri"/>
                <w:spacing w:val="-14"/>
                <w:w w:val="105"/>
                <w:sz w:val="12"/>
              </w:rPr>
              <w:t xml:space="preserve"> </w:t>
            </w:r>
            <w:r>
              <w:rPr>
                <w:rFonts w:ascii="Calibri"/>
                <w:spacing w:val="-1"/>
                <w:w w:val="105"/>
                <w:sz w:val="12"/>
              </w:rPr>
              <w:t>and</w:t>
            </w:r>
            <w:r>
              <w:rPr>
                <w:rFonts w:ascii="Calibri"/>
                <w:spacing w:val="-14"/>
                <w:w w:val="105"/>
                <w:sz w:val="12"/>
              </w:rPr>
              <w:t xml:space="preserve"> </w:t>
            </w:r>
            <w:r>
              <w:rPr>
                <w:rFonts w:ascii="Calibri"/>
                <w:w w:val="105"/>
                <w:sz w:val="12"/>
              </w:rPr>
              <w:t>strengths;</w:t>
            </w:r>
          </w:p>
          <w:p w14:paraId="30EA5B70" w14:textId="77777777" w:rsidR="00D17C03" w:rsidRDefault="00D17C03" w:rsidP="00684C41">
            <w:pPr>
              <w:pStyle w:val="ListParagraph"/>
              <w:numPr>
                <w:ilvl w:val="0"/>
                <w:numId w:val="64"/>
              </w:numPr>
              <w:tabs>
                <w:tab w:val="left" w:pos="82"/>
              </w:tabs>
              <w:spacing w:line="268" w:lineRule="auto"/>
              <w:ind w:right="22" w:firstLine="0"/>
              <w:jc w:val="left"/>
              <w:rPr>
                <w:rFonts w:ascii="Calibri" w:hAnsi="Calibri" w:cs="Calibri"/>
                <w:sz w:val="12"/>
                <w:szCs w:val="12"/>
              </w:rPr>
            </w:pPr>
            <w:r>
              <w:rPr>
                <w:rFonts w:ascii="Calibri"/>
                <w:w w:val="105"/>
                <w:sz w:val="12"/>
              </w:rPr>
              <w:t>A</w:t>
            </w:r>
            <w:r>
              <w:rPr>
                <w:rFonts w:ascii="Calibri"/>
                <w:spacing w:val="-7"/>
                <w:w w:val="105"/>
                <w:sz w:val="12"/>
              </w:rPr>
              <w:t xml:space="preserve"> </w:t>
            </w:r>
            <w:r>
              <w:rPr>
                <w:rFonts w:ascii="Calibri"/>
                <w:w w:val="105"/>
                <w:sz w:val="12"/>
              </w:rPr>
              <w:t>diagnosis</w:t>
            </w:r>
            <w:r>
              <w:rPr>
                <w:rFonts w:ascii="Calibri"/>
                <w:spacing w:val="-8"/>
                <w:w w:val="105"/>
                <w:sz w:val="12"/>
              </w:rPr>
              <w:t xml:space="preserve"> </w:t>
            </w:r>
            <w:r>
              <w:rPr>
                <w:rFonts w:ascii="Calibri"/>
                <w:w w:val="105"/>
                <w:sz w:val="12"/>
              </w:rPr>
              <w:t>of</w:t>
            </w:r>
            <w:r>
              <w:rPr>
                <w:rFonts w:ascii="Calibri"/>
                <w:spacing w:val="-5"/>
                <w:w w:val="105"/>
                <w:sz w:val="12"/>
              </w:rPr>
              <w:t xml:space="preserve"> </w:t>
            </w:r>
            <w:r>
              <w:rPr>
                <w:rFonts w:ascii="Calibri"/>
                <w:w w:val="105"/>
                <w:sz w:val="12"/>
              </w:rPr>
              <w:t>the</w:t>
            </w:r>
            <w:r>
              <w:rPr>
                <w:rFonts w:ascii="Calibri"/>
                <w:spacing w:val="-5"/>
                <w:w w:val="105"/>
                <w:sz w:val="12"/>
              </w:rPr>
              <w:t xml:space="preserve"> </w:t>
            </w:r>
            <w:r>
              <w:rPr>
                <w:rFonts w:ascii="Calibri"/>
                <w:spacing w:val="1"/>
                <w:w w:val="105"/>
                <w:sz w:val="12"/>
              </w:rPr>
              <w:t>Public</w:t>
            </w:r>
            <w:r>
              <w:rPr>
                <w:rFonts w:ascii="Calibri"/>
                <w:spacing w:val="-11"/>
                <w:w w:val="105"/>
                <w:sz w:val="12"/>
              </w:rPr>
              <w:t xml:space="preserve"> </w:t>
            </w:r>
            <w:r>
              <w:rPr>
                <w:rFonts w:ascii="Calibri"/>
                <w:spacing w:val="-1"/>
                <w:w w:val="105"/>
                <w:sz w:val="12"/>
              </w:rPr>
              <w:t>Finance</w:t>
            </w:r>
            <w:r>
              <w:rPr>
                <w:spacing w:val="28"/>
                <w:w w:val="103"/>
                <w:sz w:val="12"/>
              </w:rPr>
              <w:t xml:space="preserve"> </w:t>
            </w:r>
            <w:r>
              <w:rPr>
                <w:rFonts w:ascii="Calibri"/>
                <w:spacing w:val="-1"/>
                <w:w w:val="105"/>
                <w:sz w:val="12"/>
              </w:rPr>
              <w:t>Management</w:t>
            </w:r>
            <w:r>
              <w:rPr>
                <w:rFonts w:ascii="Calibri"/>
                <w:spacing w:val="-10"/>
                <w:w w:val="105"/>
                <w:sz w:val="12"/>
              </w:rPr>
              <w:t xml:space="preserve"> </w:t>
            </w:r>
            <w:r>
              <w:rPr>
                <w:rFonts w:ascii="Calibri"/>
                <w:spacing w:val="-1"/>
                <w:w w:val="105"/>
                <w:sz w:val="12"/>
              </w:rPr>
              <w:t>at</w:t>
            </w:r>
            <w:r>
              <w:rPr>
                <w:rFonts w:ascii="Calibri"/>
                <w:spacing w:val="-9"/>
                <w:w w:val="105"/>
                <w:sz w:val="12"/>
              </w:rPr>
              <w:t xml:space="preserve"> </w:t>
            </w:r>
            <w:r>
              <w:rPr>
                <w:rFonts w:ascii="Calibri"/>
                <w:w w:val="105"/>
                <w:sz w:val="12"/>
              </w:rPr>
              <w:t>the</w:t>
            </w:r>
            <w:r>
              <w:rPr>
                <w:rFonts w:ascii="Calibri"/>
                <w:spacing w:val="-6"/>
                <w:w w:val="105"/>
                <w:sz w:val="12"/>
              </w:rPr>
              <w:t xml:space="preserve"> </w:t>
            </w:r>
            <w:r>
              <w:rPr>
                <w:rFonts w:ascii="Calibri"/>
                <w:spacing w:val="-1"/>
                <w:w w:val="105"/>
                <w:sz w:val="12"/>
              </w:rPr>
              <w:t>local</w:t>
            </w:r>
            <w:r>
              <w:rPr>
                <w:rFonts w:ascii="Calibri"/>
                <w:spacing w:val="-6"/>
                <w:w w:val="105"/>
                <w:sz w:val="12"/>
              </w:rPr>
              <w:t xml:space="preserve"> </w:t>
            </w:r>
            <w:r>
              <w:rPr>
                <w:rFonts w:ascii="Calibri"/>
                <w:spacing w:val="2"/>
                <w:w w:val="105"/>
                <w:sz w:val="12"/>
              </w:rPr>
              <w:t>level</w:t>
            </w:r>
            <w:r>
              <w:rPr>
                <w:rFonts w:ascii="Calibri"/>
                <w:spacing w:val="-5"/>
                <w:w w:val="105"/>
                <w:sz w:val="12"/>
              </w:rPr>
              <w:t xml:space="preserve"> </w:t>
            </w:r>
            <w:r>
              <w:rPr>
                <w:rFonts w:ascii="Calibri"/>
                <w:w w:val="105"/>
                <w:sz w:val="12"/>
              </w:rPr>
              <w:t>(based</w:t>
            </w:r>
            <w:r>
              <w:rPr>
                <w:rFonts w:ascii="Calibri"/>
                <w:spacing w:val="-9"/>
                <w:w w:val="105"/>
                <w:sz w:val="12"/>
              </w:rPr>
              <w:t xml:space="preserve"> </w:t>
            </w:r>
            <w:r>
              <w:rPr>
                <w:rFonts w:ascii="Calibri"/>
                <w:w w:val="105"/>
                <w:sz w:val="12"/>
              </w:rPr>
              <w:t>on</w:t>
            </w:r>
            <w:r>
              <w:rPr>
                <w:rFonts w:ascii="Calibri"/>
                <w:spacing w:val="-8"/>
                <w:w w:val="105"/>
                <w:sz w:val="12"/>
              </w:rPr>
              <w:t xml:space="preserve"> </w:t>
            </w:r>
            <w:r>
              <w:rPr>
                <w:rFonts w:ascii="Calibri"/>
                <w:w w:val="105"/>
                <w:sz w:val="12"/>
              </w:rPr>
              <w:t>the</w:t>
            </w:r>
            <w:r>
              <w:rPr>
                <w:spacing w:val="34"/>
                <w:w w:val="103"/>
                <w:sz w:val="12"/>
              </w:rPr>
              <w:t xml:space="preserve"> </w:t>
            </w:r>
            <w:r>
              <w:rPr>
                <w:rFonts w:ascii="Calibri"/>
                <w:w w:val="105"/>
                <w:sz w:val="12"/>
              </w:rPr>
              <w:t>sample</w:t>
            </w:r>
            <w:r>
              <w:rPr>
                <w:rFonts w:ascii="Calibri"/>
                <w:spacing w:val="-6"/>
                <w:w w:val="105"/>
                <w:sz w:val="12"/>
              </w:rPr>
              <w:t xml:space="preserve"> </w:t>
            </w:r>
            <w:r>
              <w:rPr>
                <w:rFonts w:ascii="Calibri"/>
                <w:w w:val="105"/>
                <w:sz w:val="12"/>
              </w:rPr>
              <w:t>of</w:t>
            </w:r>
            <w:r>
              <w:rPr>
                <w:rFonts w:ascii="Calibri"/>
                <w:spacing w:val="-7"/>
                <w:w w:val="105"/>
                <w:sz w:val="12"/>
              </w:rPr>
              <w:t xml:space="preserve"> </w:t>
            </w:r>
            <w:r>
              <w:rPr>
                <w:rFonts w:ascii="Calibri"/>
                <w:spacing w:val="1"/>
                <w:w w:val="105"/>
                <w:sz w:val="12"/>
              </w:rPr>
              <w:t>pilot</w:t>
            </w:r>
            <w:r>
              <w:rPr>
                <w:rFonts w:ascii="Calibri"/>
                <w:spacing w:val="-10"/>
                <w:w w:val="105"/>
                <w:sz w:val="12"/>
              </w:rPr>
              <w:t xml:space="preserve"> </w:t>
            </w:r>
            <w:r>
              <w:rPr>
                <w:rFonts w:ascii="Calibri"/>
                <w:spacing w:val="1"/>
                <w:w w:val="105"/>
                <w:sz w:val="12"/>
              </w:rPr>
              <w:t>cities).</w:t>
            </w:r>
          </w:p>
        </w:tc>
        <w:tc>
          <w:tcPr>
            <w:tcW w:w="1110" w:type="dxa"/>
            <w:tcBorders>
              <w:top w:val="single" w:sz="8" w:space="0" w:color="000000"/>
              <w:left w:val="single" w:sz="8" w:space="0" w:color="000000"/>
              <w:bottom w:val="single" w:sz="8" w:space="0" w:color="000000"/>
              <w:right w:val="single" w:sz="8" w:space="0" w:color="000000"/>
            </w:tcBorders>
          </w:tcPr>
          <w:p w14:paraId="29C294C1" w14:textId="77777777" w:rsidR="00D17C03" w:rsidRDefault="00D17C03">
            <w:pPr>
              <w:pStyle w:val="TableParagraph"/>
              <w:rPr>
                <w:rFonts w:ascii="Times New Roman" w:eastAsia="Times New Roman" w:hAnsi="Times New Roman" w:cs="Times New Roman"/>
                <w:sz w:val="12"/>
                <w:szCs w:val="12"/>
              </w:rPr>
            </w:pPr>
          </w:p>
          <w:p w14:paraId="28D18B61" w14:textId="77777777" w:rsidR="00D17C03" w:rsidRDefault="00D17C03">
            <w:pPr>
              <w:pStyle w:val="TableParagraph"/>
              <w:rPr>
                <w:rFonts w:ascii="Times New Roman" w:eastAsia="Times New Roman" w:hAnsi="Times New Roman" w:cs="Times New Roman"/>
                <w:sz w:val="12"/>
                <w:szCs w:val="12"/>
              </w:rPr>
            </w:pPr>
          </w:p>
          <w:p w14:paraId="09DCC4DC" w14:textId="77777777" w:rsidR="00D17C03" w:rsidRDefault="00D17C03">
            <w:pPr>
              <w:pStyle w:val="TableParagraph"/>
              <w:rPr>
                <w:rFonts w:ascii="Times New Roman" w:eastAsia="Times New Roman" w:hAnsi="Times New Roman" w:cs="Times New Roman"/>
                <w:sz w:val="12"/>
                <w:szCs w:val="12"/>
              </w:rPr>
            </w:pPr>
          </w:p>
          <w:p w14:paraId="7578DD5F" w14:textId="77777777" w:rsidR="00D17C03" w:rsidRDefault="00D17C03">
            <w:pPr>
              <w:pStyle w:val="TableParagraph"/>
              <w:spacing w:before="4"/>
              <w:rPr>
                <w:rFonts w:ascii="Times New Roman" w:eastAsia="Times New Roman" w:hAnsi="Times New Roman" w:cs="Times New Roman"/>
                <w:sz w:val="15"/>
                <w:szCs w:val="15"/>
              </w:rPr>
            </w:pPr>
          </w:p>
          <w:p w14:paraId="38D18138" w14:textId="77777777" w:rsidR="00D17C03" w:rsidRDefault="00D17C03">
            <w:pPr>
              <w:pStyle w:val="TableParagraph"/>
              <w:spacing w:line="271" w:lineRule="auto"/>
              <w:ind w:left="115" w:right="38" w:hanging="92"/>
              <w:rPr>
                <w:rFonts w:ascii="Calibri" w:eastAsia="Calibri" w:hAnsi="Calibri" w:cs="Calibri"/>
                <w:sz w:val="12"/>
                <w:szCs w:val="12"/>
              </w:rPr>
            </w:pPr>
            <w:r>
              <w:rPr>
                <w:rFonts w:ascii="Calibri"/>
                <w:i/>
                <w:spacing w:val="-1"/>
                <w:w w:val="105"/>
                <w:sz w:val="12"/>
              </w:rPr>
              <w:t>Climate</w:t>
            </w:r>
            <w:r>
              <w:rPr>
                <w:rFonts w:ascii="Calibri"/>
                <w:i/>
                <w:spacing w:val="-19"/>
                <w:w w:val="105"/>
                <w:sz w:val="12"/>
              </w:rPr>
              <w:t xml:space="preserve"> </w:t>
            </w:r>
            <w:r>
              <w:rPr>
                <w:rFonts w:ascii="Calibri"/>
                <w:i/>
                <w:spacing w:val="1"/>
                <w:w w:val="105"/>
                <w:sz w:val="12"/>
              </w:rPr>
              <w:t>Change</w:t>
            </w:r>
            <w:r>
              <w:rPr>
                <w:rFonts w:ascii="Times New Roman"/>
                <w:i/>
                <w:spacing w:val="25"/>
                <w:w w:val="103"/>
                <w:sz w:val="12"/>
              </w:rPr>
              <w:t xml:space="preserve"> </w:t>
            </w:r>
            <w:r>
              <w:rPr>
                <w:rFonts w:ascii="Calibri"/>
                <w:i/>
                <w:spacing w:val="-1"/>
                <w:w w:val="105"/>
                <w:sz w:val="12"/>
              </w:rPr>
              <w:t>Department</w:t>
            </w:r>
          </w:p>
        </w:tc>
        <w:tc>
          <w:tcPr>
            <w:tcW w:w="1361" w:type="dxa"/>
            <w:tcBorders>
              <w:top w:val="single" w:sz="8" w:space="0" w:color="000000"/>
              <w:left w:val="single" w:sz="8" w:space="0" w:color="000000"/>
              <w:bottom w:val="single" w:sz="8" w:space="0" w:color="000000"/>
              <w:right w:val="single" w:sz="8" w:space="0" w:color="000000"/>
            </w:tcBorders>
          </w:tcPr>
          <w:p w14:paraId="585716FC" w14:textId="77777777" w:rsidR="00D17C03" w:rsidRDefault="00D17C03">
            <w:pPr>
              <w:pStyle w:val="TableParagraph"/>
              <w:rPr>
                <w:rFonts w:ascii="Times New Roman" w:eastAsia="Times New Roman" w:hAnsi="Times New Roman" w:cs="Times New Roman"/>
                <w:sz w:val="12"/>
                <w:szCs w:val="12"/>
              </w:rPr>
            </w:pPr>
          </w:p>
          <w:p w14:paraId="2019B2FE" w14:textId="77777777" w:rsidR="00D17C03" w:rsidRDefault="00D17C03">
            <w:pPr>
              <w:pStyle w:val="TableParagraph"/>
              <w:rPr>
                <w:rFonts w:ascii="Times New Roman" w:eastAsia="Times New Roman" w:hAnsi="Times New Roman" w:cs="Times New Roman"/>
                <w:sz w:val="12"/>
                <w:szCs w:val="12"/>
              </w:rPr>
            </w:pPr>
          </w:p>
          <w:p w14:paraId="14F46DE7" w14:textId="77777777" w:rsidR="00D17C03" w:rsidRDefault="00D17C03">
            <w:pPr>
              <w:pStyle w:val="TableParagraph"/>
              <w:spacing w:before="10"/>
              <w:rPr>
                <w:rFonts w:ascii="Times New Roman" w:eastAsia="Times New Roman" w:hAnsi="Times New Roman" w:cs="Times New Roman"/>
                <w:sz w:val="12"/>
                <w:szCs w:val="12"/>
              </w:rPr>
            </w:pPr>
          </w:p>
          <w:p w14:paraId="0028F02B" w14:textId="77777777" w:rsidR="00D17C03" w:rsidRDefault="00D17C03">
            <w:pPr>
              <w:pStyle w:val="TableParagraph"/>
              <w:spacing w:line="271" w:lineRule="auto"/>
              <w:ind w:left="173" w:right="188" w:firstLine="9"/>
              <w:jc w:val="center"/>
              <w:rPr>
                <w:rFonts w:ascii="Calibri" w:eastAsia="Calibri" w:hAnsi="Calibri" w:cs="Calibri"/>
                <w:sz w:val="12"/>
                <w:szCs w:val="12"/>
              </w:rPr>
            </w:pPr>
            <w:r>
              <w:rPr>
                <w:rFonts w:ascii="Calibri"/>
                <w:i/>
                <w:spacing w:val="-1"/>
                <w:w w:val="105"/>
                <w:sz w:val="12"/>
              </w:rPr>
              <w:t>MEP</w:t>
            </w:r>
            <w:r>
              <w:rPr>
                <w:rFonts w:ascii="Calibri"/>
                <w:i/>
                <w:spacing w:val="-10"/>
                <w:w w:val="105"/>
                <w:sz w:val="12"/>
              </w:rPr>
              <w:t xml:space="preserve"> </w:t>
            </w:r>
            <w:r>
              <w:rPr>
                <w:rFonts w:ascii="Calibri"/>
                <w:i/>
                <w:w w:val="105"/>
                <w:sz w:val="12"/>
              </w:rPr>
              <w:t>(</w:t>
            </w:r>
            <w:r>
              <w:rPr>
                <w:rFonts w:ascii="Calibri"/>
                <w:i/>
                <w:spacing w:val="-13"/>
                <w:w w:val="105"/>
                <w:sz w:val="12"/>
              </w:rPr>
              <w:t xml:space="preserve"> </w:t>
            </w:r>
            <w:r>
              <w:rPr>
                <w:rFonts w:ascii="Calibri"/>
                <w:i/>
                <w:spacing w:val="-1"/>
                <w:w w:val="105"/>
                <w:sz w:val="12"/>
              </w:rPr>
              <w:t>Project</w:t>
            </w:r>
            <w:r>
              <w:rPr>
                <w:rFonts w:ascii="Times New Roman"/>
                <w:i/>
                <w:spacing w:val="27"/>
                <w:w w:val="103"/>
                <w:sz w:val="12"/>
              </w:rPr>
              <w:t xml:space="preserve"> </w:t>
            </w:r>
            <w:r>
              <w:rPr>
                <w:rFonts w:ascii="Calibri"/>
                <w:i/>
                <w:sz w:val="12"/>
              </w:rPr>
              <w:t>Management</w:t>
            </w:r>
            <w:r>
              <w:rPr>
                <w:rFonts w:ascii="Times New Roman"/>
                <w:i/>
                <w:spacing w:val="27"/>
                <w:w w:val="103"/>
                <w:sz w:val="12"/>
              </w:rPr>
              <w:t xml:space="preserve"> </w:t>
            </w:r>
            <w:r>
              <w:rPr>
                <w:rFonts w:ascii="Calibri"/>
                <w:i/>
                <w:spacing w:val="-1"/>
                <w:w w:val="105"/>
                <w:sz w:val="12"/>
              </w:rPr>
              <w:t>Department)</w:t>
            </w:r>
            <w:r>
              <w:rPr>
                <w:rFonts w:ascii="Times New Roman"/>
                <w:i/>
                <w:spacing w:val="28"/>
                <w:w w:val="103"/>
                <w:sz w:val="12"/>
              </w:rPr>
              <w:t xml:space="preserve"> </w:t>
            </w:r>
            <w:r>
              <w:rPr>
                <w:rFonts w:ascii="Calibri"/>
                <w:i/>
                <w:w w:val="105"/>
                <w:sz w:val="12"/>
              </w:rPr>
              <w:t>MOF</w:t>
            </w:r>
          </w:p>
        </w:tc>
        <w:tc>
          <w:tcPr>
            <w:tcW w:w="3299" w:type="dxa"/>
            <w:tcBorders>
              <w:top w:val="single" w:sz="8" w:space="0" w:color="000000"/>
              <w:left w:val="single" w:sz="8" w:space="0" w:color="000000"/>
              <w:bottom w:val="single" w:sz="8" w:space="0" w:color="000000"/>
              <w:right w:val="single" w:sz="8" w:space="0" w:color="000000"/>
            </w:tcBorders>
          </w:tcPr>
          <w:p w14:paraId="3D924C68" w14:textId="77777777" w:rsidR="00D17C03" w:rsidRDefault="00D17C03">
            <w:pPr>
              <w:pStyle w:val="TableParagraph"/>
              <w:rPr>
                <w:rFonts w:ascii="Times New Roman" w:eastAsia="Times New Roman" w:hAnsi="Times New Roman" w:cs="Times New Roman"/>
                <w:sz w:val="12"/>
                <w:szCs w:val="12"/>
              </w:rPr>
            </w:pPr>
          </w:p>
          <w:p w14:paraId="308A00C2" w14:textId="77777777" w:rsidR="00D17C03" w:rsidRDefault="00D17C03">
            <w:pPr>
              <w:pStyle w:val="TableParagraph"/>
              <w:rPr>
                <w:rFonts w:ascii="Times New Roman" w:eastAsia="Times New Roman" w:hAnsi="Times New Roman" w:cs="Times New Roman"/>
                <w:sz w:val="12"/>
                <w:szCs w:val="12"/>
              </w:rPr>
            </w:pPr>
          </w:p>
          <w:p w14:paraId="394BE593" w14:textId="77777777" w:rsidR="00D17C03" w:rsidRDefault="00D17C03">
            <w:pPr>
              <w:pStyle w:val="TableParagraph"/>
              <w:rPr>
                <w:rFonts w:ascii="Times New Roman" w:eastAsia="Times New Roman" w:hAnsi="Times New Roman" w:cs="Times New Roman"/>
                <w:sz w:val="12"/>
                <w:szCs w:val="12"/>
              </w:rPr>
            </w:pPr>
          </w:p>
          <w:p w14:paraId="2FB2FCBD" w14:textId="77777777" w:rsidR="00D17C03" w:rsidRDefault="00D17C03">
            <w:pPr>
              <w:pStyle w:val="TableParagraph"/>
              <w:spacing w:before="4"/>
              <w:rPr>
                <w:rFonts w:ascii="Times New Roman" w:eastAsia="Times New Roman" w:hAnsi="Times New Roman" w:cs="Times New Roman"/>
                <w:sz w:val="15"/>
                <w:szCs w:val="15"/>
              </w:rPr>
            </w:pPr>
          </w:p>
          <w:p w14:paraId="0096AB51" w14:textId="77777777" w:rsidR="00D17C03" w:rsidRDefault="00D17C03">
            <w:pPr>
              <w:pStyle w:val="TableParagraph"/>
              <w:ind w:left="281"/>
              <w:rPr>
                <w:rFonts w:ascii="Calibri" w:eastAsia="Calibri" w:hAnsi="Calibri" w:cs="Calibri"/>
                <w:sz w:val="12"/>
                <w:szCs w:val="12"/>
              </w:rPr>
            </w:pPr>
            <w:r>
              <w:rPr>
                <w:rFonts w:ascii="Calibri"/>
                <w:w w:val="105"/>
                <w:sz w:val="12"/>
              </w:rPr>
              <w:t>AFD</w:t>
            </w:r>
            <w:r>
              <w:rPr>
                <w:rFonts w:ascii="Calibri"/>
                <w:spacing w:val="-11"/>
                <w:w w:val="105"/>
                <w:sz w:val="12"/>
              </w:rPr>
              <w:t xml:space="preserve"> </w:t>
            </w:r>
            <w:r>
              <w:rPr>
                <w:rFonts w:ascii="Calibri"/>
                <w:spacing w:val="-3"/>
                <w:w w:val="105"/>
                <w:sz w:val="12"/>
              </w:rPr>
              <w:t>TA</w:t>
            </w:r>
            <w:r>
              <w:rPr>
                <w:rFonts w:ascii="Calibri"/>
                <w:spacing w:val="-7"/>
                <w:w w:val="105"/>
                <w:sz w:val="12"/>
              </w:rPr>
              <w:t xml:space="preserve"> </w:t>
            </w:r>
            <w:r>
              <w:rPr>
                <w:rFonts w:ascii="Calibri"/>
                <w:w w:val="105"/>
                <w:sz w:val="12"/>
              </w:rPr>
              <w:t>activity:</w:t>
            </w:r>
            <w:r>
              <w:rPr>
                <w:rFonts w:ascii="Calibri"/>
                <w:spacing w:val="-9"/>
                <w:w w:val="105"/>
                <w:sz w:val="12"/>
              </w:rPr>
              <w:t xml:space="preserve"> </w:t>
            </w:r>
            <w:r>
              <w:rPr>
                <w:rFonts w:ascii="Calibri"/>
                <w:spacing w:val="1"/>
                <w:w w:val="105"/>
                <w:sz w:val="12"/>
              </w:rPr>
              <w:t>feasibility</w:t>
            </w:r>
            <w:r>
              <w:rPr>
                <w:rFonts w:ascii="Calibri"/>
                <w:spacing w:val="-8"/>
                <w:w w:val="105"/>
                <w:sz w:val="12"/>
              </w:rPr>
              <w:t xml:space="preserve"> </w:t>
            </w:r>
            <w:r>
              <w:rPr>
                <w:rFonts w:ascii="Calibri"/>
                <w:w w:val="105"/>
                <w:sz w:val="12"/>
              </w:rPr>
              <w:t>study</w:t>
            </w:r>
            <w:r>
              <w:rPr>
                <w:rFonts w:ascii="Calibri"/>
                <w:spacing w:val="-7"/>
                <w:w w:val="105"/>
                <w:sz w:val="12"/>
              </w:rPr>
              <w:t xml:space="preserve"> </w:t>
            </w:r>
            <w:r>
              <w:rPr>
                <w:rFonts w:ascii="Calibri"/>
                <w:spacing w:val="-1"/>
                <w:w w:val="105"/>
                <w:sz w:val="12"/>
              </w:rPr>
              <w:t>(part</w:t>
            </w:r>
            <w:r>
              <w:rPr>
                <w:rFonts w:ascii="Calibri"/>
                <w:spacing w:val="-9"/>
                <w:w w:val="105"/>
                <w:sz w:val="12"/>
              </w:rPr>
              <w:t xml:space="preserve"> </w:t>
            </w:r>
            <w:r>
              <w:rPr>
                <w:rFonts w:ascii="Calibri"/>
                <w:spacing w:val="-4"/>
                <w:w w:val="105"/>
                <w:sz w:val="12"/>
              </w:rPr>
              <w:t>1)</w:t>
            </w:r>
          </w:p>
        </w:tc>
        <w:tc>
          <w:tcPr>
            <w:tcW w:w="1005" w:type="dxa"/>
            <w:tcBorders>
              <w:top w:val="single" w:sz="8" w:space="0" w:color="000000"/>
              <w:left w:val="single" w:sz="8" w:space="0" w:color="000000"/>
              <w:bottom w:val="single" w:sz="8" w:space="0" w:color="000000"/>
              <w:right w:val="single" w:sz="8" w:space="0" w:color="000000"/>
            </w:tcBorders>
            <w:hideMark/>
          </w:tcPr>
          <w:p w14:paraId="2F36EEEF" w14:textId="77777777" w:rsidR="00D17C03" w:rsidRDefault="00D17C03">
            <w:pPr>
              <w:pStyle w:val="TableParagraph"/>
              <w:spacing w:before="92" w:line="271" w:lineRule="auto"/>
              <w:ind w:left="32" w:right="51" w:firstLine="1"/>
              <w:jc w:val="center"/>
              <w:rPr>
                <w:rFonts w:ascii="Calibri" w:eastAsia="Calibri" w:hAnsi="Calibri" w:cs="Calibri"/>
                <w:sz w:val="12"/>
                <w:szCs w:val="12"/>
              </w:rPr>
            </w:pPr>
            <w:r>
              <w:rPr>
                <w:rFonts w:ascii="Calibri"/>
                <w:i/>
                <w:spacing w:val="1"/>
                <w:w w:val="105"/>
                <w:sz w:val="12"/>
              </w:rPr>
              <w:t>No</w:t>
            </w:r>
            <w:r>
              <w:rPr>
                <w:rFonts w:ascii="Calibri"/>
                <w:i/>
                <w:spacing w:val="-13"/>
                <w:w w:val="105"/>
                <w:sz w:val="12"/>
              </w:rPr>
              <w:t xml:space="preserve"> </w:t>
            </w:r>
            <w:r>
              <w:rPr>
                <w:rFonts w:ascii="Calibri"/>
                <w:i/>
                <w:spacing w:val="-1"/>
                <w:w w:val="105"/>
                <w:sz w:val="12"/>
              </w:rPr>
              <w:t>Financing</w:t>
            </w:r>
            <w:r>
              <w:rPr>
                <w:rFonts w:ascii="Times New Roman"/>
                <w:i/>
                <w:spacing w:val="26"/>
                <w:w w:val="103"/>
                <w:sz w:val="12"/>
              </w:rPr>
              <w:t xml:space="preserve"> </w:t>
            </w:r>
            <w:r>
              <w:rPr>
                <w:rFonts w:ascii="Calibri"/>
                <w:i/>
                <w:spacing w:val="-1"/>
                <w:w w:val="105"/>
                <w:sz w:val="12"/>
              </w:rPr>
              <w:t>scheme</w:t>
            </w:r>
            <w:r>
              <w:rPr>
                <w:rFonts w:ascii="Calibri"/>
                <w:i/>
                <w:spacing w:val="-15"/>
                <w:w w:val="105"/>
                <w:sz w:val="12"/>
              </w:rPr>
              <w:t xml:space="preserve"> </w:t>
            </w:r>
            <w:r>
              <w:rPr>
                <w:rFonts w:ascii="Calibri"/>
                <w:i/>
                <w:w w:val="105"/>
                <w:sz w:val="12"/>
              </w:rPr>
              <w:t>to</w:t>
            </w:r>
            <w:r>
              <w:rPr>
                <w:rFonts w:ascii="Times New Roman"/>
                <w:i/>
                <w:spacing w:val="24"/>
                <w:w w:val="103"/>
                <w:sz w:val="12"/>
              </w:rPr>
              <w:t xml:space="preserve"> </w:t>
            </w:r>
            <w:r>
              <w:rPr>
                <w:rFonts w:ascii="Calibri"/>
                <w:i/>
                <w:spacing w:val="-1"/>
                <w:w w:val="105"/>
                <w:sz w:val="12"/>
              </w:rPr>
              <w:t>increase</w:t>
            </w:r>
            <w:r>
              <w:rPr>
                <w:rFonts w:ascii="Times New Roman"/>
                <w:i/>
                <w:spacing w:val="23"/>
                <w:w w:val="103"/>
                <w:sz w:val="12"/>
              </w:rPr>
              <w:t xml:space="preserve"> </w:t>
            </w:r>
            <w:r>
              <w:rPr>
                <w:rFonts w:ascii="Calibri"/>
                <w:i/>
                <w:spacing w:val="-3"/>
                <w:w w:val="105"/>
                <w:sz w:val="12"/>
              </w:rPr>
              <w:t>c</w:t>
            </w:r>
            <w:r>
              <w:rPr>
                <w:rFonts w:ascii="Calibri"/>
                <w:i/>
                <w:spacing w:val="-2"/>
                <w:w w:val="105"/>
                <w:sz w:val="12"/>
              </w:rPr>
              <w:t>li</w:t>
            </w:r>
            <w:r>
              <w:rPr>
                <w:rFonts w:ascii="Calibri"/>
                <w:i/>
                <w:spacing w:val="-3"/>
                <w:w w:val="105"/>
                <w:sz w:val="12"/>
              </w:rPr>
              <w:t>mate</w:t>
            </w:r>
            <w:r>
              <w:rPr>
                <w:rFonts w:ascii="Times New Roman"/>
                <w:i/>
                <w:spacing w:val="26"/>
                <w:w w:val="103"/>
                <w:sz w:val="12"/>
              </w:rPr>
              <w:t xml:space="preserve"> </w:t>
            </w:r>
            <w:r>
              <w:rPr>
                <w:rFonts w:ascii="Calibri"/>
                <w:i/>
                <w:spacing w:val="-1"/>
                <w:w w:val="105"/>
                <w:sz w:val="12"/>
              </w:rPr>
              <w:t>investment</w:t>
            </w:r>
            <w:r>
              <w:rPr>
                <w:rFonts w:ascii="Calibri"/>
                <w:i/>
                <w:spacing w:val="-17"/>
                <w:w w:val="105"/>
                <w:sz w:val="12"/>
              </w:rPr>
              <w:t xml:space="preserve"> </w:t>
            </w:r>
            <w:r>
              <w:rPr>
                <w:rFonts w:ascii="Calibri"/>
                <w:i/>
                <w:spacing w:val="1"/>
                <w:w w:val="105"/>
                <w:sz w:val="12"/>
              </w:rPr>
              <w:t>of</w:t>
            </w:r>
            <w:r>
              <w:rPr>
                <w:rFonts w:ascii="Times New Roman"/>
                <w:i/>
                <w:spacing w:val="29"/>
                <w:w w:val="103"/>
                <w:sz w:val="12"/>
              </w:rPr>
              <w:t xml:space="preserve"> </w:t>
            </w:r>
            <w:r>
              <w:rPr>
                <w:rFonts w:ascii="Calibri"/>
                <w:i/>
                <w:spacing w:val="-3"/>
                <w:w w:val="105"/>
                <w:sz w:val="12"/>
              </w:rPr>
              <w:t>se</w:t>
            </w:r>
            <w:r>
              <w:rPr>
                <w:rFonts w:ascii="Calibri"/>
                <w:i/>
                <w:spacing w:val="-2"/>
                <w:w w:val="105"/>
                <w:sz w:val="12"/>
              </w:rPr>
              <w:t>l</w:t>
            </w:r>
            <w:r>
              <w:rPr>
                <w:rFonts w:ascii="Calibri"/>
                <w:i/>
                <w:spacing w:val="-3"/>
                <w:w w:val="105"/>
                <w:sz w:val="12"/>
              </w:rPr>
              <w:t>f</w:t>
            </w:r>
            <w:r>
              <w:rPr>
                <w:rFonts w:ascii="Calibri"/>
                <w:i/>
                <w:spacing w:val="-5"/>
                <w:w w:val="105"/>
                <w:sz w:val="12"/>
              </w:rPr>
              <w:t xml:space="preserve"> </w:t>
            </w:r>
            <w:r>
              <w:rPr>
                <w:rFonts w:ascii="Calibri"/>
                <w:i/>
                <w:spacing w:val="-1"/>
                <w:w w:val="105"/>
                <w:sz w:val="12"/>
              </w:rPr>
              <w:t>local</w:t>
            </w:r>
            <w:r>
              <w:rPr>
                <w:rFonts w:ascii="Times New Roman"/>
                <w:i/>
                <w:spacing w:val="26"/>
                <w:w w:val="104"/>
                <w:sz w:val="12"/>
              </w:rPr>
              <w:t xml:space="preserve"> </w:t>
            </w:r>
            <w:r>
              <w:rPr>
                <w:rFonts w:ascii="Calibri"/>
                <w:i/>
                <w:sz w:val="12"/>
              </w:rPr>
              <w:t>governement</w:t>
            </w:r>
            <w:r>
              <w:rPr>
                <w:rFonts w:ascii="Times New Roman"/>
                <w:i/>
                <w:spacing w:val="22"/>
                <w:w w:val="103"/>
                <w:sz w:val="12"/>
              </w:rPr>
              <w:t xml:space="preserve"> </w:t>
            </w:r>
            <w:r>
              <w:rPr>
                <w:rFonts w:ascii="Calibri"/>
                <w:i/>
                <w:w w:val="105"/>
                <w:sz w:val="12"/>
              </w:rPr>
              <w:t>units.</w:t>
            </w:r>
          </w:p>
        </w:tc>
        <w:tc>
          <w:tcPr>
            <w:tcW w:w="2226" w:type="dxa"/>
            <w:tcBorders>
              <w:top w:val="single" w:sz="8" w:space="0" w:color="000000"/>
              <w:left w:val="single" w:sz="8" w:space="0" w:color="000000"/>
              <w:bottom w:val="single" w:sz="8" w:space="0" w:color="000000"/>
              <w:right w:val="single" w:sz="8" w:space="0" w:color="000000"/>
            </w:tcBorders>
          </w:tcPr>
          <w:p w14:paraId="69791C9E" w14:textId="77777777" w:rsidR="00D17C03" w:rsidRDefault="00D17C03">
            <w:pPr>
              <w:pStyle w:val="TableParagraph"/>
              <w:rPr>
                <w:rFonts w:ascii="Times New Roman" w:eastAsia="Times New Roman" w:hAnsi="Times New Roman" w:cs="Times New Roman"/>
                <w:sz w:val="12"/>
                <w:szCs w:val="12"/>
              </w:rPr>
            </w:pPr>
          </w:p>
          <w:p w14:paraId="664BBDEA" w14:textId="77777777" w:rsidR="00D17C03" w:rsidRDefault="00D17C03">
            <w:pPr>
              <w:pStyle w:val="TableParagraph"/>
              <w:rPr>
                <w:rFonts w:ascii="Times New Roman" w:eastAsia="Times New Roman" w:hAnsi="Times New Roman" w:cs="Times New Roman"/>
                <w:sz w:val="12"/>
                <w:szCs w:val="12"/>
              </w:rPr>
            </w:pPr>
          </w:p>
          <w:p w14:paraId="02C19A5F" w14:textId="77777777" w:rsidR="00D17C03" w:rsidRDefault="00D17C03">
            <w:pPr>
              <w:pStyle w:val="TableParagraph"/>
              <w:rPr>
                <w:rFonts w:ascii="Times New Roman" w:eastAsia="Times New Roman" w:hAnsi="Times New Roman" w:cs="Times New Roman"/>
                <w:sz w:val="12"/>
                <w:szCs w:val="12"/>
              </w:rPr>
            </w:pPr>
          </w:p>
          <w:p w14:paraId="584BD240" w14:textId="77777777" w:rsidR="00D17C03" w:rsidRDefault="00D17C03">
            <w:pPr>
              <w:pStyle w:val="TableParagraph"/>
              <w:spacing w:before="4"/>
              <w:rPr>
                <w:rFonts w:ascii="Times New Roman" w:eastAsia="Times New Roman" w:hAnsi="Times New Roman" w:cs="Times New Roman"/>
                <w:sz w:val="15"/>
                <w:szCs w:val="15"/>
              </w:rPr>
            </w:pPr>
          </w:p>
          <w:p w14:paraId="6FCDD3BD" w14:textId="77777777" w:rsidR="00D17C03" w:rsidRDefault="00D17C03">
            <w:pPr>
              <w:pStyle w:val="TableParagraph"/>
              <w:spacing w:line="271" w:lineRule="auto"/>
              <w:ind w:left="414" w:right="109" w:hanging="308"/>
              <w:rPr>
                <w:rFonts w:ascii="Calibri" w:eastAsia="Calibri" w:hAnsi="Calibri" w:cs="Calibri"/>
                <w:sz w:val="12"/>
                <w:szCs w:val="12"/>
              </w:rPr>
            </w:pPr>
            <w:r>
              <w:rPr>
                <w:rFonts w:ascii="Calibri"/>
                <w:spacing w:val="-1"/>
                <w:w w:val="105"/>
                <w:sz w:val="12"/>
              </w:rPr>
              <w:t>The</w:t>
            </w:r>
            <w:r>
              <w:rPr>
                <w:rFonts w:ascii="Calibri"/>
                <w:spacing w:val="-5"/>
                <w:w w:val="105"/>
                <w:sz w:val="12"/>
              </w:rPr>
              <w:t xml:space="preserve"> </w:t>
            </w:r>
            <w:r>
              <w:rPr>
                <w:rFonts w:ascii="Calibri"/>
                <w:spacing w:val="1"/>
                <w:w w:val="105"/>
                <w:sz w:val="12"/>
              </w:rPr>
              <w:t>first</w:t>
            </w:r>
            <w:r>
              <w:rPr>
                <w:rFonts w:ascii="Calibri"/>
                <w:spacing w:val="-9"/>
                <w:w w:val="105"/>
                <w:sz w:val="12"/>
              </w:rPr>
              <w:t xml:space="preserve"> </w:t>
            </w:r>
            <w:r>
              <w:rPr>
                <w:rFonts w:ascii="Calibri"/>
                <w:spacing w:val="-1"/>
                <w:w w:val="105"/>
                <w:sz w:val="12"/>
              </w:rPr>
              <w:t>part</w:t>
            </w:r>
            <w:r>
              <w:rPr>
                <w:rFonts w:ascii="Calibri"/>
                <w:spacing w:val="-9"/>
                <w:w w:val="105"/>
                <w:sz w:val="12"/>
              </w:rPr>
              <w:t xml:space="preserve"> </w:t>
            </w:r>
            <w:r>
              <w:rPr>
                <w:rFonts w:ascii="Calibri"/>
                <w:w w:val="105"/>
                <w:sz w:val="12"/>
              </w:rPr>
              <w:t>of</w:t>
            </w:r>
            <w:r>
              <w:rPr>
                <w:rFonts w:ascii="Calibri"/>
                <w:spacing w:val="-6"/>
                <w:w w:val="105"/>
                <w:sz w:val="12"/>
              </w:rPr>
              <w:t xml:space="preserve"> </w:t>
            </w:r>
            <w:r>
              <w:rPr>
                <w:rFonts w:ascii="Calibri"/>
                <w:w w:val="105"/>
                <w:sz w:val="12"/>
              </w:rPr>
              <w:t>the</w:t>
            </w:r>
            <w:r>
              <w:rPr>
                <w:rFonts w:ascii="Calibri"/>
                <w:spacing w:val="-5"/>
                <w:w w:val="105"/>
                <w:sz w:val="12"/>
              </w:rPr>
              <w:t xml:space="preserve"> </w:t>
            </w:r>
            <w:r>
              <w:rPr>
                <w:rFonts w:ascii="Calibri"/>
                <w:spacing w:val="1"/>
                <w:w w:val="105"/>
                <w:sz w:val="12"/>
              </w:rPr>
              <w:t>feasibility</w:t>
            </w:r>
            <w:r>
              <w:rPr>
                <w:rFonts w:ascii="Times New Roman"/>
                <w:spacing w:val="30"/>
                <w:w w:val="103"/>
                <w:sz w:val="12"/>
              </w:rPr>
              <w:t xml:space="preserve"> </w:t>
            </w:r>
            <w:r>
              <w:rPr>
                <w:rFonts w:ascii="Calibri"/>
                <w:w w:val="105"/>
                <w:sz w:val="12"/>
              </w:rPr>
              <w:t>study</w:t>
            </w:r>
            <w:r>
              <w:rPr>
                <w:rFonts w:ascii="Calibri"/>
                <w:spacing w:val="-10"/>
                <w:w w:val="105"/>
                <w:sz w:val="12"/>
              </w:rPr>
              <w:t xml:space="preserve"> </w:t>
            </w:r>
            <w:r>
              <w:rPr>
                <w:rFonts w:ascii="Calibri"/>
                <w:spacing w:val="2"/>
                <w:w w:val="105"/>
                <w:sz w:val="12"/>
              </w:rPr>
              <w:t>is</w:t>
            </w:r>
            <w:r>
              <w:rPr>
                <w:rFonts w:ascii="Calibri"/>
                <w:spacing w:val="-10"/>
                <w:w w:val="105"/>
                <w:sz w:val="12"/>
              </w:rPr>
              <w:t xml:space="preserve"> </w:t>
            </w:r>
            <w:r>
              <w:rPr>
                <w:rFonts w:ascii="Calibri"/>
                <w:w w:val="105"/>
                <w:sz w:val="12"/>
              </w:rPr>
              <w:t>achieved.</w:t>
            </w:r>
          </w:p>
        </w:tc>
      </w:tr>
      <w:tr w:rsidR="00D17C03" w14:paraId="19B617E8" w14:textId="77777777" w:rsidTr="004B216B">
        <w:trPr>
          <w:trHeight w:hRule="exact" w:val="211"/>
          <w:jc w:val="center"/>
        </w:trPr>
        <w:tc>
          <w:tcPr>
            <w:tcW w:w="1132" w:type="dxa"/>
            <w:tcBorders>
              <w:top w:val="single" w:sz="8" w:space="0" w:color="000000"/>
              <w:left w:val="single" w:sz="4" w:space="0" w:color="000000"/>
              <w:bottom w:val="nil"/>
              <w:right w:val="single" w:sz="8" w:space="0" w:color="000000"/>
            </w:tcBorders>
            <w:shd w:val="clear" w:color="auto" w:fill="D9D9D9"/>
          </w:tcPr>
          <w:p w14:paraId="4695FB68" w14:textId="77777777" w:rsidR="00D17C03" w:rsidRDefault="00D17C03">
            <w:pPr>
              <w:rPr>
                <w:rFonts w:asciiTheme="minorHAnsi" w:eastAsiaTheme="minorHAnsi" w:hAnsiTheme="minorHAnsi" w:cstheme="minorBidi"/>
                <w:szCs w:val="22"/>
              </w:rPr>
            </w:pPr>
          </w:p>
        </w:tc>
        <w:tc>
          <w:tcPr>
            <w:tcW w:w="12376" w:type="dxa"/>
            <w:gridSpan w:val="7"/>
            <w:tcBorders>
              <w:top w:val="single" w:sz="8" w:space="0" w:color="000000"/>
              <w:left w:val="single" w:sz="8" w:space="0" w:color="000000"/>
              <w:bottom w:val="single" w:sz="8" w:space="0" w:color="000000"/>
              <w:right w:val="single" w:sz="8" w:space="0" w:color="000000"/>
            </w:tcBorders>
            <w:shd w:val="clear" w:color="auto" w:fill="D9D9D9"/>
            <w:hideMark/>
          </w:tcPr>
          <w:p w14:paraId="02DAA9F0" w14:textId="77777777" w:rsidR="00D17C03" w:rsidRDefault="00D17C03">
            <w:pPr>
              <w:pStyle w:val="TableParagraph"/>
              <w:spacing w:before="9"/>
              <w:ind w:left="15"/>
              <w:rPr>
                <w:rFonts w:ascii="Calibri" w:eastAsia="Calibri" w:hAnsi="Calibri" w:cs="Calibri"/>
                <w:sz w:val="12"/>
                <w:szCs w:val="12"/>
              </w:rPr>
            </w:pPr>
            <w:r>
              <w:rPr>
                <w:rFonts w:ascii="Calibri"/>
                <w:b/>
                <w:spacing w:val="-1"/>
                <w:w w:val="105"/>
                <w:sz w:val="12"/>
              </w:rPr>
              <w:t>Objective</w:t>
            </w:r>
            <w:r>
              <w:rPr>
                <w:rFonts w:ascii="Calibri"/>
                <w:b/>
                <w:spacing w:val="-7"/>
                <w:w w:val="105"/>
                <w:sz w:val="12"/>
              </w:rPr>
              <w:t xml:space="preserve"> </w:t>
            </w:r>
            <w:r>
              <w:rPr>
                <w:rFonts w:ascii="Calibri"/>
                <w:b/>
                <w:spacing w:val="-1"/>
                <w:w w:val="105"/>
                <w:sz w:val="12"/>
              </w:rPr>
              <w:t>by</w:t>
            </w:r>
            <w:r>
              <w:rPr>
                <w:rFonts w:ascii="Calibri"/>
                <w:b/>
                <w:spacing w:val="-10"/>
                <w:w w:val="105"/>
                <w:sz w:val="12"/>
              </w:rPr>
              <w:t xml:space="preserve"> </w:t>
            </w:r>
            <w:r>
              <w:rPr>
                <w:rFonts w:ascii="Calibri"/>
                <w:b/>
                <w:spacing w:val="-1"/>
                <w:w w:val="105"/>
                <w:sz w:val="12"/>
              </w:rPr>
              <w:t>the</w:t>
            </w:r>
            <w:r>
              <w:rPr>
                <w:rFonts w:ascii="Calibri"/>
                <w:b/>
                <w:spacing w:val="-6"/>
                <w:w w:val="105"/>
                <w:sz w:val="12"/>
              </w:rPr>
              <w:t xml:space="preserve"> </w:t>
            </w:r>
            <w:r>
              <w:rPr>
                <w:rFonts w:ascii="Calibri"/>
                <w:b/>
                <w:w w:val="105"/>
                <w:sz w:val="12"/>
              </w:rPr>
              <w:t>end</w:t>
            </w:r>
            <w:r>
              <w:rPr>
                <w:rFonts w:ascii="Calibri"/>
                <w:b/>
                <w:spacing w:val="-9"/>
                <w:w w:val="105"/>
                <w:sz w:val="12"/>
              </w:rPr>
              <w:t xml:space="preserve"> </w:t>
            </w:r>
            <w:r>
              <w:rPr>
                <w:rFonts w:ascii="Calibri"/>
                <w:b/>
                <w:spacing w:val="-1"/>
                <w:w w:val="105"/>
                <w:sz w:val="12"/>
              </w:rPr>
              <w:t>of</w:t>
            </w:r>
            <w:r>
              <w:rPr>
                <w:rFonts w:ascii="Calibri"/>
                <w:b/>
                <w:spacing w:val="-7"/>
                <w:w w:val="105"/>
                <w:sz w:val="12"/>
              </w:rPr>
              <w:t xml:space="preserve"> </w:t>
            </w:r>
            <w:r>
              <w:rPr>
                <w:rFonts w:ascii="Calibri"/>
                <w:b/>
                <w:spacing w:val="-1"/>
                <w:w w:val="105"/>
                <w:sz w:val="12"/>
              </w:rPr>
              <w:t>Y+2</w:t>
            </w:r>
            <w:r>
              <w:rPr>
                <w:rFonts w:ascii="Calibri"/>
                <w:b/>
                <w:spacing w:val="-14"/>
                <w:w w:val="105"/>
                <w:sz w:val="12"/>
              </w:rPr>
              <w:t xml:space="preserve"> </w:t>
            </w:r>
            <w:r>
              <w:rPr>
                <w:rFonts w:ascii="Calibri"/>
                <w:b/>
                <w:w w:val="105"/>
                <w:sz w:val="12"/>
              </w:rPr>
              <w:t>:</w:t>
            </w:r>
            <w:r>
              <w:rPr>
                <w:rFonts w:ascii="Calibri"/>
                <w:b/>
                <w:spacing w:val="-10"/>
                <w:w w:val="105"/>
                <w:sz w:val="12"/>
              </w:rPr>
              <w:t xml:space="preserve"> </w:t>
            </w:r>
            <w:r>
              <w:rPr>
                <w:rFonts w:ascii="Calibri"/>
                <w:b/>
                <w:w w:val="105"/>
                <w:sz w:val="12"/>
              </w:rPr>
              <w:t>Feasibility</w:t>
            </w:r>
            <w:r>
              <w:rPr>
                <w:rFonts w:ascii="Calibri"/>
                <w:b/>
                <w:spacing w:val="-10"/>
                <w:w w:val="105"/>
                <w:sz w:val="12"/>
              </w:rPr>
              <w:t xml:space="preserve"> </w:t>
            </w:r>
            <w:r>
              <w:rPr>
                <w:rFonts w:ascii="Calibri"/>
                <w:b/>
                <w:spacing w:val="-1"/>
                <w:w w:val="105"/>
                <w:sz w:val="12"/>
              </w:rPr>
              <w:t>study</w:t>
            </w:r>
            <w:r>
              <w:rPr>
                <w:rFonts w:ascii="Calibri"/>
                <w:b/>
                <w:spacing w:val="-10"/>
                <w:w w:val="105"/>
                <w:sz w:val="12"/>
              </w:rPr>
              <w:t xml:space="preserve"> </w:t>
            </w:r>
            <w:r>
              <w:rPr>
                <w:rFonts w:ascii="Calibri"/>
                <w:b/>
                <w:spacing w:val="-1"/>
                <w:w w:val="105"/>
                <w:sz w:val="12"/>
              </w:rPr>
              <w:t>to</w:t>
            </w:r>
            <w:r>
              <w:rPr>
                <w:rFonts w:ascii="Calibri"/>
                <w:b/>
                <w:spacing w:val="-9"/>
                <w:w w:val="105"/>
                <w:sz w:val="12"/>
              </w:rPr>
              <w:t xml:space="preserve"> </w:t>
            </w:r>
            <w:r>
              <w:rPr>
                <w:rFonts w:ascii="Calibri"/>
                <w:b/>
                <w:w w:val="105"/>
                <w:sz w:val="12"/>
              </w:rPr>
              <w:t>identify</w:t>
            </w:r>
            <w:r>
              <w:rPr>
                <w:rFonts w:ascii="Calibri"/>
                <w:b/>
                <w:spacing w:val="-10"/>
                <w:w w:val="105"/>
                <w:sz w:val="12"/>
              </w:rPr>
              <w:t xml:space="preserve"> </w:t>
            </w:r>
            <w:r>
              <w:rPr>
                <w:rFonts w:ascii="Calibri"/>
                <w:b/>
                <w:spacing w:val="-1"/>
                <w:w w:val="105"/>
                <w:sz w:val="12"/>
              </w:rPr>
              <w:t>financing</w:t>
            </w:r>
            <w:r>
              <w:rPr>
                <w:rFonts w:ascii="Calibri"/>
                <w:b/>
                <w:spacing w:val="-10"/>
                <w:w w:val="105"/>
                <w:sz w:val="12"/>
              </w:rPr>
              <w:t xml:space="preserve"> </w:t>
            </w:r>
            <w:r>
              <w:rPr>
                <w:rFonts w:ascii="Calibri"/>
                <w:b/>
                <w:spacing w:val="-1"/>
                <w:w w:val="105"/>
                <w:sz w:val="12"/>
              </w:rPr>
              <w:t>scheme</w:t>
            </w:r>
            <w:r>
              <w:rPr>
                <w:rFonts w:ascii="Calibri"/>
                <w:b/>
                <w:spacing w:val="-6"/>
                <w:w w:val="105"/>
                <w:sz w:val="12"/>
              </w:rPr>
              <w:t xml:space="preserve"> </w:t>
            </w:r>
            <w:r>
              <w:rPr>
                <w:rFonts w:ascii="Calibri"/>
                <w:b/>
                <w:spacing w:val="-1"/>
                <w:w w:val="105"/>
                <w:sz w:val="12"/>
              </w:rPr>
              <w:t>options</w:t>
            </w:r>
            <w:r>
              <w:rPr>
                <w:rFonts w:ascii="Calibri"/>
                <w:b/>
                <w:spacing w:val="-9"/>
                <w:w w:val="105"/>
                <w:sz w:val="12"/>
              </w:rPr>
              <w:t xml:space="preserve"> </w:t>
            </w:r>
            <w:r>
              <w:rPr>
                <w:rFonts w:ascii="Calibri"/>
                <w:b/>
                <w:w w:val="105"/>
                <w:sz w:val="12"/>
              </w:rPr>
              <w:t>for</w:t>
            </w:r>
            <w:r>
              <w:rPr>
                <w:rFonts w:ascii="Calibri"/>
                <w:b/>
                <w:spacing w:val="-11"/>
                <w:w w:val="105"/>
                <w:sz w:val="12"/>
              </w:rPr>
              <w:t xml:space="preserve"> </w:t>
            </w:r>
            <w:r>
              <w:rPr>
                <w:rFonts w:ascii="Calibri"/>
                <w:b/>
                <w:w w:val="105"/>
                <w:sz w:val="12"/>
              </w:rPr>
              <w:t>SLGUs</w:t>
            </w:r>
            <w:r>
              <w:rPr>
                <w:rFonts w:ascii="Calibri"/>
                <w:b/>
                <w:spacing w:val="-10"/>
                <w:w w:val="105"/>
                <w:sz w:val="12"/>
              </w:rPr>
              <w:t xml:space="preserve"> </w:t>
            </w:r>
            <w:r>
              <w:rPr>
                <w:rFonts w:ascii="Calibri"/>
                <w:b/>
                <w:spacing w:val="-1"/>
                <w:w w:val="105"/>
                <w:sz w:val="12"/>
              </w:rPr>
              <w:t>climate</w:t>
            </w:r>
            <w:r>
              <w:rPr>
                <w:rFonts w:ascii="Calibri"/>
                <w:b/>
                <w:spacing w:val="-6"/>
                <w:w w:val="105"/>
                <w:sz w:val="12"/>
              </w:rPr>
              <w:t xml:space="preserve"> </w:t>
            </w:r>
            <w:r>
              <w:rPr>
                <w:rFonts w:ascii="Calibri"/>
                <w:b/>
                <w:spacing w:val="-1"/>
                <w:w w:val="105"/>
                <w:sz w:val="12"/>
              </w:rPr>
              <w:t>investments</w:t>
            </w:r>
            <w:r>
              <w:rPr>
                <w:rFonts w:ascii="Calibri"/>
                <w:b/>
                <w:spacing w:val="-9"/>
                <w:w w:val="105"/>
                <w:sz w:val="12"/>
              </w:rPr>
              <w:t xml:space="preserve"> </w:t>
            </w:r>
            <w:r>
              <w:rPr>
                <w:rFonts w:ascii="Calibri"/>
                <w:b/>
                <w:spacing w:val="1"/>
                <w:w w:val="105"/>
                <w:sz w:val="12"/>
              </w:rPr>
              <w:t>is</w:t>
            </w:r>
            <w:r>
              <w:rPr>
                <w:rFonts w:ascii="Calibri"/>
                <w:b/>
                <w:spacing w:val="-9"/>
                <w:w w:val="105"/>
                <w:sz w:val="12"/>
              </w:rPr>
              <w:t xml:space="preserve"> </w:t>
            </w:r>
            <w:r>
              <w:rPr>
                <w:rFonts w:ascii="Calibri"/>
                <w:b/>
                <w:spacing w:val="-1"/>
                <w:w w:val="105"/>
                <w:sz w:val="12"/>
              </w:rPr>
              <w:t>achieved</w:t>
            </w:r>
            <w:r>
              <w:rPr>
                <w:rFonts w:ascii="Calibri"/>
                <w:b/>
                <w:spacing w:val="-9"/>
                <w:w w:val="105"/>
                <w:sz w:val="12"/>
              </w:rPr>
              <w:t xml:space="preserve"> </w:t>
            </w:r>
            <w:r>
              <w:rPr>
                <w:rFonts w:ascii="Calibri"/>
                <w:b/>
                <w:spacing w:val="-3"/>
                <w:w w:val="105"/>
                <w:sz w:val="12"/>
              </w:rPr>
              <w:t>and</w:t>
            </w:r>
            <w:r>
              <w:rPr>
                <w:rFonts w:ascii="Calibri"/>
                <w:b/>
                <w:spacing w:val="-10"/>
                <w:w w:val="105"/>
                <w:sz w:val="12"/>
              </w:rPr>
              <w:t xml:space="preserve"> </w:t>
            </w:r>
            <w:r>
              <w:rPr>
                <w:rFonts w:ascii="Calibri"/>
                <w:b/>
                <w:w w:val="105"/>
                <w:sz w:val="12"/>
              </w:rPr>
              <w:t>a</w:t>
            </w:r>
            <w:r>
              <w:rPr>
                <w:rFonts w:ascii="Calibri"/>
                <w:b/>
                <w:spacing w:val="-11"/>
                <w:w w:val="105"/>
                <w:sz w:val="12"/>
              </w:rPr>
              <w:t xml:space="preserve"> </w:t>
            </w:r>
            <w:r>
              <w:rPr>
                <w:rFonts w:ascii="Calibri"/>
                <w:b/>
                <w:spacing w:val="-1"/>
                <w:w w:val="105"/>
                <w:sz w:val="12"/>
              </w:rPr>
              <w:t>dialogue</w:t>
            </w:r>
            <w:r>
              <w:rPr>
                <w:rFonts w:ascii="Calibri"/>
                <w:b/>
                <w:spacing w:val="-6"/>
                <w:w w:val="105"/>
                <w:sz w:val="12"/>
              </w:rPr>
              <w:t xml:space="preserve"> </w:t>
            </w:r>
            <w:r>
              <w:rPr>
                <w:rFonts w:ascii="Calibri"/>
                <w:b/>
                <w:spacing w:val="-1"/>
                <w:w w:val="105"/>
                <w:sz w:val="12"/>
              </w:rPr>
              <w:t>on</w:t>
            </w:r>
            <w:r>
              <w:rPr>
                <w:rFonts w:ascii="Calibri"/>
                <w:b/>
                <w:spacing w:val="-9"/>
                <w:w w:val="105"/>
                <w:sz w:val="12"/>
              </w:rPr>
              <w:t xml:space="preserve"> </w:t>
            </w:r>
            <w:r>
              <w:rPr>
                <w:rFonts w:ascii="Calibri"/>
                <w:b/>
                <w:spacing w:val="-1"/>
                <w:w w:val="105"/>
                <w:sz w:val="12"/>
              </w:rPr>
              <w:t>external</w:t>
            </w:r>
            <w:r>
              <w:rPr>
                <w:rFonts w:ascii="Calibri"/>
                <w:b/>
                <w:spacing w:val="-7"/>
                <w:w w:val="105"/>
                <w:sz w:val="12"/>
              </w:rPr>
              <w:t xml:space="preserve"> </w:t>
            </w:r>
            <w:r>
              <w:rPr>
                <w:rFonts w:ascii="Calibri"/>
                <w:b/>
                <w:spacing w:val="-1"/>
                <w:w w:val="105"/>
                <w:sz w:val="12"/>
              </w:rPr>
              <w:t>contribution</w:t>
            </w:r>
            <w:r>
              <w:rPr>
                <w:rFonts w:ascii="Calibri"/>
                <w:b/>
                <w:spacing w:val="-9"/>
                <w:w w:val="105"/>
                <w:sz w:val="12"/>
              </w:rPr>
              <w:t xml:space="preserve"> </w:t>
            </w:r>
            <w:r>
              <w:rPr>
                <w:rFonts w:ascii="Calibri"/>
                <w:b/>
                <w:spacing w:val="-1"/>
                <w:w w:val="105"/>
                <w:sz w:val="12"/>
              </w:rPr>
              <w:t>of</w:t>
            </w:r>
            <w:r>
              <w:rPr>
                <w:rFonts w:ascii="Calibri"/>
                <w:b/>
                <w:spacing w:val="-8"/>
                <w:w w:val="105"/>
                <w:sz w:val="12"/>
              </w:rPr>
              <w:t xml:space="preserve"> </w:t>
            </w:r>
            <w:r>
              <w:rPr>
                <w:rFonts w:ascii="Calibri"/>
                <w:b/>
                <w:spacing w:val="-3"/>
                <w:w w:val="105"/>
                <w:sz w:val="12"/>
              </w:rPr>
              <w:t>dono</w:t>
            </w:r>
            <w:r>
              <w:rPr>
                <w:rFonts w:ascii="Calibri"/>
                <w:b/>
                <w:spacing w:val="-2"/>
                <w:w w:val="105"/>
                <w:sz w:val="12"/>
              </w:rPr>
              <w:t>r</w:t>
            </w:r>
            <w:r>
              <w:rPr>
                <w:rFonts w:ascii="Calibri"/>
                <w:b/>
                <w:spacing w:val="-3"/>
                <w:w w:val="105"/>
                <w:sz w:val="12"/>
              </w:rPr>
              <w:t>s</w:t>
            </w:r>
            <w:r>
              <w:rPr>
                <w:rFonts w:ascii="Calibri"/>
                <w:b/>
                <w:spacing w:val="-9"/>
                <w:w w:val="105"/>
                <w:sz w:val="12"/>
              </w:rPr>
              <w:t xml:space="preserve"> </w:t>
            </w:r>
            <w:r>
              <w:rPr>
                <w:rFonts w:ascii="Calibri"/>
                <w:b/>
                <w:spacing w:val="-1"/>
                <w:w w:val="105"/>
                <w:sz w:val="12"/>
              </w:rPr>
              <w:t>to</w:t>
            </w:r>
            <w:r>
              <w:rPr>
                <w:rFonts w:ascii="Calibri"/>
                <w:b/>
                <w:spacing w:val="-10"/>
                <w:w w:val="105"/>
                <w:sz w:val="12"/>
              </w:rPr>
              <w:t xml:space="preserve"> </w:t>
            </w:r>
            <w:r>
              <w:rPr>
                <w:rFonts w:ascii="Calibri"/>
                <w:b/>
                <w:spacing w:val="-1"/>
                <w:w w:val="105"/>
                <w:sz w:val="12"/>
              </w:rPr>
              <w:t>the</w:t>
            </w:r>
          </w:p>
        </w:tc>
      </w:tr>
      <w:tr w:rsidR="00D17C03" w14:paraId="43CF11E2" w14:textId="77777777" w:rsidTr="004B216B">
        <w:trPr>
          <w:trHeight w:hRule="exact" w:val="2598"/>
          <w:jc w:val="center"/>
        </w:trPr>
        <w:tc>
          <w:tcPr>
            <w:tcW w:w="1132" w:type="dxa"/>
            <w:tcBorders>
              <w:top w:val="nil"/>
              <w:left w:val="single" w:sz="4" w:space="0" w:color="000000"/>
              <w:bottom w:val="single" w:sz="8" w:space="0" w:color="000000"/>
              <w:right w:val="single" w:sz="8" w:space="0" w:color="000000"/>
            </w:tcBorders>
            <w:shd w:val="clear" w:color="auto" w:fill="D9D9D9"/>
          </w:tcPr>
          <w:p w14:paraId="79BFF034" w14:textId="77777777" w:rsidR="00D17C03" w:rsidRDefault="00D17C03">
            <w:pPr>
              <w:pStyle w:val="TableParagraph"/>
              <w:rPr>
                <w:rFonts w:ascii="Times New Roman" w:eastAsia="Times New Roman" w:hAnsi="Times New Roman" w:cs="Times New Roman"/>
                <w:sz w:val="12"/>
                <w:szCs w:val="12"/>
              </w:rPr>
            </w:pPr>
          </w:p>
          <w:p w14:paraId="536EF253" w14:textId="77777777" w:rsidR="00D17C03" w:rsidRDefault="00D17C03">
            <w:pPr>
              <w:pStyle w:val="TableParagraph"/>
              <w:rPr>
                <w:rFonts w:ascii="Times New Roman" w:eastAsia="Times New Roman" w:hAnsi="Times New Roman" w:cs="Times New Roman"/>
                <w:sz w:val="12"/>
                <w:szCs w:val="12"/>
              </w:rPr>
            </w:pPr>
          </w:p>
          <w:p w14:paraId="625348AB" w14:textId="77777777" w:rsidR="00D17C03" w:rsidRDefault="00D17C03">
            <w:pPr>
              <w:pStyle w:val="TableParagraph"/>
              <w:rPr>
                <w:rFonts w:ascii="Times New Roman" w:eastAsia="Times New Roman" w:hAnsi="Times New Roman" w:cs="Times New Roman"/>
                <w:sz w:val="12"/>
                <w:szCs w:val="12"/>
              </w:rPr>
            </w:pPr>
          </w:p>
          <w:p w14:paraId="3017C541" w14:textId="77777777" w:rsidR="00D17C03" w:rsidRDefault="00D17C03">
            <w:pPr>
              <w:pStyle w:val="TableParagraph"/>
              <w:rPr>
                <w:rFonts w:ascii="Times New Roman" w:eastAsia="Times New Roman" w:hAnsi="Times New Roman" w:cs="Times New Roman"/>
                <w:sz w:val="12"/>
                <w:szCs w:val="12"/>
              </w:rPr>
            </w:pPr>
          </w:p>
          <w:p w14:paraId="1AF70F21" w14:textId="77777777" w:rsidR="00D17C03" w:rsidRDefault="00D17C03">
            <w:pPr>
              <w:pStyle w:val="TableParagraph"/>
              <w:rPr>
                <w:rFonts w:ascii="Times New Roman" w:eastAsia="Times New Roman" w:hAnsi="Times New Roman" w:cs="Times New Roman"/>
                <w:sz w:val="12"/>
                <w:szCs w:val="12"/>
              </w:rPr>
            </w:pPr>
          </w:p>
          <w:p w14:paraId="130C2787" w14:textId="77777777" w:rsidR="00D17C03" w:rsidRDefault="00D17C03">
            <w:pPr>
              <w:pStyle w:val="TableParagraph"/>
              <w:rPr>
                <w:rFonts w:ascii="Times New Roman" w:eastAsia="Times New Roman" w:hAnsi="Times New Roman" w:cs="Times New Roman"/>
                <w:sz w:val="12"/>
                <w:szCs w:val="12"/>
              </w:rPr>
            </w:pPr>
          </w:p>
          <w:p w14:paraId="545524E8" w14:textId="77777777" w:rsidR="00D17C03" w:rsidRDefault="00D17C03">
            <w:pPr>
              <w:pStyle w:val="TableParagraph"/>
              <w:spacing w:before="79"/>
              <w:ind w:left="40"/>
              <w:rPr>
                <w:rFonts w:ascii="Calibri" w:eastAsia="Calibri" w:hAnsi="Calibri" w:cs="Calibri"/>
                <w:sz w:val="12"/>
                <w:szCs w:val="12"/>
              </w:rPr>
            </w:pPr>
            <w:r>
              <w:rPr>
                <w:rFonts w:ascii="Calibri"/>
                <w:b/>
                <w:spacing w:val="-3"/>
                <w:w w:val="105"/>
                <w:sz w:val="12"/>
              </w:rPr>
              <w:t>4.2</w:t>
            </w:r>
          </w:p>
        </w:tc>
        <w:tc>
          <w:tcPr>
            <w:tcW w:w="427" w:type="dxa"/>
            <w:tcBorders>
              <w:top w:val="single" w:sz="8" w:space="0" w:color="000000"/>
              <w:left w:val="single" w:sz="8" w:space="0" w:color="000000"/>
              <w:bottom w:val="single" w:sz="8" w:space="0" w:color="000000"/>
              <w:right w:val="single" w:sz="8" w:space="0" w:color="000000"/>
            </w:tcBorders>
          </w:tcPr>
          <w:p w14:paraId="6175C154" w14:textId="77777777" w:rsidR="00D17C03" w:rsidRDefault="00D17C03">
            <w:pPr>
              <w:pStyle w:val="TableParagraph"/>
              <w:rPr>
                <w:rFonts w:ascii="Times New Roman" w:eastAsia="Times New Roman" w:hAnsi="Times New Roman" w:cs="Times New Roman"/>
                <w:sz w:val="12"/>
                <w:szCs w:val="12"/>
              </w:rPr>
            </w:pPr>
          </w:p>
          <w:p w14:paraId="7D86A6AD" w14:textId="77777777" w:rsidR="00D17C03" w:rsidRDefault="00D17C03">
            <w:pPr>
              <w:pStyle w:val="TableParagraph"/>
              <w:rPr>
                <w:rFonts w:ascii="Times New Roman" w:eastAsia="Times New Roman" w:hAnsi="Times New Roman" w:cs="Times New Roman"/>
                <w:sz w:val="12"/>
                <w:szCs w:val="12"/>
              </w:rPr>
            </w:pPr>
          </w:p>
          <w:p w14:paraId="31B54205" w14:textId="77777777" w:rsidR="00D17C03" w:rsidRDefault="00D17C03">
            <w:pPr>
              <w:pStyle w:val="TableParagraph"/>
              <w:rPr>
                <w:rFonts w:ascii="Times New Roman" w:eastAsia="Times New Roman" w:hAnsi="Times New Roman" w:cs="Times New Roman"/>
                <w:sz w:val="12"/>
                <w:szCs w:val="12"/>
              </w:rPr>
            </w:pPr>
          </w:p>
          <w:p w14:paraId="11B2875F" w14:textId="77777777" w:rsidR="00D17C03" w:rsidRDefault="00D17C03">
            <w:pPr>
              <w:pStyle w:val="TableParagraph"/>
              <w:rPr>
                <w:rFonts w:ascii="Times New Roman" w:eastAsia="Times New Roman" w:hAnsi="Times New Roman" w:cs="Times New Roman"/>
                <w:sz w:val="12"/>
                <w:szCs w:val="12"/>
              </w:rPr>
            </w:pPr>
          </w:p>
          <w:p w14:paraId="08FFFAEB" w14:textId="77777777" w:rsidR="00D17C03" w:rsidRDefault="00D17C03">
            <w:pPr>
              <w:pStyle w:val="TableParagraph"/>
              <w:rPr>
                <w:rFonts w:ascii="Times New Roman" w:eastAsia="Times New Roman" w:hAnsi="Times New Roman" w:cs="Times New Roman"/>
                <w:sz w:val="12"/>
                <w:szCs w:val="12"/>
              </w:rPr>
            </w:pPr>
          </w:p>
          <w:p w14:paraId="5F49ADB6" w14:textId="77777777" w:rsidR="00D17C03" w:rsidRDefault="00D17C03">
            <w:pPr>
              <w:pStyle w:val="TableParagraph"/>
              <w:rPr>
                <w:rFonts w:ascii="Times New Roman" w:eastAsia="Times New Roman" w:hAnsi="Times New Roman" w:cs="Times New Roman"/>
                <w:sz w:val="12"/>
                <w:szCs w:val="12"/>
              </w:rPr>
            </w:pPr>
          </w:p>
          <w:p w14:paraId="2899FCA1" w14:textId="77777777" w:rsidR="00D17C03" w:rsidRDefault="00D17C03">
            <w:pPr>
              <w:pStyle w:val="TableParagraph"/>
              <w:rPr>
                <w:rFonts w:ascii="Times New Roman" w:eastAsia="Times New Roman" w:hAnsi="Times New Roman" w:cs="Times New Roman"/>
                <w:sz w:val="14"/>
                <w:szCs w:val="14"/>
              </w:rPr>
            </w:pPr>
          </w:p>
          <w:p w14:paraId="367D7A57" w14:textId="77777777" w:rsidR="00D17C03" w:rsidRDefault="00D17C03">
            <w:pPr>
              <w:pStyle w:val="TableParagraph"/>
              <w:ind w:left="15"/>
              <w:rPr>
                <w:rFonts w:ascii="Calibri" w:eastAsia="Calibri" w:hAnsi="Calibri" w:cs="Calibri"/>
                <w:sz w:val="12"/>
                <w:szCs w:val="12"/>
              </w:rPr>
            </w:pPr>
            <w:r>
              <w:rPr>
                <w:rFonts w:ascii="Calibri"/>
                <w:b/>
                <w:spacing w:val="-4"/>
                <w:w w:val="105"/>
                <w:sz w:val="12"/>
              </w:rPr>
              <w:t>4.2.1</w:t>
            </w:r>
          </w:p>
        </w:tc>
        <w:tc>
          <w:tcPr>
            <w:tcW w:w="2946" w:type="dxa"/>
            <w:tcBorders>
              <w:top w:val="single" w:sz="8" w:space="0" w:color="000000"/>
              <w:left w:val="single" w:sz="8" w:space="0" w:color="000000"/>
              <w:bottom w:val="single" w:sz="8" w:space="0" w:color="000000"/>
              <w:right w:val="single" w:sz="8" w:space="0" w:color="000000"/>
            </w:tcBorders>
          </w:tcPr>
          <w:p w14:paraId="06CB2AE2" w14:textId="77777777" w:rsidR="00D17C03" w:rsidRDefault="00D17C03">
            <w:pPr>
              <w:pStyle w:val="TableParagraph"/>
              <w:spacing w:line="268" w:lineRule="auto"/>
              <w:ind w:left="15" w:right="85"/>
              <w:rPr>
                <w:rFonts w:ascii="Calibri" w:eastAsia="Calibri" w:hAnsi="Calibri" w:cs="Calibri"/>
                <w:sz w:val="12"/>
                <w:szCs w:val="12"/>
              </w:rPr>
            </w:pPr>
            <w:r>
              <w:rPr>
                <w:rFonts w:ascii="Calibri"/>
                <w:spacing w:val="-1"/>
                <w:w w:val="105"/>
                <w:sz w:val="12"/>
              </w:rPr>
              <w:t>The</w:t>
            </w:r>
            <w:r>
              <w:rPr>
                <w:rFonts w:ascii="Calibri"/>
                <w:spacing w:val="-5"/>
                <w:w w:val="105"/>
                <w:sz w:val="12"/>
              </w:rPr>
              <w:t xml:space="preserve"> </w:t>
            </w:r>
            <w:r>
              <w:rPr>
                <w:rFonts w:ascii="Calibri"/>
                <w:w w:val="105"/>
                <w:sz w:val="12"/>
              </w:rPr>
              <w:t>second</w:t>
            </w:r>
            <w:r>
              <w:rPr>
                <w:rFonts w:ascii="Calibri"/>
                <w:spacing w:val="-7"/>
                <w:w w:val="105"/>
                <w:sz w:val="12"/>
              </w:rPr>
              <w:t xml:space="preserve"> </w:t>
            </w:r>
            <w:r>
              <w:rPr>
                <w:rFonts w:ascii="Calibri"/>
                <w:spacing w:val="-1"/>
                <w:w w:val="105"/>
                <w:sz w:val="12"/>
              </w:rPr>
              <w:t>part</w:t>
            </w:r>
            <w:r>
              <w:rPr>
                <w:rFonts w:ascii="Calibri"/>
                <w:spacing w:val="-9"/>
                <w:w w:val="105"/>
                <w:sz w:val="12"/>
              </w:rPr>
              <w:t xml:space="preserve"> </w:t>
            </w:r>
            <w:r>
              <w:rPr>
                <w:rFonts w:ascii="Calibri"/>
                <w:w w:val="105"/>
                <w:sz w:val="12"/>
              </w:rPr>
              <w:t>of</w:t>
            </w:r>
            <w:r>
              <w:rPr>
                <w:rFonts w:ascii="Calibri"/>
                <w:spacing w:val="-5"/>
                <w:w w:val="105"/>
                <w:sz w:val="12"/>
              </w:rPr>
              <w:t xml:space="preserve"> </w:t>
            </w:r>
            <w:r>
              <w:rPr>
                <w:rFonts w:ascii="Calibri"/>
                <w:w w:val="105"/>
                <w:sz w:val="12"/>
              </w:rPr>
              <w:t>the</w:t>
            </w:r>
            <w:r>
              <w:rPr>
                <w:rFonts w:ascii="Calibri"/>
                <w:spacing w:val="-4"/>
                <w:w w:val="105"/>
                <w:sz w:val="12"/>
              </w:rPr>
              <w:t xml:space="preserve"> </w:t>
            </w:r>
            <w:r>
              <w:rPr>
                <w:rFonts w:ascii="Calibri"/>
                <w:spacing w:val="1"/>
                <w:w w:val="105"/>
                <w:sz w:val="12"/>
              </w:rPr>
              <w:t>feasibility</w:t>
            </w:r>
            <w:r>
              <w:rPr>
                <w:rFonts w:ascii="Calibri"/>
                <w:spacing w:val="-7"/>
                <w:w w:val="105"/>
                <w:sz w:val="12"/>
              </w:rPr>
              <w:t xml:space="preserve"> </w:t>
            </w:r>
            <w:r>
              <w:rPr>
                <w:rFonts w:ascii="Calibri"/>
                <w:w w:val="105"/>
                <w:sz w:val="12"/>
              </w:rPr>
              <w:t>study</w:t>
            </w:r>
            <w:r>
              <w:rPr>
                <w:rFonts w:ascii="Calibri"/>
                <w:spacing w:val="-7"/>
                <w:w w:val="105"/>
                <w:sz w:val="12"/>
              </w:rPr>
              <w:t xml:space="preserve"> </w:t>
            </w:r>
            <w:r>
              <w:rPr>
                <w:rFonts w:ascii="Calibri"/>
                <w:spacing w:val="2"/>
                <w:w w:val="105"/>
                <w:sz w:val="12"/>
              </w:rPr>
              <w:t>is</w:t>
            </w:r>
            <w:r>
              <w:rPr>
                <w:rFonts w:ascii="Times New Roman"/>
                <w:spacing w:val="22"/>
                <w:w w:val="103"/>
                <w:sz w:val="12"/>
              </w:rPr>
              <w:t xml:space="preserve"> </w:t>
            </w:r>
            <w:r>
              <w:rPr>
                <w:rFonts w:ascii="Calibri"/>
                <w:spacing w:val="-1"/>
                <w:w w:val="105"/>
                <w:sz w:val="12"/>
              </w:rPr>
              <w:t>conducted</w:t>
            </w:r>
            <w:r>
              <w:rPr>
                <w:rFonts w:ascii="Calibri"/>
                <w:spacing w:val="-8"/>
                <w:w w:val="105"/>
                <w:sz w:val="12"/>
              </w:rPr>
              <w:t xml:space="preserve"> </w:t>
            </w:r>
            <w:r>
              <w:rPr>
                <w:rFonts w:ascii="Calibri"/>
                <w:w w:val="105"/>
                <w:sz w:val="12"/>
              </w:rPr>
              <w:t>on</w:t>
            </w:r>
            <w:r>
              <w:rPr>
                <w:rFonts w:ascii="Calibri"/>
                <w:spacing w:val="-8"/>
                <w:w w:val="105"/>
                <w:sz w:val="12"/>
              </w:rPr>
              <w:t xml:space="preserve"> </w:t>
            </w:r>
            <w:r>
              <w:rPr>
                <w:rFonts w:ascii="Calibri"/>
                <w:w w:val="105"/>
                <w:sz w:val="12"/>
              </w:rPr>
              <w:t>the</w:t>
            </w:r>
            <w:r>
              <w:rPr>
                <w:rFonts w:ascii="Calibri"/>
                <w:spacing w:val="-5"/>
                <w:w w:val="105"/>
                <w:sz w:val="12"/>
              </w:rPr>
              <w:t xml:space="preserve"> </w:t>
            </w:r>
            <w:r>
              <w:rPr>
                <w:rFonts w:ascii="Calibri"/>
                <w:w w:val="105"/>
                <w:sz w:val="12"/>
              </w:rPr>
              <w:t>sample</w:t>
            </w:r>
            <w:r>
              <w:rPr>
                <w:rFonts w:ascii="Calibri"/>
                <w:spacing w:val="-5"/>
                <w:w w:val="105"/>
                <w:sz w:val="12"/>
              </w:rPr>
              <w:t xml:space="preserve"> </w:t>
            </w:r>
            <w:r>
              <w:rPr>
                <w:rFonts w:ascii="Calibri"/>
                <w:w w:val="105"/>
                <w:sz w:val="12"/>
              </w:rPr>
              <w:t>of</w:t>
            </w:r>
            <w:r>
              <w:rPr>
                <w:rFonts w:ascii="Calibri"/>
                <w:spacing w:val="-5"/>
                <w:w w:val="105"/>
                <w:sz w:val="12"/>
              </w:rPr>
              <w:t xml:space="preserve"> </w:t>
            </w:r>
            <w:r>
              <w:rPr>
                <w:rFonts w:ascii="Calibri"/>
                <w:w w:val="105"/>
                <w:sz w:val="12"/>
              </w:rPr>
              <w:t>two</w:t>
            </w:r>
            <w:r>
              <w:rPr>
                <w:rFonts w:ascii="Calibri"/>
                <w:spacing w:val="-8"/>
                <w:w w:val="105"/>
                <w:sz w:val="12"/>
              </w:rPr>
              <w:t xml:space="preserve"> </w:t>
            </w:r>
            <w:r>
              <w:rPr>
                <w:rFonts w:ascii="Calibri"/>
                <w:spacing w:val="1"/>
                <w:w w:val="105"/>
                <w:sz w:val="12"/>
              </w:rPr>
              <w:t>pilot</w:t>
            </w:r>
            <w:r>
              <w:rPr>
                <w:rFonts w:ascii="Calibri"/>
                <w:spacing w:val="-9"/>
                <w:w w:val="105"/>
                <w:sz w:val="12"/>
              </w:rPr>
              <w:t xml:space="preserve"> </w:t>
            </w:r>
            <w:r>
              <w:rPr>
                <w:rFonts w:ascii="Calibri"/>
                <w:spacing w:val="1"/>
                <w:w w:val="105"/>
                <w:sz w:val="12"/>
              </w:rPr>
              <w:t>cities</w:t>
            </w:r>
            <w:r>
              <w:rPr>
                <w:rFonts w:ascii="Times New Roman"/>
                <w:spacing w:val="30"/>
                <w:w w:val="103"/>
                <w:sz w:val="12"/>
              </w:rPr>
              <w:t xml:space="preserve"> </w:t>
            </w:r>
            <w:r>
              <w:rPr>
                <w:rFonts w:ascii="Calibri"/>
                <w:w w:val="105"/>
                <w:sz w:val="12"/>
              </w:rPr>
              <w:t>or</w:t>
            </w:r>
            <w:r>
              <w:rPr>
                <w:rFonts w:ascii="Calibri"/>
                <w:spacing w:val="-17"/>
                <w:w w:val="105"/>
                <w:sz w:val="12"/>
              </w:rPr>
              <w:t xml:space="preserve"> </w:t>
            </w:r>
            <w:r>
              <w:rPr>
                <w:rFonts w:ascii="Calibri"/>
                <w:spacing w:val="1"/>
                <w:w w:val="105"/>
                <w:sz w:val="12"/>
              </w:rPr>
              <w:t>municipalities,</w:t>
            </w:r>
            <w:r>
              <w:rPr>
                <w:rFonts w:ascii="Calibri"/>
                <w:spacing w:val="-15"/>
                <w:w w:val="105"/>
                <w:sz w:val="12"/>
              </w:rPr>
              <w:t xml:space="preserve"> </w:t>
            </w:r>
            <w:r>
              <w:rPr>
                <w:rFonts w:ascii="Calibri"/>
                <w:w w:val="105"/>
                <w:sz w:val="12"/>
              </w:rPr>
              <w:t>including:</w:t>
            </w:r>
          </w:p>
          <w:p w14:paraId="3B38DA52" w14:textId="77777777" w:rsidR="00D17C03" w:rsidRDefault="00D17C03" w:rsidP="00684C41">
            <w:pPr>
              <w:pStyle w:val="ListParagraph"/>
              <w:numPr>
                <w:ilvl w:val="0"/>
                <w:numId w:val="65"/>
              </w:numPr>
              <w:tabs>
                <w:tab w:val="left" w:pos="82"/>
              </w:tabs>
              <w:spacing w:line="268" w:lineRule="auto"/>
              <w:ind w:right="46" w:firstLine="0"/>
              <w:jc w:val="left"/>
              <w:rPr>
                <w:rFonts w:ascii="Calibri" w:hAnsi="Calibri" w:cs="Calibri"/>
                <w:sz w:val="12"/>
                <w:szCs w:val="12"/>
              </w:rPr>
            </w:pPr>
            <w:r>
              <w:rPr>
                <w:rFonts w:ascii="Calibri"/>
                <w:spacing w:val="-1"/>
                <w:w w:val="105"/>
                <w:sz w:val="12"/>
              </w:rPr>
              <w:t>Proposal</w:t>
            </w:r>
            <w:r>
              <w:rPr>
                <w:rFonts w:ascii="Calibri"/>
                <w:spacing w:val="-6"/>
                <w:w w:val="105"/>
                <w:sz w:val="12"/>
              </w:rPr>
              <w:t xml:space="preserve"> </w:t>
            </w:r>
            <w:r>
              <w:rPr>
                <w:rFonts w:ascii="Calibri"/>
                <w:w w:val="105"/>
                <w:sz w:val="12"/>
              </w:rPr>
              <w:t>of</w:t>
            </w:r>
            <w:r>
              <w:rPr>
                <w:rFonts w:ascii="Calibri"/>
                <w:spacing w:val="-7"/>
                <w:w w:val="105"/>
                <w:sz w:val="12"/>
              </w:rPr>
              <w:t xml:space="preserve"> </w:t>
            </w:r>
            <w:r>
              <w:rPr>
                <w:rFonts w:ascii="Calibri"/>
                <w:w w:val="105"/>
                <w:sz w:val="12"/>
              </w:rPr>
              <w:t>several</w:t>
            </w:r>
            <w:r>
              <w:rPr>
                <w:rFonts w:ascii="Calibri"/>
                <w:spacing w:val="-6"/>
                <w:w w:val="105"/>
                <w:sz w:val="12"/>
              </w:rPr>
              <w:t xml:space="preserve"> </w:t>
            </w:r>
            <w:r>
              <w:rPr>
                <w:rFonts w:ascii="Calibri"/>
                <w:w w:val="105"/>
                <w:sz w:val="12"/>
              </w:rPr>
              <w:t>financing</w:t>
            </w:r>
            <w:r>
              <w:rPr>
                <w:rFonts w:ascii="Calibri"/>
                <w:spacing w:val="-10"/>
                <w:w w:val="105"/>
                <w:sz w:val="12"/>
              </w:rPr>
              <w:t xml:space="preserve"> </w:t>
            </w:r>
            <w:r>
              <w:rPr>
                <w:rFonts w:ascii="Calibri"/>
                <w:w w:val="105"/>
                <w:sz w:val="12"/>
              </w:rPr>
              <w:t>options</w:t>
            </w:r>
            <w:r>
              <w:rPr>
                <w:rFonts w:ascii="Calibri"/>
                <w:spacing w:val="-9"/>
                <w:w w:val="105"/>
                <w:sz w:val="12"/>
              </w:rPr>
              <w:t xml:space="preserve"> </w:t>
            </w:r>
            <w:r>
              <w:rPr>
                <w:rFonts w:ascii="Calibri"/>
                <w:w w:val="105"/>
                <w:sz w:val="12"/>
              </w:rPr>
              <w:t>to</w:t>
            </w:r>
            <w:r>
              <w:rPr>
                <w:spacing w:val="40"/>
                <w:w w:val="103"/>
                <w:sz w:val="12"/>
              </w:rPr>
              <w:t xml:space="preserve"> </w:t>
            </w:r>
            <w:r>
              <w:rPr>
                <w:rFonts w:ascii="Calibri"/>
                <w:w w:val="105"/>
                <w:sz w:val="12"/>
              </w:rPr>
              <w:t>increase</w:t>
            </w:r>
            <w:r>
              <w:rPr>
                <w:rFonts w:ascii="Calibri"/>
                <w:spacing w:val="-7"/>
                <w:w w:val="105"/>
                <w:sz w:val="12"/>
              </w:rPr>
              <w:t xml:space="preserve"> </w:t>
            </w:r>
            <w:r>
              <w:rPr>
                <w:rFonts w:ascii="Calibri"/>
                <w:spacing w:val="2"/>
                <w:w w:val="105"/>
                <w:sz w:val="12"/>
              </w:rPr>
              <w:t>Self</w:t>
            </w:r>
            <w:r>
              <w:rPr>
                <w:rFonts w:ascii="Calibri"/>
                <w:spacing w:val="-7"/>
                <w:w w:val="105"/>
                <w:sz w:val="12"/>
              </w:rPr>
              <w:t xml:space="preserve"> </w:t>
            </w:r>
            <w:r>
              <w:rPr>
                <w:rFonts w:ascii="Calibri"/>
                <w:spacing w:val="-2"/>
                <w:w w:val="105"/>
                <w:sz w:val="12"/>
              </w:rPr>
              <w:t>L</w:t>
            </w:r>
            <w:r>
              <w:rPr>
                <w:rFonts w:ascii="Calibri"/>
                <w:spacing w:val="-3"/>
                <w:w w:val="105"/>
                <w:sz w:val="12"/>
              </w:rPr>
              <w:t>oca</w:t>
            </w:r>
            <w:r>
              <w:rPr>
                <w:rFonts w:ascii="Calibri"/>
                <w:spacing w:val="-2"/>
                <w:w w:val="105"/>
                <w:sz w:val="12"/>
              </w:rPr>
              <w:t>l</w:t>
            </w:r>
            <w:r>
              <w:rPr>
                <w:rFonts w:ascii="Calibri"/>
                <w:spacing w:val="-7"/>
                <w:w w:val="105"/>
                <w:sz w:val="12"/>
              </w:rPr>
              <w:t xml:space="preserve"> </w:t>
            </w:r>
            <w:r>
              <w:rPr>
                <w:rFonts w:ascii="Calibri"/>
                <w:w w:val="105"/>
                <w:sz w:val="12"/>
              </w:rPr>
              <w:t>Government</w:t>
            </w:r>
            <w:r>
              <w:rPr>
                <w:rFonts w:ascii="Calibri"/>
                <w:spacing w:val="-10"/>
                <w:w w:val="105"/>
                <w:sz w:val="12"/>
              </w:rPr>
              <w:t xml:space="preserve"> </w:t>
            </w:r>
            <w:r>
              <w:rPr>
                <w:rFonts w:ascii="Calibri"/>
                <w:spacing w:val="-1"/>
                <w:w w:val="105"/>
                <w:sz w:val="12"/>
              </w:rPr>
              <w:t>Unit</w:t>
            </w:r>
            <w:r>
              <w:rPr>
                <w:rFonts w:ascii="Calibri"/>
                <w:spacing w:val="-10"/>
                <w:w w:val="105"/>
                <w:sz w:val="12"/>
              </w:rPr>
              <w:t xml:space="preserve"> </w:t>
            </w:r>
            <w:r>
              <w:rPr>
                <w:rFonts w:ascii="Calibri"/>
                <w:w w:val="105"/>
                <w:sz w:val="12"/>
              </w:rPr>
              <w:t>climate</w:t>
            </w:r>
            <w:r>
              <w:rPr>
                <w:spacing w:val="22"/>
                <w:w w:val="103"/>
                <w:sz w:val="12"/>
              </w:rPr>
              <w:t xml:space="preserve"> </w:t>
            </w:r>
            <w:r>
              <w:rPr>
                <w:rFonts w:ascii="Calibri"/>
                <w:spacing w:val="1"/>
                <w:w w:val="105"/>
                <w:sz w:val="12"/>
              </w:rPr>
              <w:t>investment</w:t>
            </w:r>
          </w:p>
          <w:p w14:paraId="0F1C5ACD" w14:textId="77777777" w:rsidR="00D17C03" w:rsidRDefault="00D17C03">
            <w:pPr>
              <w:pStyle w:val="TableParagraph"/>
              <w:spacing w:before="5"/>
              <w:rPr>
                <w:rFonts w:ascii="Times New Roman" w:eastAsia="Times New Roman" w:hAnsi="Times New Roman" w:cs="Times New Roman"/>
                <w:sz w:val="14"/>
                <w:szCs w:val="14"/>
              </w:rPr>
            </w:pPr>
          </w:p>
          <w:p w14:paraId="4DD42A3C" w14:textId="77777777" w:rsidR="00D17C03" w:rsidRDefault="00D17C03">
            <w:pPr>
              <w:pStyle w:val="TableParagraph"/>
              <w:spacing w:line="268" w:lineRule="auto"/>
              <w:ind w:left="15" w:right="176"/>
              <w:rPr>
                <w:rFonts w:ascii="Calibri" w:eastAsia="Calibri" w:hAnsi="Calibri" w:cs="Calibri"/>
                <w:sz w:val="12"/>
                <w:szCs w:val="12"/>
              </w:rPr>
            </w:pPr>
            <w:r>
              <w:rPr>
                <w:rFonts w:ascii="Calibri"/>
                <w:w w:val="105"/>
                <w:sz w:val="12"/>
              </w:rPr>
              <w:t>A</w:t>
            </w:r>
            <w:r>
              <w:rPr>
                <w:rFonts w:ascii="Calibri"/>
                <w:spacing w:val="-9"/>
                <w:w w:val="105"/>
                <w:sz w:val="12"/>
              </w:rPr>
              <w:t xml:space="preserve"> </w:t>
            </w:r>
            <w:r>
              <w:rPr>
                <w:rFonts w:ascii="Calibri"/>
                <w:w w:val="105"/>
                <w:sz w:val="12"/>
              </w:rPr>
              <w:t>dialogue</w:t>
            </w:r>
            <w:r>
              <w:rPr>
                <w:rFonts w:ascii="Calibri"/>
                <w:spacing w:val="-8"/>
                <w:w w:val="105"/>
                <w:sz w:val="12"/>
              </w:rPr>
              <w:t xml:space="preserve"> </w:t>
            </w:r>
            <w:r>
              <w:rPr>
                <w:rFonts w:ascii="Calibri"/>
                <w:spacing w:val="1"/>
                <w:w w:val="105"/>
                <w:sz w:val="12"/>
              </w:rPr>
              <w:t>between</w:t>
            </w:r>
            <w:r>
              <w:rPr>
                <w:rFonts w:ascii="Calibri"/>
                <w:spacing w:val="-10"/>
                <w:w w:val="105"/>
                <w:sz w:val="12"/>
              </w:rPr>
              <w:t xml:space="preserve"> </w:t>
            </w:r>
            <w:r>
              <w:rPr>
                <w:rFonts w:ascii="Calibri"/>
                <w:w w:val="105"/>
                <w:sz w:val="12"/>
              </w:rPr>
              <w:t>the</w:t>
            </w:r>
            <w:r>
              <w:rPr>
                <w:rFonts w:ascii="Calibri"/>
                <w:spacing w:val="-8"/>
                <w:w w:val="105"/>
                <w:sz w:val="12"/>
              </w:rPr>
              <w:t xml:space="preserve"> </w:t>
            </w:r>
            <w:r>
              <w:rPr>
                <w:rFonts w:ascii="Calibri"/>
                <w:w w:val="105"/>
                <w:sz w:val="12"/>
              </w:rPr>
              <w:t>Government</w:t>
            </w:r>
            <w:r>
              <w:rPr>
                <w:rFonts w:ascii="Calibri"/>
                <w:spacing w:val="-11"/>
                <w:w w:val="105"/>
                <w:sz w:val="12"/>
              </w:rPr>
              <w:t xml:space="preserve"> </w:t>
            </w:r>
            <w:r>
              <w:rPr>
                <w:rFonts w:ascii="Calibri"/>
                <w:spacing w:val="-1"/>
                <w:w w:val="105"/>
                <w:sz w:val="12"/>
              </w:rPr>
              <w:t>and</w:t>
            </w:r>
            <w:r>
              <w:rPr>
                <w:rFonts w:ascii="Times New Roman"/>
                <w:spacing w:val="30"/>
                <w:w w:val="103"/>
                <w:sz w:val="12"/>
              </w:rPr>
              <w:t xml:space="preserve"> </w:t>
            </w:r>
            <w:r>
              <w:rPr>
                <w:rFonts w:ascii="Calibri"/>
                <w:spacing w:val="-1"/>
                <w:w w:val="105"/>
                <w:sz w:val="12"/>
              </w:rPr>
              <w:t>donors</w:t>
            </w:r>
            <w:r>
              <w:rPr>
                <w:rFonts w:ascii="Calibri"/>
                <w:spacing w:val="-11"/>
                <w:w w:val="105"/>
                <w:sz w:val="12"/>
              </w:rPr>
              <w:t xml:space="preserve"> </w:t>
            </w:r>
            <w:r>
              <w:rPr>
                <w:rFonts w:ascii="Calibri"/>
                <w:spacing w:val="2"/>
                <w:w w:val="105"/>
                <w:sz w:val="12"/>
              </w:rPr>
              <w:t>is</w:t>
            </w:r>
            <w:r>
              <w:rPr>
                <w:rFonts w:ascii="Calibri"/>
                <w:spacing w:val="-10"/>
                <w:w w:val="105"/>
                <w:sz w:val="12"/>
              </w:rPr>
              <w:t xml:space="preserve"> </w:t>
            </w:r>
            <w:r>
              <w:rPr>
                <w:rFonts w:ascii="Calibri"/>
                <w:w w:val="105"/>
                <w:sz w:val="12"/>
              </w:rPr>
              <w:t>launched</w:t>
            </w:r>
            <w:r>
              <w:rPr>
                <w:rFonts w:ascii="Calibri"/>
                <w:spacing w:val="-10"/>
                <w:w w:val="105"/>
                <w:sz w:val="12"/>
              </w:rPr>
              <w:t xml:space="preserve"> </w:t>
            </w:r>
            <w:r>
              <w:rPr>
                <w:rFonts w:ascii="Calibri"/>
                <w:w w:val="105"/>
                <w:sz w:val="12"/>
              </w:rPr>
              <w:t>on:</w:t>
            </w:r>
          </w:p>
          <w:p w14:paraId="5F652FBD" w14:textId="77777777" w:rsidR="00D17C03" w:rsidRDefault="00D17C03" w:rsidP="00684C41">
            <w:pPr>
              <w:pStyle w:val="ListParagraph"/>
              <w:numPr>
                <w:ilvl w:val="0"/>
                <w:numId w:val="65"/>
              </w:numPr>
              <w:tabs>
                <w:tab w:val="left" w:pos="82"/>
              </w:tabs>
              <w:spacing w:line="268" w:lineRule="auto"/>
              <w:ind w:right="38" w:firstLine="0"/>
              <w:jc w:val="left"/>
              <w:rPr>
                <w:rFonts w:ascii="Calibri" w:hAnsi="Calibri" w:cs="Calibri"/>
                <w:sz w:val="12"/>
                <w:szCs w:val="12"/>
              </w:rPr>
            </w:pPr>
            <w:r>
              <w:rPr>
                <w:rFonts w:ascii="Calibri"/>
                <w:spacing w:val="-3"/>
                <w:w w:val="105"/>
                <w:sz w:val="12"/>
              </w:rPr>
              <w:t>Mea</w:t>
            </w:r>
            <w:r>
              <w:rPr>
                <w:rFonts w:ascii="Calibri"/>
                <w:spacing w:val="-2"/>
                <w:w w:val="105"/>
                <w:sz w:val="12"/>
              </w:rPr>
              <w:t>n</w:t>
            </w:r>
            <w:r>
              <w:rPr>
                <w:rFonts w:ascii="Calibri"/>
                <w:spacing w:val="-3"/>
                <w:w w:val="105"/>
                <w:sz w:val="12"/>
              </w:rPr>
              <w:t>s</w:t>
            </w:r>
            <w:r>
              <w:rPr>
                <w:rFonts w:ascii="Calibri"/>
                <w:spacing w:val="-10"/>
                <w:w w:val="105"/>
                <w:sz w:val="12"/>
              </w:rPr>
              <w:t xml:space="preserve"> </w:t>
            </w:r>
            <w:r>
              <w:rPr>
                <w:rFonts w:ascii="Calibri"/>
                <w:spacing w:val="1"/>
                <w:w w:val="105"/>
                <w:sz w:val="12"/>
              </w:rPr>
              <w:t>for</w:t>
            </w:r>
            <w:r>
              <w:rPr>
                <w:rFonts w:ascii="Calibri"/>
                <w:spacing w:val="-11"/>
                <w:w w:val="105"/>
                <w:sz w:val="12"/>
              </w:rPr>
              <w:t xml:space="preserve"> </w:t>
            </w:r>
            <w:r>
              <w:rPr>
                <w:rFonts w:ascii="Calibri"/>
                <w:w w:val="105"/>
                <w:sz w:val="12"/>
              </w:rPr>
              <w:t>the</w:t>
            </w:r>
            <w:r>
              <w:rPr>
                <w:rFonts w:ascii="Calibri"/>
                <w:spacing w:val="-6"/>
                <w:w w:val="105"/>
                <w:sz w:val="12"/>
              </w:rPr>
              <w:t xml:space="preserve"> </w:t>
            </w:r>
            <w:r>
              <w:rPr>
                <w:rFonts w:ascii="Calibri"/>
                <w:spacing w:val="1"/>
                <w:w w:val="105"/>
                <w:sz w:val="12"/>
              </w:rPr>
              <w:t>effective</w:t>
            </w:r>
            <w:r>
              <w:rPr>
                <w:rFonts w:ascii="Calibri"/>
                <w:spacing w:val="-7"/>
                <w:w w:val="105"/>
                <w:sz w:val="12"/>
              </w:rPr>
              <w:t xml:space="preserve"> </w:t>
            </w:r>
            <w:r>
              <w:rPr>
                <w:rFonts w:ascii="Calibri"/>
                <w:spacing w:val="1"/>
                <w:w w:val="105"/>
                <w:sz w:val="12"/>
              </w:rPr>
              <w:t>implementation</w:t>
            </w:r>
            <w:r>
              <w:rPr>
                <w:rFonts w:ascii="Calibri"/>
                <w:spacing w:val="-9"/>
                <w:w w:val="105"/>
                <w:sz w:val="12"/>
              </w:rPr>
              <w:t xml:space="preserve"> </w:t>
            </w:r>
            <w:r>
              <w:rPr>
                <w:rFonts w:ascii="Calibri"/>
                <w:w w:val="105"/>
                <w:sz w:val="12"/>
              </w:rPr>
              <w:t>of</w:t>
            </w:r>
            <w:r>
              <w:rPr>
                <w:spacing w:val="30"/>
                <w:w w:val="103"/>
                <w:sz w:val="12"/>
              </w:rPr>
              <w:t xml:space="preserve"> </w:t>
            </w:r>
            <w:r>
              <w:rPr>
                <w:rFonts w:ascii="Calibri"/>
                <w:w w:val="105"/>
                <w:sz w:val="12"/>
              </w:rPr>
              <w:t>the</w:t>
            </w:r>
            <w:r>
              <w:rPr>
                <w:rFonts w:ascii="Calibri"/>
                <w:spacing w:val="-7"/>
                <w:w w:val="105"/>
                <w:sz w:val="12"/>
              </w:rPr>
              <w:t xml:space="preserve"> </w:t>
            </w:r>
            <w:r>
              <w:rPr>
                <w:rFonts w:ascii="Calibri"/>
                <w:spacing w:val="1"/>
                <w:w w:val="105"/>
                <w:sz w:val="12"/>
              </w:rPr>
              <w:t>different</w:t>
            </w:r>
            <w:r>
              <w:rPr>
                <w:rFonts w:ascii="Calibri"/>
                <w:spacing w:val="-10"/>
                <w:w w:val="105"/>
                <w:sz w:val="12"/>
              </w:rPr>
              <w:t xml:space="preserve"> </w:t>
            </w:r>
            <w:r>
              <w:rPr>
                <w:rFonts w:ascii="Calibri"/>
                <w:w w:val="105"/>
                <w:sz w:val="12"/>
              </w:rPr>
              <w:t>options</w:t>
            </w:r>
            <w:r>
              <w:rPr>
                <w:rFonts w:ascii="Calibri"/>
                <w:spacing w:val="-10"/>
                <w:w w:val="105"/>
                <w:sz w:val="12"/>
              </w:rPr>
              <w:t xml:space="preserve"> </w:t>
            </w:r>
            <w:r>
              <w:rPr>
                <w:rFonts w:ascii="Calibri"/>
                <w:w w:val="105"/>
                <w:sz w:val="12"/>
              </w:rPr>
              <w:t>of</w:t>
            </w:r>
            <w:r>
              <w:rPr>
                <w:rFonts w:ascii="Calibri"/>
                <w:spacing w:val="-7"/>
                <w:w w:val="105"/>
                <w:sz w:val="12"/>
              </w:rPr>
              <w:t xml:space="preserve"> </w:t>
            </w:r>
            <w:r>
              <w:rPr>
                <w:rFonts w:ascii="Calibri"/>
                <w:w w:val="105"/>
                <w:sz w:val="12"/>
              </w:rPr>
              <w:t>financing</w:t>
            </w:r>
            <w:r>
              <w:rPr>
                <w:rFonts w:ascii="Calibri"/>
                <w:spacing w:val="-10"/>
                <w:w w:val="105"/>
                <w:sz w:val="12"/>
              </w:rPr>
              <w:t xml:space="preserve"> </w:t>
            </w:r>
            <w:r>
              <w:rPr>
                <w:rFonts w:ascii="Calibri"/>
                <w:w w:val="105"/>
                <w:sz w:val="12"/>
              </w:rPr>
              <w:t>scheme</w:t>
            </w:r>
          </w:p>
          <w:p w14:paraId="47E54DBC" w14:textId="77777777" w:rsidR="00D17C03" w:rsidRDefault="00D17C03" w:rsidP="00684C41">
            <w:pPr>
              <w:pStyle w:val="ListParagraph"/>
              <w:numPr>
                <w:ilvl w:val="0"/>
                <w:numId w:val="65"/>
              </w:numPr>
              <w:tabs>
                <w:tab w:val="left" w:pos="82"/>
              </w:tabs>
              <w:ind w:left="81" w:hanging="66"/>
              <w:jc w:val="left"/>
              <w:rPr>
                <w:rFonts w:ascii="Calibri" w:hAnsi="Calibri" w:cs="Calibri"/>
                <w:sz w:val="12"/>
                <w:szCs w:val="12"/>
              </w:rPr>
            </w:pPr>
            <w:r>
              <w:rPr>
                <w:rFonts w:ascii="Calibri"/>
                <w:spacing w:val="-1"/>
                <w:w w:val="105"/>
                <w:sz w:val="12"/>
              </w:rPr>
              <w:t>Donors</w:t>
            </w:r>
            <w:r>
              <w:rPr>
                <w:rFonts w:ascii="Calibri"/>
                <w:spacing w:val="-12"/>
                <w:w w:val="105"/>
                <w:sz w:val="12"/>
              </w:rPr>
              <w:t xml:space="preserve"> </w:t>
            </w:r>
            <w:r>
              <w:rPr>
                <w:rFonts w:ascii="Calibri"/>
                <w:w w:val="105"/>
                <w:sz w:val="12"/>
              </w:rPr>
              <w:t>contribution</w:t>
            </w:r>
            <w:r>
              <w:rPr>
                <w:rFonts w:ascii="Calibri"/>
                <w:spacing w:val="-12"/>
                <w:w w:val="105"/>
                <w:sz w:val="12"/>
              </w:rPr>
              <w:t xml:space="preserve"> </w:t>
            </w:r>
            <w:r>
              <w:rPr>
                <w:rFonts w:ascii="Calibri"/>
                <w:w w:val="105"/>
                <w:sz w:val="12"/>
              </w:rPr>
              <w:t>to</w:t>
            </w:r>
            <w:r>
              <w:rPr>
                <w:rFonts w:ascii="Calibri"/>
                <w:spacing w:val="-12"/>
                <w:w w:val="105"/>
                <w:sz w:val="12"/>
              </w:rPr>
              <w:t xml:space="preserve"> </w:t>
            </w:r>
            <w:r>
              <w:rPr>
                <w:rFonts w:ascii="Calibri"/>
                <w:w w:val="105"/>
                <w:sz w:val="12"/>
              </w:rPr>
              <w:t>the</w:t>
            </w:r>
            <w:r>
              <w:rPr>
                <w:rFonts w:ascii="Calibri"/>
                <w:spacing w:val="-9"/>
                <w:w w:val="105"/>
                <w:sz w:val="12"/>
              </w:rPr>
              <w:t xml:space="preserve"> </w:t>
            </w:r>
            <w:r>
              <w:rPr>
                <w:rFonts w:ascii="Calibri"/>
                <w:w w:val="105"/>
                <w:sz w:val="12"/>
              </w:rPr>
              <w:t>mechanism</w:t>
            </w:r>
          </w:p>
        </w:tc>
        <w:tc>
          <w:tcPr>
            <w:tcW w:w="1110" w:type="dxa"/>
            <w:tcBorders>
              <w:top w:val="single" w:sz="8" w:space="0" w:color="000000"/>
              <w:left w:val="single" w:sz="8" w:space="0" w:color="000000"/>
              <w:bottom w:val="single" w:sz="8" w:space="0" w:color="000000"/>
              <w:right w:val="single" w:sz="8" w:space="0" w:color="000000"/>
            </w:tcBorders>
          </w:tcPr>
          <w:p w14:paraId="42E40A9A" w14:textId="77777777" w:rsidR="00D17C03" w:rsidRDefault="00D17C03">
            <w:pPr>
              <w:pStyle w:val="TableParagraph"/>
              <w:rPr>
                <w:rFonts w:ascii="Times New Roman" w:eastAsia="Times New Roman" w:hAnsi="Times New Roman" w:cs="Times New Roman"/>
                <w:sz w:val="12"/>
                <w:szCs w:val="12"/>
              </w:rPr>
            </w:pPr>
          </w:p>
          <w:p w14:paraId="41777F9A" w14:textId="77777777" w:rsidR="00D17C03" w:rsidRDefault="00D17C03">
            <w:pPr>
              <w:pStyle w:val="TableParagraph"/>
              <w:rPr>
                <w:rFonts w:ascii="Times New Roman" w:eastAsia="Times New Roman" w:hAnsi="Times New Roman" w:cs="Times New Roman"/>
                <w:sz w:val="12"/>
                <w:szCs w:val="12"/>
              </w:rPr>
            </w:pPr>
          </w:p>
          <w:p w14:paraId="2066FFA1" w14:textId="77777777" w:rsidR="00D17C03" w:rsidRDefault="00D17C03">
            <w:pPr>
              <w:pStyle w:val="TableParagraph"/>
              <w:rPr>
                <w:rFonts w:ascii="Times New Roman" w:eastAsia="Times New Roman" w:hAnsi="Times New Roman" w:cs="Times New Roman"/>
                <w:sz w:val="12"/>
                <w:szCs w:val="12"/>
              </w:rPr>
            </w:pPr>
          </w:p>
          <w:p w14:paraId="2A697E4F" w14:textId="77777777" w:rsidR="00D17C03" w:rsidRDefault="00D17C03">
            <w:pPr>
              <w:pStyle w:val="TableParagraph"/>
              <w:rPr>
                <w:rFonts w:ascii="Times New Roman" w:eastAsia="Times New Roman" w:hAnsi="Times New Roman" w:cs="Times New Roman"/>
                <w:sz w:val="12"/>
                <w:szCs w:val="12"/>
              </w:rPr>
            </w:pPr>
          </w:p>
          <w:p w14:paraId="2C1F66BB" w14:textId="77777777" w:rsidR="00D17C03" w:rsidRDefault="00D17C03">
            <w:pPr>
              <w:pStyle w:val="TableParagraph"/>
              <w:rPr>
                <w:rFonts w:ascii="Times New Roman" w:eastAsia="Times New Roman" w:hAnsi="Times New Roman" w:cs="Times New Roman"/>
                <w:sz w:val="12"/>
                <w:szCs w:val="12"/>
              </w:rPr>
            </w:pPr>
          </w:p>
          <w:p w14:paraId="4BB4D918" w14:textId="77777777" w:rsidR="00D17C03" w:rsidRDefault="00D17C03">
            <w:pPr>
              <w:pStyle w:val="TableParagraph"/>
              <w:rPr>
                <w:rFonts w:ascii="Times New Roman" w:eastAsia="Times New Roman" w:hAnsi="Times New Roman" w:cs="Times New Roman"/>
                <w:sz w:val="12"/>
                <w:szCs w:val="12"/>
              </w:rPr>
            </w:pPr>
          </w:p>
          <w:p w14:paraId="73F93A4B" w14:textId="77777777" w:rsidR="00D17C03" w:rsidRDefault="00D17C03">
            <w:pPr>
              <w:pStyle w:val="TableParagraph"/>
              <w:spacing w:before="78" w:line="268" w:lineRule="auto"/>
              <w:ind w:left="115" w:right="38" w:hanging="92"/>
              <w:rPr>
                <w:rFonts w:ascii="Calibri" w:eastAsia="Calibri" w:hAnsi="Calibri" w:cs="Calibri"/>
                <w:sz w:val="12"/>
                <w:szCs w:val="12"/>
              </w:rPr>
            </w:pPr>
            <w:r>
              <w:rPr>
                <w:rFonts w:ascii="Calibri"/>
                <w:i/>
                <w:spacing w:val="-1"/>
                <w:w w:val="105"/>
                <w:sz w:val="12"/>
              </w:rPr>
              <w:t>Climate</w:t>
            </w:r>
            <w:r>
              <w:rPr>
                <w:rFonts w:ascii="Calibri"/>
                <w:i/>
                <w:spacing w:val="-19"/>
                <w:w w:val="105"/>
                <w:sz w:val="12"/>
              </w:rPr>
              <w:t xml:space="preserve"> </w:t>
            </w:r>
            <w:r>
              <w:rPr>
                <w:rFonts w:ascii="Calibri"/>
                <w:i/>
                <w:spacing w:val="1"/>
                <w:w w:val="105"/>
                <w:sz w:val="12"/>
              </w:rPr>
              <w:t>Change</w:t>
            </w:r>
            <w:r>
              <w:rPr>
                <w:rFonts w:ascii="Times New Roman"/>
                <w:i/>
                <w:spacing w:val="25"/>
                <w:w w:val="103"/>
                <w:sz w:val="12"/>
              </w:rPr>
              <w:t xml:space="preserve"> </w:t>
            </w:r>
            <w:r>
              <w:rPr>
                <w:rFonts w:ascii="Calibri"/>
                <w:i/>
                <w:spacing w:val="-1"/>
                <w:w w:val="105"/>
                <w:sz w:val="12"/>
              </w:rPr>
              <w:t>Department</w:t>
            </w:r>
          </w:p>
        </w:tc>
        <w:tc>
          <w:tcPr>
            <w:tcW w:w="1361" w:type="dxa"/>
            <w:tcBorders>
              <w:top w:val="single" w:sz="8" w:space="0" w:color="000000"/>
              <w:left w:val="single" w:sz="8" w:space="0" w:color="000000"/>
              <w:bottom w:val="single" w:sz="8" w:space="0" w:color="000000"/>
              <w:right w:val="single" w:sz="8" w:space="0" w:color="000000"/>
            </w:tcBorders>
          </w:tcPr>
          <w:p w14:paraId="3B3E4183" w14:textId="77777777" w:rsidR="00D17C03" w:rsidRDefault="00D17C03">
            <w:pPr>
              <w:pStyle w:val="TableParagraph"/>
              <w:rPr>
                <w:rFonts w:ascii="Times New Roman" w:eastAsia="Times New Roman" w:hAnsi="Times New Roman" w:cs="Times New Roman"/>
                <w:sz w:val="12"/>
                <w:szCs w:val="12"/>
              </w:rPr>
            </w:pPr>
          </w:p>
          <w:p w14:paraId="5E641894" w14:textId="77777777" w:rsidR="00D17C03" w:rsidRDefault="00D17C03">
            <w:pPr>
              <w:pStyle w:val="TableParagraph"/>
              <w:rPr>
                <w:rFonts w:ascii="Times New Roman" w:eastAsia="Times New Roman" w:hAnsi="Times New Roman" w:cs="Times New Roman"/>
                <w:sz w:val="12"/>
                <w:szCs w:val="12"/>
              </w:rPr>
            </w:pPr>
          </w:p>
          <w:p w14:paraId="410FC560" w14:textId="77777777" w:rsidR="00D17C03" w:rsidRDefault="00D17C03">
            <w:pPr>
              <w:pStyle w:val="TableParagraph"/>
              <w:rPr>
                <w:rFonts w:ascii="Times New Roman" w:eastAsia="Times New Roman" w:hAnsi="Times New Roman" w:cs="Times New Roman"/>
                <w:sz w:val="12"/>
                <w:szCs w:val="12"/>
              </w:rPr>
            </w:pPr>
          </w:p>
          <w:p w14:paraId="1513C506" w14:textId="77777777" w:rsidR="00D17C03" w:rsidRDefault="00D17C03">
            <w:pPr>
              <w:pStyle w:val="TableParagraph"/>
              <w:spacing w:before="77" w:line="271" w:lineRule="auto"/>
              <w:ind w:left="173" w:right="188" w:firstLine="8"/>
              <w:jc w:val="center"/>
              <w:rPr>
                <w:rFonts w:ascii="Calibri" w:eastAsia="Calibri" w:hAnsi="Calibri" w:cs="Calibri"/>
                <w:sz w:val="12"/>
                <w:szCs w:val="12"/>
              </w:rPr>
            </w:pPr>
            <w:r>
              <w:rPr>
                <w:rFonts w:ascii="Calibri"/>
                <w:i/>
                <w:spacing w:val="-1"/>
                <w:w w:val="105"/>
                <w:sz w:val="12"/>
              </w:rPr>
              <w:t>MEP</w:t>
            </w:r>
            <w:r>
              <w:rPr>
                <w:rFonts w:ascii="Calibri"/>
                <w:i/>
                <w:spacing w:val="-15"/>
                <w:w w:val="105"/>
                <w:sz w:val="12"/>
              </w:rPr>
              <w:t xml:space="preserve"> </w:t>
            </w:r>
            <w:r>
              <w:rPr>
                <w:rFonts w:ascii="Calibri"/>
                <w:i/>
                <w:w w:val="105"/>
                <w:sz w:val="12"/>
              </w:rPr>
              <w:t>(Project</w:t>
            </w:r>
            <w:r>
              <w:rPr>
                <w:rFonts w:ascii="Times New Roman"/>
                <w:i/>
                <w:spacing w:val="23"/>
                <w:w w:val="103"/>
                <w:sz w:val="12"/>
              </w:rPr>
              <w:t xml:space="preserve"> </w:t>
            </w:r>
            <w:r>
              <w:rPr>
                <w:rFonts w:ascii="Calibri"/>
                <w:i/>
                <w:sz w:val="12"/>
              </w:rPr>
              <w:t>Management</w:t>
            </w:r>
            <w:r>
              <w:rPr>
                <w:rFonts w:ascii="Times New Roman"/>
                <w:i/>
                <w:spacing w:val="27"/>
                <w:w w:val="103"/>
                <w:sz w:val="12"/>
              </w:rPr>
              <w:t xml:space="preserve"> </w:t>
            </w:r>
            <w:r>
              <w:rPr>
                <w:rFonts w:ascii="Calibri"/>
                <w:i/>
                <w:spacing w:val="-1"/>
                <w:w w:val="105"/>
                <w:sz w:val="12"/>
              </w:rPr>
              <w:t>Department)</w:t>
            </w:r>
            <w:r>
              <w:rPr>
                <w:rFonts w:ascii="Times New Roman"/>
                <w:i/>
                <w:spacing w:val="28"/>
                <w:w w:val="103"/>
                <w:sz w:val="12"/>
              </w:rPr>
              <w:t xml:space="preserve"> </w:t>
            </w:r>
            <w:r>
              <w:rPr>
                <w:rFonts w:ascii="Calibri"/>
                <w:i/>
                <w:w w:val="105"/>
                <w:sz w:val="12"/>
              </w:rPr>
              <w:t>MOF</w:t>
            </w:r>
          </w:p>
          <w:p w14:paraId="327A4628" w14:textId="77777777" w:rsidR="00D17C03" w:rsidRDefault="00D17C03">
            <w:pPr>
              <w:pStyle w:val="TableParagraph"/>
              <w:ind w:right="16"/>
              <w:jc w:val="center"/>
              <w:rPr>
                <w:rFonts w:ascii="Calibri" w:eastAsia="Calibri" w:hAnsi="Calibri" w:cs="Calibri"/>
                <w:sz w:val="12"/>
                <w:szCs w:val="12"/>
              </w:rPr>
            </w:pPr>
            <w:r>
              <w:rPr>
                <w:rFonts w:ascii="Calibri"/>
                <w:i/>
                <w:spacing w:val="-1"/>
                <w:w w:val="105"/>
                <w:sz w:val="12"/>
              </w:rPr>
              <w:t>MCTI</w:t>
            </w:r>
          </w:p>
          <w:p w14:paraId="17E2313E" w14:textId="77777777" w:rsidR="00D17C03" w:rsidRDefault="00D17C03">
            <w:pPr>
              <w:pStyle w:val="TableParagraph"/>
              <w:spacing w:before="19"/>
              <w:ind w:right="16"/>
              <w:jc w:val="center"/>
              <w:rPr>
                <w:rFonts w:ascii="Calibri" w:eastAsia="Calibri" w:hAnsi="Calibri" w:cs="Calibri"/>
                <w:sz w:val="12"/>
                <w:szCs w:val="12"/>
              </w:rPr>
            </w:pPr>
            <w:r>
              <w:rPr>
                <w:rFonts w:ascii="Calibri"/>
                <w:i/>
                <w:w w:val="105"/>
                <w:sz w:val="12"/>
              </w:rPr>
              <w:t>Donors</w:t>
            </w:r>
          </w:p>
        </w:tc>
        <w:tc>
          <w:tcPr>
            <w:tcW w:w="3299" w:type="dxa"/>
            <w:tcBorders>
              <w:top w:val="single" w:sz="8" w:space="0" w:color="000000"/>
              <w:left w:val="single" w:sz="8" w:space="0" w:color="000000"/>
              <w:bottom w:val="single" w:sz="8" w:space="0" w:color="000000"/>
              <w:right w:val="single" w:sz="8" w:space="0" w:color="000000"/>
            </w:tcBorders>
          </w:tcPr>
          <w:p w14:paraId="5B87E0A7" w14:textId="77777777" w:rsidR="00D17C03" w:rsidRDefault="00D17C03">
            <w:pPr>
              <w:pStyle w:val="TableParagraph"/>
              <w:rPr>
                <w:rFonts w:ascii="Times New Roman" w:eastAsia="Times New Roman" w:hAnsi="Times New Roman" w:cs="Times New Roman"/>
                <w:sz w:val="12"/>
                <w:szCs w:val="12"/>
              </w:rPr>
            </w:pPr>
          </w:p>
          <w:p w14:paraId="06C24B4D" w14:textId="77777777" w:rsidR="00D17C03" w:rsidRDefault="00D17C03">
            <w:pPr>
              <w:pStyle w:val="TableParagraph"/>
              <w:rPr>
                <w:rFonts w:ascii="Times New Roman" w:eastAsia="Times New Roman" w:hAnsi="Times New Roman" w:cs="Times New Roman"/>
                <w:sz w:val="12"/>
                <w:szCs w:val="12"/>
              </w:rPr>
            </w:pPr>
          </w:p>
          <w:p w14:paraId="66CF7A46" w14:textId="77777777" w:rsidR="00D17C03" w:rsidRDefault="00D17C03">
            <w:pPr>
              <w:pStyle w:val="TableParagraph"/>
              <w:spacing w:before="5"/>
              <w:rPr>
                <w:rFonts w:ascii="Times New Roman" w:eastAsia="Times New Roman" w:hAnsi="Times New Roman" w:cs="Times New Roman"/>
                <w:sz w:val="11"/>
                <w:szCs w:val="11"/>
              </w:rPr>
            </w:pPr>
          </w:p>
          <w:p w14:paraId="4092BD33" w14:textId="77777777" w:rsidR="00D17C03" w:rsidRDefault="00D17C03">
            <w:pPr>
              <w:pStyle w:val="TableParagraph"/>
              <w:spacing w:line="268" w:lineRule="auto"/>
              <w:ind w:left="40" w:right="41" w:hanging="16"/>
              <w:jc w:val="center"/>
              <w:rPr>
                <w:rFonts w:ascii="Calibri" w:eastAsia="Calibri" w:hAnsi="Calibri" w:cs="Calibri"/>
                <w:sz w:val="12"/>
                <w:szCs w:val="12"/>
              </w:rPr>
            </w:pPr>
            <w:r>
              <w:rPr>
                <w:rFonts w:ascii="Calibri" w:eastAsia="Calibri" w:hAnsi="Calibri" w:cs="Calibri"/>
                <w:spacing w:val="-1"/>
                <w:w w:val="105"/>
                <w:sz w:val="12"/>
                <w:szCs w:val="12"/>
              </w:rPr>
              <w:t>“</w:t>
            </w:r>
            <w:r>
              <w:rPr>
                <w:rFonts w:ascii="Calibri" w:eastAsia="Calibri" w:hAnsi="Calibri" w:cs="Calibri"/>
                <w:i/>
                <w:spacing w:val="-1"/>
                <w:w w:val="105"/>
                <w:sz w:val="12"/>
                <w:szCs w:val="12"/>
              </w:rPr>
              <w:t>Public</w:t>
            </w:r>
            <w:r>
              <w:rPr>
                <w:rFonts w:ascii="Calibri" w:eastAsia="Calibri" w:hAnsi="Calibri" w:cs="Calibri"/>
                <w:i/>
                <w:spacing w:val="-11"/>
                <w:w w:val="105"/>
                <w:sz w:val="12"/>
                <w:szCs w:val="12"/>
              </w:rPr>
              <w:t xml:space="preserve"> </w:t>
            </w:r>
            <w:r>
              <w:rPr>
                <w:rFonts w:ascii="Calibri" w:eastAsia="Calibri" w:hAnsi="Calibri" w:cs="Calibri"/>
                <w:i/>
                <w:w w:val="105"/>
                <w:sz w:val="12"/>
                <w:szCs w:val="12"/>
              </w:rPr>
              <w:t>financing</w:t>
            </w:r>
            <w:r>
              <w:rPr>
                <w:rFonts w:ascii="Calibri" w:eastAsia="Calibri" w:hAnsi="Calibri" w:cs="Calibri"/>
                <w:i/>
                <w:spacing w:val="-7"/>
                <w:w w:val="105"/>
                <w:sz w:val="12"/>
                <w:szCs w:val="12"/>
              </w:rPr>
              <w:t xml:space="preserve"> </w:t>
            </w:r>
            <w:r>
              <w:rPr>
                <w:rFonts w:ascii="Calibri" w:eastAsia="Calibri" w:hAnsi="Calibri" w:cs="Calibri"/>
                <w:i/>
                <w:spacing w:val="-2"/>
                <w:w w:val="105"/>
                <w:sz w:val="12"/>
                <w:szCs w:val="12"/>
              </w:rPr>
              <w:t>i</w:t>
            </w:r>
            <w:r>
              <w:rPr>
                <w:rFonts w:ascii="Calibri" w:eastAsia="Calibri" w:hAnsi="Calibri" w:cs="Calibri"/>
                <w:i/>
                <w:spacing w:val="-3"/>
                <w:w w:val="105"/>
                <w:sz w:val="12"/>
                <w:szCs w:val="12"/>
              </w:rPr>
              <w:t>s</w:t>
            </w:r>
            <w:r>
              <w:rPr>
                <w:rFonts w:ascii="Calibri" w:eastAsia="Calibri" w:hAnsi="Calibri" w:cs="Calibri"/>
                <w:i/>
                <w:spacing w:val="-8"/>
                <w:w w:val="105"/>
                <w:sz w:val="12"/>
                <w:szCs w:val="12"/>
              </w:rPr>
              <w:t xml:space="preserve"> </w:t>
            </w:r>
            <w:r>
              <w:rPr>
                <w:rFonts w:ascii="Calibri" w:eastAsia="Calibri" w:hAnsi="Calibri" w:cs="Calibri"/>
                <w:i/>
                <w:w w:val="105"/>
                <w:sz w:val="12"/>
                <w:szCs w:val="12"/>
              </w:rPr>
              <w:t>the</w:t>
            </w:r>
            <w:r>
              <w:rPr>
                <w:rFonts w:ascii="Calibri" w:eastAsia="Calibri" w:hAnsi="Calibri" w:cs="Calibri"/>
                <w:i/>
                <w:spacing w:val="-10"/>
                <w:w w:val="105"/>
                <w:sz w:val="12"/>
                <w:szCs w:val="12"/>
              </w:rPr>
              <w:t xml:space="preserve"> </w:t>
            </w:r>
            <w:r>
              <w:rPr>
                <w:rFonts w:ascii="Calibri" w:eastAsia="Calibri" w:hAnsi="Calibri" w:cs="Calibri"/>
                <w:i/>
                <w:spacing w:val="-1"/>
                <w:w w:val="105"/>
                <w:sz w:val="12"/>
                <w:szCs w:val="12"/>
              </w:rPr>
              <w:t>catalyst</w:t>
            </w:r>
            <w:r>
              <w:rPr>
                <w:rFonts w:ascii="Calibri" w:eastAsia="Calibri" w:hAnsi="Calibri" w:cs="Calibri"/>
                <w:i/>
                <w:spacing w:val="-10"/>
                <w:w w:val="105"/>
                <w:sz w:val="12"/>
                <w:szCs w:val="12"/>
              </w:rPr>
              <w:t xml:space="preserve"> </w:t>
            </w:r>
            <w:r>
              <w:rPr>
                <w:rFonts w:ascii="Calibri" w:eastAsia="Calibri" w:hAnsi="Calibri" w:cs="Calibri"/>
                <w:i/>
                <w:spacing w:val="1"/>
                <w:w w:val="105"/>
                <w:sz w:val="12"/>
                <w:szCs w:val="12"/>
              </w:rPr>
              <w:t>of</w:t>
            </w:r>
            <w:r>
              <w:rPr>
                <w:rFonts w:ascii="Calibri" w:eastAsia="Calibri" w:hAnsi="Calibri" w:cs="Calibri"/>
                <w:i/>
                <w:spacing w:val="-6"/>
                <w:w w:val="105"/>
                <w:sz w:val="12"/>
                <w:szCs w:val="12"/>
              </w:rPr>
              <w:t xml:space="preserve"> </w:t>
            </w:r>
            <w:r>
              <w:rPr>
                <w:rFonts w:ascii="Calibri" w:eastAsia="Calibri" w:hAnsi="Calibri" w:cs="Calibri"/>
                <w:i/>
                <w:w w:val="105"/>
                <w:sz w:val="12"/>
                <w:szCs w:val="12"/>
              </w:rPr>
              <w:t>the</w:t>
            </w:r>
            <w:r>
              <w:rPr>
                <w:rFonts w:ascii="Times New Roman" w:eastAsia="Times New Roman" w:hAnsi="Times New Roman" w:cs="Times New Roman"/>
                <w:i/>
                <w:spacing w:val="21"/>
                <w:w w:val="103"/>
                <w:sz w:val="12"/>
                <w:szCs w:val="12"/>
              </w:rPr>
              <w:t xml:space="preserve"> </w:t>
            </w:r>
            <w:r>
              <w:rPr>
                <w:rFonts w:ascii="Calibri" w:eastAsia="Calibri" w:hAnsi="Calibri" w:cs="Calibri"/>
                <w:i/>
                <w:spacing w:val="-1"/>
                <w:w w:val="105"/>
                <w:sz w:val="12"/>
                <w:szCs w:val="12"/>
              </w:rPr>
              <w:t>implementation</w:t>
            </w:r>
            <w:r>
              <w:rPr>
                <w:rFonts w:ascii="Calibri" w:eastAsia="Calibri" w:hAnsi="Calibri" w:cs="Calibri"/>
                <w:i/>
                <w:spacing w:val="-8"/>
                <w:w w:val="105"/>
                <w:sz w:val="12"/>
                <w:szCs w:val="12"/>
              </w:rPr>
              <w:t xml:space="preserve"> </w:t>
            </w:r>
            <w:r>
              <w:rPr>
                <w:rFonts w:ascii="Calibri" w:eastAsia="Calibri" w:hAnsi="Calibri" w:cs="Calibri"/>
                <w:i/>
                <w:spacing w:val="1"/>
                <w:w w:val="105"/>
                <w:sz w:val="12"/>
                <w:szCs w:val="12"/>
              </w:rPr>
              <w:t>of</w:t>
            </w:r>
            <w:r>
              <w:rPr>
                <w:rFonts w:ascii="Calibri" w:eastAsia="Calibri" w:hAnsi="Calibri" w:cs="Calibri"/>
                <w:i/>
                <w:spacing w:val="-7"/>
                <w:w w:val="105"/>
                <w:sz w:val="12"/>
                <w:szCs w:val="12"/>
              </w:rPr>
              <w:t xml:space="preserve"> </w:t>
            </w:r>
            <w:r>
              <w:rPr>
                <w:rFonts w:ascii="Calibri" w:eastAsia="Calibri" w:hAnsi="Calibri" w:cs="Calibri"/>
                <w:i/>
                <w:w w:val="105"/>
                <w:sz w:val="12"/>
                <w:szCs w:val="12"/>
              </w:rPr>
              <w:t>the</w:t>
            </w:r>
            <w:r>
              <w:rPr>
                <w:rFonts w:ascii="Calibri" w:eastAsia="Calibri" w:hAnsi="Calibri" w:cs="Calibri"/>
                <w:i/>
                <w:spacing w:val="-10"/>
                <w:w w:val="105"/>
                <w:sz w:val="12"/>
                <w:szCs w:val="12"/>
              </w:rPr>
              <w:t xml:space="preserve"> </w:t>
            </w:r>
            <w:r>
              <w:rPr>
                <w:rFonts w:ascii="Calibri" w:eastAsia="Calibri" w:hAnsi="Calibri" w:cs="Calibri"/>
                <w:i/>
                <w:spacing w:val="-3"/>
                <w:w w:val="105"/>
                <w:sz w:val="12"/>
                <w:szCs w:val="12"/>
              </w:rPr>
              <w:t>climate</w:t>
            </w:r>
            <w:r>
              <w:rPr>
                <w:rFonts w:ascii="Calibri" w:eastAsia="Calibri" w:hAnsi="Calibri" w:cs="Calibri"/>
                <w:i/>
                <w:spacing w:val="-11"/>
                <w:w w:val="105"/>
                <w:sz w:val="12"/>
                <w:szCs w:val="12"/>
              </w:rPr>
              <w:t xml:space="preserve"> </w:t>
            </w:r>
            <w:r>
              <w:rPr>
                <w:rFonts w:ascii="Calibri" w:eastAsia="Calibri" w:hAnsi="Calibri" w:cs="Calibri"/>
                <w:i/>
                <w:w w:val="105"/>
                <w:sz w:val="12"/>
                <w:szCs w:val="12"/>
              </w:rPr>
              <w:t>strategy</w:t>
            </w:r>
            <w:r>
              <w:rPr>
                <w:rFonts w:ascii="Calibri" w:eastAsia="Calibri" w:hAnsi="Calibri" w:cs="Calibri"/>
                <w:i/>
                <w:spacing w:val="-7"/>
                <w:w w:val="105"/>
                <w:sz w:val="12"/>
                <w:szCs w:val="12"/>
              </w:rPr>
              <w:t xml:space="preserve"> </w:t>
            </w:r>
            <w:r>
              <w:rPr>
                <w:rFonts w:ascii="Calibri" w:eastAsia="Calibri" w:hAnsi="Calibri" w:cs="Calibri"/>
                <w:i/>
                <w:w w:val="105"/>
                <w:sz w:val="12"/>
                <w:szCs w:val="12"/>
              </w:rPr>
              <w:t>–</w:t>
            </w:r>
            <w:r>
              <w:rPr>
                <w:rFonts w:ascii="Calibri" w:eastAsia="Calibri" w:hAnsi="Calibri" w:cs="Calibri"/>
                <w:i/>
                <w:spacing w:val="-13"/>
                <w:w w:val="105"/>
                <w:sz w:val="12"/>
                <w:szCs w:val="12"/>
              </w:rPr>
              <w:t xml:space="preserve"> </w:t>
            </w:r>
            <w:r>
              <w:rPr>
                <w:rFonts w:ascii="Calibri" w:eastAsia="Calibri" w:hAnsi="Calibri" w:cs="Calibri"/>
                <w:i/>
                <w:w w:val="105"/>
                <w:sz w:val="12"/>
                <w:szCs w:val="12"/>
              </w:rPr>
              <w:t>a</w:t>
            </w:r>
            <w:r>
              <w:rPr>
                <w:rFonts w:ascii="Calibri" w:eastAsia="Calibri" w:hAnsi="Calibri" w:cs="Calibri"/>
                <w:i/>
                <w:spacing w:val="25"/>
                <w:w w:val="103"/>
                <w:sz w:val="12"/>
                <w:szCs w:val="12"/>
              </w:rPr>
              <w:t xml:space="preserve"> </w:t>
            </w:r>
            <w:r>
              <w:rPr>
                <w:rFonts w:ascii="Calibri" w:eastAsia="Calibri" w:hAnsi="Calibri" w:cs="Calibri"/>
                <w:i/>
                <w:w w:val="105"/>
                <w:sz w:val="12"/>
                <w:szCs w:val="12"/>
              </w:rPr>
              <w:t>upgrading</w:t>
            </w:r>
            <w:r>
              <w:rPr>
                <w:rFonts w:ascii="Calibri" w:eastAsia="Calibri" w:hAnsi="Calibri" w:cs="Calibri"/>
                <w:i/>
                <w:spacing w:val="-11"/>
                <w:w w:val="105"/>
                <w:sz w:val="12"/>
                <w:szCs w:val="12"/>
              </w:rPr>
              <w:t xml:space="preserve"> </w:t>
            </w:r>
            <w:r>
              <w:rPr>
                <w:rFonts w:ascii="Calibri" w:eastAsia="Calibri" w:hAnsi="Calibri" w:cs="Calibri"/>
                <w:i/>
                <w:spacing w:val="1"/>
                <w:w w:val="105"/>
                <w:sz w:val="12"/>
                <w:szCs w:val="12"/>
              </w:rPr>
              <w:t>and</w:t>
            </w:r>
            <w:r>
              <w:rPr>
                <w:rFonts w:ascii="Calibri" w:eastAsia="Calibri" w:hAnsi="Calibri" w:cs="Calibri"/>
                <w:i/>
                <w:spacing w:val="-10"/>
                <w:w w:val="105"/>
                <w:sz w:val="12"/>
                <w:szCs w:val="12"/>
              </w:rPr>
              <w:t xml:space="preserve"> </w:t>
            </w:r>
            <w:r>
              <w:rPr>
                <w:rFonts w:ascii="Calibri" w:eastAsia="Calibri" w:hAnsi="Calibri" w:cs="Calibri"/>
                <w:i/>
                <w:spacing w:val="-1"/>
                <w:w w:val="105"/>
                <w:sz w:val="12"/>
                <w:szCs w:val="12"/>
              </w:rPr>
              <w:t>streamlining</w:t>
            </w:r>
            <w:r>
              <w:rPr>
                <w:rFonts w:ascii="Calibri" w:eastAsia="Calibri" w:hAnsi="Calibri" w:cs="Calibri"/>
                <w:i/>
                <w:spacing w:val="-11"/>
                <w:w w:val="105"/>
                <w:sz w:val="12"/>
                <w:szCs w:val="12"/>
              </w:rPr>
              <w:t xml:space="preserve"> </w:t>
            </w:r>
            <w:r>
              <w:rPr>
                <w:rFonts w:ascii="Calibri" w:eastAsia="Calibri" w:hAnsi="Calibri" w:cs="Calibri"/>
                <w:i/>
                <w:spacing w:val="1"/>
                <w:w w:val="105"/>
                <w:sz w:val="12"/>
                <w:szCs w:val="12"/>
              </w:rPr>
              <w:t>of</w:t>
            </w:r>
            <w:r>
              <w:rPr>
                <w:rFonts w:ascii="Calibri" w:eastAsia="Calibri" w:hAnsi="Calibri" w:cs="Calibri"/>
                <w:i/>
                <w:spacing w:val="-9"/>
                <w:w w:val="105"/>
                <w:sz w:val="12"/>
                <w:szCs w:val="12"/>
              </w:rPr>
              <w:t xml:space="preserve"> </w:t>
            </w:r>
            <w:r>
              <w:rPr>
                <w:rFonts w:ascii="Calibri" w:eastAsia="Calibri" w:hAnsi="Calibri" w:cs="Calibri"/>
                <w:i/>
                <w:w w:val="105"/>
                <w:sz w:val="12"/>
                <w:szCs w:val="12"/>
              </w:rPr>
              <w:t>these</w:t>
            </w:r>
            <w:r>
              <w:rPr>
                <w:rFonts w:ascii="Calibri" w:eastAsia="Calibri" w:hAnsi="Calibri" w:cs="Calibri"/>
                <w:i/>
                <w:spacing w:val="-13"/>
                <w:w w:val="105"/>
                <w:sz w:val="12"/>
                <w:szCs w:val="12"/>
              </w:rPr>
              <w:t xml:space="preserve"> </w:t>
            </w:r>
            <w:r>
              <w:rPr>
                <w:rFonts w:ascii="Calibri" w:eastAsia="Calibri" w:hAnsi="Calibri" w:cs="Calibri"/>
                <w:i/>
                <w:spacing w:val="-1"/>
                <w:w w:val="105"/>
                <w:sz w:val="12"/>
                <w:szCs w:val="12"/>
              </w:rPr>
              <w:t>instruments</w:t>
            </w:r>
            <w:r>
              <w:rPr>
                <w:rFonts w:ascii="Times New Roman" w:eastAsia="Times New Roman" w:hAnsi="Times New Roman" w:cs="Times New Roman"/>
                <w:i/>
                <w:spacing w:val="40"/>
                <w:w w:val="103"/>
                <w:sz w:val="12"/>
                <w:szCs w:val="12"/>
              </w:rPr>
              <w:t xml:space="preserve"> </w:t>
            </w:r>
            <w:r>
              <w:rPr>
                <w:rFonts w:ascii="Calibri" w:eastAsia="Calibri" w:hAnsi="Calibri" w:cs="Calibri"/>
                <w:i/>
                <w:w w:val="105"/>
                <w:sz w:val="12"/>
                <w:szCs w:val="12"/>
              </w:rPr>
              <w:t>may</w:t>
            </w:r>
            <w:r>
              <w:rPr>
                <w:rFonts w:ascii="Calibri" w:eastAsia="Calibri" w:hAnsi="Calibri" w:cs="Calibri"/>
                <w:i/>
                <w:spacing w:val="-8"/>
                <w:w w:val="105"/>
                <w:sz w:val="12"/>
                <w:szCs w:val="12"/>
              </w:rPr>
              <w:t xml:space="preserve"> </w:t>
            </w:r>
            <w:r>
              <w:rPr>
                <w:rFonts w:ascii="Calibri" w:eastAsia="Calibri" w:hAnsi="Calibri" w:cs="Calibri"/>
                <w:i/>
                <w:spacing w:val="1"/>
                <w:w w:val="105"/>
                <w:sz w:val="12"/>
                <w:szCs w:val="12"/>
              </w:rPr>
              <w:t>be</w:t>
            </w:r>
            <w:r>
              <w:rPr>
                <w:rFonts w:ascii="Calibri" w:eastAsia="Calibri" w:hAnsi="Calibri" w:cs="Calibri"/>
                <w:i/>
                <w:spacing w:val="-10"/>
                <w:w w:val="105"/>
                <w:sz w:val="12"/>
                <w:szCs w:val="12"/>
              </w:rPr>
              <w:t xml:space="preserve"> </w:t>
            </w:r>
            <w:r>
              <w:rPr>
                <w:rFonts w:ascii="Calibri" w:eastAsia="Calibri" w:hAnsi="Calibri" w:cs="Calibri"/>
                <w:i/>
                <w:spacing w:val="-1"/>
                <w:w w:val="105"/>
                <w:sz w:val="12"/>
                <w:szCs w:val="12"/>
              </w:rPr>
              <w:t>required</w:t>
            </w:r>
            <w:r>
              <w:rPr>
                <w:rFonts w:ascii="Calibri" w:eastAsia="Calibri" w:hAnsi="Calibri" w:cs="Calibri"/>
                <w:i/>
                <w:spacing w:val="-14"/>
                <w:w w:val="105"/>
                <w:sz w:val="12"/>
                <w:szCs w:val="12"/>
              </w:rPr>
              <w:t xml:space="preserve"> </w:t>
            </w:r>
            <w:r>
              <w:rPr>
                <w:rFonts w:ascii="Calibri" w:eastAsia="Calibri" w:hAnsi="Calibri" w:cs="Calibri"/>
                <w:w w:val="105"/>
                <w:sz w:val="12"/>
                <w:szCs w:val="12"/>
              </w:rPr>
              <w:t>”</w:t>
            </w:r>
            <w:r>
              <w:rPr>
                <w:rFonts w:ascii="Calibri" w:eastAsia="Calibri" w:hAnsi="Calibri" w:cs="Calibri"/>
                <w:spacing w:val="-11"/>
                <w:w w:val="105"/>
                <w:sz w:val="12"/>
                <w:szCs w:val="12"/>
              </w:rPr>
              <w:t xml:space="preserve"> </w:t>
            </w:r>
            <w:r>
              <w:rPr>
                <w:rFonts w:ascii="Calibri" w:eastAsia="Calibri" w:hAnsi="Calibri" w:cs="Calibri"/>
                <w:w w:val="105"/>
                <w:sz w:val="12"/>
                <w:szCs w:val="12"/>
              </w:rPr>
              <w:t>(draft</w:t>
            </w:r>
            <w:r>
              <w:rPr>
                <w:rFonts w:ascii="Calibri" w:eastAsia="Calibri" w:hAnsi="Calibri" w:cs="Calibri"/>
                <w:spacing w:val="-10"/>
                <w:w w:val="105"/>
                <w:sz w:val="12"/>
                <w:szCs w:val="12"/>
              </w:rPr>
              <w:t xml:space="preserve"> </w:t>
            </w:r>
            <w:r>
              <w:rPr>
                <w:rFonts w:ascii="Calibri" w:eastAsia="Calibri" w:hAnsi="Calibri" w:cs="Calibri"/>
                <w:spacing w:val="1"/>
                <w:w w:val="105"/>
                <w:sz w:val="12"/>
                <w:szCs w:val="12"/>
              </w:rPr>
              <w:t>low</w:t>
            </w:r>
            <w:r>
              <w:rPr>
                <w:rFonts w:ascii="Calibri" w:eastAsia="Calibri" w:hAnsi="Calibri" w:cs="Calibri"/>
                <w:spacing w:val="-8"/>
                <w:w w:val="105"/>
                <w:sz w:val="12"/>
                <w:szCs w:val="12"/>
              </w:rPr>
              <w:t xml:space="preserve"> </w:t>
            </w:r>
            <w:r>
              <w:rPr>
                <w:rFonts w:ascii="Calibri" w:eastAsia="Calibri" w:hAnsi="Calibri" w:cs="Calibri"/>
                <w:spacing w:val="-3"/>
                <w:w w:val="105"/>
                <w:sz w:val="12"/>
                <w:szCs w:val="12"/>
              </w:rPr>
              <w:t>car</w:t>
            </w:r>
            <w:r>
              <w:rPr>
                <w:rFonts w:ascii="Calibri" w:eastAsia="Calibri" w:hAnsi="Calibri" w:cs="Calibri"/>
                <w:spacing w:val="-2"/>
                <w:w w:val="105"/>
                <w:sz w:val="12"/>
                <w:szCs w:val="12"/>
              </w:rPr>
              <w:t>b</w:t>
            </w:r>
            <w:r>
              <w:rPr>
                <w:rFonts w:ascii="Calibri" w:eastAsia="Calibri" w:hAnsi="Calibri" w:cs="Calibri"/>
                <w:spacing w:val="-3"/>
                <w:w w:val="105"/>
                <w:sz w:val="12"/>
                <w:szCs w:val="12"/>
              </w:rPr>
              <w:t>on</w:t>
            </w:r>
            <w:r>
              <w:rPr>
                <w:rFonts w:ascii="Calibri" w:eastAsia="Calibri" w:hAnsi="Calibri" w:cs="Calibri"/>
                <w:spacing w:val="-9"/>
                <w:w w:val="105"/>
                <w:sz w:val="12"/>
                <w:szCs w:val="12"/>
              </w:rPr>
              <w:t xml:space="preserve"> </w:t>
            </w:r>
            <w:r>
              <w:rPr>
                <w:rFonts w:ascii="Calibri" w:eastAsia="Calibri" w:hAnsi="Calibri" w:cs="Calibri"/>
                <w:spacing w:val="1"/>
                <w:w w:val="105"/>
                <w:sz w:val="12"/>
                <w:szCs w:val="12"/>
              </w:rPr>
              <w:t>development</w:t>
            </w:r>
            <w:r>
              <w:rPr>
                <w:rFonts w:ascii="Calibri" w:eastAsia="Calibri" w:hAnsi="Calibri" w:cs="Calibri"/>
                <w:spacing w:val="32"/>
                <w:w w:val="103"/>
                <w:sz w:val="12"/>
                <w:szCs w:val="12"/>
              </w:rPr>
              <w:t xml:space="preserve"> </w:t>
            </w:r>
            <w:r>
              <w:rPr>
                <w:rFonts w:ascii="Calibri" w:eastAsia="Calibri" w:hAnsi="Calibri" w:cs="Calibri"/>
                <w:spacing w:val="-1"/>
                <w:w w:val="105"/>
                <w:sz w:val="12"/>
                <w:szCs w:val="12"/>
              </w:rPr>
              <w:t>Strategy,</w:t>
            </w:r>
            <w:r>
              <w:rPr>
                <w:rFonts w:ascii="Calibri" w:eastAsia="Calibri" w:hAnsi="Calibri" w:cs="Calibri"/>
                <w:spacing w:val="-12"/>
                <w:w w:val="105"/>
                <w:sz w:val="12"/>
                <w:szCs w:val="12"/>
              </w:rPr>
              <w:t xml:space="preserve"> </w:t>
            </w:r>
            <w:r>
              <w:rPr>
                <w:rFonts w:ascii="Calibri" w:eastAsia="Calibri" w:hAnsi="Calibri" w:cs="Calibri"/>
                <w:spacing w:val="-3"/>
                <w:w w:val="105"/>
                <w:sz w:val="12"/>
                <w:szCs w:val="12"/>
              </w:rPr>
              <w:t>p</w:t>
            </w:r>
            <w:r>
              <w:rPr>
                <w:rFonts w:ascii="Calibri" w:eastAsia="Calibri" w:hAnsi="Calibri" w:cs="Calibri"/>
                <w:spacing w:val="-2"/>
                <w:w w:val="105"/>
                <w:sz w:val="12"/>
                <w:szCs w:val="12"/>
              </w:rPr>
              <w:t>.</w:t>
            </w:r>
            <w:r>
              <w:rPr>
                <w:rFonts w:ascii="Calibri" w:eastAsia="Calibri" w:hAnsi="Calibri" w:cs="Calibri"/>
                <w:spacing w:val="-3"/>
                <w:w w:val="105"/>
                <w:sz w:val="12"/>
                <w:szCs w:val="12"/>
              </w:rPr>
              <w:t>35)</w:t>
            </w:r>
            <w:r>
              <w:rPr>
                <w:rFonts w:ascii="Calibri" w:eastAsia="Calibri" w:hAnsi="Calibri" w:cs="Calibri"/>
                <w:spacing w:val="-2"/>
                <w:w w:val="105"/>
                <w:sz w:val="12"/>
                <w:szCs w:val="12"/>
              </w:rPr>
              <w:t>.</w:t>
            </w:r>
          </w:p>
          <w:p w14:paraId="58712B56" w14:textId="77777777" w:rsidR="00D17C03" w:rsidRDefault="00D17C03">
            <w:pPr>
              <w:pStyle w:val="TableParagraph"/>
              <w:spacing w:before="5"/>
              <w:rPr>
                <w:rFonts w:ascii="Times New Roman" w:eastAsia="Times New Roman" w:hAnsi="Times New Roman" w:cs="Times New Roman"/>
                <w:sz w:val="14"/>
                <w:szCs w:val="14"/>
              </w:rPr>
            </w:pPr>
          </w:p>
          <w:p w14:paraId="08986BF8" w14:textId="77777777" w:rsidR="00D17C03" w:rsidRDefault="00D17C03">
            <w:pPr>
              <w:pStyle w:val="TableParagraph"/>
              <w:ind w:right="5"/>
              <w:jc w:val="center"/>
              <w:rPr>
                <w:rFonts w:ascii="Calibri" w:eastAsia="Calibri" w:hAnsi="Calibri" w:cs="Calibri"/>
                <w:sz w:val="12"/>
                <w:szCs w:val="12"/>
              </w:rPr>
            </w:pPr>
            <w:r>
              <w:rPr>
                <w:rFonts w:ascii="Calibri"/>
                <w:w w:val="105"/>
                <w:sz w:val="12"/>
              </w:rPr>
              <w:t>AFD</w:t>
            </w:r>
            <w:r>
              <w:rPr>
                <w:rFonts w:ascii="Calibri"/>
                <w:spacing w:val="-11"/>
                <w:w w:val="105"/>
                <w:sz w:val="12"/>
              </w:rPr>
              <w:t xml:space="preserve"> </w:t>
            </w:r>
            <w:r>
              <w:rPr>
                <w:rFonts w:ascii="Calibri"/>
                <w:spacing w:val="-3"/>
                <w:w w:val="105"/>
                <w:sz w:val="12"/>
              </w:rPr>
              <w:t>TA</w:t>
            </w:r>
            <w:r>
              <w:rPr>
                <w:rFonts w:ascii="Calibri"/>
                <w:spacing w:val="-6"/>
                <w:w w:val="105"/>
                <w:sz w:val="12"/>
              </w:rPr>
              <w:t xml:space="preserve"> </w:t>
            </w:r>
            <w:r>
              <w:rPr>
                <w:rFonts w:ascii="Calibri"/>
                <w:w w:val="105"/>
                <w:sz w:val="12"/>
              </w:rPr>
              <w:t>activity</w:t>
            </w:r>
            <w:r>
              <w:rPr>
                <w:rFonts w:ascii="Calibri"/>
                <w:spacing w:val="-6"/>
                <w:w w:val="105"/>
                <w:sz w:val="12"/>
              </w:rPr>
              <w:t xml:space="preserve"> </w:t>
            </w:r>
            <w:r>
              <w:rPr>
                <w:rFonts w:ascii="Calibri"/>
                <w:w w:val="105"/>
                <w:sz w:val="12"/>
              </w:rPr>
              <w:t>:</w:t>
            </w:r>
            <w:r>
              <w:rPr>
                <w:rFonts w:ascii="Calibri"/>
                <w:spacing w:val="-9"/>
                <w:w w:val="105"/>
                <w:sz w:val="12"/>
              </w:rPr>
              <w:t xml:space="preserve"> </w:t>
            </w:r>
            <w:r>
              <w:rPr>
                <w:rFonts w:ascii="Calibri"/>
                <w:spacing w:val="1"/>
                <w:w w:val="105"/>
                <w:sz w:val="12"/>
              </w:rPr>
              <w:t>feasibility</w:t>
            </w:r>
            <w:r>
              <w:rPr>
                <w:rFonts w:ascii="Calibri"/>
                <w:spacing w:val="-7"/>
                <w:w w:val="105"/>
                <w:sz w:val="12"/>
              </w:rPr>
              <w:t xml:space="preserve"> </w:t>
            </w:r>
            <w:r>
              <w:rPr>
                <w:rFonts w:ascii="Calibri"/>
                <w:w w:val="105"/>
                <w:sz w:val="12"/>
              </w:rPr>
              <w:t>study</w:t>
            </w:r>
            <w:r>
              <w:rPr>
                <w:rFonts w:ascii="Calibri"/>
                <w:spacing w:val="-6"/>
                <w:w w:val="105"/>
                <w:sz w:val="12"/>
              </w:rPr>
              <w:t xml:space="preserve"> </w:t>
            </w:r>
            <w:r>
              <w:rPr>
                <w:rFonts w:ascii="Calibri"/>
                <w:spacing w:val="-1"/>
                <w:w w:val="105"/>
                <w:sz w:val="12"/>
              </w:rPr>
              <w:t>(part</w:t>
            </w:r>
            <w:r>
              <w:rPr>
                <w:rFonts w:ascii="Calibri"/>
                <w:spacing w:val="-9"/>
                <w:w w:val="105"/>
                <w:sz w:val="12"/>
              </w:rPr>
              <w:t xml:space="preserve"> </w:t>
            </w:r>
            <w:r>
              <w:rPr>
                <w:rFonts w:ascii="Calibri"/>
                <w:spacing w:val="-4"/>
                <w:w w:val="105"/>
                <w:sz w:val="12"/>
              </w:rPr>
              <w:t>2)</w:t>
            </w:r>
          </w:p>
        </w:tc>
        <w:tc>
          <w:tcPr>
            <w:tcW w:w="1005" w:type="dxa"/>
            <w:tcBorders>
              <w:top w:val="single" w:sz="8" w:space="0" w:color="000000"/>
              <w:left w:val="single" w:sz="8" w:space="0" w:color="000000"/>
              <w:bottom w:val="single" w:sz="8" w:space="0" w:color="000000"/>
              <w:right w:val="single" w:sz="8" w:space="0" w:color="000000"/>
            </w:tcBorders>
          </w:tcPr>
          <w:p w14:paraId="5A72C7E2" w14:textId="77777777" w:rsidR="00D17C03" w:rsidRDefault="00D17C03">
            <w:pPr>
              <w:pStyle w:val="TableParagraph"/>
              <w:rPr>
                <w:rFonts w:ascii="Times New Roman" w:eastAsia="Times New Roman" w:hAnsi="Times New Roman" w:cs="Times New Roman"/>
                <w:sz w:val="12"/>
                <w:szCs w:val="12"/>
              </w:rPr>
            </w:pPr>
          </w:p>
          <w:p w14:paraId="006B0B30" w14:textId="77777777" w:rsidR="00D17C03" w:rsidRDefault="00D17C03">
            <w:pPr>
              <w:pStyle w:val="TableParagraph"/>
              <w:rPr>
                <w:rFonts w:ascii="Times New Roman" w:eastAsia="Times New Roman" w:hAnsi="Times New Roman" w:cs="Times New Roman"/>
                <w:sz w:val="12"/>
                <w:szCs w:val="12"/>
              </w:rPr>
            </w:pPr>
          </w:p>
          <w:p w14:paraId="2598DB00" w14:textId="77777777" w:rsidR="00D17C03" w:rsidRDefault="00D17C03">
            <w:pPr>
              <w:pStyle w:val="TableParagraph"/>
              <w:rPr>
                <w:rFonts w:ascii="Times New Roman" w:eastAsia="Times New Roman" w:hAnsi="Times New Roman" w:cs="Times New Roman"/>
                <w:sz w:val="12"/>
                <w:szCs w:val="12"/>
              </w:rPr>
            </w:pPr>
          </w:p>
          <w:p w14:paraId="74164911" w14:textId="77777777" w:rsidR="00D17C03" w:rsidRDefault="00D17C03">
            <w:pPr>
              <w:pStyle w:val="TableParagraph"/>
              <w:rPr>
                <w:rFonts w:ascii="Times New Roman" w:eastAsia="Times New Roman" w:hAnsi="Times New Roman" w:cs="Times New Roman"/>
                <w:sz w:val="12"/>
                <w:szCs w:val="12"/>
              </w:rPr>
            </w:pPr>
          </w:p>
          <w:p w14:paraId="15FE141E" w14:textId="77777777" w:rsidR="00D17C03" w:rsidRDefault="00D17C03">
            <w:pPr>
              <w:pStyle w:val="TableParagraph"/>
              <w:spacing w:before="105" w:line="271" w:lineRule="auto"/>
              <w:ind w:left="40" w:right="47"/>
              <w:jc w:val="center"/>
              <w:rPr>
                <w:rFonts w:ascii="Calibri" w:eastAsia="Calibri" w:hAnsi="Calibri" w:cs="Calibri"/>
                <w:sz w:val="12"/>
                <w:szCs w:val="12"/>
              </w:rPr>
            </w:pPr>
            <w:r>
              <w:rPr>
                <w:rFonts w:ascii="Calibri"/>
                <w:i/>
                <w:spacing w:val="-1"/>
                <w:w w:val="105"/>
                <w:sz w:val="12"/>
              </w:rPr>
              <w:t>The</w:t>
            </w:r>
            <w:r>
              <w:rPr>
                <w:rFonts w:ascii="Calibri"/>
                <w:i/>
                <w:spacing w:val="-12"/>
                <w:w w:val="105"/>
                <w:sz w:val="12"/>
              </w:rPr>
              <w:t xml:space="preserve"> </w:t>
            </w:r>
            <w:r>
              <w:rPr>
                <w:rFonts w:ascii="Calibri"/>
                <w:i/>
                <w:spacing w:val="-1"/>
                <w:w w:val="105"/>
                <w:sz w:val="12"/>
              </w:rPr>
              <w:t>first</w:t>
            </w:r>
            <w:r>
              <w:rPr>
                <w:rFonts w:ascii="Calibri"/>
                <w:i/>
                <w:spacing w:val="-10"/>
                <w:w w:val="105"/>
                <w:sz w:val="12"/>
              </w:rPr>
              <w:t xml:space="preserve"> </w:t>
            </w:r>
            <w:r>
              <w:rPr>
                <w:rFonts w:ascii="Calibri"/>
                <w:i/>
                <w:spacing w:val="1"/>
                <w:w w:val="105"/>
                <w:sz w:val="12"/>
              </w:rPr>
              <w:t>draft</w:t>
            </w:r>
            <w:r>
              <w:rPr>
                <w:rFonts w:ascii="Times New Roman"/>
                <w:i/>
                <w:spacing w:val="25"/>
                <w:w w:val="103"/>
                <w:sz w:val="12"/>
              </w:rPr>
              <w:t xml:space="preserve"> </w:t>
            </w:r>
            <w:r>
              <w:rPr>
                <w:rFonts w:ascii="Calibri"/>
                <w:i/>
                <w:spacing w:val="1"/>
                <w:w w:val="105"/>
                <w:sz w:val="12"/>
              </w:rPr>
              <w:t>of</w:t>
            </w:r>
            <w:r>
              <w:rPr>
                <w:rFonts w:ascii="Calibri"/>
                <w:i/>
                <w:spacing w:val="-6"/>
                <w:w w:val="105"/>
                <w:sz w:val="12"/>
              </w:rPr>
              <w:t xml:space="preserve"> </w:t>
            </w:r>
            <w:r>
              <w:rPr>
                <w:rFonts w:ascii="Calibri"/>
                <w:i/>
                <w:w w:val="105"/>
                <w:sz w:val="12"/>
              </w:rPr>
              <w:t>the</w:t>
            </w:r>
            <w:r>
              <w:rPr>
                <w:rFonts w:ascii="Times New Roman"/>
                <w:i/>
                <w:spacing w:val="21"/>
                <w:w w:val="103"/>
                <w:sz w:val="12"/>
              </w:rPr>
              <w:t xml:space="preserve"> </w:t>
            </w:r>
            <w:r>
              <w:rPr>
                <w:rFonts w:ascii="Calibri"/>
                <w:i/>
                <w:spacing w:val="-1"/>
                <w:w w:val="105"/>
                <w:sz w:val="12"/>
              </w:rPr>
              <w:t>feasibility</w:t>
            </w:r>
            <w:r>
              <w:rPr>
                <w:rFonts w:ascii="Times New Roman"/>
                <w:i/>
                <w:spacing w:val="22"/>
                <w:w w:val="103"/>
                <w:sz w:val="12"/>
              </w:rPr>
              <w:t xml:space="preserve"> </w:t>
            </w:r>
            <w:r>
              <w:rPr>
                <w:rFonts w:ascii="Calibri"/>
                <w:i/>
                <w:w w:val="105"/>
                <w:sz w:val="12"/>
              </w:rPr>
              <w:t>study</w:t>
            </w:r>
            <w:r>
              <w:rPr>
                <w:rFonts w:ascii="Calibri"/>
                <w:i/>
                <w:spacing w:val="-7"/>
                <w:w w:val="105"/>
                <w:sz w:val="12"/>
              </w:rPr>
              <w:t xml:space="preserve"> </w:t>
            </w:r>
            <w:r>
              <w:rPr>
                <w:rFonts w:ascii="Calibri"/>
                <w:i/>
                <w:spacing w:val="-2"/>
                <w:w w:val="105"/>
                <w:sz w:val="12"/>
              </w:rPr>
              <w:t>i</w:t>
            </w:r>
            <w:r>
              <w:rPr>
                <w:rFonts w:ascii="Calibri"/>
                <w:i/>
                <w:spacing w:val="-3"/>
                <w:w w:val="105"/>
                <w:sz w:val="12"/>
              </w:rPr>
              <w:t>s</w:t>
            </w:r>
            <w:r>
              <w:rPr>
                <w:rFonts w:ascii="Times New Roman"/>
                <w:i/>
                <w:spacing w:val="24"/>
                <w:w w:val="103"/>
                <w:sz w:val="12"/>
              </w:rPr>
              <w:t xml:space="preserve"> </w:t>
            </w:r>
            <w:r>
              <w:rPr>
                <w:rFonts w:ascii="Calibri"/>
                <w:i/>
                <w:spacing w:val="-1"/>
                <w:w w:val="105"/>
                <w:sz w:val="12"/>
              </w:rPr>
              <w:t>achieved</w:t>
            </w:r>
          </w:p>
        </w:tc>
        <w:tc>
          <w:tcPr>
            <w:tcW w:w="2226" w:type="dxa"/>
            <w:tcBorders>
              <w:top w:val="single" w:sz="8" w:space="0" w:color="000000"/>
              <w:left w:val="single" w:sz="8" w:space="0" w:color="000000"/>
              <w:bottom w:val="single" w:sz="8" w:space="0" w:color="000000"/>
              <w:right w:val="single" w:sz="8" w:space="0" w:color="000000"/>
            </w:tcBorders>
          </w:tcPr>
          <w:p w14:paraId="4F56733A" w14:textId="77777777" w:rsidR="00D17C03" w:rsidRDefault="00D17C03">
            <w:pPr>
              <w:pStyle w:val="TableParagraph"/>
              <w:rPr>
                <w:rFonts w:ascii="Times New Roman" w:eastAsia="Times New Roman" w:hAnsi="Times New Roman" w:cs="Times New Roman"/>
                <w:sz w:val="12"/>
                <w:szCs w:val="12"/>
              </w:rPr>
            </w:pPr>
          </w:p>
          <w:p w14:paraId="428F57FB" w14:textId="77777777" w:rsidR="00D17C03" w:rsidRDefault="00D17C03">
            <w:pPr>
              <w:pStyle w:val="TableParagraph"/>
              <w:rPr>
                <w:rFonts w:ascii="Times New Roman" w:eastAsia="Times New Roman" w:hAnsi="Times New Roman" w:cs="Times New Roman"/>
                <w:sz w:val="12"/>
                <w:szCs w:val="12"/>
              </w:rPr>
            </w:pPr>
          </w:p>
          <w:p w14:paraId="102EFED8" w14:textId="77777777" w:rsidR="00D17C03" w:rsidRDefault="00D17C03">
            <w:pPr>
              <w:pStyle w:val="TableParagraph"/>
              <w:rPr>
                <w:rFonts w:ascii="Times New Roman" w:eastAsia="Times New Roman" w:hAnsi="Times New Roman" w:cs="Times New Roman"/>
                <w:sz w:val="12"/>
                <w:szCs w:val="12"/>
              </w:rPr>
            </w:pPr>
          </w:p>
          <w:p w14:paraId="75F362F5" w14:textId="77777777" w:rsidR="00D17C03" w:rsidRDefault="00D17C03">
            <w:pPr>
              <w:pStyle w:val="TableParagraph"/>
              <w:rPr>
                <w:rFonts w:ascii="Times New Roman" w:eastAsia="Times New Roman" w:hAnsi="Times New Roman" w:cs="Times New Roman"/>
                <w:sz w:val="12"/>
                <w:szCs w:val="12"/>
              </w:rPr>
            </w:pPr>
          </w:p>
          <w:p w14:paraId="15283D94" w14:textId="77777777" w:rsidR="00D17C03" w:rsidRDefault="00D17C03">
            <w:pPr>
              <w:pStyle w:val="TableParagraph"/>
              <w:spacing w:before="105" w:line="271" w:lineRule="auto"/>
              <w:ind w:left="23" w:right="18"/>
              <w:jc w:val="center"/>
              <w:rPr>
                <w:rFonts w:ascii="Calibri" w:eastAsia="Calibri" w:hAnsi="Calibri" w:cs="Calibri"/>
                <w:sz w:val="12"/>
                <w:szCs w:val="12"/>
              </w:rPr>
            </w:pPr>
            <w:r>
              <w:rPr>
                <w:rFonts w:ascii="Calibri"/>
                <w:spacing w:val="-1"/>
                <w:w w:val="105"/>
                <w:sz w:val="12"/>
              </w:rPr>
              <w:t>The</w:t>
            </w:r>
            <w:r>
              <w:rPr>
                <w:rFonts w:ascii="Calibri"/>
                <w:spacing w:val="-7"/>
                <w:w w:val="105"/>
                <w:sz w:val="12"/>
              </w:rPr>
              <w:t xml:space="preserve"> </w:t>
            </w:r>
            <w:r>
              <w:rPr>
                <w:rFonts w:ascii="Calibri"/>
                <w:spacing w:val="1"/>
                <w:w w:val="105"/>
                <w:sz w:val="12"/>
              </w:rPr>
              <w:t>feasibility</w:t>
            </w:r>
            <w:r>
              <w:rPr>
                <w:rFonts w:ascii="Calibri"/>
                <w:spacing w:val="-8"/>
                <w:w w:val="105"/>
                <w:sz w:val="12"/>
              </w:rPr>
              <w:t xml:space="preserve"> </w:t>
            </w:r>
            <w:r>
              <w:rPr>
                <w:rFonts w:ascii="Calibri"/>
                <w:w w:val="105"/>
                <w:sz w:val="12"/>
              </w:rPr>
              <w:t>study</w:t>
            </w:r>
            <w:r>
              <w:rPr>
                <w:rFonts w:ascii="Calibri"/>
                <w:spacing w:val="-9"/>
                <w:w w:val="105"/>
                <w:sz w:val="12"/>
              </w:rPr>
              <w:t xml:space="preserve"> </w:t>
            </w:r>
            <w:r>
              <w:rPr>
                <w:rFonts w:ascii="Calibri"/>
                <w:spacing w:val="2"/>
                <w:w w:val="105"/>
                <w:sz w:val="12"/>
              </w:rPr>
              <w:t>is</w:t>
            </w:r>
            <w:r>
              <w:rPr>
                <w:rFonts w:ascii="Calibri"/>
                <w:spacing w:val="-9"/>
                <w:w w:val="105"/>
                <w:sz w:val="12"/>
              </w:rPr>
              <w:t xml:space="preserve"> </w:t>
            </w:r>
            <w:r>
              <w:rPr>
                <w:rFonts w:ascii="Calibri"/>
                <w:spacing w:val="1"/>
                <w:w w:val="105"/>
                <w:sz w:val="12"/>
              </w:rPr>
              <w:t>presented</w:t>
            </w:r>
            <w:r>
              <w:rPr>
                <w:rFonts w:ascii="Times New Roman"/>
                <w:spacing w:val="30"/>
                <w:w w:val="104"/>
                <w:sz w:val="12"/>
              </w:rPr>
              <w:t xml:space="preserve"> </w:t>
            </w:r>
            <w:r>
              <w:rPr>
                <w:rFonts w:ascii="Calibri"/>
                <w:w w:val="105"/>
                <w:sz w:val="12"/>
              </w:rPr>
              <w:t>to</w:t>
            </w:r>
            <w:r>
              <w:rPr>
                <w:rFonts w:ascii="Calibri"/>
                <w:spacing w:val="-12"/>
                <w:w w:val="105"/>
                <w:sz w:val="12"/>
              </w:rPr>
              <w:t xml:space="preserve"> </w:t>
            </w:r>
            <w:r>
              <w:rPr>
                <w:rFonts w:ascii="Calibri"/>
                <w:w w:val="105"/>
                <w:sz w:val="12"/>
              </w:rPr>
              <w:t>the</w:t>
            </w:r>
            <w:r>
              <w:rPr>
                <w:rFonts w:ascii="Calibri"/>
                <w:spacing w:val="-8"/>
                <w:w w:val="105"/>
                <w:sz w:val="12"/>
              </w:rPr>
              <w:t xml:space="preserve"> </w:t>
            </w:r>
            <w:r>
              <w:rPr>
                <w:rFonts w:ascii="Calibri"/>
                <w:spacing w:val="1"/>
                <w:w w:val="105"/>
                <w:sz w:val="12"/>
              </w:rPr>
              <w:t>steering</w:t>
            </w:r>
            <w:r>
              <w:rPr>
                <w:rFonts w:ascii="Calibri"/>
                <w:spacing w:val="-12"/>
                <w:w w:val="105"/>
                <w:sz w:val="12"/>
              </w:rPr>
              <w:t xml:space="preserve"> </w:t>
            </w:r>
            <w:r>
              <w:rPr>
                <w:rFonts w:ascii="Calibri"/>
                <w:w w:val="105"/>
                <w:sz w:val="12"/>
              </w:rPr>
              <w:t>committee</w:t>
            </w:r>
            <w:r>
              <w:rPr>
                <w:rFonts w:ascii="Times New Roman"/>
                <w:spacing w:val="25"/>
                <w:w w:val="103"/>
                <w:sz w:val="12"/>
              </w:rPr>
              <w:t xml:space="preserve"> </w:t>
            </w:r>
            <w:r>
              <w:rPr>
                <w:rFonts w:ascii="Calibri"/>
                <w:w w:val="105"/>
                <w:sz w:val="12"/>
              </w:rPr>
              <w:t>members</w:t>
            </w:r>
            <w:r>
              <w:rPr>
                <w:rFonts w:ascii="Calibri"/>
                <w:spacing w:val="-10"/>
                <w:w w:val="105"/>
                <w:sz w:val="12"/>
              </w:rPr>
              <w:t xml:space="preserve"> </w:t>
            </w:r>
            <w:r>
              <w:rPr>
                <w:rFonts w:ascii="Calibri"/>
                <w:spacing w:val="-1"/>
                <w:w w:val="105"/>
                <w:sz w:val="12"/>
              </w:rPr>
              <w:t>and</w:t>
            </w:r>
            <w:r>
              <w:rPr>
                <w:rFonts w:ascii="Calibri"/>
                <w:spacing w:val="-9"/>
                <w:w w:val="105"/>
                <w:sz w:val="12"/>
              </w:rPr>
              <w:t xml:space="preserve"> </w:t>
            </w:r>
            <w:r>
              <w:rPr>
                <w:rFonts w:ascii="Calibri"/>
                <w:w w:val="105"/>
                <w:sz w:val="12"/>
              </w:rPr>
              <w:t>a</w:t>
            </w:r>
            <w:r>
              <w:rPr>
                <w:rFonts w:ascii="Calibri"/>
                <w:spacing w:val="-10"/>
                <w:w w:val="105"/>
                <w:sz w:val="12"/>
              </w:rPr>
              <w:t xml:space="preserve"> </w:t>
            </w:r>
            <w:r>
              <w:rPr>
                <w:rFonts w:ascii="Calibri"/>
                <w:spacing w:val="1"/>
                <w:w w:val="105"/>
                <w:sz w:val="12"/>
              </w:rPr>
              <w:t>first</w:t>
            </w:r>
            <w:r>
              <w:rPr>
                <w:rFonts w:ascii="Calibri"/>
                <w:spacing w:val="-10"/>
                <w:w w:val="105"/>
                <w:sz w:val="12"/>
              </w:rPr>
              <w:t xml:space="preserve"> </w:t>
            </w:r>
            <w:r>
              <w:rPr>
                <w:rFonts w:ascii="Calibri"/>
                <w:spacing w:val="1"/>
                <w:w w:val="105"/>
                <w:sz w:val="12"/>
              </w:rPr>
              <w:t>meeting</w:t>
            </w:r>
            <w:r>
              <w:rPr>
                <w:rFonts w:ascii="Calibri"/>
                <w:spacing w:val="-10"/>
                <w:w w:val="105"/>
                <w:sz w:val="12"/>
              </w:rPr>
              <w:t xml:space="preserve"> </w:t>
            </w:r>
            <w:r>
              <w:rPr>
                <w:rFonts w:ascii="Calibri"/>
                <w:w w:val="105"/>
                <w:sz w:val="12"/>
              </w:rPr>
              <w:t>to</w:t>
            </w:r>
            <w:r>
              <w:rPr>
                <w:rFonts w:ascii="Times New Roman"/>
                <w:spacing w:val="24"/>
                <w:w w:val="103"/>
                <w:sz w:val="12"/>
              </w:rPr>
              <w:t xml:space="preserve"> </w:t>
            </w:r>
            <w:r>
              <w:rPr>
                <w:rFonts w:ascii="Calibri"/>
                <w:spacing w:val="-1"/>
                <w:w w:val="105"/>
                <w:sz w:val="12"/>
              </w:rPr>
              <w:t>launch</w:t>
            </w:r>
            <w:r>
              <w:rPr>
                <w:rFonts w:ascii="Calibri"/>
                <w:spacing w:val="-9"/>
                <w:w w:val="105"/>
                <w:sz w:val="12"/>
              </w:rPr>
              <w:t xml:space="preserve"> </w:t>
            </w:r>
            <w:r>
              <w:rPr>
                <w:rFonts w:ascii="Calibri"/>
                <w:w w:val="105"/>
                <w:sz w:val="12"/>
              </w:rPr>
              <w:t>the</w:t>
            </w:r>
            <w:r>
              <w:rPr>
                <w:rFonts w:ascii="Calibri"/>
                <w:spacing w:val="-6"/>
                <w:w w:val="105"/>
                <w:sz w:val="12"/>
              </w:rPr>
              <w:t xml:space="preserve"> </w:t>
            </w:r>
            <w:r>
              <w:rPr>
                <w:rFonts w:ascii="Calibri"/>
                <w:w w:val="105"/>
                <w:sz w:val="12"/>
              </w:rPr>
              <w:t>dialogue</w:t>
            </w:r>
            <w:r>
              <w:rPr>
                <w:rFonts w:ascii="Calibri"/>
                <w:spacing w:val="-6"/>
                <w:w w:val="105"/>
                <w:sz w:val="12"/>
              </w:rPr>
              <w:t xml:space="preserve"> </w:t>
            </w:r>
            <w:r>
              <w:rPr>
                <w:rFonts w:ascii="Calibri"/>
                <w:spacing w:val="1"/>
                <w:w w:val="105"/>
                <w:sz w:val="12"/>
              </w:rPr>
              <w:t>with</w:t>
            </w:r>
            <w:r>
              <w:rPr>
                <w:rFonts w:ascii="Calibri"/>
                <w:spacing w:val="-9"/>
                <w:w w:val="105"/>
                <w:sz w:val="12"/>
              </w:rPr>
              <w:t xml:space="preserve"> </w:t>
            </w:r>
            <w:r>
              <w:rPr>
                <w:rFonts w:ascii="Calibri"/>
                <w:spacing w:val="-1"/>
                <w:w w:val="105"/>
                <w:sz w:val="12"/>
              </w:rPr>
              <w:t>donors</w:t>
            </w:r>
            <w:r>
              <w:rPr>
                <w:rFonts w:ascii="Times New Roman"/>
                <w:spacing w:val="32"/>
                <w:w w:val="103"/>
                <w:sz w:val="12"/>
              </w:rPr>
              <w:t xml:space="preserve"> </w:t>
            </w:r>
            <w:r>
              <w:rPr>
                <w:rFonts w:ascii="Calibri"/>
                <w:spacing w:val="2"/>
                <w:w w:val="105"/>
                <w:sz w:val="12"/>
              </w:rPr>
              <w:t>is</w:t>
            </w:r>
            <w:r>
              <w:rPr>
                <w:rFonts w:ascii="Calibri"/>
                <w:spacing w:val="-8"/>
                <w:w w:val="105"/>
                <w:sz w:val="12"/>
              </w:rPr>
              <w:t xml:space="preserve"> </w:t>
            </w:r>
            <w:r>
              <w:rPr>
                <w:rFonts w:ascii="Calibri"/>
                <w:spacing w:val="1"/>
                <w:w w:val="105"/>
                <w:sz w:val="12"/>
              </w:rPr>
              <w:t>held.</w:t>
            </w:r>
          </w:p>
        </w:tc>
      </w:tr>
    </w:tbl>
    <w:p w14:paraId="79EDF100" w14:textId="77777777" w:rsidR="00FB69D4" w:rsidRPr="003B74D3" w:rsidRDefault="00FB69D4" w:rsidP="004B216B">
      <w:pPr>
        <w:jc w:val="left"/>
        <w:rPr>
          <w:lang w:val="en-GB"/>
        </w:rPr>
      </w:pPr>
      <w:r>
        <w:br w:type="page"/>
      </w:r>
    </w:p>
    <w:p w14:paraId="38438E67" w14:textId="77777777" w:rsidR="00FB69D4" w:rsidRDefault="00FB69D4" w:rsidP="00FB69D4">
      <w:pPr>
        <w:pStyle w:val="Schhead"/>
        <w:rPr>
          <w:lang w:val="en-US"/>
        </w:rPr>
        <w:sectPr w:rsidR="00FB69D4" w:rsidSect="00FB69D4">
          <w:headerReference w:type="even" r:id="rId17"/>
          <w:headerReference w:type="default" r:id="rId18"/>
          <w:footerReference w:type="even" r:id="rId19"/>
          <w:footerReference w:type="default" r:id="rId20"/>
          <w:headerReference w:type="first" r:id="rId21"/>
          <w:footerReference w:type="first" r:id="rId22"/>
          <w:pgSz w:w="16838" w:h="11906" w:orient="landscape"/>
          <w:pgMar w:top="1418" w:right="1418" w:bottom="1418" w:left="1418" w:header="709" w:footer="403" w:gutter="0"/>
          <w:cols w:space="708"/>
          <w:formProt w:val="0"/>
          <w:titlePg/>
          <w:docGrid w:linePitch="360"/>
        </w:sectPr>
      </w:pPr>
    </w:p>
    <w:p w14:paraId="12BAD392" w14:textId="77777777" w:rsidR="00FB69D4" w:rsidRDefault="00FB69D4" w:rsidP="00FB69D4">
      <w:pPr>
        <w:pStyle w:val="Schhead"/>
        <w:rPr>
          <w:rStyle w:val="AATitre1CarCar"/>
          <w:b/>
          <w:lang w:val="en-US"/>
        </w:rPr>
      </w:pPr>
      <w:bookmarkStart w:id="483" w:name="_Toc71193066"/>
      <w:r>
        <w:rPr>
          <w:lang w:val="en-US"/>
        </w:rPr>
        <w:lastRenderedPageBreak/>
        <w:t>Schedule 4 - Conditions Precedent</w:t>
      </w:r>
      <w:bookmarkEnd w:id="483"/>
    </w:p>
    <w:p w14:paraId="24534CD3" w14:textId="77777777" w:rsidR="00FB69D4" w:rsidRDefault="00FB69D4" w:rsidP="00FB69D4">
      <w:pPr>
        <w:pStyle w:val="Doctxt"/>
        <w:spacing w:line="240" w:lineRule="atLeast"/>
        <w:rPr>
          <w:lang w:val="en-US"/>
        </w:rPr>
      </w:pPr>
      <w:r>
        <w:rPr>
          <w:lang w:val="en-US"/>
        </w:rPr>
        <w:t>The following applies to all documents delivered by the Borrower as a condition precedent:</w:t>
      </w:r>
    </w:p>
    <w:p w14:paraId="2AB70AC1" w14:textId="77777777" w:rsidR="00FB69D4" w:rsidRDefault="00FB69D4" w:rsidP="00FB69D4">
      <w:pPr>
        <w:pStyle w:val="Bullet1"/>
        <w:rPr>
          <w:lang w:val="en-US"/>
        </w:rPr>
      </w:pPr>
      <w:r>
        <w:rPr>
          <w:lang w:val="en-US"/>
        </w:rPr>
        <w:t>if the document which is delivered is not an original but a photocopy, the original Certified photocopy shall be delivered to the Lender;</w:t>
      </w:r>
    </w:p>
    <w:p w14:paraId="4B244842" w14:textId="77777777" w:rsidR="00FB69D4" w:rsidRDefault="00FB69D4" w:rsidP="00FB69D4">
      <w:pPr>
        <w:pStyle w:val="Bullet1"/>
        <w:rPr>
          <w:lang w:val="en-US"/>
        </w:rPr>
      </w:pPr>
      <w:r>
        <w:rPr>
          <w:lang w:val="en-US"/>
        </w:rPr>
        <w:t xml:space="preserve">the final version of a document which draft was previously sent to, and agreed upon by the Lender, shall not materially differ from the agreed draft; </w:t>
      </w:r>
    </w:p>
    <w:p w14:paraId="49F4E404" w14:textId="77777777" w:rsidR="00FB69D4" w:rsidRDefault="00FB69D4" w:rsidP="00FB69D4">
      <w:pPr>
        <w:pStyle w:val="Bullet1"/>
        <w:rPr>
          <w:lang w:val="en-US"/>
        </w:rPr>
      </w:pPr>
      <w:r>
        <w:rPr>
          <w:lang w:val="en-US"/>
        </w:rPr>
        <w:t>documents not previously sent and agreed upon, shall be satisfactory to the Lender.</w:t>
      </w:r>
    </w:p>
    <w:p w14:paraId="52DC57B3" w14:textId="77777777" w:rsidR="00FB69D4" w:rsidRDefault="00FB69D4" w:rsidP="00FB69D4">
      <w:pPr>
        <w:pStyle w:val="BodyText"/>
        <w:rPr>
          <w:rFonts w:cs="Times New Roman"/>
          <w:smallCaps/>
        </w:rPr>
      </w:pPr>
      <w:r>
        <w:rPr>
          <w:rFonts w:cs="Times New Roman"/>
          <w:b/>
          <w:smallCaps/>
        </w:rPr>
        <w:t>Part I – Conditions Precedent to be satisfied on the Signing Date</w:t>
      </w:r>
    </w:p>
    <w:p w14:paraId="6A1D5D98" w14:textId="77777777" w:rsidR="00FB69D4" w:rsidRPr="00CE2DC1" w:rsidRDefault="00FB69D4" w:rsidP="00FB69D4">
      <w:pPr>
        <w:pStyle w:val="ListAlpha1"/>
        <w:numPr>
          <w:ilvl w:val="0"/>
          <w:numId w:val="5"/>
        </w:numPr>
        <w:rPr>
          <w:rFonts w:ascii="Times New Roman" w:hAnsi="Times New Roman"/>
        </w:rPr>
      </w:pPr>
      <w:r w:rsidRPr="00CE2DC1">
        <w:rPr>
          <w:rFonts w:ascii="Times New Roman" w:hAnsi="Times New Roman"/>
        </w:rPr>
        <w:t>Delivery by the Borrower to the Lender of a Certified copy of a conclusion of the Government of the Republic of Serbia approving the report from the negotiations with regard to conclusion of this Agreement, approving the borrowing by the Borrower under this Agreement and expressly authorizing Minister of Finance of the Republic of Serbia to execute this Agreement;</w:t>
      </w:r>
    </w:p>
    <w:p w14:paraId="039C7BD2" w14:textId="77777777" w:rsidR="00FB69D4" w:rsidRPr="00CE2DC1" w:rsidRDefault="00FB69D4" w:rsidP="00FB69D4">
      <w:pPr>
        <w:pStyle w:val="ListAlpha1"/>
        <w:numPr>
          <w:ilvl w:val="0"/>
          <w:numId w:val="5"/>
        </w:numPr>
      </w:pPr>
      <w:r w:rsidRPr="00CE2DC1">
        <w:t xml:space="preserve">A certificate of the Borrower (signed by authorized signatory) confirming that (i) borrowing the total Facility commitments would not cause any borrowing, guaranteeing or similar limit binding on the Borrower to be exceeded, and (ii) that the public debt loan under this Agreement is within the limits set by the law governing the budget of the </w:t>
      </w:r>
      <w:r>
        <w:t>Republic of Serbia.</w:t>
      </w:r>
      <w:r w:rsidRPr="00CE2DC1">
        <w:t xml:space="preserve"> </w:t>
      </w:r>
    </w:p>
    <w:p w14:paraId="2546D479" w14:textId="77777777" w:rsidR="00FB69D4" w:rsidRPr="00DF6E8D" w:rsidRDefault="00FB69D4" w:rsidP="00FB69D4">
      <w:pPr>
        <w:pStyle w:val="BodyText"/>
        <w:keepNext/>
        <w:rPr>
          <w:rFonts w:ascii="CG Times" w:hAnsi="CG Times"/>
          <w:color w:val="000000"/>
          <w:szCs w:val="22"/>
        </w:rPr>
      </w:pPr>
      <w:r w:rsidRPr="00DF6E8D">
        <w:rPr>
          <w:rFonts w:ascii="CG Times" w:hAnsi="CG Times"/>
          <w:b/>
          <w:smallCaps/>
          <w:color w:val="000000"/>
          <w:szCs w:val="22"/>
        </w:rPr>
        <w:t xml:space="preserve">Part II - Conditions Precedent to the effectiveness of the Agreement </w:t>
      </w:r>
    </w:p>
    <w:p w14:paraId="2951EDBD" w14:textId="77777777" w:rsidR="00FB69D4" w:rsidRPr="00DF6E8D" w:rsidRDefault="00FB69D4" w:rsidP="00FB69D4">
      <w:pPr>
        <w:numPr>
          <w:ilvl w:val="0"/>
          <w:numId w:val="5"/>
        </w:numPr>
        <w:tabs>
          <w:tab w:val="left" w:pos="22"/>
        </w:tabs>
        <w:spacing w:after="240"/>
        <w:rPr>
          <w:rFonts w:ascii="CG Times" w:hAnsi="CG Times"/>
          <w:color w:val="000000"/>
          <w:szCs w:val="22"/>
        </w:rPr>
      </w:pPr>
      <w:r w:rsidRPr="00DF6E8D">
        <w:rPr>
          <w:rFonts w:ascii="CG Times" w:hAnsi="CG Times"/>
          <w:color w:val="000000"/>
          <w:szCs w:val="22"/>
        </w:rPr>
        <w:t>This Agreement has been duly signed by the Lender and the Borrower;</w:t>
      </w:r>
    </w:p>
    <w:p w14:paraId="471A45F3" w14:textId="77777777" w:rsidR="00FB69D4" w:rsidRPr="00DF6E8D" w:rsidRDefault="00FB69D4" w:rsidP="00FB69D4">
      <w:pPr>
        <w:numPr>
          <w:ilvl w:val="0"/>
          <w:numId w:val="5"/>
        </w:numPr>
        <w:tabs>
          <w:tab w:val="left" w:pos="22"/>
        </w:tabs>
        <w:spacing w:after="240"/>
        <w:rPr>
          <w:rFonts w:ascii="CG Times" w:hAnsi="CG Times"/>
          <w:color w:val="000000"/>
          <w:szCs w:val="22"/>
        </w:rPr>
      </w:pPr>
      <w:r w:rsidRPr="00DF6E8D">
        <w:rPr>
          <w:rFonts w:ascii="CG Times" w:hAnsi="CG Times"/>
          <w:color w:val="000000"/>
          <w:szCs w:val="22"/>
        </w:rPr>
        <w:t>Delivery by the Borrower to the Lender of the following documents:</w:t>
      </w:r>
    </w:p>
    <w:p w14:paraId="55FA5065" w14:textId="77777777" w:rsidR="00FB69D4" w:rsidRPr="00DF6E8D" w:rsidRDefault="00FB69D4" w:rsidP="00FB69D4">
      <w:pPr>
        <w:keepNext/>
        <w:numPr>
          <w:ilvl w:val="0"/>
          <w:numId w:val="29"/>
        </w:numPr>
        <w:tabs>
          <w:tab w:val="left" w:pos="22"/>
        </w:tabs>
        <w:spacing w:after="240"/>
        <w:rPr>
          <w:rFonts w:ascii="CG Times" w:hAnsi="CG Times"/>
          <w:color w:val="000000"/>
          <w:szCs w:val="22"/>
        </w:rPr>
      </w:pPr>
      <w:r w:rsidRPr="00DF6E8D">
        <w:rPr>
          <w:rFonts w:ascii="CG Times" w:hAnsi="CG Times"/>
          <w:color w:val="000000"/>
          <w:szCs w:val="22"/>
        </w:rPr>
        <w:t xml:space="preserve">An original of the legal opinion from the Minister of Justice customary for this type of transaction in form and content satisfactory to the Lender with certified copies (each with an official translation into the language of this Agreement) of all documents to which such legal opinion refers, demonstrating that the Agreement is legally effective and enforceable and, in particular: (i) that the Borrower has met all requirements under its constitutional law and other applicable legal provisions for the valid assumption of all its obligations under this Agreement, (ii) that no official authorisations, consents, licenses, registrations and/or approvals of any governmental authority or agency (including the National Bank of Republic of Serbia) are required or advisable in connection with the execution and performance of this Agreement by the Borrower (including without limitation that all amounts due by the Borrower to the Lender under this Agreement whether as principal or interest, late payment interest, Prepayment Indemnity, incidental costs and expenses or any other sum are freely convertible and transferable), (iii) that choice of French law to govern this Agreement and the submission to arbitration are valid and binding, as well as that arbitration awards against the Borrower will be recognized and enforceable in the Republic of Serbia, and (iv) that neither the Borrower nor any of its property has any right of immunity from arbitration, suit, execution or other legal process; </w:t>
      </w:r>
    </w:p>
    <w:p w14:paraId="7EEB19B7" w14:textId="77777777" w:rsidR="00FB69D4" w:rsidRPr="00DF6E8D" w:rsidRDefault="00FB69D4" w:rsidP="00FB69D4">
      <w:pPr>
        <w:keepNext/>
        <w:numPr>
          <w:ilvl w:val="0"/>
          <w:numId w:val="29"/>
        </w:numPr>
        <w:tabs>
          <w:tab w:val="left" w:pos="22"/>
        </w:tabs>
        <w:spacing w:after="240"/>
        <w:rPr>
          <w:rFonts w:ascii="CG Times" w:hAnsi="CG Times"/>
          <w:color w:val="000000"/>
          <w:szCs w:val="22"/>
        </w:rPr>
      </w:pPr>
      <w:r w:rsidRPr="00DF6E8D">
        <w:rPr>
          <w:rFonts w:ascii="CG Times" w:hAnsi="CG Times"/>
          <w:color w:val="000000"/>
          <w:szCs w:val="22"/>
        </w:rPr>
        <w:t xml:space="preserve">Evidence of the enactment by the National Assembly of the Republic of Serbia of the law ratifying this Agreement (together with evidence of such law being promulgated by the </w:t>
      </w:r>
      <w:r w:rsidRPr="00DF6E8D">
        <w:rPr>
          <w:rFonts w:ascii="CG Times" w:hAnsi="CG Times"/>
          <w:color w:val="000000"/>
          <w:szCs w:val="22"/>
        </w:rPr>
        <w:lastRenderedPageBreak/>
        <w:t xml:space="preserve">President of the Republic of Serbia) and published in the Official Gazette of the Republic of Serbia; </w:t>
      </w:r>
    </w:p>
    <w:p w14:paraId="1C467852" w14:textId="77777777" w:rsidR="00FB69D4" w:rsidRPr="00DF6E8D" w:rsidRDefault="00FB69D4" w:rsidP="00FB69D4">
      <w:pPr>
        <w:keepNext/>
        <w:numPr>
          <w:ilvl w:val="0"/>
          <w:numId w:val="29"/>
        </w:numPr>
        <w:tabs>
          <w:tab w:val="left" w:pos="22"/>
        </w:tabs>
        <w:spacing w:after="240"/>
        <w:rPr>
          <w:rFonts w:ascii="CG Times" w:hAnsi="CG Times"/>
          <w:color w:val="000000"/>
          <w:szCs w:val="22"/>
        </w:rPr>
      </w:pPr>
      <w:r w:rsidRPr="00DF6E8D">
        <w:rPr>
          <w:rFonts w:ascii="CG Times" w:hAnsi="CG Times"/>
          <w:color w:val="000000"/>
          <w:szCs w:val="22"/>
        </w:rPr>
        <w:t>Confirmation of the Ministry of Finance of the Republic of Serbia that this Agreement ha</w:t>
      </w:r>
      <w:r>
        <w:rPr>
          <w:rFonts w:ascii="CG Times" w:hAnsi="CG Times"/>
          <w:color w:val="000000"/>
          <w:szCs w:val="22"/>
        </w:rPr>
        <w:t>s been duly evidenced therewith.</w:t>
      </w:r>
    </w:p>
    <w:p w14:paraId="56829890" w14:textId="77777777" w:rsidR="00FB69D4" w:rsidRDefault="00FB69D4" w:rsidP="00FB69D4">
      <w:pPr>
        <w:pStyle w:val="BodyText"/>
        <w:keepNext/>
        <w:rPr>
          <w:rFonts w:cs="Times New Roman"/>
          <w:smallCaps/>
        </w:rPr>
      </w:pPr>
      <w:r w:rsidRPr="00DF6E8D">
        <w:rPr>
          <w:rFonts w:ascii="CG Times" w:hAnsi="CG Times"/>
          <w:b/>
          <w:smallCaps/>
          <w:color w:val="000000"/>
          <w:szCs w:val="22"/>
        </w:rPr>
        <w:t>Part</w:t>
      </w:r>
      <w:r>
        <w:rPr>
          <w:rFonts w:cs="Times New Roman"/>
          <w:b/>
          <w:smallCaps/>
        </w:rPr>
        <w:t xml:space="preserve"> III - Conditions Precedent to the Drawdown</w:t>
      </w:r>
    </w:p>
    <w:p w14:paraId="6B239DAF" w14:textId="77777777" w:rsidR="00FB69D4" w:rsidRDefault="00FB69D4" w:rsidP="00FB69D4">
      <w:pPr>
        <w:pStyle w:val="ListAlpha1"/>
        <w:ind w:left="720" w:hanging="720"/>
        <w:rPr>
          <w:rFonts w:ascii="Times New Roman" w:hAnsi="Times New Roman"/>
        </w:rPr>
      </w:pPr>
      <w:r>
        <w:rPr>
          <w:rFonts w:ascii="Times New Roman" w:hAnsi="Times New Roman"/>
        </w:rPr>
        <w:t xml:space="preserve">(e)   </w:t>
      </w:r>
      <w:r w:rsidRPr="004F668B">
        <w:rPr>
          <w:rFonts w:ascii="Times New Roman" w:hAnsi="Times New Roman"/>
        </w:rPr>
        <w:t>This Agreement has become effective upon the satisfaction of the co</w:t>
      </w:r>
      <w:r>
        <w:rPr>
          <w:rFonts w:ascii="Times New Roman" w:hAnsi="Times New Roman"/>
        </w:rPr>
        <w:t>nditions stipulated in the PART</w:t>
      </w:r>
    </w:p>
    <w:p w14:paraId="50652674" w14:textId="77777777" w:rsidR="00FB69D4" w:rsidRPr="004F668B" w:rsidRDefault="00FB69D4" w:rsidP="00FB69D4">
      <w:pPr>
        <w:pStyle w:val="ListAlpha1"/>
        <w:rPr>
          <w:rFonts w:ascii="Times New Roman" w:hAnsi="Times New Roman"/>
        </w:rPr>
      </w:pPr>
      <w:r w:rsidRPr="004F668B">
        <w:rPr>
          <w:rFonts w:ascii="Times New Roman" w:hAnsi="Times New Roman"/>
        </w:rPr>
        <w:t>II of this Schedule 4 of the Agreement;</w:t>
      </w:r>
    </w:p>
    <w:p w14:paraId="53810EED" w14:textId="77777777" w:rsidR="00FB69D4" w:rsidRPr="00860CC8" w:rsidRDefault="00FB69D4" w:rsidP="00FB69D4">
      <w:pPr>
        <w:pStyle w:val="ListAlpha1"/>
        <w:rPr>
          <w:lang w:val="en-US"/>
        </w:rPr>
      </w:pPr>
      <w:r>
        <w:rPr>
          <w:rFonts w:ascii="Times New Roman" w:hAnsi="Times New Roman"/>
        </w:rPr>
        <w:t xml:space="preserve">(f) </w:t>
      </w:r>
      <w:r w:rsidRPr="00860CC8">
        <w:rPr>
          <w:rFonts w:ascii="Times New Roman" w:hAnsi="Times New Roman"/>
        </w:rPr>
        <w:t xml:space="preserve">Delivery by the Borrower to the Lender of the </w:t>
      </w:r>
      <w:r w:rsidRPr="00860CC8">
        <w:rPr>
          <w:lang w:val="en-US"/>
        </w:rPr>
        <w:t>evidence of enactment, promulgation, publication in the Official Gazette and entry into force of the Law on Climate Change;</w:t>
      </w:r>
    </w:p>
    <w:p w14:paraId="19266B53" w14:textId="77777777" w:rsidR="00FB69D4" w:rsidRDefault="00FB69D4" w:rsidP="00FB69D4">
      <w:pPr>
        <w:pStyle w:val="ListAlpha1"/>
      </w:pPr>
      <w:r>
        <w:t xml:space="preserve">(g) Delivery by the Borrower to the Lender of </w:t>
      </w:r>
      <w:r w:rsidRPr="00544F46">
        <w:t>a copy of the government conclusion appointing and authorising persons to sign the Drawdown Requests and a certificate of specimen of the signature of each person listed in this conclusion</w:t>
      </w:r>
      <w:r>
        <w:t>;</w:t>
      </w:r>
    </w:p>
    <w:p w14:paraId="71EFFEBB" w14:textId="77777777" w:rsidR="00FB69D4" w:rsidRPr="004F668B" w:rsidRDefault="00FB69D4" w:rsidP="00FB69D4">
      <w:pPr>
        <w:pStyle w:val="ListAlpha1"/>
        <w:keepNext/>
        <w:rPr>
          <w:rFonts w:ascii="Times New Roman" w:hAnsi="Times New Roman"/>
        </w:rPr>
      </w:pPr>
      <w:r>
        <w:t xml:space="preserve">(h) </w:t>
      </w:r>
      <w:r w:rsidRPr="00B42D93">
        <w:t>Payment by the Borrower to the Lender of all fees and expenses due and payable under this Agreement.</w:t>
      </w:r>
    </w:p>
    <w:p w14:paraId="1F0C32E3" w14:textId="77777777" w:rsidR="00FB69D4" w:rsidRPr="004F668B" w:rsidRDefault="00FB69D4" w:rsidP="00FB69D4"/>
    <w:p w14:paraId="3208F81F" w14:textId="77777777" w:rsidR="00FB69D4" w:rsidRPr="00E517B7" w:rsidRDefault="00FB69D4" w:rsidP="00FB69D4"/>
    <w:p w14:paraId="1D2385F2" w14:textId="77777777" w:rsidR="00FB69D4" w:rsidRPr="000205B5" w:rsidRDefault="00FB69D4" w:rsidP="00FB69D4"/>
    <w:p w14:paraId="76D64FBB" w14:textId="77777777" w:rsidR="00FB69D4" w:rsidRDefault="00FB69D4" w:rsidP="00FB69D4">
      <w:pPr>
        <w:pStyle w:val="ListAlpha2"/>
        <w:numPr>
          <w:ilvl w:val="0"/>
          <w:numId w:val="0"/>
        </w:numPr>
        <w:tabs>
          <w:tab w:val="clear" w:pos="50"/>
        </w:tabs>
        <w:ind w:left="709"/>
        <w:rPr>
          <w:lang w:val="en-US"/>
        </w:rPr>
      </w:pPr>
    </w:p>
    <w:p w14:paraId="16BDA954" w14:textId="77777777" w:rsidR="00FB69D4" w:rsidRPr="00E517B7" w:rsidRDefault="00FB69D4" w:rsidP="00FB69D4">
      <w:pPr>
        <w:pStyle w:val="BodyText1"/>
        <w:rPr>
          <w:lang w:val="en-US"/>
        </w:rPr>
      </w:pPr>
    </w:p>
    <w:p w14:paraId="0515C0AE" w14:textId="77777777" w:rsidR="00FB69D4" w:rsidRDefault="00FB69D4" w:rsidP="00FB69D4">
      <w:pPr>
        <w:pStyle w:val="Schhead"/>
      </w:pPr>
      <w:bookmarkStart w:id="484" w:name="_Toc71193067"/>
      <w:r>
        <w:lastRenderedPageBreak/>
        <w:t>SCHEDULE 5A - Form of Drawdown Request</w:t>
      </w:r>
      <w:bookmarkEnd w:id="484"/>
    </w:p>
    <w:p w14:paraId="2E8D796D" w14:textId="77777777" w:rsidR="00FB69D4" w:rsidRDefault="00FB69D4" w:rsidP="00FB69D4">
      <w:pPr>
        <w:pStyle w:val="BodyText"/>
        <w:jc w:val="center"/>
        <w:rPr>
          <w:rFonts w:cs="Times New Roman"/>
        </w:rPr>
      </w:pPr>
      <w:r>
        <w:rPr>
          <w:rFonts w:cs="Times New Roman"/>
          <w:i/>
        </w:rPr>
        <w:t>[on the Borrower’s letterhead]</w:t>
      </w:r>
    </w:p>
    <w:p w14:paraId="04781681" w14:textId="77777777" w:rsidR="00FB69D4" w:rsidRDefault="00FB69D4" w:rsidP="00FB69D4">
      <w:pPr>
        <w:pStyle w:val="BodyText"/>
        <w:rPr>
          <w:rFonts w:cs="Times New Roman"/>
          <w:lang w:val="en-US"/>
        </w:rPr>
      </w:pPr>
      <w:r>
        <w:rPr>
          <w:rFonts w:cs="Times New Roman"/>
          <w:lang w:val="en-US"/>
        </w:rPr>
        <w:t>To:</w:t>
      </w:r>
      <w:r>
        <w:rPr>
          <w:rFonts w:cs="Times New Roman"/>
          <w:lang w:val="en-US"/>
        </w:rPr>
        <w:tab/>
      </w:r>
      <w:r>
        <w:rPr>
          <w:rFonts w:cs="Times New Roman"/>
          <w:caps/>
          <w:lang w:val="en-US"/>
        </w:rPr>
        <w:t>Agence Française de Développement</w:t>
      </w:r>
    </w:p>
    <w:p w14:paraId="0E04066B" w14:textId="77777777" w:rsidR="00FB69D4" w:rsidRDefault="00FB69D4" w:rsidP="00FB69D4">
      <w:pPr>
        <w:pStyle w:val="BodyText"/>
        <w:rPr>
          <w:rFonts w:cs="Times New Roman"/>
          <w:lang w:val="en-US"/>
        </w:rPr>
      </w:pPr>
      <w:r>
        <w:rPr>
          <w:rFonts w:cs="Times New Roman"/>
          <w:lang w:val="en-US"/>
        </w:rPr>
        <w:t xml:space="preserve">On: </w:t>
      </w:r>
      <w:r>
        <w:rPr>
          <w:rFonts w:cs="Times New Roman"/>
          <w:lang w:val="en-US"/>
        </w:rPr>
        <w:tab/>
        <w:t>[</w:t>
      </w:r>
      <w:r>
        <w:rPr>
          <w:rFonts w:cs="Times New Roman"/>
          <w:i/>
          <w:lang w:val="en-US"/>
        </w:rPr>
        <w:t>date</w:t>
      </w:r>
      <w:r>
        <w:rPr>
          <w:rFonts w:cs="Times New Roman"/>
          <w:lang w:val="en-US"/>
        </w:rPr>
        <w:t>]</w:t>
      </w:r>
    </w:p>
    <w:p w14:paraId="4B76E926" w14:textId="77777777" w:rsidR="00FB69D4" w:rsidRDefault="00FB69D4" w:rsidP="00FB69D4">
      <w:pPr>
        <w:pStyle w:val="BodyText"/>
        <w:rPr>
          <w:rFonts w:cs="Times New Roman"/>
        </w:rPr>
      </w:pPr>
      <w:r>
        <w:rPr>
          <w:rFonts w:cs="Times New Roman"/>
          <w:b/>
        </w:rPr>
        <w:t>Borrower’s Name – Credit Facility Agreement n</w:t>
      </w:r>
      <w:r>
        <w:rPr>
          <w:rFonts w:cs="Times New Roman"/>
        </w:rPr>
        <w:t xml:space="preserve">° </w:t>
      </w:r>
      <w:r>
        <w:rPr>
          <w:rFonts w:cs="Times New Roman"/>
          <w:b/>
        </w:rPr>
        <w:t>[●] dated [●]</w:t>
      </w:r>
    </w:p>
    <w:p w14:paraId="2BDB2C13" w14:textId="77777777" w:rsidR="00FB69D4" w:rsidRDefault="00FB69D4" w:rsidP="00FB69D4">
      <w:pPr>
        <w:pStyle w:val="BodyText"/>
        <w:rPr>
          <w:rFonts w:cs="Times New Roman"/>
        </w:rPr>
      </w:pPr>
      <w:r>
        <w:rPr>
          <w:rFonts w:cs="Times New Roman"/>
          <w:b/>
        </w:rPr>
        <w:t>Drawdown Request n°[●]</w:t>
      </w:r>
    </w:p>
    <w:p w14:paraId="1236A381" w14:textId="77777777" w:rsidR="00FB69D4" w:rsidRDefault="00FB69D4" w:rsidP="00FB69D4">
      <w:pPr>
        <w:pStyle w:val="BodyText"/>
        <w:rPr>
          <w:rFonts w:cs="Times New Roman"/>
        </w:rPr>
      </w:pPr>
      <w:r>
        <w:rPr>
          <w:rFonts w:cs="Times New Roman"/>
        </w:rPr>
        <w:t>Dear Sirs,</w:t>
      </w:r>
    </w:p>
    <w:p w14:paraId="552B5418" w14:textId="77777777" w:rsidR="00FB69D4" w:rsidRDefault="00FB69D4" w:rsidP="00FB69D4">
      <w:pPr>
        <w:pStyle w:val="ListArabic1"/>
        <w:numPr>
          <w:ilvl w:val="0"/>
          <w:numId w:val="31"/>
        </w:numPr>
      </w:pPr>
      <w:r>
        <w:t>We refer to the Credit Facility Agreement n° [●] entered into between the Borrower and the Lender dated [●] (the “</w:t>
      </w:r>
      <w:r>
        <w:rPr>
          <w:b/>
        </w:rPr>
        <w:t>Agreement</w:t>
      </w:r>
      <w:r>
        <w:t>”). Capitalised words and expressions used but not defined herein have the meanings given to them in the Agreement.</w:t>
      </w:r>
    </w:p>
    <w:p w14:paraId="7A45FA73" w14:textId="77777777" w:rsidR="00FB69D4" w:rsidRDefault="00FB69D4" w:rsidP="00FB69D4">
      <w:pPr>
        <w:pStyle w:val="ListArabic1"/>
      </w:pPr>
      <w:r>
        <w:t>We irrevocably request that the Lender makes a Drawdown available on the following terms:</w:t>
      </w:r>
    </w:p>
    <w:p w14:paraId="69A616E5" w14:textId="77777777" w:rsidR="00FB69D4" w:rsidRDefault="00FB69D4" w:rsidP="00FB69D4">
      <w:pPr>
        <w:pStyle w:val="BodyText1"/>
      </w:pPr>
      <w:r>
        <w:t>Amount:</w:t>
      </w:r>
      <w:r>
        <w:tab/>
        <w:t>EUR [●] or, if less, the Available Credit.</w:t>
      </w:r>
    </w:p>
    <w:p w14:paraId="23C9389E" w14:textId="77777777" w:rsidR="00FB69D4" w:rsidRDefault="00FB69D4" w:rsidP="00FB69D4">
      <w:pPr>
        <w:pStyle w:val="BodyText1"/>
      </w:pPr>
      <w:r>
        <w:t xml:space="preserve">Interest Rate: </w:t>
      </w:r>
      <w:r>
        <w:tab/>
        <w:t>[</w:t>
      </w:r>
      <w:r>
        <w:rPr>
          <w:i/>
        </w:rPr>
        <w:t>fixed / floating</w:t>
      </w:r>
      <w:r>
        <w:t>]</w:t>
      </w:r>
    </w:p>
    <w:p w14:paraId="798DCEAD" w14:textId="77777777" w:rsidR="00FB69D4" w:rsidRDefault="00FB69D4" w:rsidP="00FB69D4">
      <w:pPr>
        <w:pStyle w:val="BodyText1"/>
      </w:pPr>
      <w:r w:rsidRPr="00AD1EB5">
        <w:t>Proposed Drawdown Date: [</w:t>
      </w:r>
      <w:r>
        <w:rPr>
          <w:i/>
        </w:rPr>
        <w:t>optional</w:t>
      </w:r>
      <w:r w:rsidRPr="00AD1EB5">
        <w:t>]</w:t>
      </w:r>
    </w:p>
    <w:p w14:paraId="503EB56A" w14:textId="77777777" w:rsidR="00FB69D4" w:rsidRDefault="00FB69D4" w:rsidP="00FB69D4">
      <w:pPr>
        <w:pStyle w:val="ListArabic1"/>
      </w:pPr>
      <w:r>
        <w:t>The Interest Rate will be determined in accordance with the provisions of Clause 4 (</w:t>
      </w:r>
      <w:r w:rsidRPr="00457792">
        <w:rPr>
          <w:i/>
        </w:rPr>
        <w:t>Interest</w:t>
      </w:r>
      <w:r>
        <w:t xml:space="preserve">) </w:t>
      </w:r>
      <w:r>
        <w:rPr>
          <w:szCs w:val="22"/>
        </w:rPr>
        <w:t xml:space="preserve">and </w:t>
      </w:r>
      <w:r>
        <w:t>Clause 5 (</w:t>
      </w:r>
      <w:r w:rsidRPr="00457792">
        <w:rPr>
          <w:i/>
        </w:rPr>
        <w:t>Change to the calculation of interest</w:t>
      </w:r>
      <w:r>
        <w:t>)</w:t>
      </w:r>
      <w:r>
        <w:rPr>
          <w:szCs w:val="22"/>
        </w:rPr>
        <w:t xml:space="preserve"> of the Agreement. The Interest Rate applicable to the requested Drawdown will be provided to us in writing and we accept this Interest Rate [(subject to the paragraph below, if applicable)], including when the Interest Rate is determined by reference to a Replacement Benchmark plus any Adjustment Margin as notified by the Lender following the occurrence of a Screen Rate Replacement Event</w:t>
      </w:r>
      <w:r>
        <w:t>.</w:t>
      </w:r>
    </w:p>
    <w:p w14:paraId="10C27303" w14:textId="77777777" w:rsidR="00FB69D4" w:rsidRDefault="00FB69D4" w:rsidP="00FB69D4">
      <w:pPr>
        <w:pStyle w:val="ListArabic1"/>
      </w:pPr>
      <w:r>
        <w:t>We confirm that each condition specified in Clause 2.4 (</w:t>
      </w:r>
      <w:r w:rsidRPr="00457792">
        <w:rPr>
          <w:i/>
        </w:rPr>
        <w:t>Conditions precedent</w:t>
      </w:r>
      <w:r>
        <w:t>) is satisfied on the date of this Drawdown Request and that no Event of Default is continuing or is likely to occur. We agree to notify the Lender immediately if any of the conditions referred to above is not satisfied on or before the Drawdown Date.</w:t>
      </w:r>
    </w:p>
    <w:p w14:paraId="0EC2E2DB" w14:textId="77777777" w:rsidR="00FB69D4" w:rsidRDefault="00FB69D4" w:rsidP="00FB69D4">
      <w:pPr>
        <w:pStyle w:val="ListArabic1"/>
      </w:pPr>
      <w:r>
        <w:t>The proceeds of this Drawdown should be credited to the following bank account:</w:t>
      </w:r>
    </w:p>
    <w:tbl>
      <w:tblPr>
        <w:tblW w:w="4552" w:type="pct"/>
        <w:tblInd w:w="720" w:type="dxa"/>
        <w:tblLayout w:type="fixed"/>
        <w:tblCellMar>
          <w:left w:w="115" w:type="dxa"/>
          <w:right w:w="115" w:type="dxa"/>
        </w:tblCellMar>
        <w:tblLook w:val="04A0" w:firstRow="1" w:lastRow="0" w:firstColumn="1" w:lastColumn="0" w:noHBand="0" w:noVBand="1"/>
      </w:tblPr>
      <w:tblGrid>
        <w:gridCol w:w="4260"/>
        <w:gridCol w:w="4261"/>
      </w:tblGrid>
      <w:tr w:rsidR="00FB69D4" w14:paraId="2C775A70" w14:textId="77777777" w:rsidTr="00FB69D4">
        <w:tc>
          <w:tcPr>
            <w:tcW w:w="2500" w:type="pct"/>
            <w:shd w:val="clear" w:color="auto" w:fill="auto"/>
          </w:tcPr>
          <w:p w14:paraId="658597D7" w14:textId="77777777" w:rsidR="00FB69D4" w:rsidRDefault="00FB69D4" w:rsidP="00FB69D4">
            <w:pPr>
              <w:pStyle w:val="ListArabic2"/>
              <w:tabs>
                <w:tab w:val="clear" w:pos="1440"/>
              </w:tabs>
              <w:ind w:left="720"/>
            </w:pPr>
            <w:r>
              <w:t xml:space="preserve">Name [of the Borrower]: </w:t>
            </w:r>
          </w:p>
        </w:tc>
        <w:tc>
          <w:tcPr>
            <w:tcW w:w="2500" w:type="pct"/>
            <w:shd w:val="clear" w:color="auto" w:fill="auto"/>
          </w:tcPr>
          <w:p w14:paraId="511EFA5B" w14:textId="77777777" w:rsidR="00FB69D4" w:rsidRDefault="00FB69D4" w:rsidP="00FB69D4">
            <w:pPr>
              <w:pStyle w:val="BodyText"/>
              <w:rPr>
                <w:rFonts w:cs="Times New Roman"/>
              </w:rPr>
            </w:pPr>
            <w:r>
              <w:rPr>
                <w:rFonts w:cs="Times New Roman"/>
              </w:rPr>
              <w:t>[●]</w:t>
            </w:r>
          </w:p>
        </w:tc>
      </w:tr>
      <w:tr w:rsidR="00FB69D4" w14:paraId="359FB565" w14:textId="77777777" w:rsidTr="00FB69D4">
        <w:tc>
          <w:tcPr>
            <w:tcW w:w="2500" w:type="pct"/>
            <w:shd w:val="clear" w:color="auto" w:fill="auto"/>
          </w:tcPr>
          <w:p w14:paraId="79D54B4F" w14:textId="77777777" w:rsidR="00FB69D4" w:rsidRDefault="00FB69D4" w:rsidP="00FB69D4">
            <w:pPr>
              <w:pStyle w:val="ListArabic2"/>
              <w:tabs>
                <w:tab w:val="clear" w:pos="1440"/>
              </w:tabs>
              <w:ind w:left="706" w:hanging="706"/>
            </w:pPr>
            <w:r>
              <w:t xml:space="preserve">Address [of the Borrower]: </w:t>
            </w:r>
          </w:p>
        </w:tc>
        <w:tc>
          <w:tcPr>
            <w:tcW w:w="2500" w:type="pct"/>
            <w:shd w:val="clear" w:color="auto" w:fill="auto"/>
          </w:tcPr>
          <w:p w14:paraId="06B700A0" w14:textId="77777777" w:rsidR="00FB69D4" w:rsidRDefault="00FB69D4" w:rsidP="00FB69D4">
            <w:pPr>
              <w:pStyle w:val="BodyText"/>
              <w:rPr>
                <w:rFonts w:cs="Times New Roman"/>
              </w:rPr>
            </w:pPr>
            <w:r>
              <w:rPr>
                <w:rFonts w:cs="Times New Roman"/>
              </w:rPr>
              <w:t>[●]</w:t>
            </w:r>
          </w:p>
        </w:tc>
      </w:tr>
      <w:tr w:rsidR="00FB69D4" w14:paraId="46DA84B2" w14:textId="77777777" w:rsidTr="00FB69D4">
        <w:tc>
          <w:tcPr>
            <w:tcW w:w="2500" w:type="pct"/>
            <w:shd w:val="clear" w:color="auto" w:fill="auto"/>
          </w:tcPr>
          <w:p w14:paraId="4AFEB12B" w14:textId="77777777" w:rsidR="00FB69D4" w:rsidRDefault="00FB69D4" w:rsidP="00FB69D4">
            <w:pPr>
              <w:pStyle w:val="ListArabic2"/>
              <w:tabs>
                <w:tab w:val="clear" w:pos="1440"/>
              </w:tabs>
              <w:ind w:left="706" w:hanging="706"/>
            </w:pPr>
            <w:r>
              <w:t xml:space="preserve">IBAN Account Number: </w:t>
            </w:r>
          </w:p>
        </w:tc>
        <w:tc>
          <w:tcPr>
            <w:tcW w:w="2500" w:type="pct"/>
            <w:shd w:val="clear" w:color="auto" w:fill="auto"/>
          </w:tcPr>
          <w:p w14:paraId="27DF916B" w14:textId="77777777" w:rsidR="00FB69D4" w:rsidRDefault="00FB69D4" w:rsidP="00FB69D4">
            <w:pPr>
              <w:pStyle w:val="BodyText"/>
              <w:rPr>
                <w:rFonts w:cs="Times New Roman"/>
              </w:rPr>
            </w:pPr>
            <w:r>
              <w:rPr>
                <w:rFonts w:cs="Times New Roman"/>
              </w:rPr>
              <w:t>[●]</w:t>
            </w:r>
          </w:p>
        </w:tc>
      </w:tr>
      <w:tr w:rsidR="00FB69D4" w14:paraId="0EE82C5A" w14:textId="77777777" w:rsidTr="00FB69D4">
        <w:tc>
          <w:tcPr>
            <w:tcW w:w="2500" w:type="pct"/>
            <w:shd w:val="clear" w:color="auto" w:fill="auto"/>
          </w:tcPr>
          <w:p w14:paraId="48217DCD" w14:textId="77777777" w:rsidR="00FB69D4" w:rsidRDefault="00FB69D4" w:rsidP="00FB69D4">
            <w:pPr>
              <w:pStyle w:val="ListArabic2"/>
              <w:tabs>
                <w:tab w:val="clear" w:pos="1440"/>
              </w:tabs>
              <w:ind w:left="706" w:hanging="706"/>
            </w:pPr>
            <w:r>
              <w:t xml:space="preserve">SWIFT Number: </w:t>
            </w:r>
          </w:p>
        </w:tc>
        <w:tc>
          <w:tcPr>
            <w:tcW w:w="2500" w:type="pct"/>
            <w:shd w:val="clear" w:color="auto" w:fill="auto"/>
          </w:tcPr>
          <w:p w14:paraId="47E3F2D8" w14:textId="77777777" w:rsidR="00FB69D4" w:rsidRDefault="00FB69D4" w:rsidP="00FB69D4">
            <w:pPr>
              <w:pStyle w:val="BodyText"/>
              <w:rPr>
                <w:rFonts w:cs="Times New Roman"/>
              </w:rPr>
            </w:pPr>
            <w:r>
              <w:rPr>
                <w:rFonts w:cs="Times New Roman"/>
              </w:rPr>
              <w:t>[●]</w:t>
            </w:r>
          </w:p>
        </w:tc>
      </w:tr>
      <w:tr w:rsidR="00FB69D4" w14:paraId="30929A64" w14:textId="77777777" w:rsidTr="00FB69D4">
        <w:tc>
          <w:tcPr>
            <w:tcW w:w="2500" w:type="pct"/>
            <w:shd w:val="clear" w:color="auto" w:fill="auto"/>
          </w:tcPr>
          <w:p w14:paraId="7BFA310A" w14:textId="77777777" w:rsidR="00FB69D4" w:rsidRDefault="00FB69D4" w:rsidP="00FB69D4">
            <w:pPr>
              <w:pStyle w:val="ListArabic2"/>
              <w:tabs>
                <w:tab w:val="clear" w:pos="1440"/>
              </w:tabs>
              <w:ind w:left="706" w:hanging="706"/>
            </w:pPr>
            <w:r>
              <w:t xml:space="preserve">Bank and bank’s address [of the Borrower]: </w:t>
            </w:r>
          </w:p>
        </w:tc>
        <w:tc>
          <w:tcPr>
            <w:tcW w:w="2500" w:type="pct"/>
            <w:shd w:val="clear" w:color="auto" w:fill="auto"/>
          </w:tcPr>
          <w:p w14:paraId="48383D40" w14:textId="77777777" w:rsidR="00FB69D4" w:rsidRDefault="00FB69D4" w:rsidP="00FB69D4">
            <w:pPr>
              <w:pStyle w:val="BodyText"/>
              <w:rPr>
                <w:rFonts w:cs="Times New Roman"/>
              </w:rPr>
            </w:pPr>
            <w:r>
              <w:rPr>
                <w:rFonts w:cs="Times New Roman"/>
              </w:rPr>
              <w:t>[●]</w:t>
            </w:r>
          </w:p>
        </w:tc>
      </w:tr>
      <w:tr w:rsidR="00FB69D4" w14:paraId="739276DC" w14:textId="77777777" w:rsidTr="00FB69D4">
        <w:tc>
          <w:tcPr>
            <w:tcW w:w="2500" w:type="pct"/>
            <w:shd w:val="clear" w:color="auto" w:fill="auto"/>
          </w:tcPr>
          <w:p w14:paraId="0339B584" w14:textId="77777777" w:rsidR="00FB69D4" w:rsidRDefault="00FB69D4" w:rsidP="00FB69D4">
            <w:pPr>
              <w:pStyle w:val="ListArabic2"/>
              <w:tabs>
                <w:tab w:val="clear" w:pos="1440"/>
              </w:tabs>
              <w:ind w:left="720"/>
            </w:pPr>
            <w:r>
              <w:lastRenderedPageBreak/>
              <w:t>Correspondent bank and account number of the Borrower’s bank:</w:t>
            </w:r>
          </w:p>
        </w:tc>
        <w:tc>
          <w:tcPr>
            <w:tcW w:w="2500" w:type="pct"/>
            <w:shd w:val="clear" w:color="auto" w:fill="auto"/>
          </w:tcPr>
          <w:p w14:paraId="57F52B7E" w14:textId="77777777" w:rsidR="00FB69D4" w:rsidRDefault="00FB69D4" w:rsidP="00FB69D4">
            <w:pPr>
              <w:pStyle w:val="BodyText"/>
              <w:rPr>
                <w:rFonts w:cs="Times New Roman"/>
              </w:rPr>
            </w:pPr>
            <w:r>
              <w:rPr>
                <w:rFonts w:cs="Times New Roman"/>
              </w:rPr>
              <w:t>[●]</w:t>
            </w:r>
          </w:p>
        </w:tc>
      </w:tr>
    </w:tbl>
    <w:p w14:paraId="54E6D0F4" w14:textId="77777777" w:rsidR="00FB69D4" w:rsidRDefault="00FB69D4" w:rsidP="00FB69D4">
      <w:pPr>
        <w:pStyle w:val="ListArabic1"/>
      </w:pPr>
      <w:r>
        <w:t>This Drawdown Request is irrevocable.</w:t>
      </w:r>
    </w:p>
    <w:p w14:paraId="35EB045F" w14:textId="77777777" w:rsidR="00FB69D4" w:rsidRDefault="00FB69D4" w:rsidP="00FB69D4">
      <w:pPr>
        <w:pStyle w:val="ListArabic1"/>
      </w:pPr>
      <w:r>
        <w:t>We have attached to this Drawdown Request all relevant supporting documents specified in Clause 2.4 (</w:t>
      </w:r>
      <w:r w:rsidRPr="00457792">
        <w:rPr>
          <w:i/>
        </w:rPr>
        <w:t>Conditions precedent</w:t>
      </w:r>
      <w:r>
        <w:rPr>
          <w:i/>
        </w:rPr>
        <w:t xml:space="preserve">) </w:t>
      </w:r>
      <w:r>
        <w:t>of the Agreement:</w:t>
      </w:r>
    </w:p>
    <w:p w14:paraId="1413814A" w14:textId="77777777" w:rsidR="00FB69D4" w:rsidRDefault="00FB69D4" w:rsidP="00FB69D4">
      <w:pPr>
        <w:pStyle w:val="BodyText1"/>
      </w:pPr>
      <w:r>
        <w:t>[List of supporting documents]</w:t>
      </w:r>
    </w:p>
    <w:p w14:paraId="4B53A004" w14:textId="77777777" w:rsidR="00FB69D4" w:rsidRDefault="00FB69D4" w:rsidP="00FB69D4">
      <w:pPr>
        <w:pStyle w:val="BodyText"/>
        <w:rPr>
          <w:rFonts w:cs="Times New Roman"/>
        </w:rPr>
      </w:pPr>
    </w:p>
    <w:p w14:paraId="622E92C4" w14:textId="77777777" w:rsidR="00FB69D4" w:rsidRDefault="00FB69D4" w:rsidP="00FB69D4">
      <w:pPr>
        <w:pStyle w:val="BodyText"/>
        <w:rPr>
          <w:rFonts w:cs="Times New Roman"/>
        </w:rPr>
      </w:pPr>
      <w:r>
        <w:rPr>
          <w:rFonts w:cs="Times New Roman"/>
        </w:rPr>
        <w:t>Yours sincerely,</w:t>
      </w:r>
    </w:p>
    <w:p w14:paraId="2FC156D3" w14:textId="77777777" w:rsidR="00FB69D4" w:rsidRDefault="00FB69D4" w:rsidP="00FB69D4">
      <w:pPr>
        <w:pStyle w:val="BodyText"/>
        <w:tabs>
          <w:tab w:val="right" w:leader="dot" w:pos="3600"/>
        </w:tabs>
        <w:rPr>
          <w:rFonts w:cs="Times New Roman"/>
        </w:rPr>
      </w:pPr>
    </w:p>
    <w:p w14:paraId="272CAC87" w14:textId="77777777" w:rsidR="00FB69D4" w:rsidRDefault="00FB69D4" w:rsidP="00FB69D4">
      <w:pPr>
        <w:pStyle w:val="BodyText"/>
        <w:tabs>
          <w:tab w:val="right" w:leader="dot" w:pos="3600"/>
        </w:tabs>
        <w:rPr>
          <w:rFonts w:cs="Times New Roman"/>
        </w:rPr>
      </w:pPr>
      <w:r>
        <w:rPr>
          <w:rFonts w:cs="Times New Roman"/>
        </w:rPr>
        <w:tab/>
      </w:r>
    </w:p>
    <w:p w14:paraId="77E382A4" w14:textId="77777777" w:rsidR="00FB69D4" w:rsidRDefault="00FB69D4" w:rsidP="00FB69D4">
      <w:pPr>
        <w:pStyle w:val="BodyText"/>
        <w:rPr>
          <w:rFonts w:cs="Times New Roman"/>
        </w:rPr>
      </w:pPr>
      <w:r>
        <w:rPr>
          <w:rFonts w:cs="Times New Roman"/>
        </w:rPr>
        <w:t>Authorised signatory of Borrower</w:t>
      </w:r>
    </w:p>
    <w:p w14:paraId="6E17D858" w14:textId="77777777" w:rsidR="00FB69D4" w:rsidRDefault="00FB69D4" w:rsidP="00FB69D4">
      <w:pPr>
        <w:pStyle w:val="Schhead"/>
      </w:pPr>
      <w:bookmarkStart w:id="485" w:name="_Toc71193068"/>
      <w:r>
        <w:lastRenderedPageBreak/>
        <w:t>Schedule 5B - Form of confirmation of drawdown and rate</w:t>
      </w:r>
      <w:bookmarkEnd w:id="485"/>
    </w:p>
    <w:p w14:paraId="23D39118" w14:textId="77777777" w:rsidR="00FB69D4" w:rsidRDefault="00FB69D4" w:rsidP="00FB69D4">
      <w:pPr>
        <w:pStyle w:val="BodyText"/>
        <w:jc w:val="center"/>
        <w:rPr>
          <w:rFonts w:cs="Times New Roman"/>
          <w:lang w:val="fr-FR"/>
        </w:rPr>
      </w:pPr>
      <w:r>
        <w:rPr>
          <w:rFonts w:cs="Times New Roman"/>
          <w:i/>
          <w:lang w:val="fr-FR"/>
        </w:rPr>
        <w:t>[on Agence Française de Développement letterhead]</w:t>
      </w:r>
    </w:p>
    <w:p w14:paraId="06721991" w14:textId="77777777" w:rsidR="00FB69D4" w:rsidRDefault="00FB69D4" w:rsidP="00FB69D4">
      <w:pPr>
        <w:pStyle w:val="BodyText"/>
        <w:rPr>
          <w:rFonts w:cs="Times New Roman"/>
        </w:rPr>
      </w:pPr>
      <w:r>
        <w:rPr>
          <w:rFonts w:cs="Times New Roman"/>
        </w:rPr>
        <w:t xml:space="preserve">To: </w:t>
      </w:r>
      <w:r>
        <w:rPr>
          <w:rFonts w:cs="Times New Roman"/>
        </w:rPr>
        <w:tab/>
        <w:t>[</w:t>
      </w:r>
      <w:r>
        <w:rPr>
          <w:rFonts w:cs="Times New Roman"/>
          <w:i/>
        </w:rPr>
        <w:t>the</w:t>
      </w:r>
      <w:r>
        <w:rPr>
          <w:rFonts w:cs="Times New Roman"/>
        </w:rPr>
        <w:t xml:space="preserve"> </w:t>
      </w:r>
      <w:r>
        <w:rPr>
          <w:rFonts w:cs="Times New Roman"/>
          <w:i/>
        </w:rPr>
        <w:t>Borrower</w:t>
      </w:r>
      <w:r>
        <w:rPr>
          <w:rFonts w:cs="Times New Roman"/>
        </w:rPr>
        <w:t>]</w:t>
      </w:r>
      <w:r>
        <w:rPr>
          <w:rFonts w:cs="Times New Roman"/>
          <w:i/>
        </w:rPr>
        <w:t xml:space="preserve"> </w:t>
      </w:r>
    </w:p>
    <w:p w14:paraId="624B8CF7" w14:textId="77777777" w:rsidR="00FB69D4" w:rsidRDefault="00FB69D4" w:rsidP="00FB69D4">
      <w:pPr>
        <w:pStyle w:val="BodyText"/>
        <w:rPr>
          <w:rFonts w:cs="Times New Roman"/>
        </w:rPr>
      </w:pPr>
      <w:r>
        <w:rPr>
          <w:rFonts w:cs="Times New Roman"/>
        </w:rPr>
        <w:t xml:space="preserve">Date: </w:t>
      </w:r>
      <w:r>
        <w:rPr>
          <w:rFonts w:cs="Times New Roman"/>
        </w:rPr>
        <w:tab/>
        <w:t>[●]</w:t>
      </w:r>
    </w:p>
    <w:p w14:paraId="076BCFE7" w14:textId="77777777" w:rsidR="00FB69D4" w:rsidRDefault="00FB69D4" w:rsidP="00FB69D4">
      <w:pPr>
        <w:pStyle w:val="BodyText"/>
        <w:rPr>
          <w:rFonts w:cs="Times New Roman"/>
        </w:rPr>
      </w:pPr>
      <w:r>
        <w:rPr>
          <w:rFonts w:cs="Times New Roman"/>
        </w:rPr>
        <w:t>Ref:</w:t>
      </w:r>
      <w:r>
        <w:rPr>
          <w:rFonts w:cs="Times New Roman"/>
        </w:rPr>
        <w:tab/>
        <w:t>Drawdown Request n° [●] dated [●]</w:t>
      </w:r>
    </w:p>
    <w:p w14:paraId="4E13812C" w14:textId="77777777" w:rsidR="00FB69D4" w:rsidRDefault="00FB69D4" w:rsidP="00FB69D4">
      <w:pPr>
        <w:pStyle w:val="BodyText"/>
        <w:rPr>
          <w:rFonts w:cs="Times New Roman"/>
        </w:rPr>
      </w:pPr>
      <w:r>
        <w:rPr>
          <w:rFonts w:cs="Times New Roman"/>
          <w:b/>
        </w:rPr>
        <w:t>Borrower’s Name – Credit Facility Agreement n</w:t>
      </w:r>
      <w:r>
        <w:rPr>
          <w:rFonts w:cs="Times New Roman"/>
        </w:rPr>
        <w:t>°</w:t>
      </w:r>
      <w:r>
        <w:rPr>
          <w:rFonts w:cs="Times New Roman"/>
          <w:b/>
        </w:rPr>
        <w:t>[●] dated [●]</w:t>
      </w:r>
    </w:p>
    <w:p w14:paraId="5D4F4DEC" w14:textId="77777777" w:rsidR="00FB69D4" w:rsidRDefault="00FB69D4" w:rsidP="00FB69D4">
      <w:pPr>
        <w:pStyle w:val="BodyText"/>
        <w:rPr>
          <w:rFonts w:cs="Times New Roman"/>
        </w:rPr>
      </w:pPr>
      <w:r>
        <w:rPr>
          <w:rFonts w:cs="Times New Roman"/>
          <w:b/>
        </w:rPr>
        <w:t>Drawdown Confirmation n°[●]</w:t>
      </w:r>
    </w:p>
    <w:p w14:paraId="466D47E0" w14:textId="77777777" w:rsidR="00FB69D4" w:rsidRDefault="00FB69D4" w:rsidP="00FB69D4">
      <w:pPr>
        <w:pStyle w:val="BodyText"/>
        <w:rPr>
          <w:rFonts w:cs="Times New Roman"/>
        </w:rPr>
      </w:pPr>
      <w:r>
        <w:rPr>
          <w:rFonts w:cs="Times New Roman"/>
        </w:rPr>
        <w:t>Dear Sirs,</w:t>
      </w:r>
    </w:p>
    <w:p w14:paraId="696B40DA" w14:textId="77777777" w:rsidR="00FB69D4" w:rsidRDefault="00FB69D4" w:rsidP="00684C41">
      <w:pPr>
        <w:pStyle w:val="ListArabic1"/>
        <w:numPr>
          <w:ilvl w:val="0"/>
          <w:numId w:val="60"/>
        </w:numPr>
      </w:pPr>
      <w:r>
        <w:t>We refer to the Credit Facility Agreement n°[●] entered into between the Borrower and the Lender dated [●] (the “</w:t>
      </w:r>
      <w:r w:rsidRPr="00545051">
        <w:rPr>
          <w:b/>
        </w:rPr>
        <w:t>Agreement</w:t>
      </w:r>
      <w:r>
        <w:t>”). Capitalised words and expressions used but not defined herein have the meanings given to them in the Agreement.</w:t>
      </w:r>
    </w:p>
    <w:p w14:paraId="52A3DB4A" w14:textId="77777777" w:rsidR="00FB69D4" w:rsidRDefault="00FB69D4" w:rsidP="00FB69D4">
      <w:pPr>
        <w:pStyle w:val="ListArabic1"/>
      </w:pPr>
      <w:r>
        <w:t>By a Drawdown Request Letter dated [●], the Borrower has requested that the Lender makes available a Drawdown in the amount of EUR [●], pursuant to the terms and conditions of the Agreement.</w:t>
      </w:r>
    </w:p>
    <w:p w14:paraId="73207587" w14:textId="77777777" w:rsidR="00FB69D4" w:rsidRPr="004F668B" w:rsidRDefault="00FB69D4" w:rsidP="00FB69D4">
      <w:pPr>
        <w:pStyle w:val="ListArabic1"/>
      </w:pPr>
      <w:r>
        <w:t xml:space="preserve">The Drawdown which has been made available according to your Drawdown Request is as </w:t>
      </w:r>
      <w:r w:rsidRPr="004F668B">
        <w:t>follows:</w:t>
      </w:r>
    </w:p>
    <w:p w14:paraId="3F49BF78" w14:textId="77777777" w:rsidR="00FB69D4" w:rsidRPr="004F668B" w:rsidRDefault="00FB69D4" w:rsidP="00FB69D4">
      <w:pPr>
        <w:pStyle w:val="Bullet2"/>
        <w:tabs>
          <w:tab w:val="clear" w:pos="0"/>
          <w:tab w:val="num" w:pos="706"/>
        </w:tabs>
        <w:ind w:left="1426"/>
        <w:rPr>
          <w:lang w:val="en-GB"/>
        </w:rPr>
      </w:pPr>
      <w:r w:rsidRPr="004F668B">
        <w:rPr>
          <w:lang w:val="en-GB"/>
        </w:rPr>
        <w:t>Amount: Euros [●</w:t>
      </w:r>
      <w:r w:rsidRPr="004F668B">
        <w:rPr>
          <w:i/>
          <w:lang w:val="en-GB"/>
        </w:rPr>
        <w:t>amount in words</w:t>
      </w:r>
      <w:r w:rsidRPr="004F668B">
        <w:rPr>
          <w:lang w:val="en-GB"/>
        </w:rPr>
        <w:t>] (EUR [●])</w:t>
      </w:r>
    </w:p>
    <w:p w14:paraId="0B432927" w14:textId="77777777" w:rsidR="00FB69D4" w:rsidRPr="004F668B" w:rsidRDefault="00FB69D4" w:rsidP="00FB69D4">
      <w:pPr>
        <w:pStyle w:val="Bullet2"/>
        <w:ind w:left="1426"/>
        <w:rPr>
          <w:lang w:val="en-GB"/>
        </w:rPr>
      </w:pPr>
      <w:r w:rsidRPr="004F668B">
        <w:rPr>
          <w:lang w:val="en-GB"/>
        </w:rPr>
        <w:t>Applicable interest rate: [●</w:t>
      </w:r>
      <w:r w:rsidRPr="004F668B">
        <w:rPr>
          <w:i/>
          <w:lang w:val="en-GB"/>
        </w:rPr>
        <w:t>percentage in words</w:t>
      </w:r>
      <w:r w:rsidRPr="004F668B">
        <w:rPr>
          <w:lang w:val="en-GB"/>
        </w:rPr>
        <w:t xml:space="preserve">] ([●]%) per annum [equal to the aggregate of the six-month EURIBOR (equal to [●]% per annum) </w:t>
      </w:r>
      <w:r w:rsidRPr="004F668B">
        <w:rPr>
          <w:vertAlign w:val="superscript"/>
          <w:lang w:val="en-GB"/>
        </w:rPr>
        <w:footnoteReference w:id="18"/>
      </w:r>
      <w:r w:rsidRPr="004F668B">
        <w:rPr>
          <w:lang w:val="en-GB"/>
        </w:rPr>
        <w:t xml:space="preserve"> and the Margin]</w:t>
      </w:r>
      <w:r w:rsidRPr="004F668B">
        <w:rPr>
          <w:vertAlign w:val="superscript"/>
          <w:lang w:val="en-GB"/>
        </w:rPr>
        <w:t xml:space="preserve"> </w:t>
      </w:r>
      <w:r w:rsidRPr="004F668B">
        <w:rPr>
          <w:vertAlign w:val="superscript"/>
          <w:lang w:val="en-GB"/>
        </w:rPr>
        <w:footnoteReference w:id="19"/>
      </w:r>
    </w:p>
    <w:p w14:paraId="2A8E6661" w14:textId="77777777" w:rsidR="00FB69D4" w:rsidRDefault="00FB69D4" w:rsidP="00FB69D4">
      <w:pPr>
        <w:pStyle w:val="Bullet2"/>
        <w:ind w:left="1426"/>
        <w:rPr>
          <w:lang w:val="en-GB"/>
        </w:rPr>
      </w:pPr>
      <w:r>
        <w:rPr>
          <w:lang w:val="en-GB"/>
        </w:rPr>
        <w:t>Drawdown Date: [●]</w:t>
      </w:r>
    </w:p>
    <w:p w14:paraId="33FA6D55" w14:textId="77777777" w:rsidR="00FB69D4" w:rsidRDefault="00FB69D4" w:rsidP="00FB69D4">
      <w:pPr>
        <w:pStyle w:val="BodyText1"/>
      </w:pPr>
      <w:r>
        <w:t>For fixed-Interest Rate loans only</w:t>
      </w:r>
    </w:p>
    <w:p w14:paraId="29412468" w14:textId="77777777" w:rsidR="00FB69D4" w:rsidRDefault="00FB69D4" w:rsidP="00FB69D4">
      <w:pPr>
        <w:pStyle w:val="BodyText1"/>
      </w:pPr>
      <w:r>
        <w:t>For information purposes only:</w:t>
      </w:r>
    </w:p>
    <w:p w14:paraId="431E6B0B" w14:textId="77777777" w:rsidR="00FB69D4" w:rsidRDefault="00FB69D4" w:rsidP="00FB69D4">
      <w:pPr>
        <w:pStyle w:val="Bullet2"/>
        <w:tabs>
          <w:tab w:val="clear" w:pos="0"/>
          <w:tab w:val="num" w:pos="706"/>
        </w:tabs>
        <w:ind w:left="1426"/>
        <w:rPr>
          <w:lang w:val="en-GB"/>
        </w:rPr>
      </w:pPr>
      <w:r>
        <w:rPr>
          <w:lang w:val="en-GB"/>
        </w:rPr>
        <w:t>Rate Setting Date: [●]</w:t>
      </w:r>
    </w:p>
    <w:p w14:paraId="00FD66DB" w14:textId="77777777" w:rsidR="00FB69D4" w:rsidRDefault="00FB69D4" w:rsidP="00FB69D4">
      <w:pPr>
        <w:pStyle w:val="Bullet2"/>
        <w:ind w:left="1426"/>
        <w:rPr>
          <w:lang w:val="en-GB"/>
        </w:rPr>
      </w:pPr>
      <w:r>
        <w:rPr>
          <w:lang w:val="en-GB"/>
        </w:rPr>
        <w:t>Fixed Reference Rate: [●</w:t>
      </w:r>
      <w:r>
        <w:rPr>
          <w:i/>
          <w:lang w:val="en-GB"/>
        </w:rPr>
        <w:t>percentage in words</w:t>
      </w:r>
      <w:r>
        <w:rPr>
          <w:lang w:val="en-GB"/>
        </w:rPr>
        <w:t>] ([●]%) per annum</w:t>
      </w:r>
    </w:p>
    <w:p w14:paraId="145F9B94" w14:textId="77777777" w:rsidR="00FB69D4" w:rsidRPr="004F668B" w:rsidRDefault="00FB69D4" w:rsidP="00FB69D4">
      <w:pPr>
        <w:pStyle w:val="Bullet2"/>
        <w:ind w:left="1426"/>
        <w:rPr>
          <w:lang w:val="en-GB"/>
        </w:rPr>
      </w:pPr>
      <w:r w:rsidRPr="004F668B">
        <w:rPr>
          <w:lang w:val="en-GB"/>
        </w:rPr>
        <w:t>Effective global rate (per annum): [●</w:t>
      </w:r>
      <w:r w:rsidRPr="004F668B">
        <w:rPr>
          <w:i/>
          <w:lang w:val="en-GB"/>
        </w:rPr>
        <w:t>percentage in words</w:t>
      </w:r>
      <w:r w:rsidRPr="004F668B">
        <w:rPr>
          <w:lang w:val="en-GB"/>
        </w:rPr>
        <w:t>] ([●]%)</w:t>
      </w:r>
    </w:p>
    <w:p w14:paraId="32E04333" w14:textId="77777777" w:rsidR="00FB69D4" w:rsidRDefault="00FB69D4" w:rsidP="00FB69D4">
      <w:pPr>
        <w:pStyle w:val="Bullet2"/>
        <w:ind w:left="1426"/>
        <w:rPr>
          <w:lang w:val="en-GB"/>
        </w:rPr>
      </w:pPr>
      <w:r>
        <w:rPr>
          <w:lang w:val="en-GB"/>
        </w:rPr>
        <w:t>Index Rate: [●</w:t>
      </w:r>
      <w:r>
        <w:rPr>
          <w:i/>
          <w:lang w:val="en-GB"/>
        </w:rPr>
        <w:t>percentage in words</w:t>
      </w:r>
      <w:r>
        <w:rPr>
          <w:lang w:val="en-GB"/>
        </w:rPr>
        <w:t>] ([●]%) per annum</w:t>
      </w:r>
    </w:p>
    <w:p w14:paraId="607ED6FA" w14:textId="77777777" w:rsidR="00FB69D4" w:rsidRDefault="00FB69D4" w:rsidP="00FB69D4">
      <w:pPr>
        <w:pStyle w:val="Bullet2"/>
        <w:ind w:left="1426"/>
        <w:rPr>
          <w:lang w:val="en-GB"/>
        </w:rPr>
      </w:pPr>
      <w:r>
        <w:rPr>
          <w:lang w:val="en-GB"/>
        </w:rPr>
        <w:t>Index Rate on Rate Setting Date: [●</w:t>
      </w:r>
      <w:r>
        <w:rPr>
          <w:i/>
          <w:lang w:val="en-GB"/>
        </w:rPr>
        <w:t>percentage in words</w:t>
      </w:r>
      <w:r>
        <w:rPr>
          <w:lang w:val="en-GB"/>
        </w:rPr>
        <w:t>] ([●]%) per annum</w:t>
      </w:r>
    </w:p>
    <w:p w14:paraId="7D0A1609" w14:textId="77777777" w:rsidR="00FB69D4" w:rsidRDefault="00FB69D4" w:rsidP="00FB69D4">
      <w:pPr>
        <w:pStyle w:val="Bullet2"/>
        <w:numPr>
          <w:ilvl w:val="0"/>
          <w:numId w:val="0"/>
        </w:numPr>
        <w:rPr>
          <w:lang w:val="en-GB"/>
        </w:rPr>
      </w:pPr>
      <w:r w:rsidRPr="004F668B">
        <w:rPr>
          <w:lang w:val="en-GB"/>
        </w:rPr>
        <w:lastRenderedPageBreak/>
        <w:t>[It being specified that the above Interest Rate may vary in accordance with the provisions of clauses 4.1.3(i) (</w:t>
      </w:r>
      <w:r w:rsidRPr="004F668B">
        <w:rPr>
          <w:i/>
          <w:lang w:val="en-GB"/>
        </w:rPr>
        <w:t>Floating Interest Rate</w:t>
      </w:r>
      <w:r w:rsidRPr="004F668B">
        <w:rPr>
          <w:lang w:val="en-GB"/>
        </w:rPr>
        <w:t>)</w:t>
      </w:r>
      <w:r w:rsidRPr="004F668B">
        <w:rPr>
          <w:i/>
          <w:lang w:val="en-GB"/>
        </w:rPr>
        <w:t xml:space="preserve"> </w:t>
      </w:r>
      <w:r w:rsidRPr="004F668B">
        <w:rPr>
          <w:lang w:val="en-GB"/>
        </w:rPr>
        <w:t>and 5.2 (</w:t>
      </w:r>
      <w:r w:rsidRPr="004F668B">
        <w:rPr>
          <w:i/>
          <w:lang w:val="en-GB"/>
        </w:rPr>
        <w:t>Replacement of a Screen Rate</w:t>
      </w:r>
      <w:r w:rsidRPr="004F668B">
        <w:rPr>
          <w:lang w:val="en-GB"/>
        </w:rPr>
        <w:t>) of the Agreement.]</w:t>
      </w:r>
      <w:r w:rsidRPr="00104CBE">
        <w:rPr>
          <w:rStyle w:val="FootnoteReference"/>
          <w:lang w:val="en-GB"/>
        </w:rPr>
        <w:t xml:space="preserve"> </w:t>
      </w:r>
      <w:r w:rsidRPr="00620D32">
        <w:rPr>
          <w:rStyle w:val="FootnoteReference"/>
          <w:lang w:val="en-GB"/>
        </w:rPr>
        <w:footnoteReference w:id="20"/>
      </w:r>
      <w:r w:rsidRPr="004F668B">
        <w:rPr>
          <w:lang w:val="en-GB"/>
        </w:rPr>
        <w:t xml:space="preserve"> </w:t>
      </w:r>
    </w:p>
    <w:p w14:paraId="06FC5E4B" w14:textId="77777777" w:rsidR="00FB69D4" w:rsidRPr="003E0407" w:rsidRDefault="00FB69D4" w:rsidP="00FB69D4">
      <w:pPr>
        <w:pStyle w:val="Bullet1"/>
        <w:numPr>
          <w:ilvl w:val="0"/>
          <w:numId w:val="0"/>
        </w:numPr>
        <w:ind w:left="720" w:hanging="720"/>
        <w:rPr>
          <w:lang w:val="en-US"/>
        </w:rPr>
      </w:pPr>
    </w:p>
    <w:p w14:paraId="1ABA2303" w14:textId="77777777" w:rsidR="00FB69D4" w:rsidRDefault="00FB69D4" w:rsidP="00FB69D4">
      <w:pPr>
        <w:pStyle w:val="BodyText"/>
        <w:rPr>
          <w:rFonts w:cs="Times New Roman"/>
        </w:rPr>
      </w:pPr>
      <w:r>
        <w:rPr>
          <w:rFonts w:cs="Times New Roman"/>
        </w:rPr>
        <w:t>Yours sincerely,</w:t>
      </w:r>
    </w:p>
    <w:p w14:paraId="71DDF3AB" w14:textId="77777777" w:rsidR="00FB69D4" w:rsidRDefault="00FB69D4" w:rsidP="00FB69D4">
      <w:pPr>
        <w:pStyle w:val="BodyText"/>
        <w:tabs>
          <w:tab w:val="right" w:leader="dot" w:pos="3600"/>
        </w:tabs>
        <w:rPr>
          <w:rFonts w:cs="Times New Roman"/>
        </w:rPr>
      </w:pPr>
      <w:r>
        <w:rPr>
          <w:rFonts w:cs="Times New Roman"/>
        </w:rPr>
        <w:tab/>
      </w:r>
    </w:p>
    <w:p w14:paraId="6AD9CF32" w14:textId="77777777" w:rsidR="00FB69D4" w:rsidRDefault="00FB69D4" w:rsidP="00FB69D4">
      <w:pPr>
        <w:pStyle w:val="BodyText"/>
        <w:rPr>
          <w:rFonts w:cs="Times New Roman"/>
          <w:lang w:val="en-US"/>
        </w:rPr>
      </w:pPr>
      <w:r>
        <w:rPr>
          <w:rFonts w:cs="Times New Roman"/>
          <w:lang w:val="en-US"/>
        </w:rPr>
        <w:t xml:space="preserve">Authorised signatory of </w:t>
      </w:r>
      <w:r>
        <w:rPr>
          <w:rFonts w:cs="Times New Roman"/>
          <w:i/>
          <w:lang w:val="en-US"/>
        </w:rPr>
        <w:t>Agence Française de Développement</w:t>
      </w:r>
    </w:p>
    <w:p w14:paraId="40EE968B" w14:textId="77777777" w:rsidR="00FB69D4" w:rsidRDefault="00FB69D4" w:rsidP="00FB69D4">
      <w:pPr>
        <w:pStyle w:val="Schhead"/>
      </w:pPr>
      <w:bookmarkStart w:id="488" w:name="_Toc71193069"/>
      <w:r w:rsidRPr="004F668B">
        <w:lastRenderedPageBreak/>
        <w:t>Schedule 5C - Form of Rate Conversion Request</w:t>
      </w:r>
      <w:bookmarkEnd w:id="488"/>
    </w:p>
    <w:p w14:paraId="1C122332" w14:textId="77777777" w:rsidR="00FB69D4" w:rsidRDefault="00FB69D4" w:rsidP="00FB69D4">
      <w:pPr>
        <w:pStyle w:val="BodyText"/>
        <w:jc w:val="center"/>
        <w:rPr>
          <w:rFonts w:cs="Times New Roman"/>
        </w:rPr>
      </w:pPr>
      <w:r>
        <w:rPr>
          <w:rFonts w:cs="Times New Roman"/>
          <w:i/>
        </w:rPr>
        <w:t>[on the Borrower’s letterhead]</w:t>
      </w:r>
    </w:p>
    <w:p w14:paraId="7EDD00B0" w14:textId="77777777" w:rsidR="00FB69D4" w:rsidRDefault="00FB69D4" w:rsidP="00FB69D4">
      <w:pPr>
        <w:pStyle w:val="BodyText"/>
        <w:rPr>
          <w:rFonts w:cs="Times New Roman"/>
          <w:lang w:val="en-US"/>
        </w:rPr>
      </w:pPr>
      <w:r>
        <w:rPr>
          <w:rFonts w:cs="Times New Roman"/>
          <w:lang w:val="en-US"/>
        </w:rPr>
        <w:t xml:space="preserve">To: </w:t>
      </w:r>
      <w:r>
        <w:rPr>
          <w:rFonts w:cs="Times New Roman"/>
          <w:lang w:val="en-US"/>
        </w:rPr>
        <w:tab/>
        <w:t>AGENCE FRANÇAISE DE DÉVELOPPEMENT</w:t>
      </w:r>
    </w:p>
    <w:p w14:paraId="7F7063BC" w14:textId="77777777" w:rsidR="00FB69D4" w:rsidRDefault="00FB69D4" w:rsidP="00FB69D4">
      <w:pPr>
        <w:pStyle w:val="BodyText"/>
        <w:rPr>
          <w:rFonts w:cs="Times New Roman"/>
          <w:lang w:val="en-US"/>
        </w:rPr>
      </w:pPr>
      <w:r>
        <w:rPr>
          <w:rFonts w:cs="Times New Roman"/>
          <w:lang w:val="en-US"/>
        </w:rPr>
        <w:t xml:space="preserve">On: </w:t>
      </w:r>
      <w:r>
        <w:rPr>
          <w:rFonts w:cs="Times New Roman"/>
          <w:lang w:val="en-US"/>
        </w:rPr>
        <w:tab/>
        <w:t>[</w:t>
      </w:r>
      <w:r>
        <w:rPr>
          <w:rFonts w:cs="Times New Roman"/>
          <w:i/>
          <w:lang w:val="en-US"/>
        </w:rPr>
        <w:t>date</w:t>
      </w:r>
      <w:r>
        <w:rPr>
          <w:rFonts w:cs="Times New Roman"/>
          <w:lang w:val="en-US"/>
        </w:rPr>
        <w:t>]</w:t>
      </w:r>
    </w:p>
    <w:p w14:paraId="15AF109F" w14:textId="77777777" w:rsidR="00FB69D4" w:rsidRDefault="00FB69D4" w:rsidP="00FB69D4">
      <w:pPr>
        <w:pStyle w:val="BodyText"/>
        <w:rPr>
          <w:rFonts w:cs="Times New Roman"/>
        </w:rPr>
      </w:pPr>
      <w:r>
        <w:rPr>
          <w:rFonts w:cs="Times New Roman"/>
          <w:b/>
        </w:rPr>
        <w:t>Borrower’s Name – Credit Facility Agreement n</w:t>
      </w:r>
      <w:r>
        <w:rPr>
          <w:rFonts w:cs="Times New Roman"/>
        </w:rPr>
        <w:t>°</w:t>
      </w:r>
      <w:r>
        <w:rPr>
          <w:rFonts w:cs="Times New Roman"/>
          <w:b/>
        </w:rPr>
        <w:t>[●] dated [●]</w:t>
      </w:r>
    </w:p>
    <w:p w14:paraId="781D57D5" w14:textId="77777777" w:rsidR="00FB69D4" w:rsidRDefault="00FB69D4" w:rsidP="00FB69D4">
      <w:pPr>
        <w:pStyle w:val="BodyText"/>
        <w:rPr>
          <w:rFonts w:cs="Times New Roman"/>
        </w:rPr>
      </w:pPr>
      <w:r>
        <w:rPr>
          <w:rFonts w:cs="Times New Roman"/>
          <w:b/>
        </w:rPr>
        <w:t>Rate Conversion Request n°[●]</w:t>
      </w:r>
    </w:p>
    <w:p w14:paraId="18BF8FCD" w14:textId="77777777" w:rsidR="00FB69D4" w:rsidRDefault="00FB69D4" w:rsidP="00FB69D4">
      <w:pPr>
        <w:pStyle w:val="BodyText"/>
        <w:rPr>
          <w:rFonts w:cs="Times New Roman"/>
        </w:rPr>
      </w:pPr>
      <w:r>
        <w:rPr>
          <w:rFonts w:cs="Times New Roman"/>
        </w:rPr>
        <w:t>Dear Sirs,</w:t>
      </w:r>
    </w:p>
    <w:p w14:paraId="07FC640C" w14:textId="77777777" w:rsidR="00FB69D4" w:rsidRDefault="00FB69D4" w:rsidP="00684C41">
      <w:pPr>
        <w:pStyle w:val="ListArabic1"/>
        <w:numPr>
          <w:ilvl w:val="0"/>
          <w:numId w:val="61"/>
        </w:numPr>
      </w:pPr>
      <w:r>
        <w:t>We refer to the Credit Facility Agreement n°[●] entered into between the Borrower and the Lender dated [●] (the “</w:t>
      </w:r>
      <w:r w:rsidRPr="0064680E">
        <w:rPr>
          <w:b/>
        </w:rPr>
        <w:t>Agreement</w:t>
      </w:r>
      <w:r>
        <w:t>”). Capitalised words and expressions used but not defined herein have the meanings given to them in the Agreement.</w:t>
      </w:r>
    </w:p>
    <w:p w14:paraId="7896D927" w14:textId="77777777" w:rsidR="00FB69D4" w:rsidRDefault="00FB69D4" w:rsidP="00FB69D4">
      <w:pPr>
        <w:pStyle w:val="ListArabic1"/>
      </w:pPr>
      <w:r w:rsidRPr="00321C0F">
        <w:rPr>
          <w:lang w:val="en-US"/>
        </w:rPr>
        <w:t xml:space="preserve">Pursuant to Clause </w:t>
      </w:r>
      <w:r>
        <w:rPr>
          <w:lang w:val="en-US"/>
        </w:rPr>
        <w:t>4.1.3 (</w:t>
      </w:r>
      <w:r w:rsidRPr="00457792">
        <w:rPr>
          <w:i/>
          <w:lang w:val="en-US"/>
        </w:rPr>
        <w:t>Conversion from a floating Interest Rate to a fixed Interest Rate</w:t>
      </w:r>
      <w:r>
        <w:rPr>
          <w:lang w:val="en-US"/>
        </w:rPr>
        <w:t>)</w:t>
      </w:r>
      <w:r w:rsidRPr="00321C0F">
        <w:rPr>
          <w:lang w:val="en-US"/>
        </w:rPr>
        <w:t xml:space="preserve"> </w:t>
      </w:r>
      <w:r>
        <w:t xml:space="preserve">of the Agreement, we hereby request that you convert the floating Interest Rate of the Drawdown under the Facility into a fixed Interest Rate in accordance with the terms of the Agreement. </w:t>
      </w:r>
    </w:p>
    <w:p w14:paraId="4E15A13B" w14:textId="77777777" w:rsidR="00FB69D4" w:rsidRDefault="00FB69D4" w:rsidP="00FB69D4">
      <w:pPr>
        <w:pStyle w:val="ListArabic1"/>
      </w:pPr>
      <w:r>
        <w:t>This rate conversion request will be deemed null and void if the applicable fixed Interest Rate exceeds [●</w:t>
      </w:r>
      <w:r w:rsidRPr="008A1DAD">
        <w:rPr>
          <w:i/>
        </w:rPr>
        <w:t>percentage in words</w:t>
      </w:r>
      <w:r>
        <w:t>] [●%].</w:t>
      </w:r>
    </w:p>
    <w:p w14:paraId="2ED73C36" w14:textId="77777777" w:rsidR="00FB69D4" w:rsidRDefault="00FB69D4" w:rsidP="00FB69D4">
      <w:pPr>
        <w:pStyle w:val="BodyText"/>
        <w:rPr>
          <w:rFonts w:cs="Times New Roman"/>
        </w:rPr>
      </w:pPr>
      <w:r>
        <w:rPr>
          <w:rFonts w:cs="Times New Roman"/>
        </w:rPr>
        <w:t>Yours sincerely,</w:t>
      </w:r>
    </w:p>
    <w:p w14:paraId="122DAD0D" w14:textId="77777777" w:rsidR="00FB69D4" w:rsidRDefault="00FB69D4" w:rsidP="00FB69D4">
      <w:pPr>
        <w:pStyle w:val="BodyText"/>
        <w:rPr>
          <w:rFonts w:cs="Times New Roman"/>
        </w:rPr>
      </w:pPr>
    </w:p>
    <w:p w14:paraId="7D547F7F" w14:textId="77777777" w:rsidR="00FB69D4" w:rsidRDefault="00FB69D4" w:rsidP="00FB69D4">
      <w:pPr>
        <w:pStyle w:val="BodyText"/>
        <w:tabs>
          <w:tab w:val="right" w:leader="dot" w:pos="3600"/>
        </w:tabs>
        <w:rPr>
          <w:rFonts w:cs="Times New Roman"/>
        </w:rPr>
      </w:pPr>
      <w:r>
        <w:rPr>
          <w:rFonts w:cs="Times New Roman"/>
        </w:rPr>
        <w:tab/>
      </w:r>
    </w:p>
    <w:p w14:paraId="2DAC18AF" w14:textId="77777777" w:rsidR="00FB69D4" w:rsidRDefault="00FB69D4" w:rsidP="00FB69D4">
      <w:pPr>
        <w:pStyle w:val="BodyText"/>
        <w:rPr>
          <w:rFonts w:cs="Times New Roman"/>
        </w:rPr>
      </w:pPr>
      <w:r>
        <w:rPr>
          <w:rFonts w:cs="Times New Roman"/>
        </w:rPr>
        <w:t>Authorised signatory of Borrower</w:t>
      </w:r>
    </w:p>
    <w:p w14:paraId="3E3BBAA1" w14:textId="77777777" w:rsidR="00FB69D4" w:rsidRPr="000205B5" w:rsidRDefault="00FB69D4" w:rsidP="00FB69D4">
      <w:pPr>
        <w:pStyle w:val="Schhead"/>
      </w:pPr>
      <w:bookmarkStart w:id="489" w:name="_Toc71193070"/>
      <w:r w:rsidRPr="004F668B">
        <w:lastRenderedPageBreak/>
        <w:t>Schedule 5D - Form of Rate Conversion Confirmation</w:t>
      </w:r>
      <w:bookmarkEnd w:id="489"/>
    </w:p>
    <w:p w14:paraId="14739027" w14:textId="77777777" w:rsidR="00FB69D4" w:rsidRDefault="00FB69D4" w:rsidP="00FB69D4">
      <w:pPr>
        <w:pStyle w:val="BodyText"/>
        <w:jc w:val="center"/>
        <w:rPr>
          <w:rFonts w:cs="Times New Roman"/>
          <w:lang w:val="fr-FR"/>
        </w:rPr>
      </w:pPr>
      <w:r>
        <w:rPr>
          <w:rFonts w:cs="Times New Roman"/>
          <w:i/>
          <w:lang w:val="fr-FR"/>
        </w:rPr>
        <w:t>[on Agence Française de Développement letterhead]</w:t>
      </w:r>
    </w:p>
    <w:p w14:paraId="306DDD98" w14:textId="77777777" w:rsidR="00FB69D4" w:rsidRDefault="00FB69D4" w:rsidP="00FB69D4">
      <w:pPr>
        <w:pStyle w:val="BodyText"/>
        <w:rPr>
          <w:rFonts w:cs="Times New Roman"/>
        </w:rPr>
      </w:pPr>
      <w:r>
        <w:rPr>
          <w:rFonts w:cs="Times New Roman"/>
        </w:rPr>
        <w:t>To:</w:t>
      </w:r>
      <w:r>
        <w:rPr>
          <w:rFonts w:cs="Times New Roman"/>
        </w:rPr>
        <w:tab/>
        <w:t>[</w:t>
      </w:r>
      <w:r>
        <w:rPr>
          <w:rFonts w:cs="Times New Roman"/>
          <w:i/>
        </w:rPr>
        <w:t>the</w:t>
      </w:r>
      <w:r>
        <w:rPr>
          <w:rFonts w:cs="Times New Roman"/>
        </w:rPr>
        <w:t xml:space="preserve"> </w:t>
      </w:r>
      <w:r>
        <w:rPr>
          <w:rFonts w:cs="Times New Roman"/>
          <w:i/>
        </w:rPr>
        <w:t>Borrower</w:t>
      </w:r>
      <w:r>
        <w:rPr>
          <w:rFonts w:cs="Times New Roman"/>
        </w:rPr>
        <w:t>]</w:t>
      </w:r>
      <w:r>
        <w:rPr>
          <w:rFonts w:cs="Times New Roman"/>
          <w:i/>
        </w:rPr>
        <w:t xml:space="preserve"> </w:t>
      </w:r>
    </w:p>
    <w:p w14:paraId="01DAD741" w14:textId="77777777" w:rsidR="00FB69D4" w:rsidRDefault="00FB69D4" w:rsidP="00FB69D4">
      <w:pPr>
        <w:pStyle w:val="BodyText"/>
        <w:rPr>
          <w:rFonts w:cs="Times New Roman"/>
        </w:rPr>
      </w:pPr>
      <w:r>
        <w:rPr>
          <w:rFonts w:cs="Times New Roman"/>
        </w:rPr>
        <w:t xml:space="preserve">Date: </w:t>
      </w:r>
      <w:r>
        <w:rPr>
          <w:rFonts w:cs="Times New Roman"/>
        </w:rPr>
        <w:tab/>
        <w:t>[●]</w:t>
      </w:r>
    </w:p>
    <w:p w14:paraId="43809395" w14:textId="77777777" w:rsidR="00FB69D4" w:rsidRDefault="00FB69D4" w:rsidP="00FB69D4">
      <w:pPr>
        <w:pStyle w:val="BodyText"/>
        <w:rPr>
          <w:rFonts w:cs="Times New Roman"/>
        </w:rPr>
      </w:pPr>
      <w:r>
        <w:rPr>
          <w:rFonts w:cs="Times New Roman"/>
        </w:rPr>
        <w:t>Re: Rate Conversion Request n° [●] dated [●]</w:t>
      </w:r>
    </w:p>
    <w:p w14:paraId="36AA9319" w14:textId="77777777" w:rsidR="00FB69D4" w:rsidRDefault="00FB69D4" w:rsidP="00FB69D4">
      <w:pPr>
        <w:pStyle w:val="BodyText"/>
        <w:rPr>
          <w:rFonts w:cs="Times New Roman"/>
        </w:rPr>
      </w:pPr>
      <w:r>
        <w:rPr>
          <w:rFonts w:cs="Times New Roman"/>
          <w:b/>
        </w:rPr>
        <w:t>Borrower’s Name – Credit Facility Agreement n</w:t>
      </w:r>
      <w:r>
        <w:rPr>
          <w:rFonts w:cs="Times New Roman"/>
        </w:rPr>
        <w:t>°</w:t>
      </w:r>
      <w:r>
        <w:rPr>
          <w:rFonts w:cs="Times New Roman"/>
          <w:b/>
        </w:rPr>
        <w:t>[●] dated [●]</w:t>
      </w:r>
    </w:p>
    <w:p w14:paraId="48D9FA00" w14:textId="77777777" w:rsidR="00FB69D4" w:rsidRDefault="00FB69D4" w:rsidP="00FB69D4">
      <w:pPr>
        <w:pStyle w:val="BodyText"/>
        <w:rPr>
          <w:rFonts w:cs="Times New Roman"/>
        </w:rPr>
      </w:pPr>
      <w:r>
        <w:rPr>
          <w:rFonts w:cs="Times New Roman"/>
          <w:b/>
        </w:rPr>
        <w:t>Rate Conversion Confirmation n°[●]</w:t>
      </w:r>
    </w:p>
    <w:p w14:paraId="6D58BC9F" w14:textId="77777777" w:rsidR="00FB69D4" w:rsidRDefault="00FB69D4" w:rsidP="00FB69D4">
      <w:pPr>
        <w:pStyle w:val="BodyText"/>
        <w:rPr>
          <w:rFonts w:cs="Times New Roman"/>
        </w:rPr>
      </w:pPr>
      <w:r>
        <w:rPr>
          <w:rFonts w:cs="Times New Roman"/>
        </w:rPr>
        <w:t>Dear Sirs,</w:t>
      </w:r>
    </w:p>
    <w:p w14:paraId="00490BD0" w14:textId="77777777" w:rsidR="00FB69D4" w:rsidRDefault="00FB69D4" w:rsidP="00FB69D4">
      <w:pPr>
        <w:pStyle w:val="BodyText"/>
        <w:rPr>
          <w:rFonts w:cs="Times New Roman"/>
        </w:rPr>
      </w:pPr>
      <w:r>
        <w:rPr>
          <w:rFonts w:cs="Times New Roman"/>
          <w:b/>
          <w:u w:val="single"/>
        </w:rPr>
        <w:t>SUBJECT</w:t>
      </w:r>
      <w:r>
        <w:rPr>
          <w:rFonts w:cs="Times New Roman"/>
          <w:b/>
        </w:rPr>
        <w:t xml:space="preserve">: </w:t>
      </w:r>
      <w:r>
        <w:rPr>
          <w:rFonts w:cs="Times New Roman"/>
        </w:rPr>
        <w:t>Conversion from a floating Interest Rate to a fixed Interest Rate</w:t>
      </w:r>
    </w:p>
    <w:p w14:paraId="0D56DB58" w14:textId="77777777" w:rsidR="00FB69D4" w:rsidRDefault="00FB69D4" w:rsidP="00684C41">
      <w:pPr>
        <w:pStyle w:val="ListArabic1"/>
        <w:numPr>
          <w:ilvl w:val="0"/>
          <w:numId w:val="62"/>
        </w:numPr>
      </w:pPr>
      <w:r>
        <w:t>We refer to the Credit Facility Agreement n°[●] entered into between the Borrower and the Lender dated [●] (the “</w:t>
      </w:r>
      <w:r w:rsidRPr="00DB2D12">
        <w:rPr>
          <w:b/>
        </w:rPr>
        <w:t>Agreement</w:t>
      </w:r>
      <w:r>
        <w:t>”). Capitalised words and expressions used but not defined herein have the meanings given to them in the Agreement.</w:t>
      </w:r>
    </w:p>
    <w:p w14:paraId="58297BF6" w14:textId="77777777" w:rsidR="00FB69D4" w:rsidRPr="00321C0F" w:rsidRDefault="00FB69D4" w:rsidP="00FB69D4">
      <w:pPr>
        <w:pStyle w:val="ListArabic1"/>
        <w:rPr>
          <w:lang w:val="en-US"/>
        </w:rPr>
      </w:pPr>
      <w:r>
        <w:t>We refer also to your Rate Conversion Request dated [●]. We confirm that the fixed Interest Rate applicable to the Drawdown(s) referred to in your Rate Conversion Request delivered in accordance with Clause 4.1.3 (</w:t>
      </w:r>
      <w:r w:rsidRPr="00457792">
        <w:rPr>
          <w:i/>
          <w:lang w:val="en-US"/>
        </w:rPr>
        <w:t>Conversion from a floating Interest Rate to a fixed Interest Rate</w:t>
      </w:r>
      <w:r>
        <w:t xml:space="preserve">) </w:t>
      </w:r>
      <w:r w:rsidRPr="00321C0F">
        <w:rPr>
          <w:lang w:val="en-US"/>
        </w:rPr>
        <w:t xml:space="preserve">of the Agreement is: </w:t>
      </w:r>
    </w:p>
    <w:p w14:paraId="4A856F0A" w14:textId="77777777" w:rsidR="00FB69D4" w:rsidRDefault="00FB69D4" w:rsidP="00FB69D4">
      <w:pPr>
        <w:pStyle w:val="Bullet2"/>
        <w:tabs>
          <w:tab w:val="clear" w:pos="0"/>
          <w:tab w:val="num" w:pos="706"/>
        </w:tabs>
        <w:ind w:left="1426"/>
        <w:rPr>
          <w:lang w:val="en-GB"/>
        </w:rPr>
      </w:pPr>
      <w:r>
        <w:rPr>
          <w:lang w:val="en-GB"/>
        </w:rPr>
        <w:t>[●]% per annum.</w:t>
      </w:r>
    </w:p>
    <w:p w14:paraId="7C01A5A6" w14:textId="77777777" w:rsidR="00FB69D4" w:rsidRDefault="00FB69D4" w:rsidP="00FB69D4">
      <w:pPr>
        <w:pStyle w:val="ListArabic1"/>
      </w:pPr>
      <w:r>
        <w:t>This fixed Interest Rate, calculated in accordance with Clause 4.1.1 (</w:t>
      </w:r>
      <w:r w:rsidRPr="00457792">
        <w:rPr>
          <w:i/>
        </w:rPr>
        <w:t>Selection of Interest Rate</w:t>
      </w:r>
      <w:r>
        <w:t>)  will apply to the Drawdown(s) referred in your Rate Conversion Request from [</w:t>
      </w:r>
      <w:r>
        <w:sym w:font="Wingdings" w:char="F06C"/>
      </w:r>
      <w:r>
        <w:t>] (effective date).</w:t>
      </w:r>
    </w:p>
    <w:p w14:paraId="663CDB65" w14:textId="77777777" w:rsidR="00FB69D4" w:rsidRDefault="00FB69D4" w:rsidP="00FB69D4">
      <w:pPr>
        <w:pStyle w:val="ListArabic1"/>
      </w:pPr>
      <w:r>
        <w:t>Further, we notify you that the effective global rate per annum of the Facility is [</w:t>
      </w:r>
      <w:r>
        <w:sym w:font="Wingdings" w:char="F06C"/>
      </w:r>
      <w:r>
        <w:t>]%.</w:t>
      </w:r>
    </w:p>
    <w:p w14:paraId="47B9A8E7" w14:textId="77777777" w:rsidR="00FB69D4" w:rsidRDefault="00FB69D4" w:rsidP="00FB69D4">
      <w:pPr>
        <w:pStyle w:val="BodyText"/>
        <w:rPr>
          <w:rFonts w:cs="Times New Roman"/>
        </w:rPr>
      </w:pPr>
      <w:r>
        <w:rPr>
          <w:rFonts w:cs="Times New Roman"/>
        </w:rPr>
        <w:t>Yours sincerely,</w:t>
      </w:r>
    </w:p>
    <w:p w14:paraId="38917F62" w14:textId="77777777" w:rsidR="00FB69D4" w:rsidRDefault="00FB69D4" w:rsidP="00FB69D4">
      <w:pPr>
        <w:pStyle w:val="BodyText"/>
        <w:rPr>
          <w:rFonts w:cs="Times New Roman"/>
        </w:rPr>
      </w:pPr>
    </w:p>
    <w:p w14:paraId="40D0A7CC" w14:textId="77777777" w:rsidR="00FB69D4" w:rsidRDefault="00FB69D4" w:rsidP="00FB69D4">
      <w:pPr>
        <w:pStyle w:val="BodyText"/>
        <w:tabs>
          <w:tab w:val="right" w:leader="dot" w:pos="3600"/>
        </w:tabs>
        <w:rPr>
          <w:rFonts w:cs="Times New Roman"/>
        </w:rPr>
      </w:pPr>
      <w:r>
        <w:rPr>
          <w:rFonts w:cs="Times New Roman"/>
        </w:rPr>
        <w:tab/>
      </w:r>
    </w:p>
    <w:p w14:paraId="1FC204BE" w14:textId="77777777" w:rsidR="00FB69D4" w:rsidRDefault="00FB69D4" w:rsidP="00FB69D4">
      <w:pPr>
        <w:pStyle w:val="BodyText"/>
        <w:rPr>
          <w:rFonts w:cs="Times New Roman"/>
          <w:i/>
        </w:rPr>
      </w:pPr>
      <w:r>
        <w:rPr>
          <w:rFonts w:cs="Times New Roman"/>
        </w:rPr>
        <w:t xml:space="preserve">Authorised representative of </w:t>
      </w:r>
      <w:r>
        <w:rPr>
          <w:rFonts w:cs="Times New Roman"/>
          <w:i/>
        </w:rPr>
        <w:t>Agence Française de Développement</w:t>
      </w:r>
    </w:p>
    <w:p w14:paraId="713CB95F" w14:textId="77777777" w:rsidR="00FB69D4" w:rsidRDefault="00FB69D4" w:rsidP="00FB69D4">
      <w:pPr>
        <w:pStyle w:val="Schhead"/>
      </w:pPr>
      <w:bookmarkStart w:id="490" w:name="_Toc71193071"/>
      <w:r>
        <w:lastRenderedPageBreak/>
        <w:t>Schedule 6 - Information that may be published on the French Government Website and the Lender’s Website</w:t>
      </w:r>
      <w:bookmarkEnd w:id="490"/>
    </w:p>
    <w:p w14:paraId="41A0753C" w14:textId="77777777" w:rsidR="00FB69D4" w:rsidRDefault="00FB69D4" w:rsidP="00FB69D4">
      <w:pPr>
        <w:pStyle w:val="ListParagraph"/>
        <w:numPr>
          <w:ilvl w:val="0"/>
          <w:numId w:val="24"/>
        </w:numPr>
        <w:spacing w:before="200" w:line="260" w:lineRule="atLeast"/>
        <w:ind w:left="567" w:hanging="567"/>
      </w:pPr>
      <w:r>
        <w:t>Information regarding the Program</w:t>
      </w:r>
    </w:p>
    <w:p w14:paraId="43BE6539" w14:textId="77777777" w:rsidR="00FB69D4" w:rsidRDefault="00FB69D4" w:rsidP="00FB69D4">
      <w:pPr>
        <w:pStyle w:val="ListParagraph"/>
        <w:numPr>
          <w:ilvl w:val="0"/>
          <w:numId w:val="25"/>
        </w:numPr>
        <w:spacing w:before="200" w:line="260" w:lineRule="atLeast"/>
        <w:ind w:left="1134" w:hanging="567"/>
        <w:rPr>
          <w:lang w:val="en-US"/>
        </w:rPr>
      </w:pPr>
      <w:r>
        <w:rPr>
          <w:lang w:val="en-US"/>
        </w:rPr>
        <w:t>Number and name in AFD’s book;</w:t>
      </w:r>
    </w:p>
    <w:p w14:paraId="7A3E2128" w14:textId="77777777" w:rsidR="00FB69D4" w:rsidRDefault="00FB69D4" w:rsidP="00FB69D4">
      <w:pPr>
        <w:pStyle w:val="ListParagraph"/>
        <w:numPr>
          <w:ilvl w:val="0"/>
          <w:numId w:val="25"/>
        </w:numPr>
        <w:spacing w:before="200" w:line="260" w:lineRule="atLeast"/>
        <w:ind w:left="1134" w:hanging="567"/>
      </w:pPr>
      <w:r>
        <w:t>Description;</w:t>
      </w:r>
    </w:p>
    <w:p w14:paraId="3C8AF97C" w14:textId="77777777" w:rsidR="00FB69D4" w:rsidRDefault="00FB69D4" w:rsidP="00FB69D4">
      <w:pPr>
        <w:pStyle w:val="ListParagraph"/>
        <w:numPr>
          <w:ilvl w:val="0"/>
          <w:numId w:val="25"/>
        </w:numPr>
        <w:spacing w:before="200" w:line="260" w:lineRule="atLeast"/>
        <w:ind w:left="1134" w:hanging="567"/>
      </w:pPr>
      <w:r>
        <w:t>Operating sector ;</w:t>
      </w:r>
    </w:p>
    <w:p w14:paraId="3A91F0ED" w14:textId="77777777" w:rsidR="00FB69D4" w:rsidRDefault="00FB69D4" w:rsidP="00FB69D4">
      <w:pPr>
        <w:pStyle w:val="ListParagraph"/>
        <w:numPr>
          <w:ilvl w:val="0"/>
          <w:numId w:val="25"/>
        </w:numPr>
        <w:spacing w:before="200" w:line="260" w:lineRule="atLeast"/>
        <w:ind w:left="1134" w:hanging="567"/>
      </w:pPr>
      <w:r>
        <w:t>Place of implementation ;</w:t>
      </w:r>
    </w:p>
    <w:p w14:paraId="0BD476A3" w14:textId="77777777" w:rsidR="00FB69D4" w:rsidRDefault="00FB69D4" w:rsidP="00FB69D4">
      <w:pPr>
        <w:pStyle w:val="ListParagraph"/>
        <w:numPr>
          <w:ilvl w:val="0"/>
          <w:numId w:val="25"/>
        </w:numPr>
        <w:spacing w:before="200" w:line="260" w:lineRule="atLeast"/>
        <w:ind w:left="1134" w:hanging="567"/>
      </w:pPr>
      <w:r>
        <w:t>Expected starting date ;</w:t>
      </w:r>
    </w:p>
    <w:p w14:paraId="70D80A14" w14:textId="77777777" w:rsidR="00FB69D4" w:rsidRDefault="00FB69D4" w:rsidP="00FB69D4">
      <w:pPr>
        <w:pStyle w:val="ListParagraph"/>
        <w:numPr>
          <w:ilvl w:val="0"/>
          <w:numId w:val="25"/>
        </w:numPr>
        <w:spacing w:before="200" w:line="260" w:lineRule="atLeast"/>
        <w:ind w:left="1134" w:hanging="567"/>
      </w:pPr>
      <w:r>
        <w:t>Expected Program Completion Date;</w:t>
      </w:r>
    </w:p>
    <w:p w14:paraId="2B078A51" w14:textId="77777777" w:rsidR="00FB69D4" w:rsidRDefault="00FB69D4" w:rsidP="00FB69D4">
      <w:pPr>
        <w:pStyle w:val="ListParagraph"/>
        <w:numPr>
          <w:ilvl w:val="0"/>
          <w:numId w:val="25"/>
        </w:numPr>
        <w:spacing w:before="200" w:line="260" w:lineRule="atLeast"/>
        <w:ind w:left="1134" w:hanging="567"/>
      </w:pPr>
      <w:r>
        <w:t>Status of implementation updated on a semi-annual basis ;</w:t>
      </w:r>
    </w:p>
    <w:p w14:paraId="5B521260" w14:textId="77777777" w:rsidR="00FB69D4" w:rsidRDefault="00FB69D4" w:rsidP="00FB69D4">
      <w:pPr>
        <w:pStyle w:val="ListParagraph"/>
        <w:numPr>
          <w:ilvl w:val="0"/>
          <w:numId w:val="24"/>
        </w:numPr>
        <w:spacing w:before="200" w:line="260" w:lineRule="atLeast"/>
        <w:ind w:left="567" w:hanging="567"/>
        <w:rPr>
          <w:lang w:val="en-US"/>
        </w:rPr>
      </w:pPr>
      <w:r>
        <w:rPr>
          <w:lang w:val="en-US"/>
        </w:rPr>
        <w:t xml:space="preserve">Information regarding </w:t>
      </w:r>
      <w:r w:rsidRPr="006A2F72">
        <w:rPr>
          <w:lang w:val="en-US"/>
        </w:rPr>
        <w:t xml:space="preserve">the </w:t>
      </w:r>
      <w:r>
        <w:rPr>
          <w:lang w:val="en-US"/>
        </w:rPr>
        <w:t>support provided for the Program</w:t>
      </w:r>
    </w:p>
    <w:p w14:paraId="7697DB9E" w14:textId="77777777" w:rsidR="00FB69D4" w:rsidRDefault="00FB69D4" w:rsidP="00FB69D4">
      <w:pPr>
        <w:pStyle w:val="ListParagraph"/>
        <w:numPr>
          <w:ilvl w:val="0"/>
          <w:numId w:val="25"/>
        </w:numPr>
        <w:spacing w:before="200" w:line="260" w:lineRule="atLeast"/>
        <w:ind w:left="1134" w:hanging="567"/>
        <w:rPr>
          <w:lang w:val="en-US"/>
        </w:rPr>
      </w:pPr>
      <w:r>
        <w:rPr>
          <w:lang w:val="en-US"/>
        </w:rPr>
        <w:t>Kind of support (loan, grant, co-financing, delegated funds) ;</w:t>
      </w:r>
    </w:p>
    <w:p w14:paraId="3AD12812" w14:textId="77777777" w:rsidR="00FB69D4" w:rsidRDefault="00FB69D4" w:rsidP="00FB69D4">
      <w:pPr>
        <w:pStyle w:val="ListParagraph"/>
        <w:numPr>
          <w:ilvl w:val="0"/>
          <w:numId w:val="25"/>
        </w:numPr>
        <w:spacing w:before="200" w:line="260" w:lineRule="atLeast"/>
        <w:ind w:left="1134" w:hanging="567"/>
      </w:pPr>
      <w:r>
        <w:t>Principal amount of the Facility ;</w:t>
      </w:r>
    </w:p>
    <w:p w14:paraId="04FB1522" w14:textId="77777777" w:rsidR="00FB69D4" w:rsidRPr="008C067A" w:rsidRDefault="00FB69D4" w:rsidP="00FB69D4">
      <w:pPr>
        <w:pStyle w:val="ListParagraph"/>
        <w:numPr>
          <w:ilvl w:val="0"/>
          <w:numId w:val="25"/>
        </w:numPr>
        <w:spacing w:before="200" w:line="260" w:lineRule="atLeast"/>
        <w:ind w:left="709" w:hanging="142"/>
        <w:rPr>
          <w:lang w:val="en-US"/>
        </w:rPr>
      </w:pPr>
      <w:r>
        <w:rPr>
          <w:lang w:val="en-US"/>
        </w:rPr>
        <w:t xml:space="preserve">Amount of the Facility which has been drawn </w:t>
      </w:r>
      <w:r w:rsidRPr="008C067A">
        <w:rPr>
          <w:lang w:val="en-US"/>
        </w:rPr>
        <w:t>down ;</w:t>
      </w:r>
    </w:p>
    <w:p w14:paraId="2F665D9E" w14:textId="77777777" w:rsidR="00FB69D4" w:rsidRDefault="00FB69D4" w:rsidP="00FB69D4">
      <w:pPr>
        <w:pStyle w:val="ListParagraph"/>
        <w:numPr>
          <w:ilvl w:val="0"/>
          <w:numId w:val="24"/>
        </w:numPr>
        <w:spacing w:before="200" w:line="260" w:lineRule="atLeast"/>
        <w:ind w:left="567" w:hanging="567"/>
      </w:pPr>
      <w:r>
        <w:t>Other information</w:t>
      </w:r>
    </w:p>
    <w:p w14:paraId="05224CF2" w14:textId="77777777" w:rsidR="00FB69D4" w:rsidRDefault="00FB69D4" w:rsidP="00FB69D4">
      <w:pPr>
        <w:pStyle w:val="ListParagraph"/>
        <w:numPr>
          <w:ilvl w:val="0"/>
          <w:numId w:val="25"/>
        </w:numPr>
        <w:spacing w:before="200" w:line="260" w:lineRule="atLeast"/>
        <w:ind w:left="709" w:hanging="142"/>
        <w:rPr>
          <w:lang w:val="en-US"/>
        </w:rPr>
      </w:pPr>
      <w:r>
        <w:rPr>
          <w:lang w:val="en-US"/>
        </w:rPr>
        <w:t xml:space="preserve">Transaction information notice and/or sheet presenting the transaction attached to this Schedule. </w:t>
      </w:r>
    </w:p>
    <w:p w14:paraId="0FEE8B87" w14:textId="77777777" w:rsidR="00FB69D4" w:rsidRDefault="00FB69D4" w:rsidP="00FB69D4">
      <w:pPr>
        <w:pStyle w:val="Schhead"/>
        <w:pageBreakBefore w:val="0"/>
        <w:rPr>
          <w:lang w:val="en-US"/>
        </w:rPr>
      </w:pPr>
      <w:r>
        <w:rPr>
          <w:lang w:val="en-US"/>
        </w:rPr>
        <w:br w:type="page"/>
      </w:r>
    </w:p>
    <w:p w14:paraId="4D6B6294" w14:textId="77777777" w:rsidR="00FB69D4" w:rsidRDefault="00FB69D4" w:rsidP="00FB69D4">
      <w:pPr>
        <w:pStyle w:val="Schhead"/>
        <w:pageBreakBefore w:val="0"/>
      </w:pPr>
      <w:bookmarkStart w:id="491" w:name="_Toc71193072"/>
      <w:r>
        <w:lastRenderedPageBreak/>
        <w:t>SCHEDULE 7 - non-exhauStive LIST OF ENVIRONMENTAL AND SOCIAL documents which THE BORROWER permits to be DISCLOSed IN CONNECTION WITH ES GRIEVANCE MANAGEMENT PROCEDURES</w:t>
      </w:r>
      <w:bookmarkEnd w:id="491"/>
    </w:p>
    <w:p w14:paraId="2BB1ABDF" w14:textId="77777777" w:rsidR="00FB69D4" w:rsidRDefault="00FB69D4" w:rsidP="00FB69D4">
      <w:pPr>
        <w:spacing w:after="240"/>
        <w:ind w:left="1571"/>
        <w:contextualSpacing/>
        <w:rPr>
          <w:noProof/>
          <w:szCs w:val="22"/>
          <w:lang w:val="en-US"/>
        </w:rPr>
      </w:pPr>
    </w:p>
    <w:p w14:paraId="5A1B5743" w14:textId="77777777" w:rsidR="00FB69D4" w:rsidRPr="005D1DA1" w:rsidRDefault="00FB69D4" w:rsidP="00FB69D4">
      <w:pPr>
        <w:spacing w:after="240"/>
        <w:ind w:left="348"/>
        <w:contextualSpacing/>
        <w:rPr>
          <w:noProof/>
          <w:szCs w:val="22"/>
          <w:lang w:val="en-US"/>
        </w:rPr>
      </w:pPr>
    </w:p>
    <w:p w14:paraId="65EF8998" w14:textId="77777777" w:rsidR="00FB69D4" w:rsidRPr="005D1DA1" w:rsidRDefault="00FB69D4" w:rsidP="00FB69D4">
      <w:pPr>
        <w:numPr>
          <w:ilvl w:val="0"/>
          <w:numId w:val="25"/>
        </w:numPr>
        <w:spacing w:before="120" w:after="240"/>
        <w:contextualSpacing/>
        <w:jc w:val="left"/>
        <w:rPr>
          <w:iCs/>
          <w:lang w:val="fr-FR"/>
        </w:rPr>
      </w:pPr>
      <w:r w:rsidRPr="005D1DA1">
        <w:rPr>
          <w:iCs/>
        </w:rPr>
        <w:t>E&amp;S Scoping Report</w:t>
      </w:r>
    </w:p>
    <w:p w14:paraId="317E6768" w14:textId="77777777" w:rsidR="00FB69D4" w:rsidRPr="005D1DA1" w:rsidRDefault="00FB69D4" w:rsidP="00FB69D4">
      <w:pPr>
        <w:numPr>
          <w:ilvl w:val="0"/>
          <w:numId w:val="25"/>
        </w:numPr>
        <w:spacing w:before="120" w:after="240"/>
        <w:contextualSpacing/>
        <w:jc w:val="left"/>
        <w:rPr>
          <w:iCs/>
          <w:lang w:val="en-US"/>
        </w:rPr>
      </w:pPr>
      <w:r w:rsidRPr="005D1DA1">
        <w:rPr>
          <w:iCs/>
          <w:lang w:val="en-US"/>
        </w:rPr>
        <w:t>Environmental and Social Impact Assessment (ESIA)</w:t>
      </w:r>
    </w:p>
    <w:p w14:paraId="5951DCCB" w14:textId="77777777" w:rsidR="00FB69D4" w:rsidRPr="005D1DA1" w:rsidRDefault="00FB69D4" w:rsidP="00FB69D4">
      <w:pPr>
        <w:numPr>
          <w:ilvl w:val="0"/>
          <w:numId w:val="25"/>
        </w:numPr>
        <w:spacing w:before="120" w:after="240"/>
        <w:contextualSpacing/>
        <w:jc w:val="left"/>
        <w:rPr>
          <w:iCs/>
          <w:lang w:val="fr-FR"/>
        </w:rPr>
      </w:pPr>
      <w:r w:rsidRPr="005D1DA1">
        <w:rPr>
          <w:iCs/>
        </w:rPr>
        <w:t>Environmental and Social Management Plan (ESMP)</w:t>
      </w:r>
    </w:p>
    <w:p w14:paraId="349033AF" w14:textId="77777777" w:rsidR="00FB69D4" w:rsidRPr="005D1DA1" w:rsidRDefault="00FB69D4" w:rsidP="00FB69D4">
      <w:pPr>
        <w:numPr>
          <w:ilvl w:val="0"/>
          <w:numId w:val="25"/>
        </w:numPr>
        <w:spacing w:before="120" w:after="240"/>
        <w:contextualSpacing/>
        <w:jc w:val="left"/>
        <w:rPr>
          <w:iCs/>
          <w:lang w:val="en-US"/>
        </w:rPr>
      </w:pPr>
      <w:r w:rsidRPr="005D1DA1">
        <w:rPr>
          <w:iCs/>
          <w:lang w:val="en-US"/>
        </w:rPr>
        <w:t>Environmental and Social Management Framework  (ESMF)</w:t>
      </w:r>
    </w:p>
    <w:p w14:paraId="1B1B958C" w14:textId="77777777" w:rsidR="00FB69D4" w:rsidRPr="005D1DA1" w:rsidRDefault="00FB69D4" w:rsidP="00FB69D4">
      <w:pPr>
        <w:numPr>
          <w:ilvl w:val="0"/>
          <w:numId w:val="25"/>
        </w:numPr>
        <w:spacing w:before="120" w:after="240"/>
        <w:contextualSpacing/>
        <w:jc w:val="left"/>
        <w:rPr>
          <w:iCs/>
          <w:lang w:val="fr-FR"/>
        </w:rPr>
      </w:pPr>
      <w:r w:rsidRPr="005D1DA1">
        <w:rPr>
          <w:iCs/>
        </w:rPr>
        <w:t>Resettlement Action Plan (RAP)</w:t>
      </w:r>
    </w:p>
    <w:p w14:paraId="0C44CE97" w14:textId="77777777" w:rsidR="00FB69D4" w:rsidRPr="005D1DA1" w:rsidRDefault="00FB69D4" w:rsidP="00FB69D4">
      <w:pPr>
        <w:numPr>
          <w:ilvl w:val="0"/>
          <w:numId w:val="25"/>
        </w:numPr>
        <w:spacing w:before="120" w:after="240"/>
        <w:contextualSpacing/>
        <w:jc w:val="left"/>
        <w:rPr>
          <w:iCs/>
        </w:rPr>
      </w:pPr>
      <w:r w:rsidRPr="005D1DA1">
        <w:rPr>
          <w:iCs/>
        </w:rPr>
        <w:t>Resettlement Policy Framework (RPF)</w:t>
      </w:r>
    </w:p>
    <w:p w14:paraId="46B62935" w14:textId="77777777" w:rsidR="00FB69D4" w:rsidRPr="005D1DA1" w:rsidRDefault="00FB69D4" w:rsidP="00FB69D4">
      <w:pPr>
        <w:numPr>
          <w:ilvl w:val="0"/>
          <w:numId w:val="25"/>
        </w:numPr>
        <w:spacing w:before="120" w:after="240"/>
        <w:contextualSpacing/>
        <w:jc w:val="left"/>
        <w:rPr>
          <w:iCs/>
          <w:lang w:val="en-US"/>
        </w:rPr>
      </w:pPr>
      <w:r w:rsidRPr="005D1DA1">
        <w:rPr>
          <w:iCs/>
          <w:lang w:val="en-US"/>
        </w:rPr>
        <w:t>Strategic Environmental Impact Assessment of the Low Carbon Development Strategy, January 2020</w:t>
      </w:r>
    </w:p>
    <w:p w14:paraId="5557B27D" w14:textId="77777777" w:rsidR="00FB69D4" w:rsidRPr="005D1DA1" w:rsidRDefault="00FB69D4" w:rsidP="00FB69D4">
      <w:pPr>
        <w:numPr>
          <w:ilvl w:val="0"/>
          <w:numId w:val="25"/>
        </w:numPr>
        <w:spacing w:before="120" w:after="240"/>
        <w:contextualSpacing/>
        <w:jc w:val="left"/>
        <w:rPr>
          <w:iCs/>
          <w:lang w:val="en-US"/>
        </w:rPr>
      </w:pPr>
      <w:r w:rsidRPr="005D1DA1">
        <w:rPr>
          <w:iCs/>
          <w:lang w:val="en-US"/>
        </w:rPr>
        <w:t>Monitoring Chart (schedule 3B) including environmental and social engagement</w:t>
      </w:r>
    </w:p>
    <w:p w14:paraId="20675641" w14:textId="77777777" w:rsidR="00FB69D4" w:rsidRPr="005D1DA1" w:rsidRDefault="00FB69D4" w:rsidP="00FB69D4">
      <w:pPr>
        <w:numPr>
          <w:ilvl w:val="0"/>
          <w:numId w:val="25"/>
        </w:numPr>
        <w:spacing w:before="120" w:after="240"/>
        <w:contextualSpacing/>
        <w:jc w:val="left"/>
        <w:rPr>
          <w:iCs/>
        </w:rPr>
      </w:pPr>
      <w:r w:rsidRPr="005D1DA1">
        <w:rPr>
          <w:iCs/>
        </w:rPr>
        <w:t>Limited environmental and social assessment</w:t>
      </w:r>
    </w:p>
    <w:p w14:paraId="3764C438" w14:textId="77777777" w:rsidR="00FB69D4" w:rsidRPr="005D1DA1" w:rsidRDefault="00FB69D4" w:rsidP="00FB69D4">
      <w:pPr>
        <w:numPr>
          <w:ilvl w:val="0"/>
          <w:numId w:val="25"/>
        </w:numPr>
        <w:spacing w:before="120" w:after="240"/>
        <w:contextualSpacing/>
        <w:jc w:val="left"/>
        <w:rPr>
          <w:iCs/>
          <w:lang w:val="en-US"/>
        </w:rPr>
      </w:pPr>
      <w:r w:rsidRPr="005D1DA1">
        <w:rPr>
          <w:iCs/>
          <w:lang w:val="en-US"/>
        </w:rPr>
        <w:t>Limited environmental and social action plan</w:t>
      </w:r>
    </w:p>
    <w:p w14:paraId="2FC8728F" w14:textId="77777777" w:rsidR="00FB69D4" w:rsidRDefault="00FB69D4" w:rsidP="00FB69D4">
      <w:pPr>
        <w:numPr>
          <w:ilvl w:val="0"/>
          <w:numId w:val="25"/>
        </w:numPr>
        <w:spacing w:before="120" w:after="240"/>
        <w:contextualSpacing/>
        <w:jc w:val="left"/>
        <w:rPr>
          <w:iCs/>
          <w:lang w:val="en-US"/>
        </w:rPr>
      </w:pPr>
      <w:r w:rsidRPr="005D1DA1">
        <w:rPr>
          <w:iCs/>
          <w:lang w:val="en-US"/>
        </w:rPr>
        <w:t>Chapters from the environmental and social monitoring reports</w:t>
      </w:r>
    </w:p>
    <w:p w14:paraId="37DFA61A" w14:textId="77777777" w:rsidR="00FB69D4" w:rsidRDefault="00FB69D4" w:rsidP="00FB69D4">
      <w:pPr>
        <w:jc w:val="left"/>
        <w:rPr>
          <w:iCs/>
          <w:lang w:val="en-US"/>
        </w:rPr>
      </w:pPr>
      <w:r>
        <w:rPr>
          <w:iCs/>
          <w:lang w:val="en-US"/>
        </w:rPr>
        <w:br w:type="page"/>
      </w:r>
    </w:p>
    <w:p w14:paraId="19F3F83B" w14:textId="77777777" w:rsidR="00FB69D4" w:rsidRDefault="00FB69D4" w:rsidP="00FB69D4">
      <w:pPr>
        <w:pStyle w:val="Schhead"/>
        <w:ind w:left="720"/>
        <w:rPr>
          <w:lang w:val="en-US"/>
        </w:rPr>
      </w:pPr>
      <w:bookmarkStart w:id="492" w:name="_Toc63352497"/>
      <w:bookmarkStart w:id="493" w:name="_Toc71193073"/>
      <w:r w:rsidRPr="0055165D">
        <w:lastRenderedPageBreak/>
        <w:t xml:space="preserve">SCHEDULE 8 – </w:t>
      </w:r>
      <w:r w:rsidRPr="0055165D">
        <w:rPr>
          <w:lang w:val="en-US"/>
        </w:rPr>
        <w:t>COMMUNICATION NOTE OF THE P</w:t>
      </w:r>
      <w:bookmarkEnd w:id="492"/>
      <w:r>
        <w:rPr>
          <w:lang w:val="en-US"/>
        </w:rPr>
        <w:t>rogram</w:t>
      </w:r>
      <w:bookmarkEnd w:id="493"/>
    </w:p>
    <w:tbl>
      <w:tblPr>
        <w:tblStyle w:val="GT01"/>
        <w:tblW w:w="9351" w:type="dxa"/>
        <w:jc w:val="right"/>
        <w:tblLook w:val="04A0" w:firstRow="1" w:lastRow="0" w:firstColumn="1" w:lastColumn="0" w:noHBand="0" w:noVBand="1"/>
      </w:tblPr>
      <w:tblGrid>
        <w:gridCol w:w="2972"/>
        <w:gridCol w:w="6379"/>
      </w:tblGrid>
      <w:tr w:rsidR="00FB69D4" w:rsidRPr="0011374C" w14:paraId="42B97D0C" w14:textId="77777777" w:rsidTr="00FB69D4">
        <w:trPr>
          <w:jc w:val="right"/>
        </w:trPr>
        <w:tc>
          <w:tcPr>
            <w:tcW w:w="2972" w:type="dxa"/>
            <w:tcBorders>
              <w:top w:val="single" w:sz="4" w:space="0" w:color="auto"/>
              <w:left w:val="single" w:sz="4" w:space="0" w:color="auto"/>
              <w:bottom w:val="single" w:sz="4" w:space="0" w:color="auto"/>
              <w:right w:val="single" w:sz="4" w:space="0" w:color="auto"/>
            </w:tcBorders>
            <w:hideMark/>
          </w:tcPr>
          <w:p w14:paraId="3F86BF88" w14:textId="77777777" w:rsidR="00FB69D4" w:rsidRPr="0011374C" w:rsidRDefault="00FB69D4" w:rsidP="00FB69D4">
            <w:pPr>
              <w:spacing w:before="120" w:after="120"/>
              <w:jc w:val="left"/>
              <w:rPr>
                <w:szCs w:val="22"/>
                <w:lang w:val="en-US"/>
              </w:rPr>
            </w:pPr>
            <w:r w:rsidRPr="0011374C">
              <w:rPr>
                <w:szCs w:val="22"/>
                <w:lang w:val="en-US"/>
              </w:rPr>
              <w:t>Borrower</w:t>
            </w:r>
          </w:p>
        </w:tc>
        <w:tc>
          <w:tcPr>
            <w:tcW w:w="6379" w:type="dxa"/>
            <w:tcBorders>
              <w:top w:val="single" w:sz="4" w:space="0" w:color="auto"/>
              <w:left w:val="single" w:sz="4" w:space="0" w:color="auto"/>
              <w:bottom w:val="single" w:sz="4" w:space="0" w:color="auto"/>
              <w:right w:val="single" w:sz="4" w:space="0" w:color="auto"/>
            </w:tcBorders>
            <w:hideMark/>
          </w:tcPr>
          <w:p w14:paraId="2F6EA4EA" w14:textId="77777777" w:rsidR="00FB69D4" w:rsidRPr="0011374C" w:rsidRDefault="00FB69D4" w:rsidP="00FB69D4">
            <w:pPr>
              <w:spacing w:before="120" w:after="120"/>
              <w:jc w:val="left"/>
              <w:rPr>
                <w:szCs w:val="22"/>
                <w:lang w:val="en-US"/>
              </w:rPr>
            </w:pPr>
            <w:r w:rsidRPr="0011374C">
              <w:rPr>
                <w:szCs w:val="22"/>
                <w:lang w:val="en-US"/>
              </w:rPr>
              <w:t>The Republic of Serbia</w:t>
            </w:r>
          </w:p>
        </w:tc>
      </w:tr>
      <w:tr w:rsidR="00FB69D4" w:rsidRPr="0011374C" w14:paraId="7899B8F8" w14:textId="77777777" w:rsidTr="00FB69D4">
        <w:trPr>
          <w:jc w:val="right"/>
        </w:trPr>
        <w:tc>
          <w:tcPr>
            <w:tcW w:w="2972" w:type="dxa"/>
            <w:tcBorders>
              <w:top w:val="single" w:sz="4" w:space="0" w:color="auto"/>
              <w:left w:val="single" w:sz="4" w:space="0" w:color="auto"/>
              <w:bottom w:val="single" w:sz="4" w:space="0" w:color="auto"/>
              <w:right w:val="single" w:sz="4" w:space="0" w:color="auto"/>
            </w:tcBorders>
            <w:hideMark/>
          </w:tcPr>
          <w:p w14:paraId="60FF1F9B" w14:textId="77777777" w:rsidR="00FB69D4" w:rsidRPr="0011374C" w:rsidRDefault="00FB69D4" w:rsidP="00FB69D4">
            <w:pPr>
              <w:spacing w:before="120" w:after="120"/>
              <w:rPr>
                <w:szCs w:val="22"/>
                <w:lang w:val="en-US"/>
              </w:rPr>
            </w:pPr>
            <w:r w:rsidRPr="0011374C">
              <w:rPr>
                <w:szCs w:val="22"/>
                <w:lang w:val="en-US"/>
              </w:rPr>
              <w:t>Line Ministry</w:t>
            </w:r>
          </w:p>
        </w:tc>
        <w:tc>
          <w:tcPr>
            <w:tcW w:w="6379" w:type="dxa"/>
            <w:tcBorders>
              <w:top w:val="single" w:sz="4" w:space="0" w:color="auto"/>
              <w:left w:val="single" w:sz="4" w:space="0" w:color="auto"/>
              <w:bottom w:val="single" w:sz="4" w:space="0" w:color="auto"/>
              <w:right w:val="single" w:sz="4" w:space="0" w:color="auto"/>
            </w:tcBorders>
            <w:hideMark/>
          </w:tcPr>
          <w:p w14:paraId="366C6CE1" w14:textId="77777777" w:rsidR="00FB69D4" w:rsidRPr="0011374C" w:rsidRDefault="00FB69D4" w:rsidP="00FB69D4">
            <w:pPr>
              <w:spacing w:before="120" w:after="120"/>
              <w:jc w:val="left"/>
              <w:rPr>
                <w:szCs w:val="22"/>
                <w:lang w:val="en-US"/>
              </w:rPr>
            </w:pPr>
            <w:r w:rsidRPr="0011374C">
              <w:rPr>
                <w:szCs w:val="22"/>
                <w:lang w:val="en-US"/>
              </w:rPr>
              <w:t>Ministry of Environmental Protection</w:t>
            </w:r>
          </w:p>
        </w:tc>
      </w:tr>
      <w:tr w:rsidR="00FB69D4" w:rsidRPr="0011374C" w14:paraId="2FCE979A" w14:textId="77777777" w:rsidTr="00FB69D4">
        <w:trPr>
          <w:jc w:val="right"/>
        </w:trPr>
        <w:tc>
          <w:tcPr>
            <w:tcW w:w="2972" w:type="dxa"/>
            <w:tcBorders>
              <w:top w:val="single" w:sz="4" w:space="0" w:color="auto"/>
              <w:left w:val="single" w:sz="4" w:space="0" w:color="auto"/>
              <w:bottom w:val="single" w:sz="4" w:space="0" w:color="auto"/>
              <w:right w:val="single" w:sz="4" w:space="0" w:color="auto"/>
            </w:tcBorders>
            <w:hideMark/>
          </w:tcPr>
          <w:p w14:paraId="3C59FC01" w14:textId="77777777" w:rsidR="00FB69D4" w:rsidRPr="0011374C" w:rsidRDefault="00FB69D4" w:rsidP="00FB69D4">
            <w:pPr>
              <w:rPr>
                <w:szCs w:val="22"/>
                <w:lang w:val="en-US"/>
              </w:rPr>
            </w:pPr>
            <w:r w:rsidRPr="0011374C">
              <w:rPr>
                <w:szCs w:val="22"/>
                <w:lang w:val="en-US"/>
              </w:rPr>
              <w:t>Associated entities (Steering Committee)</w:t>
            </w:r>
          </w:p>
        </w:tc>
        <w:tc>
          <w:tcPr>
            <w:tcW w:w="6379" w:type="dxa"/>
            <w:tcBorders>
              <w:top w:val="single" w:sz="4" w:space="0" w:color="auto"/>
              <w:left w:val="single" w:sz="4" w:space="0" w:color="auto"/>
              <w:bottom w:val="single" w:sz="4" w:space="0" w:color="auto"/>
              <w:right w:val="single" w:sz="4" w:space="0" w:color="auto"/>
            </w:tcBorders>
            <w:hideMark/>
          </w:tcPr>
          <w:p w14:paraId="63257A38" w14:textId="77777777" w:rsidR="00FB69D4" w:rsidRPr="0011374C" w:rsidRDefault="00FB69D4" w:rsidP="00FB69D4">
            <w:pPr>
              <w:rPr>
                <w:szCs w:val="22"/>
                <w:lang w:val="en-US"/>
              </w:rPr>
            </w:pPr>
            <w:r>
              <w:rPr>
                <w:szCs w:val="22"/>
                <w:lang w:val="en-US"/>
              </w:rPr>
              <w:t>All relevant institutions of the Borrower</w:t>
            </w:r>
          </w:p>
        </w:tc>
      </w:tr>
      <w:tr w:rsidR="00FB69D4" w:rsidRPr="0011374C" w14:paraId="598E379A" w14:textId="77777777" w:rsidTr="00FB69D4">
        <w:trPr>
          <w:jc w:val="right"/>
        </w:trPr>
        <w:tc>
          <w:tcPr>
            <w:tcW w:w="2972" w:type="dxa"/>
            <w:tcBorders>
              <w:top w:val="single" w:sz="4" w:space="0" w:color="auto"/>
              <w:left w:val="single" w:sz="4" w:space="0" w:color="auto"/>
              <w:bottom w:val="single" w:sz="4" w:space="0" w:color="auto"/>
              <w:right w:val="single" w:sz="4" w:space="0" w:color="auto"/>
            </w:tcBorders>
            <w:hideMark/>
          </w:tcPr>
          <w:p w14:paraId="239ABFF2" w14:textId="77777777" w:rsidR="00FB69D4" w:rsidRPr="0011374C" w:rsidRDefault="00FB69D4" w:rsidP="00FB69D4">
            <w:pPr>
              <w:spacing w:before="120" w:after="120"/>
              <w:rPr>
                <w:szCs w:val="22"/>
                <w:lang w:val="en-US"/>
              </w:rPr>
            </w:pPr>
            <w:r w:rsidRPr="0011374C">
              <w:rPr>
                <w:szCs w:val="22"/>
                <w:lang w:val="en-US"/>
              </w:rPr>
              <w:t>Financing Data</w:t>
            </w:r>
          </w:p>
        </w:tc>
        <w:tc>
          <w:tcPr>
            <w:tcW w:w="6379" w:type="dxa"/>
            <w:tcBorders>
              <w:top w:val="single" w:sz="4" w:space="0" w:color="auto"/>
              <w:left w:val="single" w:sz="4" w:space="0" w:color="auto"/>
              <w:bottom w:val="single" w:sz="4" w:space="0" w:color="auto"/>
              <w:right w:val="single" w:sz="4" w:space="0" w:color="auto"/>
            </w:tcBorders>
            <w:hideMark/>
          </w:tcPr>
          <w:p w14:paraId="02C267F5" w14:textId="77777777" w:rsidR="00FB69D4" w:rsidRPr="0011374C" w:rsidRDefault="00FB69D4" w:rsidP="00FB69D4">
            <w:pPr>
              <w:spacing w:before="120" w:after="120"/>
              <w:jc w:val="left"/>
              <w:rPr>
                <w:szCs w:val="22"/>
                <w:lang w:val="en-US"/>
              </w:rPr>
            </w:pPr>
            <w:r w:rsidRPr="0011374C">
              <w:rPr>
                <w:szCs w:val="22"/>
                <w:lang w:val="en-US"/>
              </w:rPr>
              <w:t xml:space="preserve">Amount of the loan: €50 million. </w:t>
            </w:r>
          </w:p>
          <w:p w14:paraId="771AC897" w14:textId="77777777" w:rsidR="00FB69D4" w:rsidRPr="0011374C" w:rsidRDefault="00FB69D4" w:rsidP="00FB69D4">
            <w:pPr>
              <w:spacing w:before="120" w:after="120"/>
              <w:rPr>
                <w:szCs w:val="22"/>
                <w:lang w:val="en-US"/>
              </w:rPr>
            </w:pPr>
            <w:r w:rsidRPr="0011374C">
              <w:rPr>
                <w:szCs w:val="22"/>
                <w:lang w:val="en-US"/>
              </w:rPr>
              <w:t xml:space="preserve">Amount of the </w:t>
            </w:r>
            <w:r>
              <w:rPr>
                <w:szCs w:val="22"/>
                <w:lang w:val="en-US"/>
              </w:rPr>
              <w:t xml:space="preserve">technical assistance </w:t>
            </w:r>
            <w:r w:rsidRPr="0011374C">
              <w:rPr>
                <w:szCs w:val="22"/>
                <w:lang w:val="en-US"/>
              </w:rPr>
              <w:t xml:space="preserve">grant: </w:t>
            </w:r>
            <w:r>
              <w:rPr>
                <w:szCs w:val="22"/>
                <w:lang w:val="en-US"/>
              </w:rPr>
              <w:t>€500,000.</w:t>
            </w:r>
            <w:r w:rsidRPr="0011374C">
              <w:rPr>
                <w:szCs w:val="22"/>
                <w:lang w:val="en-US"/>
              </w:rPr>
              <w:t xml:space="preserve"> </w:t>
            </w:r>
          </w:p>
        </w:tc>
      </w:tr>
      <w:tr w:rsidR="00FB69D4" w:rsidRPr="0011374C" w14:paraId="56A7C7F9" w14:textId="77777777" w:rsidTr="00FB69D4">
        <w:trPr>
          <w:jc w:val="right"/>
        </w:trPr>
        <w:tc>
          <w:tcPr>
            <w:tcW w:w="2972" w:type="dxa"/>
            <w:tcBorders>
              <w:top w:val="single" w:sz="4" w:space="0" w:color="auto"/>
              <w:left w:val="single" w:sz="4" w:space="0" w:color="auto"/>
              <w:bottom w:val="single" w:sz="4" w:space="0" w:color="auto"/>
              <w:right w:val="single" w:sz="4" w:space="0" w:color="auto"/>
            </w:tcBorders>
            <w:hideMark/>
          </w:tcPr>
          <w:p w14:paraId="3FF7EB55" w14:textId="77777777" w:rsidR="00FB69D4" w:rsidRPr="0011374C" w:rsidRDefault="00FB69D4" w:rsidP="00FB69D4">
            <w:pPr>
              <w:spacing w:before="120" w:after="120"/>
              <w:rPr>
                <w:szCs w:val="22"/>
                <w:lang w:val="en-US"/>
              </w:rPr>
            </w:pPr>
            <w:r w:rsidRPr="0011374C">
              <w:rPr>
                <w:szCs w:val="22"/>
                <w:lang w:val="en-US"/>
              </w:rPr>
              <w:t>Operation Type</w:t>
            </w:r>
          </w:p>
        </w:tc>
        <w:tc>
          <w:tcPr>
            <w:tcW w:w="6379" w:type="dxa"/>
            <w:tcBorders>
              <w:top w:val="single" w:sz="4" w:space="0" w:color="auto"/>
              <w:left w:val="single" w:sz="4" w:space="0" w:color="auto"/>
              <w:bottom w:val="single" w:sz="4" w:space="0" w:color="auto"/>
              <w:right w:val="single" w:sz="4" w:space="0" w:color="auto"/>
            </w:tcBorders>
            <w:hideMark/>
          </w:tcPr>
          <w:p w14:paraId="250BF44C" w14:textId="77777777" w:rsidR="00FB69D4" w:rsidRPr="0011374C" w:rsidRDefault="00FB69D4" w:rsidP="00FB69D4">
            <w:pPr>
              <w:spacing w:before="120" w:after="120"/>
              <w:jc w:val="left"/>
              <w:rPr>
                <w:szCs w:val="22"/>
                <w:lang w:val="en-US"/>
              </w:rPr>
            </w:pPr>
            <w:r w:rsidRPr="0011374C">
              <w:rPr>
                <w:szCs w:val="22"/>
                <w:lang w:val="en-US"/>
              </w:rPr>
              <w:t>Public Policy Loan (PPL), i.e. AFD equivalent to the World Bank Development Policy Loan (DPL) instrument</w:t>
            </w:r>
          </w:p>
        </w:tc>
      </w:tr>
      <w:tr w:rsidR="00FB69D4" w:rsidRPr="0011374C" w14:paraId="0404F5FC" w14:textId="77777777" w:rsidTr="00FB69D4">
        <w:trPr>
          <w:jc w:val="right"/>
        </w:trPr>
        <w:tc>
          <w:tcPr>
            <w:tcW w:w="2972" w:type="dxa"/>
            <w:tcBorders>
              <w:top w:val="single" w:sz="4" w:space="0" w:color="auto"/>
              <w:left w:val="single" w:sz="4" w:space="0" w:color="auto"/>
              <w:bottom w:val="single" w:sz="4" w:space="0" w:color="auto"/>
              <w:right w:val="single" w:sz="4" w:space="0" w:color="auto"/>
            </w:tcBorders>
            <w:hideMark/>
          </w:tcPr>
          <w:p w14:paraId="7DAF766B" w14:textId="77777777" w:rsidR="00FB69D4" w:rsidRPr="0011374C" w:rsidRDefault="00FB69D4" w:rsidP="00FB69D4">
            <w:pPr>
              <w:spacing w:before="120" w:after="120"/>
              <w:rPr>
                <w:szCs w:val="22"/>
                <w:lang w:val="en-US"/>
              </w:rPr>
            </w:pPr>
            <w:r w:rsidRPr="0011374C">
              <w:rPr>
                <w:szCs w:val="22"/>
                <w:lang w:val="en-US"/>
              </w:rPr>
              <w:t>Pillar of the Operation and Program Development Objective(s)</w:t>
            </w:r>
          </w:p>
        </w:tc>
        <w:tc>
          <w:tcPr>
            <w:tcW w:w="6379" w:type="dxa"/>
            <w:tcBorders>
              <w:top w:val="single" w:sz="4" w:space="0" w:color="auto"/>
              <w:left w:val="single" w:sz="4" w:space="0" w:color="auto"/>
              <w:bottom w:val="single" w:sz="4" w:space="0" w:color="auto"/>
              <w:right w:val="single" w:sz="4" w:space="0" w:color="auto"/>
            </w:tcBorders>
            <w:hideMark/>
          </w:tcPr>
          <w:p w14:paraId="4F5ED457" w14:textId="77777777" w:rsidR="00FB69D4" w:rsidRPr="0011374C" w:rsidRDefault="00FB69D4" w:rsidP="00FB69D4">
            <w:pPr>
              <w:spacing w:before="120" w:after="120"/>
              <w:jc w:val="left"/>
              <w:rPr>
                <w:szCs w:val="22"/>
                <w:lang w:val="en-US"/>
              </w:rPr>
            </w:pPr>
            <w:r w:rsidRPr="0011374C">
              <w:rPr>
                <w:szCs w:val="22"/>
                <w:lang w:val="en-US"/>
              </w:rPr>
              <w:t xml:space="preserve">This is a </w:t>
            </w:r>
            <w:r w:rsidRPr="0011374C">
              <w:rPr>
                <w:szCs w:val="22"/>
                <w:u w:val="single"/>
                <w:lang w:val="en-US"/>
              </w:rPr>
              <w:t>parallel financing</w:t>
            </w:r>
            <w:r w:rsidRPr="0011374C">
              <w:rPr>
                <w:szCs w:val="22"/>
                <w:lang w:val="en-US"/>
              </w:rPr>
              <w:t xml:space="preserve"> to the Public Sector Efficiency and Green Recovery Development Policy Loan, to be mobilized by the World Bank (DPL P164575). It supports the Government of Serbia’s green recovery agenda (Pillar II) in addition to the primary actions developed with the World Bank. Additional actions are compliant with the accession process of Serbia to EU (Chapter 27) and incorporate the preparation of a policy framework to stimulate the contribution of the Local Government Units to the Environment and Climate Change national agenda. </w:t>
            </w:r>
          </w:p>
        </w:tc>
      </w:tr>
      <w:tr w:rsidR="00FB69D4" w:rsidRPr="0011374C" w14:paraId="59E1982A" w14:textId="77777777" w:rsidTr="00FB69D4">
        <w:trPr>
          <w:jc w:val="right"/>
        </w:trPr>
        <w:tc>
          <w:tcPr>
            <w:tcW w:w="2972" w:type="dxa"/>
            <w:tcBorders>
              <w:top w:val="single" w:sz="4" w:space="0" w:color="auto"/>
              <w:left w:val="single" w:sz="4" w:space="0" w:color="auto"/>
              <w:bottom w:val="single" w:sz="4" w:space="0" w:color="auto"/>
              <w:right w:val="single" w:sz="4" w:space="0" w:color="auto"/>
            </w:tcBorders>
            <w:hideMark/>
          </w:tcPr>
          <w:p w14:paraId="4D5D78FF" w14:textId="77777777" w:rsidR="00FB69D4" w:rsidRPr="0011374C" w:rsidRDefault="00FB69D4" w:rsidP="00FB69D4">
            <w:pPr>
              <w:spacing w:before="120" w:after="120"/>
              <w:rPr>
                <w:szCs w:val="22"/>
                <w:lang w:val="en-US"/>
              </w:rPr>
            </w:pPr>
            <w:r w:rsidRPr="0011374C">
              <w:rPr>
                <w:szCs w:val="22"/>
                <w:lang w:val="en-US"/>
              </w:rPr>
              <w:t>Prior Action (One trigger for single disbursement)</w:t>
            </w:r>
          </w:p>
        </w:tc>
        <w:tc>
          <w:tcPr>
            <w:tcW w:w="6379" w:type="dxa"/>
            <w:tcBorders>
              <w:top w:val="single" w:sz="4" w:space="0" w:color="auto"/>
              <w:left w:val="single" w:sz="4" w:space="0" w:color="auto"/>
              <w:bottom w:val="single" w:sz="4" w:space="0" w:color="auto"/>
              <w:right w:val="single" w:sz="4" w:space="0" w:color="auto"/>
            </w:tcBorders>
            <w:hideMark/>
          </w:tcPr>
          <w:p w14:paraId="15F7AE2C" w14:textId="77777777" w:rsidR="00FB69D4" w:rsidRPr="0011374C" w:rsidRDefault="00FB69D4" w:rsidP="00FB69D4">
            <w:pPr>
              <w:spacing w:before="120" w:after="120"/>
              <w:rPr>
                <w:b/>
                <w:bCs/>
                <w:szCs w:val="22"/>
                <w:lang w:val="en-US"/>
              </w:rPr>
            </w:pPr>
            <w:r w:rsidRPr="0011374C">
              <w:rPr>
                <w:szCs w:val="22"/>
                <w:lang w:val="en-US"/>
              </w:rPr>
              <w:t xml:space="preserve">The Borrower has enacted the Law on Climate Change (published in the Borrower’s Official Gazette No. </w:t>
            </w:r>
            <w:r>
              <w:rPr>
                <w:szCs w:val="22"/>
                <w:lang w:val="en-US"/>
              </w:rPr>
              <w:t>26/2021</w:t>
            </w:r>
            <w:r w:rsidRPr="0011374C">
              <w:rPr>
                <w:szCs w:val="22"/>
                <w:lang w:val="en-US"/>
              </w:rPr>
              <w:t xml:space="preserve"> on </w:t>
            </w:r>
            <w:r>
              <w:rPr>
                <w:szCs w:val="22"/>
                <w:lang w:val="en-US"/>
              </w:rPr>
              <w:t>March 23 2021</w:t>
            </w:r>
            <w:r w:rsidRPr="0011374C">
              <w:rPr>
                <w:szCs w:val="22"/>
                <w:lang w:val="en-US"/>
              </w:rPr>
              <w:t xml:space="preserve"> and entered into force on </w:t>
            </w:r>
            <w:r>
              <w:rPr>
                <w:szCs w:val="22"/>
                <w:lang w:val="en-US"/>
              </w:rPr>
              <w:t>March 31 2021</w:t>
            </w:r>
            <w:r w:rsidRPr="0011374C">
              <w:rPr>
                <w:szCs w:val="22"/>
                <w:lang w:val="en-US"/>
              </w:rPr>
              <w:t>) which mandates the preparation and adoption of the Low-Carbon Development Strategy and its Action Plan and the Climate Change Adaptation Program, to establish systems to reduce GHG emissions and support climate adaptation in a cost-effective and economically viable manner</w:t>
            </w:r>
          </w:p>
        </w:tc>
      </w:tr>
      <w:tr w:rsidR="00FB69D4" w:rsidRPr="0011374C" w14:paraId="23E5FB92" w14:textId="77777777" w:rsidTr="00FB69D4">
        <w:trPr>
          <w:jc w:val="right"/>
        </w:trPr>
        <w:tc>
          <w:tcPr>
            <w:tcW w:w="2972" w:type="dxa"/>
            <w:tcBorders>
              <w:top w:val="single" w:sz="4" w:space="0" w:color="auto"/>
              <w:left w:val="single" w:sz="4" w:space="0" w:color="auto"/>
              <w:bottom w:val="single" w:sz="12" w:space="0" w:color="auto"/>
              <w:right w:val="single" w:sz="4" w:space="0" w:color="auto"/>
            </w:tcBorders>
            <w:hideMark/>
          </w:tcPr>
          <w:p w14:paraId="3E97565B" w14:textId="77777777" w:rsidR="00FB69D4" w:rsidRPr="0011374C" w:rsidRDefault="00FB69D4" w:rsidP="00FB69D4">
            <w:pPr>
              <w:spacing w:before="120" w:after="120"/>
              <w:rPr>
                <w:szCs w:val="22"/>
                <w:lang w:val="en-US"/>
              </w:rPr>
            </w:pPr>
            <w:r w:rsidRPr="0011374C">
              <w:rPr>
                <w:szCs w:val="22"/>
                <w:lang w:val="en-US"/>
              </w:rPr>
              <w:t xml:space="preserve">Proposed Result indicators </w:t>
            </w:r>
          </w:p>
        </w:tc>
        <w:tc>
          <w:tcPr>
            <w:tcW w:w="6379" w:type="dxa"/>
            <w:tcBorders>
              <w:top w:val="single" w:sz="4" w:space="0" w:color="auto"/>
              <w:left w:val="single" w:sz="4" w:space="0" w:color="auto"/>
              <w:bottom w:val="single" w:sz="12" w:space="0" w:color="auto"/>
              <w:right w:val="single" w:sz="4" w:space="0" w:color="auto"/>
            </w:tcBorders>
            <w:hideMark/>
          </w:tcPr>
          <w:p w14:paraId="4ED8A565" w14:textId="77777777" w:rsidR="00FB69D4" w:rsidRPr="0011374C" w:rsidRDefault="00FB69D4" w:rsidP="00FB69D4">
            <w:pPr>
              <w:spacing w:before="120" w:after="120"/>
              <w:jc w:val="left"/>
              <w:rPr>
                <w:szCs w:val="22"/>
                <w:lang w:val="en-US"/>
              </w:rPr>
            </w:pPr>
            <w:r w:rsidRPr="0011374C">
              <w:rPr>
                <w:b/>
                <w:bCs/>
                <w:szCs w:val="22"/>
                <w:lang w:val="en-US"/>
              </w:rPr>
              <w:t xml:space="preserve">Result Indicator #1 </w:t>
            </w:r>
            <w:r w:rsidRPr="0011374C">
              <w:rPr>
                <w:szCs w:val="22"/>
                <w:lang w:val="en-US"/>
              </w:rPr>
              <w:t>The National Climate Change Council (NCCC) is re-established and operational.</w:t>
            </w:r>
          </w:p>
          <w:p w14:paraId="684DE057" w14:textId="77777777" w:rsidR="00FB69D4" w:rsidRPr="0011374C" w:rsidRDefault="00FB69D4" w:rsidP="00FB69D4">
            <w:pPr>
              <w:spacing w:before="120" w:after="120"/>
              <w:jc w:val="left"/>
              <w:rPr>
                <w:szCs w:val="22"/>
                <w:lang w:val="en-US"/>
              </w:rPr>
            </w:pPr>
            <w:r w:rsidRPr="0011374C">
              <w:rPr>
                <w:b/>
                <w:bCs/>
                <w:szCs w:val="22"/>
                <w:lang w:val="en-US"/>
              </w:rPr>
              <w:t xml:space="preserve">Result Indicator #2 </w:t>
            </w:r>
            <w:r w:rsidRPr="0011374C">
              <w:rPr>
                <w:szCs w:val="22"/>
                <w:lang w:val="en-US"/>
              </w:rPr>
              <w:t>(shared with the WB DP</w:t>
            </w:r>
            <w:r>
              <w:rPr>
                <w:szCs w:val="22"/>
                <w:lang w:val="en-US"/>
              </w:rPr>
              <w:t>L’s</w:t>
            </w:r>
            <w:r w:rsidRPr="0011374C">
              <w:rPr>
                <w:szCs w:val="22"/>
                <w:lang w:val="en-US"/>
              </w:rPr>
              <w:t xml:space="preserve"> matrix): Relevant by-laws accompanying Law on climate change are drafted and adopted.</w:t>
            </w:r>
          </w:p>
          <w:p w14:paraId="0EA462D8" w14:textId="77777777" w:rsidR="00FB69D4" w:rsidRPr="0011374C" w:rsidRDefault="00FB69D4" w:rsidP="00FB69D4">
            <w:pPr>
              <w:spacing w:before="120" w:after="120"/>
              <w:rPr>
                <w:szCs w:val="22"/>
                <w:lang w:val="en-US"/>
              </w:rPr>
            </w:pPr>
            <w:r w:rsidRPr="0011374C">
              <w:rPr>
                <w:b/>
                <w:bCs/>
                <w:szCs w:val="22"/>
                <w:lang w:val="en-US"/>
              </w:rPr>
              <w:t>Result Indicator #3</w:t>
            </w:r>
            <w:r w:rsidRPr="0011374C">
              <w:rPr>
                <w:szCs w:val="22"/>
                <w:lang w:val="en-US"/>
              </w:rPr>
              <w:t xml:space="preserve">: </w:t>
            </w:r>
            <w:r w:rsidRPr="00FA2204">
              <w:rPr>
                <w:szCs w:val="22"/>
                <w:lang w:val="en-US"/>
              </w:rPr>
              <w:t>Public policy documents are approved and/or harmonized with the Law on Climate Change</w:t>
            </w:r>
            <w:r>
              <w:rPr>
                <w:szCs w:val="22"/>
                <w:lang w:val="en-US"/>
              </w:rPr>
              <w:t>.</w:t>
            </w:r>
          </w:p>
          <w:p w14:paraId="5370A7E6" w14:textId="77777777" w:rsidR="00FB69D4" w:rsidRPr="0011374C" w:rsidRDefault="00FB69D4" w:rsidP="00FB69D4">
            <w:pPr>
              <w:spacing w:before="120" w:after="120"/>
              <w:rPr>
                <w:szCs w:val="22"/>
                <w:lang w:val="en-US"/>
              </w:rPr>
            </w:pPr>
            <w:r w:rsidRPr="0011374C">
              <w:rPr>
                <w:b/>
                <w:bCs/>
                <w:szCs w:val="22"/>
                <w:lang w:val="en-US"/>
              </w:rPr>
              <w:t>Result Indicator #4</w:t>
            </w:r>
            <w:r w:rsidRPr="0011374C">
              <w:rPr>
                <w:szCs w:val="22"/>
                <w:lang w:val="en-US"/>
              </w:rPr>
              <w:t>:  A feasibility study is carried out to identify financing scheme options for local self-government units climate investments</w:t>
            </w:r>
          </w:p>
        </w:tc>
      </w:tr>
    </w:tbl>
    <w:p w14:paraId="48F0E1C9" w14:textId="77777777" w:rsidR="00FB69D4" w:rsidRDefault="00FB69D4" w:rsidP="00FB69D4">
      <w:pPr>
        <w:jc w:val="left"/>
        <w:rPr>
          <w:rFonts w:ascii="Arial" w:hAnsi="Arial" w:cs="Arial"/>
          <w:b/>
          <w:bCs/>
          <w:color w:val="000000"/>
          <w:sz w:val="20"/>
          <w:szCs w:val="24"/>
          <w:lang w:val="en-US"/>
        </w:rPr>
      </w:pPr>
      <w:r>
        <w:rPr>
          <w:rFonts w:ascii="Arial" w:hAnsi="Arial" w:cs="Arial"/>
          <w:b/>
          <w:bCs/>
          <w:color w:val="000000"/>
          <w:sz w:val="20"/>
          <w:szCs w:val="24"/>
          <w:lang w:val="en-US"/>
        </w:rPr>
        <w:br w:type="page"/>
      </w:r>
    </w:p>
    <w:p w14:paraId="5C12BC60" w14:textId="77777777" w:rsidR="00FB69D4" w:rsidRPr="0011374C" w:rsidRDefault="00FB69D4" w:rsidP="00FB69D4">
      <w:pPr>
        <w:spacing w:line="276" w:lineRule="auto"/>
        <w:rPr>
          <w:i/>
          <w:iCs/>
          <w:szCs w:val="22"/>
          <w:u w:val="single"/>
          <w:lang w:val="en-US"/>
        </w:rPr>
      </w:pPr>
      <w:r w:rsidRPr="0011374C">
        <w:rPr>
          <w:i/>
          <w:iCs/>
          <w:szCs w:val="22"/>
          <w:u w:val="single"/>
          <w:lang w:val="en-US"/>
        </w:rPr>
        <w:lastRenderedPageBreak/>
        <w:t>Overview of Climate Change challenges in Serbia</w:t>
      </w:r>
    </w:p>
    <w:p w14:paraId="55D19F57" w14:textId="77777777" w:rsidR="00FB69D4" w:rsidRPr="0011374C" w:rsidRDefault="00FB69D4" w:rsidP="00FB69D4">
      <w:pPr>
        <w:spacing w:line="276" w:lineRule="auto"/>
        <w:rPr>
          <w:b/>
          <w:bCs/>
          <w:szCs w:val="22"/>
          <w:lang w:val="en-US"/>
        </w:rPr>
      </w:pPr>
    </w:p>
    <w:p w14:paraId="65DABF18" w14:textId="77777777" w:rsidR="00FB69D4" w:rsidRDefault="00FB69D4" w:rsidP="00FB69D4">
      <w:pPr>
        <w:spacing w:line="276" w:lineRule="auto"/>
        <w:rPr>
          <w:szCs w:val="22"/>
          <w:lang w:val="en-US"/>
        </w:rPr>
      </w:pPr>
      <w:r w:rsidRPr="0011374C">
        <w:rPr>
          <w:b/>
          <w:bCs/>
          <w:szCs w:val="22"/>
          <w:lang w:val="en-US"/>
        </w:rPr>
        <w:t>The energy sector remains the biggest source of GHG emissions in Serbia</w:t>
      </w:r>
      <w:r w:rsidRPr="0011374C">
        <w:rPr>
          <w:szCs w:val="22"/>
          <w:lang w:val="en-US"/>
        </w:rPr>
        <w:t xml:space="preserve">. Combustion of fossil fuels, in particular, are responsible for nearly 80% of GHG emissions. </w:t>
      </w:r>
      <w:r w:rsidRPr="0011374C">
        <w:rPr>
          <w:b/>
          <w:bCs/>
          <w:szCs w:val="22"/>
          <w:lang w:val="en-US"/>
        </w:rPr>
        <w:t xml:space="preserve">Serbia is also highly vulnerable to climate change. </w:t>
      </w:r>
      <w:r w:rsidRPr="0011374C">
        <w:rPr>
          <w:szCs w:val="22"/>
          <w:lang w:val="en-US"/>
        </w:rPr>
        <w:t>The vulnerability is accelerated by economic and social challenges that Serbian society is facing – the aging population, old and unfunctional infrastructure, lack of financial resources and organization ability to cope with climate change.</w:t>
      </w:r>
    </w:p>
    <w:p w14:paraId="13E1EA8A" w14:textId="77777777" w:rsidR="00FB69D4" w:rsidRPr="0011374C" w:rsidRDefault="00FB69D4" w:rsidP="00FB69D4">
      <w:pPr>
        <w:spacing w:line="276" w:lineRule="auto"/>
        <w:rPr>
          <w:szCs w:val="22"/>
          <w:lang w:val="en-US"/>
        </w:rPr>
      </w:pPr>
    </w:p>
    <w:p w14:paraId="5CEF7C69" w14:textId="77777777" w:rsidR="00FB69D4" w:rsidRDefault="00FB69D4" w:rsidP="00FB69D4">
      <w:pPr>
        <w:spacing w:before="120" w:after="120" w:line="276" w:lineRule="auto"/>
        <w:contextualSpacing/>
        <w:rPr>
          <w:szCs w:val="22"/>
          <w:lang w:val="en-US"/>
        </w:rPr>
      </w:pPr>
      <w:r w:rsidRPr="0011374C">
        <w:rPr>
          <w:b/>
          <w:bCs/>
          <w:szCs w:val="22"/>
          <w:lang w:val="en-US"/>
        </w:rPr>
        <w:t>Key sectors concerned by climate change mitigation and adaptation within the urban context</w:t>
      </w:r>
      <w:r w:rsidRPr="0011374C">
        <w:rPr>
          <w:szCs w:val="22"/>
          <w:lang w:val="en-US"/>
        </w:rPr>
        <w:t xml:space="preserve"> </w:t>
      </w:r>
      <w:r w:rsidRPr="0011374C">
        <w:rPr>
          <w:b/>
          <w:bCs/>
          <w:szCs w:val="22"/>
          <w:lang w:val="en-US"/>
        </w:rPr>
        <w:t>in Serbia</w:t>
      </w:r>
      <w:r w:rsidRPr="0011374C">
        <w:rPr>
          <w:szCs w:val="22"/>
          <w:lang w:val="en-US"/>
        </w:rPr>
        <w:t xml:space="preserve"> are district heating systems, mostly dependent on fossil fuel, that generate the most negative impact on GHG, and urban transportation</w:t>
      </w:r>
      <w:r w:rsidRPr="00620801">
        <w:rPr>
          <w:szCs w:val="22"/>
          <w:lang w:val="en-US"/>
        </w:rPr>
        <w:t>.</w:t>
      </w:r>
      <w:r w:rsidRPr="0011374C">
        <w:rPr>
          <w:szCs w:val="22"/>
          <w:lang w:val="en-US"/>
        </w:rPr>
        <w:t xml:space="preserve"> Air quality, flood protection, water (shortage and quality), and wastewater management are urban issues that are the most exposed to climate change. All the above-mentioned sectors rely heavily on cities and municipalities and their Public Utility Companies (PUCs) initiatives, while the cost of investment is generally over the financial capacity of the Local Government Units (LGUs) to assume alone those investments.</w:t>
      </w:r>
    </w:p>
    <w:p w14:paraId="6A849E89" w14:textId="77777777" w:rsidR="00FB69D4" w:rsidRPr="0011374C" w:rsidRDefault="00FB69D4" w:rsidP="00FB69D4">
      <w:pPr>
        <w:spacing w:before="120" w:after="120" w:line="276" w:lineRule="auto"/>
        <w:contextualSpacing/>
        <w:rPr>
          <w:szCs w:val="22"/>
          <w:lang w:val="en-US"/>
        </w:rPr>
      </w:pPr>
    </w:p>
    <w:p w14:paraId="7CC2D82A" w14:textId="77777777" w:rsidR="00FB69D4" w:rsidRDefault="00FB69D4" w:rsidP="00FB69D4">
      <w:pPr>
        <w:spacing w:before="120" w:after="120" w:line="276" w:lineRule="auto"/>
        <w:contextualSpacing/>
        <w:rPr>
          <w:szCs w:val="22"/>
          <w:lang w:val="en-US"/>
        </w:rPr>
      </w:pPr>
      <w:r w:rsidRPr="0011374C">
        <w:rPr>
          <w:b/>
          <w:bCs/>
          <w:szCs w:val="22"/>
          <w:lang w:val="en-US"/>
        </w:rPr>
        <w:t>The building of a legal framework for Climate Change action is underway</w:t>
      </w:r>
      <w:r w:rsidRPr="0011374C">
        <w:rPr>
          <w:szCs w:val="22"/>
          <w:lang w:val="en-US"/>
        </w:rPr>
        <w:t xml:space="preserve">. </w:t>
      </w:r>
      <w:r w:rsidRPr="0011374C">
        <w:rPr>
          <w:szCs w:val="22"/>
          <w:u w:val="single"/>
          <w:lang w:val="en-US"/>
        </w:rPr>
        <w:t>The Law on Climate Change</w:t>
      </w:r>
      <w:r>
        <w:rPr>
          <w:szCs w:val="22"/>
          <w:lang w:val="en-US"/>
        </w:rPr>
        <w:t xml:space="preserve"> </w:t>
      </w:r>
      <w:r w:rsidRPr="0011374C">
        <w:rPr>
          <w:szCs w:val="22"/>
          <w:lang w:val="en-US"/>
        </w:rPr>
        <w:t>has been adopted by the GoS on February 25</w:t>
      </w:r>
      <w:r>
        <w:rPr>
          <w:szCs w:val="22"/>
          <w:lang w:val="en-US"/>
        </w:rPr>
        <w:t>,</w:t>
      </w:r>
      <w:r w:rsidRPr="0011374C">
        <w:rPr>
          <w:szCs w:val="22"/>
          <w:vertAlign w:val="superscript"/>
          <w:lang w:val="en-US"/>
        </w:rPr>
        <w:t xml:space="preserve"> </w:t>
      </w:r>
      <w:r w:rsidRPr="0011374C">
        <w:rPr>
          <w:szCs w:val="22"/>
          <w:lang w:val="en-US"/>
        </w:rPr>
        <w:t>2021</w:t>
      </w:r>
      <w:r>
        <w:rPr>
          <w:szCs w:val="22"/>
          <w:lang w:val="en-US"/>
        </w:rPr>
        <w:t xml:space="preserve"> and by the Parliament on March 18, 2021.</w:t>
      </w:r>
      <w:r w:rsidRPr="0011374C">
        <w:rPr>
          <w:szCs w:val="22"/>
          <w:lang w:val="en-US"/>
        </w:rPr>
        <w:t xml:space="preserve"> </w:t>
      </w:r>
      <w:r>
        <w:rPr>
          <w:szCs w:val="22"/>
          <w:lang w:val="en-US"/>
        </w:rPr>
        <w:t>It entered</w:t>
      </w:r>
      <w:r w:rsidRPr="0011374C">
        <w:rPr>
          <w:szCs w:val="22"/>
          <w:lang w:val="en-US"/>
        </w:rPr>
        <w:t xml:space="preserve"> into force </w:t>
      </w:r>
      <w:r>
        <w:rPr>
          <w:szCs w:val="22"/>
          <w:lang w:val="en-US"/>
        </w:rPr>
        <w:t>on March 31, 2021</w:t>
      </w:r>
      <w:r w:rsidRPr="0011374C">
        <w:rPr>
          <w:szCs w:val="22"/>
          <w:lang w:val="en-US"/>
        </w:rPr>
        <w:t xml:space="preserve">. The Law on Climate Change provides the establishment of a system for the GHG emission reduction and efficient adaptation to climate change, fulfilling the obligations to the international community (more precisely to the UNFCCC and the Paris Agreement as the main references) and is in line with Serbia's roadmap accession to the EU. In addition, the Law on Climate Change aims to ensure a legal basis for the adoption of a </w:t>
      </w:r>
      <w:r w:rsidRPr="0011374C">
        <w:rPr>
          <w:szCs w:val="22"/>
          <w:u w:val="single"/>
          <w:lang w:val="en-US"/>
        </w:rPr>
        <w:t>Low-Carbon Development Strategy</w:t>
      </w:r>
      <w:r w:rsidRPr="0011374C">
        <w:rPr>
          <w:szCs w:val="22"/>
          <w:lang w:val="en-US"/>
        </w:rPr>
        <w:t xml:space="preserve">  and a </w:t>
      </w:r>
      <w:r w:rsidRPr="0011374C">
        <w:rPr>
          <w:szCs w:val="22"/>
          <w:u w:val="single"/>
          <w:lang w:val="en-US"/>
        </w:rPr>
        <w:t>Program of adaptation</w:t>
      </w:r>
      <w:r w:rsidRPr="0011374C">
        <w:rPr>
          <w:szCs w:val="22"/>
          <w:lang w:val="en-US"/>
        </w:rPr>
        <w:t xml:space="preserve"> to identify the effects of climate change on sectors and systems, and to determine the adaptation measures to the changed climate conditions, thus setting a system for adoption of policies and measures for GHG emission reduction and adaptation to climate change. </w:t>
      </w:r>
    </w:p>
    <w:p w14:paraId="59EBC0C3" w14:textId="77777777" w:rsidR="00FB69D4" w:rsidRPr="0011374C" w:rsidRDefault="00FB69D4" w:rsidP="00FB69D4">
      <w:pPr>
        <w:spacing w:before="120" w:after="120" w:line="276" w:lineRule="auto"/>
        <w:contextualSpacing/>
        <w:rPr>
          <w:szCs w:val="22"/>
          <w:lang w:val="en-US"/>
        </w:rPr>
      </w:pPr>
    </w:p>
    <w:p w14:paraId="444EDC45" w14:textId="77777777" w:rsidR="00FB69D4" w:rsidRPr="0011374C" w:rsidRDefault="00FB69D4" w:rsidP="00FB69D4">
      <w:pPr>
        <w:spacing w:line="276" w:lineRule="auto"/>
        <w:rPr>
          <w:szCs w:val="22"/>
          <w:lang w:val="en-US"/>
        </w:rPr>
      </w:pPr>
      <w:r w:rsidRPr="0011374C">
        <w:rPr>
          <w:szCs w:val="22"/>
          <w:lang w:val="en-US"/>
        </w:rPr>
        <w:t xml:space="preserve">However, </w:t>
      </w:r>
      <w:r w:rsidRPr="0011374C">
        <w:rPr>
          <w:b/>
          <w:bCs/>
          <w:szCs w:val="22"/>
          <w:lang w:val="en-US"/>
        </w:rPr>
        <w:t>a comprehensive national framework for climate change adaptation is still to be developed</w:t>
      </w:r>
      <w:r w:rsidRPr="0011374C">
        <w:rPr>
          <w:szCs w:val="22"/>
          <w:lang w:val="en-US"/>
        </w:rPr>
        <w:t>. Dedicated actions for reducing vulnerabilities are still sporadic. To date, adaptation has occurred mainly ad-hoc, on a project basis. The majority of sectorial strategic and regulatory documents adopted during the previous two decades contain only indirect and fragmentary references that relate to climate change adaptation</w:t>
      </w:r>
      <w:r w:rsidRPr="0011374C">
        <w:rPr>
          <w:b/>
          <w:bCs/>
          <w:szCs w:val="22"/>
          <w:lang w:val="en-US"/>
        </w:rPr>
        <w:t xml:space="preserve">. </w:t>
      </w:r>
      <w:r w:rsidRPr="0011374C">
        <w:rPr>
          <w:szCs w:val="22"/>
          <w:lang w:val="en-US"/>
        </w:rPr>
        <w:t>Climate change related policy making, legislation and implementation responsibility is split to a number of sectorial ministries, with the Ministry of Environmental Protection as the key institution. The capacity of most ministries and local governments to integrate adaptation into policies and strategies needs to be strengthened.</w:t>
      </w:r>
    </w:p>
    <w:p w14:paraId="20651E55" w14:textId="77777777" w:rsidR="00FB69D4" w:rsidRPr="0011374C" w:rsidRDefault="00FB69D4" w:rsidP="00FB69D4">
      <w:pPr>
        <w:spacing w:line="276" w:lineRule="auto"/>
        <w:rPr>
          <w:szCs w:val="22"/>
          <w:lang w:val="en-US"/>
        </w:rPr>
      </w:pPr>
    </w:p>
    <w:p w14:paraId="62495F7E" w14:textId="77777777" w:rsidR="00FB69D4" w:rsidRPr="0011374C" w:rsidRDefault="00FB69D4" w:rsidP="00FB69D4">
      <w:pPr>
        <w:spacing w:line="276" w:lineRule="auto"/>
        <w:rPr>
          <w:szCs w:val="22"/>
          <w:lang w:val="en-US"/>
        </w:rPr>
      </w:pPr>
      <w:r w:rsidRPr="0011374C">
        <w:rPr>
          <w:szCs w:val="22"/>
          <w:lang w:val="en-US"/>
        </w:rPr>
        <w:t xml:space="preserve">The government’s roadmap is strategically oriented </w:t>
      </w:r>
      <w:r w:rsidRPr="0011374C">
        <w:rPr>
          <w:b/>
          <w:bCs/>
          <w:szCs w:val="22"/>
          <w:lang w:val="en-US"/>
        </w:rPr>
        <w:t>toward accelerating the EU integration process,</w:t>
      </w:r>
      <w:r w:rsidRPr="0011374C">
        <w:rPr>
          <w:szCs w:val="22"/>
          <w:lang w:val="en-US"/>
        </w:rPr>
        <w:t xml:space="preserve"> since the adoption of a negotiation position by the government in January 2020 and its submission to the European Commission, particularly Chapter 27 discussions on Environment and Climate Change. </w:t>
      </w:r>
    </w:p>
    <w:p w14:paraId="33E162F4" w14:textId="77777777" w:rsidR="00FB69D4" w:rsidRDefault="00FB69D4" w:rsidP="00FB69D4">
      <w:pPr>
        <w:spacing w:line="276" w:lineRule="auto"/>
        <w:rPr>
          <w:i/>
          <w:iCs/>
          <w:szCs w:val="22"/>
          <w:u w:val="single"/>
          <w:lang w:val="en-US"/>
        </w:rPr>
      </w:pPr>
    </w:p>
    <w:p w14:paraId="689DFFFB" w14:textId="77777777" w:rsidR="00FB69D4" w:rsidRPr="0011374C" w:rsidRDefault="00FB69D4" w:rsidP="00FB69D4">
      <w:pPr>
        <w:spacing w:line="276" w:lineRule="auto"/>
        <w:rPr>
          <w:i/>
          <w:iCs/>
          <w:szCs w:val="22"/>
          <w:u w:val="single"/>
          <w:lang w:val="en-US"/>
        </w:rPr>
      </w:pPr>
      <w:r w:rsidRPr="0011374C">
        <w:rPr>
          <w:i/>
          <w:iCs/>
          <w:szCs w:val="22"/>
          <w:u w:val="single"/>
          <w:lang w:val="en-US"/>
        </w:rPr>
        <w:t>Brief description of the Cities and Climate Change program in Serbia</w:t>
      </w:r>
    </w:p>
    <w:p w14:paraId="10723C1E" w14:textId="77777777" w:rsidR="00FB69D4" w:rsidRPr="0011374C" w:rsidRDefault="00FB69D4" w:rsidP="00FB69D4">
      <w:pPr>
        <w:spacing w:line="276" w:lineRule="auto"/>
        <w:rPr>
          <w:szCs w:val="22"/>
          <w:lang w:val="en-US"/>
        </w:rPr>
      </w:pPr>
    </w:p>
    <w:p w14:paraId="09790F03" w14:textId="77777777" w:rsidR="00FB69D4" w:rsidRDefault="00FB69D4" w:rsidP="00FB69D4">
      <w:pPr>
        <w:spacing w:line="276" w:lineRule="auto"/>
        <w:rPr>
          <w:szCs w:val="22"/>
          <w:lang w:val="en-US"/>
        </w:rPr>
      </w:pPr>
      <w:r w:rsidRPr="0011374C">
        <w:rPr>
          <w:szCs w:val="22"/>
          <w:lang w:val="en-US"/>
        </w:rPr>
        <w:t>The proposed Cities and Climate Change program in Serbia is a</w:t>
      </w:r>
      <w:r w:rsidRPr="0011374C">
        <w:rPr>
          <w:b/>
          <w:bCs/>
          <w:szCs w:val="22"/>
          <w:lang w:val="en-US"/>
        </w:rPr>
        <w:t xml:space="preserve"> Public Policy Loan (PPL)</w:t>
      </w:r>
      <w:r w:rsidRPr="0011374C">
        <w:rPr>
          <w:szCs w:val="22"/>
          <w:lang w:val="en-US"/>
        </w:rPr>
        <w:t xml:space="preserve"> implemented as a parallel financing of the Public Sector E</w:t>
      </w:r>
      <w:r>
        <w:rPr>
          <w:szCs w:val="22"/>
          <w:lang w:val="en-US"/>
        </w:rPr>
        <w:t>fficiency and Green Recovery DPL</w:t>
      </w:r>
      <w:r w:rsidRPr="0011374C">
        <w:rPr>
          <w:szCs w:val="22"/>
          <w:lang w:val="en-US"/>
        </w:rPr>
        <w:t xml:space="preserve"> of the World Bank </w:t>
      </w:r>
      <w:r w:rsidRPr="0011374C">
        <w:rPr>
          <w:szCs w:val="22"/>
          <w:lang w:val="en-US"/>
        </w:rPr>
        <w:lastRenderedPageBreak/>
        <w:t xml:space="preserve">(P164575). Its amount is €50.5 Million comprising a €50 million loan and a 500K€ grant from AFD dedicated to Technical Assistance. </w:t>
      </w:r>
    </w:p>
    <w:p w14:paraId="04419DD7" w14:textId="77777777" w:rsidR="00FB69D4" w:rsidRPr="0011374C" w:rsidRDefault="00FB69D4" w:rsidP="00FB69D4">
      <w:pPr>
        <w:spacing w:line="276" w:lineRule="auto"/>
        <w:rPr>
          <w:szCs w:val="22"/>
          <w:lang w:val="en-US"/>
        </w:rPr>
      </w:pPr>
    </w:p>
    <w:p w14:paraId="6450F9F9" w14:textId="77777777" w:rsidR="00FB69D4" w:rsidRDefault="00FB69D4" w:rsidP="00FB69D4">
      <w:pPr>
        <w:spacing w:before="120" w:after="120" w:line="276" w:lineRule="auto"/>
        <w:contextualSpacing/>
        <w:rPr>
          <w:szCs w:val="22"/>
          <w:lang w:val="en-US"/>
        </w:rPr>
      </w:pPr>
      <w:r>
        <w:rPr>
          <w:szCs w:val="22"/>
          <w:lang w:val="en-US"/>
        </w:rPr>
        <w:t>The program</w:t>
      </w:r>
      <w:r w:rsidRPr="0011374C">
        <w:rPr>
          <w:szCs w:val="22"/>
          <w:lang w:val="en-US"/>
        </w:rPr>
        <w:t xml:space="preserve"> is based on </w:t>
      </w:r>
      <w:r w:rsidRPr="0011374C">
        <w:rPr>
          <w:b/>
          <w:bCs/>
          <w:szCs w:val="22"/>
          <w:lang w:val="en-US"/>
        </w:rPr>
        <w:t>one prior action</w:t>
      </w:r>
      <w:r w:rsidRPr="0011374C">
        <w:rPr>
          <w:szCs w:val="22"/>
          <w:lang w:val="en-US"/>
        </w:rPr>
        <w:t xml:space="preserve"> (the Law on Climate Change enters into force) and </w:t>
      </w:r>
      <w:r w:rsidRPr="0011374C">
        <w:rPr>
          <w:b/>
          <w:bCs/>
          <w:szCs w:val="22"/>
          <w:lang w:val="en-US"/>
        </w:rPr>
        <w:t>four expected results</w:t>
      </w:r>
      <w:r w:rsidRPr="0011374C">
        <w:rPr>
          <w:szCs w:val="22"/>
          <w:lang w:val="en-US"/>
        </w:rPr>
        <w:t xml:space="preserve">, to be achieved by application of the law over the implementation period of the </w:t>
      </w:r>
      <w:r>
        <w:rPr>
          <w:szCs w:val="22"/>
          <w:lang w:val="en-US"/>
        </w:rPr>
        <w:t>program</w:t>
      </w:r>
      <w:r w:rsidRPr="0011374C">
        <w:rPr>
          <w:szCs w:val="22"/>
          <w:lang w:val="en-US"/>
        </w:rPr>
        <w:t xml:space="preserve"> : </w:t>
      </w:r>
      <w:r w:rsidRPr="0011374C">
        <w:rPr>
          <w:b/>
          <w:bCs/>
          <w:szCs w:val="22"/>
          <w:lang w:val="en-US"/>
        </w:rPr>
        <w:t xml:space="preserve">(i) the NCCC is re-established and operational, (ii) Relevant by-laws accompanying Law on climate change are drafted and adopted (iii) </w:t>
      </w:r>
      <w:r w:rsidRPr="00FA2204">
        <w:rPr>
          <w:b/>
          <w:bCs/>
          <w:szCs w:val="22"/>
          <w:lang w:val="en-US"/>
        </w:rPr>
        <w:t xml:space="preserve">Public policy documents are approved and/or harmonized with the Law on Climate Change </w:t>
      </w:r>
      <w:r w:rsidRPr="0011374C">
        <w:rPr>
          <w:b/>
          <w:bCs/>
          <w:szCs w:val="22"/>
          <w:lang w:val="en-US"/>
        </w:rPr>
        <w:t xml:space="preserve"> (iv) A feasibility study is carried out to identify financing scheme options for local self-government unit's climate investments</w:t>
      </w:r>
      <w:r w:rsidRPr="0011374C">
        <w:rPr>
          <w:szCs w:val="22"/>
          <w:lang w:val="en-US"/>
        </w:rPr>
        <w:t>. Rationale of the pro</w:t>
      </w:r>
      <w:r>
        <w:rPr>
          <w:szCs w:val="22"/>
          <w:lang w:val="en-US"/>
        </w:rPr>
        <w:t>gram</w:t>
      </w:r>
      <w:r w:rsidRPr="0011374C">
        <w:rPr>
          <w:szCs w:val="22"/>
          <w:lang w:val="en-US"/>
        </w:rPr>
        <w:t xml:space="preserve"> matrix is built on the links between Prior action and Result Indicators.</w:t>
      </w:r>
    </w:p>
    <w:p w14:paraId="1192C07E" w14:textId="77777777" w:rsidR="00FB69D4" w:rsidRPr="0011374C" w:rsidRDefault="00FB69D4" w:rsidP="00FB69D4">
      <w:pPr>
        <w:spacing w:before="120" w:after="120" w:line="276" w:lineRule="auto"/>
        <w:contextualSpacing/>
        <w:rPr>
          <w:szCs w:val="22"/>
          <w:lang w:val="en-US"/>
        </w:rPr>
      </w:pPr>
    </w:p>
    <w:p w14:paraId="45EF5EFD" w14:textId="77777777" w:rsidR="00FB69D4" w:rsidRPr="0011374C" w:rsidRDefault="00FB69D4" w:rsidP="00FB69D4">
      <w:pPr>
        <w:spacing w:before="120" w:after="120" w:line="276" w:lineRule="auto"/>
        <w:contextualSpacing/>
        <w:rPr>
          <w:szCs w:val="22"/>
          <w:lang w:val="en"/>
        </w:rPr>
      </w:pPr>
      <w:r w:rsidRPr="0011374C">
        <w:rPr>
          <w:b/>
          <w:bCs/>
          <w:szCs w:val="22"/>
          <w:lang w:val="en"/>
        </w:rPr>
        <w:t>By choosing the entry into force of the Law on Climate Change as the prior action of the matrix, this program directly echoes the renewed desire of the GoS to converge on the European Community acquis</w:t>
      </w:r>
      <w:r w:rsidRPr="0011374C">
        <w:rPr>
          <w:szCs w:val="22"/>
          <w:lang w:val="en"/>
        </w:rPr>
        <w:t xml:space="preserve"> and to initiate a virtuous energy and ecological transition that is compatible with economic growth and supporting employment (diversification of the economic model, strengthening of the region's economic attractiveness).</w:t>
      </w:r>
      <w:r>
        <w:rPr>
          <w:szCs w:val="22"/>
          <w:lang w:val="en"/>
        </w:rPr>
        <w:t xml:space="preserve"> </w:t>
      </w:r>
      <w:r w:rsidRPr="0011374C">
        <w:rPr>
          <w:szCs w:val="22"/>
          <w:lang w:val="en"/>
        </w:rPr>
        <w:t xml:space="preserve">The program has </w:t>
      </w:r>
      <w:r w:rsidRPr="0011374C">
        <w:rPr>
          <w:b/>
          <w:bCs/>
          <w:szCs w:val="22"/>
          <w:lang w:val="en"/>
        </w:rPr>
        <w:t>a structuring contribution to Serbia's low-carbon trajectory</w:t>
      </w:r>
      <w:r w:rsidRPr="0011374C">
        <w:rPr>
          <w:szCs w:val="22"/>
          <w:lang w:val="en"/>
        </w:rPr>
        <w:t xml:space="preserve"> through its action to unlock the adoption and implementation of the Law on Climate Change, a prerequisite for all the resulting change levers to be effective: mobilization of public actors, monitoring of GHG emissions and preparation of reports, alignment of sector strategies with the objectives of the Low Carbon Development Strategy (energy sectors but also potentially waste), mobilization of climate finance, etc. </w:t>
      </w:r>
    </w:p>
    <w:p w14:paraId="0B1BF91D" w14:textId="77777777" w:rsidR="00FB69D4" w:rsidRDefault="00FB69D4" w:rsidP="00FB69D4">
      <w:pPr>
        <w:spacing w:before="120" w:after="120" w:line="276" w:lineRule="auto"/>
        <w:contextualSpacing/>
        <w:rPr>
          <w:szCs w:val="22"/>
          <w:lang w:val="en"/>
        </w:rPr>
      </w:pPr>
    </w:p>
    <w:p w14:paraId="4B3081E9" w14:textId="77777777" w:rsidR="00FB69D4" w:rsidRDefault="00FB69D4" w:rsidP="00FB69D4">
      <w:pPr>
        <w:spacing w:before="120" w:after="120" w:line="276" w:lineRule="auto"/>
        <w:contextualSpacing/>
        <w:rPr>
          <w:szCs w:val="22"/>
          <w:lang w:val="en"/>
        </w:rPr>
      </w:pPr>
      <w:r w:rsidRPr="0011374C">
        <w:rPr>
          <w:szCs w:val="22"/>
          <w:lang w:val="en"/>
        </w:rPr>
        <w:t xml:space="preserve">The program matrix covers both mitigation and adaptation challenges to climate change, through the </w:t>
      </w:r>
      <w:r w:rsidRPr="0011374C">
        <w:rPr>
          <w:b/>
          <w:bCs/>
          <w:szCs w:val="22"/>
          <w:lang w:val="en"/>
        </w:rPr>
        <w:t>adoption of the climate change adaptation program and the provision of measures for the urban sector</w:t>
      </w:r>
      <w:r w:rsidRPr="0011374C">
        <w:rPr>
          <w:szCs w:val="22"/>
          <w:lang w:val="en"/>
        </w:rPr>
        <w:t xml:space="preserve">. By contributing to the integration of climate vulnerability assessment and adaptation measures into the revision of the National Sustainable Urban Development Strategy and by supporting </w:t>
      </w:r>
      <w:r w:rsidRPr="0011374C">
        <w:rPr>
          <w:b/>
          <w:bCs/>
          <w:szCs w:val="22"/>
          <w:lang w:val="en"/>
        </w:rPr>
        <w:t>the identification of priority needs and projects (adaptation and / or mitigation action plan) in 2 pilot cities/municipalities,</w:t>
      </w:r>
      <w:r w:rsidRPr="0011374C">
        <w:rPr>
          <w:szCs w:val="22"/>
          <w:lang w:val="en"/>
        </w:rPr>
        <w:t xml:space="preserve"> the program will contribute to strengthen urban resilience, in particular in terms of Disaster Risk Reduction. It will contribute to improve quality of environment and a rational use of natural resources at local level, in particular through nature-based solutions (reduction of pollution, development of green spaces in urban areas). By carrying out a feasibility study on municipal finance, the program will identify several </w:t>
      </w:r>
      <w:r w:rsidRPr="0011374C">
        <w:rPr>
          <w:szCs w:val="22"/>
        </w:rPr>
        <w:t xml:space="preserve">financing options to increase Self Local Government Unit climate </w:t>
      </w:r>
      <w:r w:rsidRPr="0011374C">
        <w:rPr>
          <w:bCs/>
          <w:szCs w:val="22"/>
        </w:rPr>
        <w:t>investment</w:t>
      </w:r>
      <w:r w:rsidRPr="0011374C">
        <w:rPr>
          <w:szCs w:val="22"/>
          <w:lang w:val="en"/>
        </w:rPr>
        <w:t xml:space="preserve">s and therefore support the </w:t>
      </w:r>
      <w:r w:rsidRPr="0011374C">
        <w:rPr>
          <w:b/>
          <w:bCs/>
          <w:szCs w:val="22"/>
          <w:lang w:val="en"/>
        </w:rPr>
        <w:t>development of an institutional and financial framework for investments by local authorities</w:t>
      </w:r>
      <w:r w:rsidRPr="0011374C">
        <w:rPr>
          <w:szCs w:val="22"/>
          <w:lang w:val="en"/>
        </w:rPr>
        <w:t xml:space="preserve"> </w:t>
      </w:r>
    </w:p>
    <w:p w14:paraId="1EF4A036" w14:textId="77777777" w:rsidR="00FB69D4" w:rsidRPr="0011374C" w:rsidRDefault="00FB69D4" w:rsidP="00FB69D4">
      <w:pPr>
        <w:spacing w:before="120" w:after="120" w:line="276" w:lineRule="auto"/>
        <w:contextualSpacing/>
        <w:rPr>
          <w:szCs w:val="22"/>
          <w:lang w:val="en"/>
        </w:rPr>
      </w:pPr>
    </w:p>
    <w:p w14:paraId="29B305EB" w14:textId="77777777" w:rsidR="00FB69D4" w:rsidRDefault="00FB69D4" w:rsidP="00FB69D4">
      <w:pPr>
        <w:spacing w:before="120" w:after="120" w:line="276" w:lineRule="auto"/>
        <w:contextualSpacing/>
        <w:rPr>
          <w:szCs w:val="22"/>
          <w:lang w:val="en"/>
        </w:rPr>
      </w:pPr>
      <w:r w:rsidRPr="0011374C">
        <w:rPr>
          <w:szCs w:val="22"/>
          <w:lang w:val="en"/>
        </w:rPr>
        <w:t xml:space="preserve">Several measures proposed under the program should help improve climate change (mitigation and adaptation) governance in Serbia, by formalizing a legislative framework, promoting the exchange of information and the coordination between public institutions, supporting </w:t>
      </w:r>
      <w:r w:rsidRPr="0011374C">
        <w:rPr>
          <w:b/>
          <w:bCs/>
          <w:szCs w:val="22"/>
          <w:lang w:val="en"/>
        </w:rPr>
        <w:t>the operationalization of the NCCC</w:t>
      </w:r>
      <w:r w:rsidRPr="0011374C">
        <w:rPr>
          <w:szCs w:val="22"/>
          <w:lang w:val="en"/>
        </w:rPr>
        <w:t xml:space="preserve"> and </w:t>
      </w:r>
      <w:r w:rsidRPr="0011374C">
        <w:rPr>
          <w:b/>
          <w:bCs/>
          <w:szCs w:val="22"/>
          <w:lang w:val="en"/>
        </w:rPr>
        <w:t xml:space="preserve">strengthening the capacities of </w:t>
      </w:r>
      <w:r w:rsidRPr="0011374C">
        <w:rPr>
          <w:szCs w:val="22"/>
          <w:lang w:val="en"/>
        </w:rPr>
        <w:t>stakeholders in terms climate change planning, implementation as well as environmental a</w:t>
      </w:r>
      <w:r>
        <w:rPr>
          <w:szCs w:val="22"/>
          <w:lang w:val="en"/>
        </w:rPr>
        <w:t>nd social aspects. In addition,</w:t>
      </w:r>
      <w:r w:rsidRPr="0011374C">
        <w:rPr>
          <w:szCs w:val="22"/>
          <w:lang w:val="en"/>
        </w:rPr>
        <w:t xml:space="preserve"> by assessing financial mechanism for local self-governments, the program should promote their access to financial resources to facilitate climate investments.</w:t>
      </w:r>
    </w:p>
    <w:p w14:paraId="53F6DB17" w14:textId="77777777" w:rsidR="00FB69D4" w:rsidRPr="0011374C" w:rsidRDefault="00FB69D4" w:rsidP="00FB69D4">
      <w:pPr>
        <w:spacing w:before="120" w:after="120" w:line="276" w:lineRule="auto"/>
        <w:contextualSpacing/>
        <w:rPr>
          <w:szCs w:val="22"/>
          <w:lang w:val="en"/>
        </w:rPr>
      </w:pPr>
    </w:p>
    <w:p w14:paraId="403FEF93" w14:textId="77777777" w:rsidR="00FB69D4" w:rsidRPr="00A778C2" w:rsidRDefault="00FB69D4" w:rsidP="00FB69D4">
      <w:pPr>
        <w:spacing w:before="120" w:after="120" w:line="276" w:lineRule="auto"/>
        <w:contextualSpacing/>
        <w:rPr>
          <w:szCs w:val="22"/>
          <w:lang w:val="en"/>
        </w:rPr>
      </w:pPr>
      <w:r w:rsidRPr="0011374C">
        <w:rPr>
          <w:szCs w:val="22"/>
          <w:lang w:val="en"/>
        </w:rPr>
        <w:t xml:space="preserve">The program will also contribute to better </w:t>
      </w:r>
      <w:r w:rsidRPr="0011374C">
        <w:rPr>
          <w:b/>
          <w:bCs/>
          <w:szCs w:val="22"/>
          <w:lang w:val="en"/>
        </w:rPr>
        <w:t>gender equality</w:t>
      </w:r>
      <w:r w:rsidRPr="0011374C">
        <w:rPr>
          <w:szCs w:val="22"/>
          <w:lang w:val="en"/>
        </w:rPr>
        <w:t xml:space="preserve"> through the composition of the NCCC and the capacity building plan for the main ministries involved (gender approach). Likewise, at the level of the pilot </w:t>
      </w:r>
      <w:r w:rsidRPr="0011374C">
        <w:rPr>
          <w:szCs w:val="22"/>
          <w:lang w:val="en"/>
        </w:rPr>
        <w:lastRenderedPageBreak/>
        <w:t>cities/municipalities, vulnerability assessments (if needed), awareness campaigns on climate change and training will be con</w:t>
      </w:r>
      <w:r>
        <w:rPr>
          <w:szCs w:val="22"/>
          <w:lang w:val="en"/>
        </w:rPr>
        <w:t>ducted using a gender approach. The achievement of the program</w:t>
      </w:r>
      <w:r w:rsidRPr="00620801">
        <w:rPr>
          <w:szCs w:val="22"/>
          <w:lang w:val="en"/>
        </w:rPr>
        <w:t>'s results indicators will be a condition for a new AFD’s PPL focusing on urban climate and environmental issues. The rationale of this potential second PPL would be to contribute to regular financing and monitoring of Serbian cities/municipalities climate mitigation and adaptation action plan, with an enhanced focus on u</w:t>
      </w:r>
      <w:r>
        <w:rPr>
          <w:szCs w:val="22"/>
          <w:lang w:val="en"/>
        </w:rPr>
        <w:t>rban sector and municipal level.</w:t>
      </w:r>
    </w:p>
    <w:p w14:paraId="6FD6BBA8" w14:textId="77777777" w:rsidR="00F25B6E" w:rsidRDefault="00F25B6E" w:rsidP="00E36955">
      <w:pPr>
        <w:pStyle w:val="BodyText"/>
        <w:rPr>
          <w:rFonts w:cs="Times New Roman"/>
          <w:sz w:val="24"/>
          <w:szCs w:val="24"/>
          <w:lang w:val="sr-Cyrl-RS"/>
        </w:rPr>
      </w:pPr>
    </w:p>
    <w:p w14:paraId="1BEA1365" w14:textId="77777777" w:rsidR="00F25B6E" w:rsidRDefault="00F25B6E" w:rsidP="00E36955">
      <w:pPr>
        <w:pStyle w:val="BodyText"/>
        <w:rPr>
          <w:rFonts w:cs="Times New Roman"/>
          <w:sz w:val="24"/>
          <w:szCs w:val="24"/>
          <w:lang w:val="sr-Cyrl-RS"/>
        </w:rPr>
      </w:pPr>
    </w:p>
    <w:p w14:paraId="7DF6CACD" w14:textId="77777777" w:rsidR="00F25B6E" w:rsidRDefault="00F25B6E" w:rsidP="00E36955">
      <w:pPr>
        <w:pStyle w:val="BodyText"/>
        <w:rPr>
          <w:rFonts w:cs="Times New Roman"/>
          <w:sz w:val="24"/>
          <w:szCs w:val="24"/>
          <w:lang w:val="sr-Cyrl-RS"/>
        </w:rPr>
      </w:pPr>
    </w:p>
    <w:p w14:paraId="7FCF14C1" w14:textId="77777777" w:rsidR="00F25B6E" w:rsidRDefault="00F25B6E" w:rsidP="00E36955">
      <w:pPr>
        <w:pStyle w:val="BodyText"/>
        <w:rPr>
          <w:rFonts w:cs="Times New Roman"/>
          <w:sz w:val="24"/>
          <w:szCs w:val="24"/>
          <w:lang w:val="sr-Cyrl-RS"/>
        </w:rPr>
      </w:pPr>
    </w:p>
    <w:p w14:paraId="465C1ABC" w14:textId="77777777" w:rsidR="00F25B6E" w:rsidRDefault="00F25B6E" w:rsidP="00E36955">
      <w:pPr>
        <w:pStyle w:val="BodyText"/>
        <w:rPr>
          <w:rFonts w:cs="Times New Roman"/>
          <w:sz w:val="24"/>
          <w:szCs w:val="24"/>
          <w:lang w:val="sr-Cyrl-RS"/>
        </w:rPr>
      </w:pPr>
    </w:p>
    <w:p w14:paraId="567A8A6B" w14:textId="77777777" w:rsidR="00F25B6E" w:rsidRDefault="00F25B6E" w:rsidP="00E36955">
      <w:pPr>
        <w:pStyle w:val="BodyText"/>
        <w:rPr>
          <w:rFonts w:cs="Times New Roman"/>
          <w:sz w:val="24"/>
          <w:szCs w:val="24"/>
          <w:lang w:val="sr-Cyrl-RS"/>
        </w:rPr>
      </w:pPr>
    </w:p>
    <w:p w14:paraId="361D08D5" w14:textId="77777777" w:rsidR="00F25B6E" w:rsidRDefault="00F25B6E" w:rsidP="00E36955">
      <w:pPr>
        <w:pStyle w:val="BodyText"/>
        <w:rPr>
          <w:rFonts w:cs="Times New Roman"/>
          <w:sz w:val="24"/>
          <w:szCs w:val="24"/>
          <w:lang w:val="sr-Cyrl-RS"/>
        </w:rPr>
      </w:pPr>
    </w:p>
    <w:p w14:paraId="12E8A4AE" w14:textId="77777777" w:rsidR="00F25B6E" w:rsidRDefault="00F25B6E" w:rsidP="00E36955">
      <w:pPr>
        <w:pStyle w:val="BodyText"/>
        <w:rPr>
          <w:rFonts w:cs="Times New Roman"/>
          <w:sz w:val="24"/>
          <w:szCs w:val="24"/>
          <w:lang w:val="sr-Cyrl-RS"/>
        </w:rPr>
      </w:pPr>
    </w:p>
    <w:p w14:paraId="02025DC3" w14:textId="77777777" w:rsidR="00F25B6E" w:rsidRDefault="00F25B6E" w:rsidP="00E36955">
      <w:pPr>
        <w:pStyle w:val="BodyText"/>
        <w:rPr>
          <w:rFonts w:cs="Times New Roman"/>
          <w:sz w:val="24"/>
          <w:szCs w:val="24"/>
          <w:lang w:val="sr-Cyrl-RS"/>
        </w:rPr>
      </w:pPr>
    </w:p>
    <w:p w14:paraId="2FD3BE4F" w14:textId="77777777" w:rsidR="00F25B6E" w:rsidRDefault="00F25B6E" w:rsidP="00E36955">
      <w:pPr>
        <w:pStyle w:val="BodyText"/>
        <w:rPr>
          <w:rFonts w:cs="Times New Roman"/>
          <w:sz w:val="24"/>
          <w:szCs w:val="24"/>
          <w:lang w:val="sr-Cyrl-RS"/>
        </w:rPr>
      </w:pPr>
    </w:p>
    <w:p w14:paraId="6938A694" w14:textId="77777777" w:rsidR="00F25B6E" w:rsidRDefault="00F25B6E" w:rsidP="00E36955">
      <w:pPr>
        <w:pStyle w:val="BodyText"/>
        <w:rPr>
          <w:rFonts w:cs="Times New Roman"/>
          <w:sz w:val="24"/>
          <w:szCs w:val="24"/>
          <w:lang w:val="sr-Cyrl-RS"/>
        </w:rPr>
      </w:pPr>
    </w:p>
    <w:p w14:paraId="3D5B705B" w14:textId="77777777" w:rsidR="00F25B6E" w:rsidRDefault="00F25B6E" w:rsidP="00E36955">
      <w:pPr>
        <w:pStyle w:val="BodyText"/>
        <w:rPr>
          <w:rFonts w:cs="Times New Roman"/>
          <w:sz w:val="24"/>
          <w:szCs w:val="24"/>
          <w:lang w:val="sr-Cyrl-RS"/>
        </w:rPr>
      </w:pPr>
    </w:p>
    <w:p w14:paraId="77F21ECF" w14:textId="77777777" w:rsidR="00F25B6E" w:rsidRDefault="00F25B6E" w:rsidP="00E36955">
      <w:pPr>
        <w:pStyle w:val="BodyText"/>
        <w:rPr>
          <w:rFonts w:cs="Times New Roman"/>
          <w:sz w:val="24"/>
          <w:szCs w:val="24"/>
          <w:lang w:val="sr-Cyrl-RS"/>
        </w:rPr>
      </w:pPr>
    </w:p>
    <w:p w14:paraId="1E94DD8B" w14:textId="77777777" w:rsidR="00F25B6E" w:rsidRDefault="00F25B6E" w:rsidP="00E36955">
      <w:pPr>
        <w:pStyle w:val="BodyText"/>
        <w:rPr>
          <w:rFonts w:cs="Times New Roman"/>
          <w:sz w:val="24"/>
          <w:szCs w:val="24"/>
          <w:lang w:val="sr-Cyrl-RS"/>
        </w:rPr>
      </w:pPr>
    </w:p>
    <w:p w14:paraId="5003D82A" w14:textId="77777777" w:rsidR="00F25B6E" w:rsidRDefault="00F25B6E" w:rsidP="00E36955">
      <w:pPr>
        <w:pStyle w:val="BodyText"/>
        <w:rPr>
          <w:rFonts w:cs="Times New Roman"/>
          <w:sz w:val="24"/>
          <w:szCs w:val="24"/>
          <w:lang w:val="sr-Cyrl-RS"/>
        </w:rPr>
      </w:pPr>
    </w:p>
    <w:p w14:paraId="3E88A5B7" w14:textId="77777777" w:rsidR="00F25B6E" w:rsidRDefault="00F25B6E" w:rsidP="00E36955">
      <w:pPr>
        <w:pStyle w:val="BodyText"/>
        <w:rPr>
          <w:rFonts w:cs="Times New Roman"/>
          <w:sz w:val="24"/>
          <w:szCs w:val="24"/>
          <w:lang w:val="sr-Cyrl-RS"/>
        </w:rPr>
      </w:pPr>
    </w:p>
    <w:p w14:paraId="1B4A2AE2" w14:textId="77777777" w:rsidR="00F25B6E" w:rsidRPr="002B5862" w:rsidRDefault="00F25B6E" w:rsidP="00E36955">
      <w:pPr>
        <w:pStyle w:val="BodyText"/>
        <w:rPr>
          <w:rFonts w:cs="Times New Roman"/>
          <w:sz w:val="24"/>
          <w:szCs w:val="24"/>
          <w:lang w:val="sr-Cyrl-RS"/>
        </w:rPr>
      </w:pPr>
    </w:p>
    <w:sectPr w:rsidR="00F25B6E" w:rsidRPr="002B5862">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EBAB0" w14:textId="77777777" w:rsidR="00880A37" w:rsidRDefault="00880A37" w:rsidP="00C45FE1">
      <w:r>
        <w:separator/>
      </w:r>
    </w:p>
  </w:endnote>
  <w:endnote w:type="continuationSeparator" w:id="0">
    <w:p w14:paraId="672D3EF5" w14:textId="77777777" w:rsidR="00880A37" w:rsidRDefault="00880A37" w:rsidP="00C4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Lucida Console">
    <w:panose1 w:val="020B0609040504020204"/>
    <w:charset w:val="EE"/>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G Times">
    <w:altName w:val="Times New Roman"/>
    <w:charset w:val="EE"/>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Haettenschweiler">
    <w:panose1 w:val="020B070604090206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Grande">
    <w:altName w:val="Times New Roman"/>
    <w:charset w:val="00"/>
    <w:family w:val="swiss"/>
    <w:pitch w:val="variable"/>
    <w:sig w:usb0="E1000AEF" w:usb1="5000A1FF" w:usb2="00000000" w:usb3="00000000" w:csb0="000001B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ヒラギノ角ゴ Pro W3">
    <w:charset w:val="80"/>
    <w:family w:val="swiss"/>
    <w:pitch w:val="variable"/>
    <w:sig w:usb0="E00002FF" w:usb1="7AC7FFFF" w:usb2="00000012" w:usb3="00000000" w:csb0="0002000D" w:csb1="00000000"/>
  </w:font>
  <w:font w:name="Helvetica">
    <w:panose1 w:val="020B0604020202020204"/>
    <w:charset w:val="EE"/>
    <w:family w:val="swiss"/>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Bold">
    <w:altName w:val="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00000007" w:usb1="00000000" w:usb2="00000000" w:usb3="00000000" w:csb0="00000093" w:csb1="00000000"/>
  </w:font>
  <w:font w:name="New York">
    <w:panose1 w:val="020405030605060203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AvantGarde Bk BT">
    <w:altName w:val="Times New Roman"/>
    <w:charset w:val="00"/>
    <w:family w:val="roman"/>
    <w:pitch w:val="variable"/>
  </w:font>
  <w:font w:name="CG Times (WN)">
    <w:altName w:val="Times New Roman"/>
    <w:panose1 w:val="00000000000000000000"/>
    <w:charset w:val="00"/>
    <w:family w:val="roman"/>
    <w:notTrueType/>
    <w:pitch w:val="variable"/>
    <w:sig w:usb0="00000003" w:usb1="00000000" w:usb2="00000000" w:usb3="00000000" w:csb0="00000001" w:csb1="00000000"/>
  </w:font>
  <w:font w:name="Optima">
    <w:charset w:val="EE"/>
    <w:family w:val="swiss"/>
    <w:pitch w:val="variable"/>
    <w:sig w:usb0="00000007" w:usb1="00000000" w:usb2="00000000" w:usb3="00000000" w:csb0="00000093" w:csb1="00000000"/>
  </w:font>
  <w:font w:name="Angsana New">
    <w:panose1 w:val="02020603050405020304"/>
    <w:charset w:val="DE"/>
    <w:family w:val="roman"/>
    <w:pitch w:val="variable"/>
    <w:sig w:usb0="81000003" w:usb1="00000000" w:usb2="00000000" w:usb3="00000000" w:csb0="00010001" w:csb1="00000000"/>
  </w:font>
  <w:font w:name="Normal">
    <w:altName w:val="Times New Roman"/>
    <w:panose1 w:val="00000000000000000000"/>
    <w:charset w:val="00"/>
    <w:family w:val="roman"/>
    <w:notTrueType/>
    <w:pitch w:val="default"/>
    <w:sig w:usb0="06079CD3" w:usb1="00009716" w:usb2="00000000" w:usb3="00000000" w:csb0="00000001" w:csb1="009E370C"/>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98843341"/>
      <w:docPartObj>
        <w:docPartGallery w:val="Page Numbers (Bottom of Page)"/>
        <w:docPartUnique/>
      </w:docPartObj>
    </w:sdtPr>
    <w:sdtEndPr>
      <w:rPr>
        <w:rStyle w:val="PageNumber"/>
      </w:rPr>
    </w:sdtEndPr>
    <w:sdtContent>
      <w:p w14:paraId="027FF69D" w14:textId="77777777" w:rsidR="00D17C03" w:rsidRDefault="00D17C03" w:rsidP="00FB69D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2249AC3" w14:textId="77777777" w:rsidR="00D17C03" w:rsidRDefault="00D17C03" w:rsidP="00FB69D4">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10FD" w14:textId="77777777" w:rsidR="00D17C03" w:rsidRDefault="00D17C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14:paraId="6B2472C7" w14:textId="77777777" w:rsidR="00D17C03" w:rsidRDefault="00D17C03">
    <w:pPr>
      <w:pStyle w:val="Footer"/>
      <w:ind w:right="360"/>
    </w:pPr>
  </w:p>
  <w:p w14:paraId="70543753" w14:textId="77777777" w:rsidR="00D17C03" w:rsidRDefault="00D17C03"/>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E04F4" w14:textId="77777777" w:rsidR="00D17C03" w:rsidRDefault="00D17C03">
    <w:pPr>
      <w:pStyle w:val="Footer"/>
      <w:spacing w:line="200" w:lineRule="exact"/>
      <w:jc w:val="left"/>
      <w:rPr>
        <w:rFonts w:ascii="Arial" w:hAnsi="Arial" w:cs="Arial"/>
        <w:sz w:val="16"/>
        <w:szCs w:val="16"/>
      </w:rPr>
    </w:pPr>
    <w:r>
      <w:rPr>
        <w:rFonts w:ascii="Arial" w:hAnsi="Arial" w:cs="Arial"/>
        <w:sz w:val="16"/>
        <w:szCs w:val="16"/>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4B32D" w14:textId="77777777" w:rsidR="00D17C03" w:rsidRDefault="00D17C03">
    <w:pPr>
      <w:pStyle w:val="Footer"/>
      <w:spacing w:line="200" w:lineRule="exact"/>
      <w:jc w:val="left"/>
      <w:rPr>
        <w:rFonts w:ascii="Arial" w:hAnsi="Arial" w:cs="Arial"/>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Pr>
        <w:rStyle w:val="PageNumber"/>
        <w:noProof/>
        <w:sz w:val="16"/>
        <w:szCs w:val="16"/>
      </w:rPr>
      <w:t>143</w:t>
    </w:r>
    <w:r>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8272" w14:textId="77777777" w:rsidR="00D17C03" w:rsidRDefault="00D17C03">
    <w:pPr>
      <w:pStyle w:val="Footer"/>
      <w:jc w:val="center"/>
    </w:pPr>
  </w:p>
  <w:p w14:paraId="36673E89" w14:textId="77777777" w:rsidR="00D17C03" w:rsidRDefault="00D17C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566DC" w14:textId="77777777" w:rsidR="00D17C03" w:rsidRDefault="00D17C03">
    <w:pPr>
      <w:pStyle w:val="Footer"/>
      <w:jc w:val="center"/>
    </w:pPr>
  </w:p>
  <w:p w14:paraId="33A7CB75" w14:textId="77777777" w:rsidR="00D17C03" w:rsidRDefault="00D17C0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DE881" w14:textId="77777777" w:rsidR="00D17C03" w:rsidRDefault="00D17C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14:paraId="0BAD8731" w14:textId="77777777" w:rsidR="00D17C03" w:rsidRDefault="00D17C0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B8404" w14:textId="77777777" w:rsidR="00D17C03" w:rsidRDefault="00D17C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49</w:t>
    </w:r>
    <w:r>
      <w:rPr>
        <w:rStyle w:val="PageNumber"/>
      </w:rPr>
      <w:fldChar w:fldCharType="end"/>
    </w:r>
  </w:p>
  <w:p w14:paraId="1F84839E" w14:textId="77777777" w:rsidR="00D17C03" w:rsidRPr="00C74897" w:rsidRDefault="00D17C03">
    <w:pPr>
      <w:pStyle w:val="Footer"/>
      <w:ind w:right="360"/>
      <w:rPr>
        <w:lang w:val="en-US"/>
      </w:rPr>
    </w:pPr>
    <w:r w:rsidRPr="00C74897">
      <w:rPr>
        <w:lang w:val="en-US"/>
      </w:rPr>
      <w:t>M054a Credit Facility Agreement - Companies</w:t>
    </w:r>
  </w:p>
  <w:p w14:paraId="39BA0909" w14:textId="77777777" w:rsidR="00D17C03" w:rsidRDefault="00D17C03">
    <w:pPr>
      <w:pStyle w:val="Footer"/>
      <w:spacing w:line="200" w:lineRule="exact"/>
      <w:ind w:right="360"/>
      <w:jc w:val="left"/>
    </w:pPr>
    <w:r>
      <w:rPr>
        <w:rStyle w:val="zzmpTrailerItem"/>
      </w:rPr>
      <w:t>EUI-1205977186v2</w:t>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37412" w14:textId="77777777" w:rsidR="00D17C03" w:rsidRDefault="00D17C03">
    <w:pPr>
      <w:pStyle w:val="Footer"/>
      <w:spacing w:line="200" w:lineRule="exact"/>
      <w:jc w:val="left"/>
      <w:rPr>
        <w:rFonts w:ascii="Arial" w:hAnsi="Arial" w:cs="Arial"/>
        <w:sz w:val="16"/>
        <w:szCs w:val="16"/>
      </w:rPr>
    </w:pPr>
    <w:r>
      <w:rPr>
        <w:rFonts w:ascii="Arial" w:hAnsi="Arial" w:cs="Arial"/>
        <w:sz w:val="16"/>
        <w:szCs w:val="16"/>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0EA84" w14:textId="77777777" w:rsidR="00D17C03" w:rsidRDefault="00D17C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14:paraId="0DC1B541" w14:textId="77777777" w:rsidR="00D17C03" w:rsidRDefault="00D17C03">
    <w:pPr>
      <w:pStyle w:val="Footer"/>
      <w:ind w:right="360"/>
    </w:pPr>
  </w:p>
  <w:p w14:paraId="5B533649" w14:textId="77777777" w:rsidR="00D17C03" w:rsidRDefault="00D17C03"/>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205CF" w14:textId="77777777" w:rsidR="00D17C03" w:rsidRDefault="00D17C03">
    <w:pPr>
      <w:pStyle w:val="Footer"/>
      <w:spacing w:line="200" w:lineRule="exact"/>
      <w:jc w:val="left"/>
      <w:rPr>
        <w:rFonts w:ascii="Arial" w:hAnsi="Arial" w:cs="Arial"/>
        <w:sz w:val="16"/>
        <w:szCs w:val="16"/>
      </w:rPr>
    </w:pPr>
    <w:r>
      <w:rPr>
        <w:rFonts w:ascii="Arial" w:hAnsi="Arial" w:cs="Arial"/>
        <w:sz w:val="16"/>
        <w:szCs w:val="16"/>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2A523" w14:textId="77777777" w:rsidR="00D17C03" w:rsidRDefault="00D17C03">
    <w:pPr>
      <w:pStyle w:val="Footer"/>
      <w:spacing w:line="200" w:lineRule="exact"/>
      <w:jc w:val="left"/>
      <w:rPr>
        <w:rFonts w:ascii="Arial" w:hAnsi="Arial" w:cs="Arial"/>
        <w:sz w:val="16"/>
        <w:szCs w:val="16"/>
      </w:rPr>
    </w:pP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95556" w14:textId="77777777" w:rsidR="00880A37" w:rsidRDefault="00880A37" w:rsidP="00C45FE1">
      <w:r>
        <w:separator/>
      </w:r>
    </w:p>
  </w:footnote>
  <w:footnote w:type="continuationSeparator" w:id="0">
    <w:p w14:paraId="5592444D" w14:textId="77777777" w:rsidR="00880A37" w:rsidRDefault="00880A37" w:rsidP="00C45FE1">
      <w:r>
        <w:continuationSeparator/>
      </w:r>
    </w:p>
  </w:footnote>
  <w:footnote w:id="1">
    <w:p w14:paraId="1C6BA268" w14:textId="77777777" w:rsidR="00D17C03" w:rsidRPr="000A3CCA" w:rsidRDefault="00D17C03" w:rsidP="00FB69D4">
      <w:pPr>
        <w:pStyle w:val="FootnoteText"/>
        <w:rPr>
          <w:rFonts w:cs="Arial"/>
          <w:sz w:val="18"/>
          <w:szCs w:val="18"/>
          <w:lang w:val="en-US"/>
        </w:rPr>
      </w:pPr>
      <w:r w:rsidRPr="000A3CCA">
        <w:rPr>
          <w:rStyle w:val="FootnoteReference"/>
          <w:sz w:val="18"/>
          <w:szCs w:val="18"/>
        </w:rPr>
        <w:footnoteRef/>
      </w:r>
      <w:r w:rsidRPr="000A3CCA">
        <w:rPr>
          <w:rFonts w:cs="Arial"/>
          <w:sz w:val="18"/>
          <w:szCs w:val="18"/>
          <w:lang w:val="en-US"/>
        </w:rPr>
        <w:t xml:space="preserve"> UNDP - Climate changes observed in Serbia and future climate projections based on different scenarios of future emissions. Dr Vladimir Đurđević, Dr Ana Vuković, Dr Mirjam Vujadinović Mandić (2018)</w:t>
      </w:r>
    </w:p>
  </w:footnote>
  <w:footnote w:id="2">
    <w:p w14:paraId="68422940" w14:textId="77777777" w:rsidR="00D17C03" w:rsidRPr="00A018F9" w:rsidRDefault="00D17C03" w:rsidP="00FB69D4">
      <w:pPr>
        <w:pStyle w:val="FootnoteText"/>
      </w:pPr>
      <w:r w:rsidRPr="000A3CCA">
        <w:rPr>
          <w:rStyle w:val="FootnoteReference"/>
          <w:sz w:val="18"/>
          <w:szCs w:val="18"/>
        </w:rPr>
        <w:footnoteRef/>
      </w:r>
      <w:r w:rsidRPr="000A3CCA">
        <w:rPr>
          <w:rFonts w:cs="Arial"/>
          <w:sz w:val="18"/>
          <w:szCs w:val="18"/>
        </w:rPr>
        <w:t xml:space="preserve"> Projections indicate further reduction of flows on all rivers in Serbia, amounting to -8% by the mid-century and up to -17% by the end of the century, compared to the reference period 1971-2000. The biggest reduction in river flows is expected in central and eastern Serbia, and the least on the Sava and the Danube rivers. The groundwater recharge is expected to reduce across the whole territory of Serbia on the average by -10% by the mid-century and by up to -50% by the end of the century, compared to the reference period 1951-2010. This reduction will more strongly affect groundwater in the east and southeast of the country.</w:t>
      </w:r>
    </w:p>
  </w:footnote>
  <w:footnote w:id="3">
    <w:p w14:paraId="4D35624D" w14:textId="77777777" w:rsidR="00D17C03" w:rsidRPr="000A3CCA" w:rsidRDefault="00D17C03" w:rsidP="00FB69D4">
      <w:pPr>
        <w:pStyle w:val="FootnoteText"/>
        <w:rPr>
          <w:rFonts w:cs="Arial"/>
          <w:sz w:val="18"/>
          <w:szCs w:val="18"/>
        </w:rPr>
      </w:pPr>
      <w:r w:rsidRPr="000A3CCA">
        <w:rPr>
          <w:rStyle w:val="FootnoteReference"/>
          <w:sz w:val="18"/>
          <w:szCs w:val="18"/>
        </w:rPr>
        <w:footnoteRef/>
      </w:r>
      <w:r w:rsidRPr="000A3CCA">
        <w:rPr>
          <w:rFonts w:cs="Arial"/>
          <w:sz w:val="18"/>
          <w:szCs w:val="18"/>
        </w:rPr>
        <w:t xml:space="preserve"> While during the 2014 floods, 24 mainly rural municipalities were affected, and 57% of the infrastructure and 43% of the productive capacity in those locales was damaged, with losses estimated at 1.5 billion USD. The social impact of this event was especially damaging due to the cascading impacts it created in the national service and productive value chains. Mining, energy production and energy distribution were also severely affected by these extreme events, and direct damages were estimated at 494 million EUR. Urban infrastructures also suffered from severe damage caused by flash floods of high intensity that destroyed houses, bridges and sections of roads in Krupanj and areas near Sabac. The rising water levels also resulted in widespread urban flooding, industrial and sewage spills, and widespread landslides that further damaged housing and infrastructure assets. Damages to housing and urban infrastructure from this event are estimated at 398 million EUR, while damages to agriculture and trade are estimated at 453 million EUR. </w:t>
      </w:r>
    </w:p>
  </w:footnote>
  <w:footnote w:id="4">
    <w:p w14:paraId="14090CF3" w14:textId="77777777" w:rsidR="00D17C03" w:rsidRPr="000A3CCA" w:rsidRDefault="00D17C03" w:rsidP="00FB69D4">
      <w:pPr>
        <w:pStyle w:val="HTMLPreformatted"/>
        <w:rPr>
          <w:rFonts w:ascii="Arial" w:hAnsi="Arial" w:cs="Arial"/>
          <w:sz w:val="18"/>
          <w:szCs w:val="18"/>
        </w:rPr>
      </w:pPr>
      <w:r w:rsidRPr="000A3CCA">
        <w:rPr>
          <w:rStyle w:val="FootnoteReference"/>
          <w:sz w:val="18"/>
          <w:szCs w:val="18"/>
        </w:rPr>
        <w:footnoteRef/>
      </w:r>
      <w:r w:rsidRPr="000A3CCA">
        <w:rPr>
          <w:rFonts w:ascii="Arial" w:hAnsi="Arial" w:cs="Arial"/>
          <w:sz w:val="18"/>
          <w:szCs w:val="18"/>
        </w:rPr>
        <w:t xml:space="preserve"> </w:t>
      </w:r>
      <w:r w:rsidRPr="000A3CCA">
        <w:rPr>
          <w:rFonts w:ascii="Arial" w:hAnsi="Arial" w:cs="Arial"/>
          <w:sz w:val="18"/>
          <w:szCs w:val="18"/>
          <w:lang w:val="en"/>
        </w:rPr>
        <w:t>with an installed capacity of around 7.8 GW for 7 million inhabitants, the Serbian electricity mix in 2019 is still largely made up of lignite-based thermal power stations (73%).</w:t>
      </w:r>
    </w:p>
  </w:footnote>
  <w:footnote w:id="5">
    <w:p w14:paraId="3A428C1C" w14:textId="77777777" w:rsidR="00D17C03" w:rsidRPr="000A3CCA" w:rsidRDefault="00D17C03" w:rsidP="00FB69D4">
      <w:pPr>
        <w:pStyle w:val="FootnoteText"/>
        <w:ind w:left="426" w:hanging="426"/>
        <w:rPr>
          <w:rFonts w:cs="Arial"/>
          <w:sz w:val="18"/>
          <w:szCs w:val="18"/>
          <w:lang w:val="en-US"/>
        </w:rPr>
      </w:pPr>
      <w:r w:rsidRPr="000A3CCA">
        <w:rPr>
          <w:rStyle w:val="FootnoteReference"/>
          <w:sz w:val="18"/>
          <w:szCs w:val="18"/>
        </w:rPr>
        <w:footnoteRef/>
      </w:r>
      <w:r w:rsidRPr="000A3CCA">
        <w:rPr>
          <w:rFonts w:cs="Arial"/>
          <w:sz w:val="18"/>
          <w:szCs w:val="18"/>
          <w:lang w:val="en-US"/>
        </w:rPr>
        <w:t xml:space="preserve"> Source: EDGAR - FAO</w:t>
      </w:r>
    </w:p>
  </w:footnote>
  <w:footnote w:id="6">
    <w:p w14:paraId="2605F31A" w14:textId="77777777" w:rsidR="00D17C03" w:rsidRPr="00A018F9" w:rsidRDefault="00D17C03" w:rsidP="00FB69D4">
      <w:pPr>
        <w:pStyle w:val="FootnoteText"/>
        <w:rPr>
          <w:lang w:val="en-US"/>
        </w:rPr>
      </w:pPr>
      <w:r w:rsidRPr="000A3CCA">
        <w:rPr>
          <w:rStyle w:val="FootnoteReference"/>
          <w:sz w:val="18"/>
          <w:szCs w:val="18"/>
        </w:rPr>
        <w:footnoteRef/>
      </w:r>
      <w:r w:rsidRPr="000A3CCA">
        <w:rPr>
          <w:rFonts w:cs="Arial"/>
          <w:sz w:val="18"/>
          <w:szCs w:val="18"/>
          <w:lang w:val="en-US"/>
        </w:rPr>
        <w:t xml:space="preserve"> “Creation of a monitoring, reporting and verification system for the successful implementation of the EU Emissions Trading System” (2013-2015) and “Establishment of a mechanism for implementation of MMR” (2015 - 2017). </w:t>
      </w:r>
    </w:p>
  </w:footnote>
  <w:footnote w:id="7">
    <w:p w14:paraId="4D4BF99F" w14:textId="77777777" w:rsidR="00D17C03" w:rsidRPr="0054013D" w:rsidRDefault="00D17C03" w:rsidP="00FB69D4">
      <w:pPr>
        <w:pStyle w:val="0normal"/>
        <w:ind w:left="0"/>
        <w:rPr>
          <w:sz w:val="18"/>
          <w:szCs w:val="18"/>
          <w:lang w:val="en-GB"/>
        </w:rPr>
      </w:pPr>
      <w:r w:rsidRPr="0054013D">
        <w:rPr>
          <w:rStyle w:val="FootnoteReference"/>
          <w:sz w:val="18"/>
          <w:szCs w:val="18"/>
        </w:rPr>
        <w:footnoteRef/>
      </w:r>
      <w:r w:rsidRPr="0054013D">
        <w:rPr>
          <w:sz w:val="18"/>
          <w:szCs w:val="18"/>
          <w:lang w:val="en-GB"/>
        </w:rPr>
        <w:t xml:space="preserve"> The </w:t>
      </w:r>
      <w:r w:rsidRPr="0054013D">
        <w:rPr>
          <w:sz w:val="18"/>
          <w:szCs w:val="18"/>
          <w:u w:val="single"/>
          <w:lang w:val="en-GB"/>
        </w:rPr>
        <w:t>National Sustainable Development Strategy</w:t>
      </w:r>
      <w:r w:rsidRPr="0054013D">
        <w:rPr>
          <w:sz w:val="18"/>
          <w:szCs w:val="18"/>
          <w:lang w:val="en-GB"/>
        </w:rPr>
        <w:t xml:space="preserve">, the </w:t>
      </w:r>
      <w:r w:rsidRPr="0054013D">
        <w:rPr>
          <w:sz w:val="18"/>
          <w:szCs w:val="18"/>
          <w:u w:val="single"/>
          <w:lang w:val="en-GB"/>
        </w:rPr>
        <w:t>National Environmental Protection Programme</w:t>
      </w:r>
      <w:r w:rsidRPr="0054013D">
        <w:rPr>
          <w:sz w:val="18"/>
          <w:szCs w:val="18"/>
          <w:lang w:val="en-GB"/>
        </w:rPr>
        <w:t xml:space="preserve"> and the </w:t>
      </w:r>
      <w:r w:rsidRPr="0054013D">
        <w:rPr>
          <w:sz w:val="18"/>
          <w:szCs w:val="18"/>
          <w:u w:val="single"/>
          <w:lang w:val="en-GB"/>
        </w:rPr>
        <w:t>National Strategy for Sustainable Use of Natural Resources and Good</w:t>
      </w:r>
      <w:r w:rsidRPr="0054013D">
        <w:rPr>
          <w:sz w:val="18"/>
          <w:szCs w:val="18"/>
          <w:lang w:val="en-GB"/>
        </w:rPr>
        <w:t xml:space="preserve">  recognize the significance of climate change adaptation for the preservation and sustainable use of natural resources, primarily in forestry, maintaining the quality of land, water, and air, as well as preserving biodiversity. The </w:t>
      </w:r>
      <w:r w:rsidRPr="0054013D">
        <w:rPr>
          <w:sz w:val="18"/>
          <w:szCs w:val="18"/>
          <w:u w:val="single"/>
          <w:lang w:val="en-GB"/>
        </w:rPr>
        <w:t>Biodiversity Strategy</w:t>
      </w:r>
      <w:r w:rsidRPr="0054013D">
        <w:rPr>
          <w:sz w:val="18"/>
          <w:szCs w:val="18"/>
          <w:lang w:val="en-GB"/>
        </w:rPr>
        <w:t xml:space="preserve"> for the period 2011-2018 with the Action Plan identified adaptation to climate change as one of its objectives and defined priority measures for increasing institutional capacities, awareness raising, and development of national strategy in order to achieve better understanding, planning and minimizing the risks of climate change impacts. Climate change is included in </w:t>
      </w:r>
      <w:r w:rsidRPr="0054013D">
        <w:rPr>
          <w:sz w:val="18"/>
          <w:szCs w:val="18"/>
          <w:u w:val="single"/>
          <w:lang w:val="en-GB"/>
        </w:rPr>
        <w:t>the Public Health Strategy of the Republic of Serbia 2018-2026</w:t>
      </w:r>
      <w:r w:rsidRPr="0054013D">
        <w:rPr>
          <w:sz w:val="18"/>
          <w:szCs w:val="18"/>
          <w:lang w:val="en-GB"/>
        </w:rPr>
        <w:t xml:space="preserve"> through the specific objective to improve the environment, adaptation measures and response to climate change – development of action plans for response to climate change in urban areas.</w:t>
      </w:r>
    </w:p>
  </w:footnote>
  <w:footnote w:id="8">
    <w:p w14:paraId="76B4260B" w14:textId="77777777" w:rsidR="00D17C03" w:rsidRPr="0054013D" w:rsidRDefault="00D17C03" w:rsidP="00FB69D4">
      <w:pPr>
        <w:pStyle w:val="FootnoteText"/>
        <w:rPr>
          <w:sz w:val="18"/>
          <w:szCs w:val="18"/>
        </w:rPr>
      </w:pPr>
      <w:r w:rsidRPr="0054013D">
        <w:rPr>
          <w:rStyle w:val="FootnoteReference"/>
          <w:sz w:val="18"/>
          <w:szCs w:val="18"/>
        </w:rPr>
        <w:footnoteRef/>
      </w:r>
      <w:r w:rsidRPr="0054013D">
        <w:rPr>
          <w:sz w:val="18"/>
          <w:szCs w:val="18"/>
        </w:rPr>
        <w:t xml:space="preserve"> The Strategy of Agriculture and Rural Development for the period 2014-2024 identified climate change adaptation and mitigation as one of the priority areas of strategic planning. Although explicit adaptation measures are not recommended by this strategy, there is a number of defined measures for sustainable management of natural resources, the improvement of technologies, techniques and resources, the improvement of the knowledge and technology transfer systems and the improvement of the natural disaster insurance system, which all contribute to the climate change adaptation. The Water Management Strategy  for the territory of the Republic of Serbia until 2034 identifies climate change as an important factor in long-term planning in the area of water use and flood and drought protection.</w:t>
      </w:r>
    </w:p>
  </w:footnote>
  <w:footnote w:id="9">
    <w:p w14:paraId="782479AA" w14:textId="77777777" w:rsidR="00D17C03" w:rsidRPr="000A3CCA" w:rsidRDefault="00D17C03" w:rsidP="00FB69D4">
      <w:pPr>
        <w:pStyle w:val="FootnoteText"/>
        <w:ind w:left="426" w:hanging="426"/>
        <w:rPr>
          <w:rFonts w:cs="Arial"/>
          <w:sz w:val="18"/>
          <w:szCs w:val="18"/>
          <w:lang w:val="en-US"/>
        </w:rPr>
      </w:pPr>
      <w:r w:rsidRPr="0054013D">
        <w:rPr>
          <w:rStyle w:val="FootnoteReference"/>
          <w:sz w:val="18"/>
          <w:szCs w:val="18"/>
        </w:rPr>
        <w:footnoteRef/>
      </w:r>
      <w:r w:rsidRPr="0054013D">
        <w:rPr>
          <w:sz w:val="18"/>
          <w:szCs w:val="18"/>
          <w:lang w:val="en-US"/>
        </w:rPr>
        <w:t xml:space="preserve"> New Action Plan for disaster risk management for the upcoming period is still expected.</w:t>
      </w:r>
      <w:r w:rsidRPr="000A3CCA">
        <w:rPr>
          <w:rFonts w:cs="Arial"/>
          <w:sz w:val="18"/>
          <w:szCs w:val="18"/>
          <w:lang w:val="en-US"/>
        </w:rPr>
        <w:t xml:space="preserve"> </w:t>
      </w:r>
    </w:p>
  </w:footnote>
  <w:footnote w:id="10">
    <w:p w14:paraId="2A5C70C3" w14:textId="77777777" w:rsidR="00D17C03" w:rsidRPr="0054013D" w:rsidRDefault="00D17C03" w:rsidP="00FB69D4">
      <w:pPr>
        <w:pStyle w:val="FootnoteText"/>
        <w:rPr>
          <w:sz w:val="18"/>
          <w:szCs w:val="18"/>
        </w:rPr>
      </w:pPr>
      <w:r w:rsidRPr="0054013D">
        <w:rPr>
          <w:rStyle w:val="FootnoteReference"/>
          <w:sz w:val="18"/>
          <w:szCs w:val="18"/>
        </w:rPr>
        <w:footnoteRef/>
      </w:r>
      <w:r w:rsidRPr="0054013D">
        <w:rPr>
          <w:sz w:val="18"/>
          <w:szCs w:val="18"/>
        </w:rPr>
        <w:t xml:space="preserve"> Official Gazette RS, No. 86/2011</w:t>
      </w:r>
    </w:p>
  </w:footnote>
  <w:footnote w:id="11">
    <w:p w14:paraId="375EA203" w14:textId="77777777" w:rsidR="00D17C03" w:rsidRPr="0054013D" w:rsidRDefault="00D17C03" w:rsidP="00FB69D4">
      <w:pPr>
        <w:pStyle w:val="FootnoteText"/>
        <w:rPr>
          <w:sz w:val="18"/>
          <w:szCs w:val="18"/>
        </w:rPr>
      </w:pPr>
      <w:r w:rsidRPr="0054013D">
        <w:rPr>
          <w:rStyle w:val="FootnoteReference"/>
          <w:sz w:val="18"/>
          <w:szCs w:val="18"/>
        </w:rPr>
        <w:footnoteRef/>
      </w:r>
      <w:r w:rsidRPr="0054013D">
        <w:rPr>
          <w:sz w:val="18"/>
          <w:szCs w:val="18"/>
        </w:rPr>
        <w:t xml:space="preserve"> Official Gazette RS, No. 87/2018</w:t>
      </w:r>
    </w:p>
  </w:footnote>
  <w:footnote w:id="12">
    <w:p w14:paraId="447A1745" w14:textId="77777777" w:rsidR="00D17C03" w:rsidRPr="0054013D" w:rsidRDefault="00D17C03" w:rsidP="00FB69D4">
      <w:pPr>
        <w:pStyle w:val="FootnoteText"/>
        <w:rPr>
          <w:sz w:val="18"/>
          <w:szCs w:val="18"/>
        </w:rPr>
      </w:pPr>
      <w:r w:rsidRPr="0054013D">
        <w:rPr>
          <w:rStyle w:val="FootnoteReference"/>
          <w:sz w:val="18"/>
          <w:szCs w:val="18"/>
        </w:rPr>
        <w:footnoteRef/>
      </w:r>
      <w:r w:rsidRPr="0054013D">
        <w:rPr>
          <w:sz w:val="18"/>
          <w:szCs w:val="18"/>
        </w:rPr>
        <w:t xml:space="preserve"> The methodology is also prescribed to conduct vulnerability assessments in case of natural disasters and other accidents and protection and rescue plans in emergencies. The first Preliminary Flood Risk Assessment for Serbia was developed in 2011, based on available data (hydrological, land use, topography, etc.) and data on damages caused by floods in the past. Although the Law on Waters foresees that risk management plans are adopted by 2017, their preparation is delayed, mainly due to the lack of financial resources and capacities. The hazard maps and flood risk maps, which are the basis for the development of these plans, are currently under the development within the project "Study of mapping of flood zones in Serbia", funded by the European Union.</w:t>
      </w:r>
    </w:p>
  </w:footnote>
  <w:footnote w:id="13">
    <w:p w14:paraId="1ADB852A" w14:textId="77777777" w:rsidR="00D17C03" w:rsidRPr="00A018F9" w:rsidRDefault="00D17C03" w:rsidP="00FB69D4">
      <w:pPr>
        <w:pStyle w:val="FootnoteText"/>
        <w:jc w:val="left"/>
      </w:pPr>
      <w:r w:rsidRPr="0054013D">
        <w:rPr>
          <w:rStyle w:val="FootnoteReference"/>
          <w:sz w:val="18"/>
          <w:szCs w:val="18"/>
        </w:rPr>
        <w:footnoteRef/>
      </w:r>
      <w:r w:rsidRPr="0054013D">
        <w:rPr>
          <w:sz w:val="18"/>
          <w:szCs w:val="18"/>
        </w:rPr>
        <w:t xml:space="preserve"> htttp://prezentacije.mup.gov.rs/sektorzazastituispasavanje/HTML/licence/Procena%20rizika%20 od%20katastrofa%20u%20RS.pdf</w:t>
      </w:r>
      <w:r>
        <w:rPr>
          <w:sz w:val="18"/>
          <w:szCs w:val="18"/>
        </w:rPr>
        <w:t xml:space="preserve"> </w:t>
      </w:r>
    </w:p>
  </w:footnote>
  <w:footnote w:id="14">
    <w:p w14:paraId="72906097" w14:textId="77777777" w:rsidR="00D17C03" w:rsidRPr="000A3CCA" w:rsidRDefault="00D17C03" w:rsidP="00FB69D4">
      <w:pPr>
        <w:pStyle w:val="FootnoteText"/>
        <w:rPr>
          <w:rFonts w:cs="Arial"/>
          <w:sz w:val="18"/>
          <w:szCs w:val="18"/>
          <w:lang w:val="en-US"/>
        </w:rPr>
      </w:pPr>
      <w:r w:rsidRPr="000A3CCA">
        <w:rPr>
          <w:rStyle w:val="FootnoteReference"/>
          <w:sz w:val="18"/>
          <w:szCs w:val="18"/>
        </w:rPr>
        <w:footnoteRef/>
      </w:r>
      <w:r w:rsidRPr="000A3CCA">
        <w:rPr>
          <w:rFonts w:cs="Arial"/>
          <w:sz w:val="18"/>
          <w:szCs w:val="18"/>
          <w:lang w:val="en-US"/>
        </w:rPr>
        <w:t>Part of the CBIT project implemented by the MEP</w:t>
      </w:r>
      <w:r>
        <w:rPr>
          <w:rFonts w:cs="Arial"/>
          <w:sz w:val="18"/>
          <w:szCs w:val="18"/>
          <w:lang w:val="en-US"/>
        </w:rPr>
        <w:t xml:space="preserve"> with the support of UNDP. The pr</w:t>
      </w:r>
      <w:r w:rsidRPr="000A3CCA">
        <w:rPr>
          <w:rFonts w:cs="Arial"/>
          <w:sz w:val="18"/>
          <w:szCs w:val="18"/>
          <w:lang w:val="en-US"/>
        </w:rPr>
        <w:t>oject incorporates development of a domestic MRV system for updating NDCs and improvement of the National GHG inventories.</w:t>
      </w:r>
    </w:p>
  </w:footnote>
  <w:footnote w:id="15">
    <w:p w14:paraId="27D673DF" w14:textId="77777777" w:rsidR="00D17C03" w:rsidRPr="000A3CCA" w:rsidRDefault="00D17C03" w:rsidP="00FB69D4">
      <w:pPr>
        <w:pStyle w:val="FootnoteText"/>
        <w:rPr>
          <w:rFonts w:cs="Arial"/>
          <w:sz w:val="18"/>
          <w:szCs w:val="18"/>
        </w:rPr>
      </w:pPr>
      <w:r w:rsidRPr="000A3CCA">
        <w:rPr>
          <w:rStyle w:val="FootnoteReference"/>
          <w:sz w:val="18"/>
          <w:szCs w:val="18"/>
        </w:rPr>
        <w:footnoteRef/>
      </w:r>
      <w:r w:rsidRPr="000A3CCA">
        <w:rPr>
          <w:rFonts w:cs="Arial"/>
          <w:sz w:val="18"/>
          <w:szCs w:val="18"/>
        </w:rPr>
        <w:t xml:space="preserve"> Estimates implementation cost: “(Baseline Scenario): € 6,511 million - the assistance of the international community is expected in part and for conditional target: € 19,239 million compared to the Baseline Scenario (fulfillment is possible only with financial, technical and capacity building assistance from the international community”.)</w:t>
      </w:r>
    </w:p>
  </w:footnote>
  <w:footnote w:id="16">
    <w:p w14:paraId="692804F5" w14:textId="77777777" w:rsidR="00D17C03" w:rsidRPr="007D5E40" w:rsidRDefault="00D17C03" w:rsidP="00FB69D4">
      <w:pPr>
        <w:pStyle w:val="FootnoteText"/>
      </w:pPr>
      <w:r w:rsidRPr="000A3CCA">
        <w:rPr>
          <w:rStyle w:val="FootnoteReference"/>
          <w:sz w:val="18"/>
          <w:szCs w:val="18"/>
        </w:rPr>
        <w:footnoteRef/>
      </w:r>
      <w:r w:rsidRPr="000A3CCA">
        <w:rPr>
          <w:rFonts w:cs="Arial"/>
          <w:sz w:val="18"/>
          <w:szCs w:val="18"/>
        </w:rPr>
        <w:t xml:space="preserve"> Biennial Update Report submissions from Non-Annex I Parties.</w:t>
      </w:r>
      <w:r w:rsidRPr="00A018F9">
        <w:t xml:space="preserve"> </w:t>
      </w:r>
    </w:p>
  </w:footnote>
  <w:footnote w:id="17">
    <w:p w14:paraId="3F5307C4" w14:textId="77777777" w:rsidR="00D17C03" w:rsidRPr="007D5E40" w:rsidRDefault="00D17C03" w:rsidP="00FB69D4">
      <w:pPr>
        <w:pStyle w:val="FootnoteText"/>
      </w:pPr>
      <w:r w:rsidRPr="007D5E40">
        <w:rPr>
          <w:rStyle w:val="FootnoteReference"/>
        </w:rPr>
        <w:footnoteRef/>
      </w:r>
      <w:r w:rsidRPr="007D5E40">
        <w:t xml:space="preserve"> </w:t>
      </w:r>
      <w:r w:rsidRPr="00A018F9">
        <w:t>Source: PNUD adaptation program brief policy note</w:t>
      </w:r>
      <w:r w:rsidRPr="007D5E40">
        <w:t xml:space="preserve">. </w:t>
      </w:r>
    </w:p>
  </w:footnote>
  <w:footnote w:id="18">
    <w:p w14:paraId="6F5DBF18" w14:textId="77777777" w:rsidR="00D17C03" w:rsidDel="004F668B" w:rsidRDefault="00D17C03" w:rsidP="00FB69D4">
      <w:pPr>
        <w:pStyle w:val="FootnoteText"/>
        <w:ind w:left="720" w:hanging="720"/>
        <w:rPr>
          <w:del w:id="486" w:author="LEBOVICS Maxime" w:date="2021-03-17T10:47:00Z"/>
        </w:rPr>
      </w:pPr>
    </w:p>
  </w:footnote>
  <w:footnote w:id="19">
    <w:p w14:paraId="7A78F433" w14:textId="77777777" w:rsidR="00D17C03" w:rsidDel="004F668B" w:rsidRDefault="00D17C03" w:rsidP="00FB69D4">
      <w:pPr>
        <w:pStyle w:val="FootnoteText"/>
        <w:ind w:left="720" w:hanging="720"/>
        <w:rPr>
          <w:del w:id="487" w:author="LEBOVICS Maxime" w:date="2021-03-17T10:47:00Z"/>
        </w:rPr>
      </w:pPr>
    </w:p>
  </w:footnote>
  <w:footnote w:id="20">
    <w:p w14:paraId="0D3D4BBB" w14:textId="77777777" w:rsidR="00D17C03" w:rsidRPr="00D00FD2" w:rsidRDefault="00D17C03" w:rsidP="00FB69D4">
      <w:pPr>
        <w:pStyle w:val="FootnoteText"/>
        <w:rPr>
          <w:lang w:val="en-US"/>
        </w:rPr>
      </w:pPr>
      <w:r>
        <w:rPr>
          <w:rStyle w:val="FootnoteReference"/>
        </w:rPr>
        <w:footnoteRef/>
      </w:r>
      <w:r>
        <w:t xml:space="preserve"> </w:t>
      </w:r>
      <w:r>
        <w:rPr>
          <w:lang w:val="en-US"/>
        </w:rPr>
        <w:t xml:space="preserve">Will </w:t>
      </w:r>
      <w:r w:rsidRPr="00D00FD2">
        <w:rPr>
          <w:lang w:val="en-US"/>
        </w:rPr>
        <w:t>be deleted in case of fixed Interest Rate.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91B9C" w14:textId="77777777" w:rsidR="00D17C03" w:rsidRDefault="00D17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574E5" w14:textId="77777777" w:rsidR="00D17C03" w:rsidRDefault="00D17C0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544B5" w14:textId="77777777" w:rsidR="00D17C03" w:rsidRDefault="00D17C0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22C1B" w14:textId="77777777" w:rsidR="00D17C03" w:rsidRDefault="00D17C0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34EE" w14:textId="77777777" w:rsidR="00D17C03" w:rsidRDefault="00D17C0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69124" w14:textId="77777777" w:rsidR="00D17C03" w:rsidRDefault="00D17C0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1F192" w14:textId="77777777" w:rsidR="00D17C03" w:rsidRDefault="00D17C0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2239E" w14:textId="77777777" w:rsidR="00D17C03" w:rsidRDefault="00D17C0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5C938" w14:textId="77777777" w:rsidR="00D17C03" w:rsidRDefault="00D17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1B031E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5422CA6"/>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78C6DBC6"/>
    <w:lvl w:ilvl="0">
      <w:start w:val="3"/>
      <w:numFmt w:val="bullet"/>
      <w:lvlText w:val="-"/>
      <w:lvlJc w:val="left"/>
      <w:pPr>
        <w:ind w:left="720" w:hanging="360"/>
      </w:pPr>
      <w:rPr>
        <w:rFonts w:ascii="Calibri" w:eastAsia="Cambria" w:hAnsi="Calibri" w:cs="Calibri" w:hint="default"/>
      </w:rPr>
    </w:lvl>
  </w:abstractNum>
  <w:abstractNum w:abstractNumId="3" w15:restartNumberingAfterBreak="0">
    <w:nsid w:val="FFFFFFFB"/>
    <w:multiLevelType w:val="multilevel"/>
    <w:tmpl w:val="18E8F6EA"/>
    <w:lvl w:ilvl="0">
      <w:start w:val="1"/>
      <w:numFmt w:val="decimal"/>
      <w:pStyle w:val="Heading1"/>
      <w:lvlText w:val="%1."/>
      <w:lvlJc w:val="left"/>
      <w:pPr>
        <w:tabs>
          <w:tab w:val="num" w:pos="720"/>
        </w:tabs>
        <w:ind w:left="720" w:hanging="720"/>
      </w:pPr>
      <w:rPr>
        <w:rFonts w:ascii="Century Gothic" w:hAnsi="Lucida Console" w:hint="default"/>
        <w:b/>
        <w:i w:val="0"/>
        <w:caps w:val="0"/>
        <w:strike w:val="0"/>
        <w:dstrike w:val="0"/>
        <w:vanish w:val="0"/>
        <w:color w:val="000000"/>
        <w:w w:val="100"/>
        <w:kern w:val="0"/>
        <w:sz w:val="23"/>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701"/>
        </w:tabs>
        <w:ind w:left="1701" w:hanging="981"/>
      </w:pPr>
      <w:rPr>
        <w:rFonts w:ascii="Times New Roman" w:hAnsi="Times New Roman" w:cs="Times New Roman" w:hint="default"/>
        <w:b/>
        <w:i w:val="0"/>
        <w:caps w:val="0"/>
        <w:strike w:val="0"/>
        <w:dstrike w:val="0"/>
        <w:vanish w:val="0"/>
        <w:color w:val="000000"/>
        <w:w w:val="100"/>
        <w:ker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2552"/>
        </w:tabs>
        <w:ind w:left="2552" w:hanging="851"/>
      </w:pPr>
      <w:rPr>
        <w:rFonts w:ascii="Century Gothic" w:hAnsi="MS Outlook" w:hint="default"/>
        <w:b w:val="0"/>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2880"/>
        </w:tabs>
        <w:ind w:left="288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600"/>
        </w:tabs>
        <w:ind w:left="360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4320"/>
        </w:tabs>
        <w:ind w:left="432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040"/>
        </w:tabs>
        <w:ind w:left="504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5760"/>
        </w:tabs>
        <w:ind w:left="576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03E7FB2"/>
    <w:multiLevelType w:val="hybridMultilevel"/>
    <w:tmpl w:val="7D28041A"/>
    <w:lvl w:ilvl="0" w:tplc="1ED07EF8">
      <w:start w:val="9"/>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01636622"/>
    <w:multiLevelType w:val="hybridMultilevel"/>
    <w:tmpl w:val="7FB4BFF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 w15:restartNumberingAfterBreak="0">
    <w:nsid w:val="03E16BD3"/>
    <w:multiLevelType w:val="multilevel"/>
    <w:tmpl w:val="06924C56"/>
    <w:name w:val="alpha"/>
    <w:lvl w:ilvl="0">
      <w:start w:val="1"/>
      <w:numFmt w:val="lowerLetter"/>
      <w:lvlText w:val="(%1)"/>
      <w:lvlJc w:val="left"/>
      <w:pPr>
        <w:tabs>
          <w:tab w:val="num" w:pos="720"/>
        </w:tabs>
        <w:ind w:left="720" w:hanging="720"/>
      </w:pPr>
      <w:rPr>
        <w:rFonts w:hint="default"/>
      </w:rPr>
    </w:lvl>
    <w:lvl w:ilvl="1">
      <w:start w:val="1"/>
      <w:numFmt w:val="lowerRoman"/>
      <w:pStyle w:val="ListAlpha2"/>
      <w:lvlText w:val="(%2)"/>
      <w:lvlJc w:val="left"/>
      <w:pPr>
        <w:tabs>
          <w:tab w:val="num" w:pos="1571"/>
        </w:tabs>
        <w:ind w:left="1571" w:hanging="720"/>
      </w:pPr>
      <w:rPr>
        <w:rFonts w:hint="default"/>
        <w:lang w:val="fr-FR"/>
      </w:rPr>
    </w:lvl>
    <w:lvl w:ilvl="2">
      <w:start w:val="1"/>
      <w:numFmt w:val="bullet"/>
      <w:pStyle w:val="ListAlpha3"/>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7" w15:restartNumberingAfterBreak="0">
    <w:nsid w:val="06650C3B"/>
    <w:multiLevelType w:val="hybridMultilevel"/>
    <w:tmpl w:val="AA10CE50"/>
    <w:lvl w:ilvl="0" w:tplc="648CB7C8">
      <w:start w:val="1"/>
      <w:numFmt w:val="bullet"/>
      <w:lvlText w:val="-"/>
      <w:lvlJc w:val="left"/>
      <w:pPr>
        <w:ind w:left="15" w:hanging="67"/>
      </w:pPr>
      <w:rPr>
        <w:rFonts w:ascii="Calibri" w:eastAsia="Calibri" w:hAnsi="Calibri" w:cs="Times New Roman" w:hint="default"/>
        <w:w w:val="103"/>
        <w:sz w:val="12"/>
        <w:szCs w:val="12"/>
      </w:rPr>
    </w:lvl>
    <w:lvl w:ilvl="1" w:tplc="003EBF5C">
      <w:start w:val="1"/>
      <w:numFmt w:val="bullet"/>
      <w:lvlText w:val="•"/>
      <w:lvlJc w:val="left"/>
      <w:pPr>
        <w:ind w:left="245" w:hanging="67"/>
      </w:pPr>
    </w:lvl>
    <w:lvl w:ilvl="2" w:tplc="A08A4F0E">
      <w:start w:val="1"/>
      <w:numFmt w:val="bullet"/>
      <w:lvlText w:val="•"/>
      <w:lvlJc w:val="left"/>
      <w:pPr>
        <w:ind w:left="475" w:hanging="67"/>
      </w:pPr>
    </w:lvl>
    <w:lvl w:ilvl="3" w:tplc="5B2E76D0">
      <w:start w:val="1"/>
      <w:numFmt w:val="bullet"/>
      <w:lvlText w:val="•"/>
      <w:lvlJc w:val="left"/>
      <w:pPr>
        <w:ind w:left="705" w:hanging="67"/>
      </w:pPr>
    </w:lvl>
    <w:lvl w:ilvl="4" w:tplc="880216FC">
      <w:start w:val="1"/>
      <w:numFmt w:val="bullet"/>
      <w:lvlText w:val="•"/>
      <w:lvlJc w:val="left"/>
      <w:pPr>
        <w:ind w:left="935" w:hanging="67"/>
      </w:pPr>
    </w:lvl>
    <w:lvl w:ilvl="5" w:tplc="20269196">
      <w:start w:val="1"/>
      <w:numFmt w:val="bullet"/>
      <w:lvlText w:val="•"/>
      <w:lvlJc w:val="left"/>
      <w:pPr>
        <w:ind w:left="1165" w:hanging="67"/>
      </w:pPr>
    </w:lvl>
    <w:lvl w:ilvl="6" w:tplc="BA700518">
      <w:start w:val="1"/>
      <w:numFmt w:val="bullet"/>
      <w:lvlText w:val="•"/>
      <w:lvlJc w:val="left"/>
      <w:pPr>
        <w:ind w:left="1394" w:hanging="67"/>
      </w:pPr>
    </w:lvl>
    <w:lvl w:ilvl="7" w:tplc="BDFAB90C">
      <w:start w:val="1"/>
      <w:numFmt w:val="bullet"/>
      <w:lvlText w:val="•"/>
      <w:lvlJc w:val="left"/>
      <w:pPr>
        <w:ind w:left="1624" w:hanging="67"/>
      </w:pPr>
    </w:lvl>
    <w:lvl w:ilvl="8" w:tplc="7DBC0096">
      <w:start w:val="1"/>
      <w:numFmt w:val="bullet"/>
      <w:lvlText w:val="•"/>
      <w:lvlJc w:val="left"/>
      <w:pPr>
        <w:ind w:left="1854" w:hanging="67"/>
      </w:pPr>
    </w:lvl>
  </w:abstractNum>
  <w:abstractNum w:abstractNumId="8" w15:restartNumberingAfterBreak="0">
    <w:nsid w:val="083A5B16"/>
    <w:multiLevelType w:val="multilevel"/>
    <w:tmpl w:val="56EAADE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0BA9114F"/>
    <w:multiLevelType w:val="multilevel"/>
    <w:tmpl w:val="868AFA5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0F5E38C1"/>
    <w:multiLevelType w:val="hybridMultilevel"/>
    <w:tmpl w:val="1B6C60EE"/>
    <w:lvl w:ilvl="0" w:tplc="D2D83CDA">
      <w:start w:val="1"/>
      <w:numFmt w:val="bullet"/>
      <w:pStyle w:val="7"/>
      <w:lvlText w:val=""/>
      <w:lvlJc w:val="left"/>
      <w:pPr>
        <w:tabs>
          <w:tab w:val="num" w:pos="2041"/>
        </w:tabs>
        <w:ind w:left="2041" w:hanging="283"/>
      </w:pPr>
      <w:rPr>
        <w:rFonts w:ascii="Wingdings" w:hAnsi="Wingdings" w:hint="default"/>
      </w:rPr>
    </w:lvl>
    <w:lvl w:ilvl="1" w:tplc="0003040C" w:tentative="1">
      <w:start w:val="1"/>
      <w:numFmt w:val="bullet"/>
      <w:lvlText w:val="o"/>
      <w:lvlJc w:val="left"/>
      <w:pPr>
        <w:tabs>
          <w:tab w:val="num" w:pos="2914"/>
        </w:tabs>
        <w:ind w:left="2914" w:hanging="360"/>
      </w:pPr>
      <w:rPr>
        <w:rFonts w:ascii="Courier New" w:hAnsi="Courier New" w:hint="default"/>
      </w:rPr>
    </w:lvl>
    <w:lvl w:ilvl="2" w:tplc="0005040C" w:tentative="1">
      <w:start w:val="1"/>
      <w:numFmt w:val="bullet"/>
      <w:lvlText w:val=""/>
      <w:lvlJc w:val="left"/>
      <w:pPr>
        <w:tabs>
          <w:tab w:val="num" w:pos="3634"/>
        </w:tabs>
        <w:ind w:left="3634" w:hanging="360"/>
      </w:pPr>
      <w:rPr>
        <w:rFonts w:ascii="Wingdings" w:hAnsi="Wingdings" w:hint="default"/>
      </w:rPr>
    </w:lvl>
    <w:lvl w:ilvl="3" w:tplc="0001040C" w:tentative="1">
      <w:start w:val="1"/>
      <w:numFmt w:val="bullet"/>
      <w:lvlText w:val=""/>
      <w:lvlJc w:val="left"/>
      <w:pPr>
        <w:tabs>
          <w:tab w:val="num" w:pos="4354"/>
        </w:tabs>
        <w:ind w:left="4354" w:hanging="360"/>
      </w:pPr>
      <w:rPr>
        <w:rFonts w:ascii="Symbol" w:hAnsi="Symbol" w:hint="default"/>
      </w:rPr>
    </w:lvl>
    <w:lvl w:ilvl="4" w:tplc="0003040C" w:tentative="1">
      <w:start w:val="1"/>
      <w:numFmt w:val="bullet"/>
      <w:lvlText w:val="o"/>
      <w:lvlJc w:val="left"/>
      <w:pPr>
        <w:tabs>
          <w:tab w:val="num" w:pos="5074"/>
        </w:tabs>
        <w:ind w:left="5074" w:hanging="360"/>
      </w:pPr>
      <w:rPr>
        <w:rFonts w:ascii="Courier New" w:hAnsi="Courier New" w:hint="default"/>
      </w:rPr>
    </w:lvl>
    <w:lvl w:ilvl="5" w:tplc="0005040C" w:tentative="1">
      <w:start w:val="1"/>
      <w:numFmt w:val="bullet"/>
      <w:lvlText w:val=""/>
      <w:lvlJc w:val="left"/>
      <w:pPr>
        <w:tabs>
          <w:tab w:val="num" w:pos="5794"/>
        </w:tabs>
        <w:ind w:left="5794" w:hanging="360"/>
      </w:pPr>
      <w:rPr>
        <w:rFonts w:ascii="Wingdings" w:hAnsi="Wingdings" w:hint="default"/>
      </w:rPr>
    </w:lvl>
    <w:lvl w:ilvl="6" w:tplc="0001040C" w:tentative="1">
      <w:start w:val="1"/>
      <w:numFmt w:val="bullet"/>
      <w:lvlText w:val=""/>
      <w:lvlJc w:val="left"/>
      <w:pPr>
        <w:tabs>
          <w:tab w:val="num" w:pos="6514"/>
        </w:tabs>
        <w:ind w:left="6514" w:hanging="360"/>
      </w:pPr>
      <w:rPr>
        <w:rFonts w:ascii="Symbol" w:hAnsi="Symbol" w:hint="default"/>
      </w:rPr>
    </w:lvl>
    <w:lvl w:ilvl="7" w:tplc="0003040C" w:tentative="1">
      <w:start w:val="1"/>
      <w:numFmt w:val="bullet"/>
      <w:lvlText w:val="o"/>
      <w:lvlJc w:val="left"/>
      <w:pPr>
        <w:tabs>
          <w:tab w:val="num" w:pos="7234"/>
        </w:tabs>
        <w:ind w:left="7234" w:hanging="360"/>
      </w:pPr>
      <w:rPr>
        <w:rFonts w:ascii="Courier New" w:hAnsi="Courier New" w:hint="default"/>
      </w:rPr>
    </w:lvl>
    <w:lvl w:ilvl="8" w:tplc="0005040C" w:tentative="1">
      <w:start w:val="1"/>
      <w:numFmt w:val="bullet"/>
      <w:lvlText w:val=""/>
      <w:lvlJc w:val="left"/>
      <w:pPr>
        <w:tabs>
          <w:tab w:val="num" w:pos="7954"/>
        </w:tabs>
        <w:ind w:left="7954" w:hanging="360"/>
      </w:pPr>
      <w:rPr>
        <w:rFonts w:ascii="Wingdings" w:hAnsi="Wingdings" w:hint="default"/>
      </w:rPr>
    </w:lvl>
  </w:abstractNum>
  <w:abstractNum w:abstractNumId="11" w15:restartNumberingAfterBreak="0">
    <w:nsid w:val="1423391B"/>
    <w:multiLevelType w:val="multilevel"/>
    <w:tmpl w:val="8BA00CEC"/>
    <w:lvl w:ilvl="0">
      <w:start w:val="1"/>
      <w:numFmt w:val="decimal"/>
      <w:lvlText w:val="%1."/>
      <w:lvlJc w:val="left"/>
      <w:pPr>
        <w:tabs>
          <w:tab w:val="num" w:pos="624"/>
        </w:tabs>
        <w:ind w:left="624" w:hanging="624"/>
      </w:pPr>
      <w:rPr>
        <w:rFonts w:ascii="CG Times" w:hAnsi="CG Times" w:hint="default"/>
        <w:b w:val="0"/>
        <w:i w:val="0"/>
        <w:color w:val="000000"/>
        <w:sz w:val="20"/>
        <w:u w:val="none"/>
      </w:rPr>
    </w:lvl>
    <w:lvl w:ilvl="1">
      <w:start w:val="1"/>
      <w:numFmt w:val="decimal"/>
      <w:pStyle w:val="Heading2"/>
      <w:lvlText w:val="%1.%2"/>
      <w:lvlJc w:val="left"/>
      <w:pPr>
        <w:tabs>
          <w:tab w:val="num" w:pos="624"/>
        </w:tabs>
        <w:ind w:left="624" w:hanging="624"/>
      </w:pPr>
      <w:rPr>
        <w:rFonts w:ascii="CG Times" w:hAnsi="CG Times" w:hint="default"/>
        <w:b w:val="0"/>
        <w:i w:val="0"/>
        <w:color w:val="000000"/>
        <w:sz w:val="20"/>
        <w:u w:val="none"/>
      </w:rPr>
    </w:lvl>
    <w:lvl w:ilvl="2">
      <w:start w:val="1"/>
      <w:numFmt w:val="lowerLetter"/>
      <w:lvlText w:val="(%3)"/>
      <w:lvlJc w:val="left"/>
      <w:pPr>
        <w:tabs>
          <w:tab w:val="num" w:pos="1417"/>
        </w:tabs>
        <w:ind w:left="1417" w:hanging="793"/>
      </w:pPr>
      <w:rPr>
        <w:rFonts w:ascii="CG Times" w:eastAsia="Times New Roman" w:hAnsi="CG Times" w:cs="Times New Roman"/>
        <w:b w:val="0"/>
        <w:i w:val="0"/>
        <w:color w:val="000000"/>
        <w:sz w:val="20"/>
        <w:u w:val="none"/>
      </w:rPr>
    </w:lvl>
    <w:lvl w:ilvl="3">
      <w:start w:val="1"/>
      <w:numFmt w:val="lowerLetter"/>
      <w:lvlText w:val="(%4)"/>
      <w:lvlJc w:val="left"/>
      <w:pPr>
        <w:tabs>
          <w:tab w:val="num" w:pos="1928"/>
        </w:tabs>
        <w:ind w:left="1928" w:hanging="511"/>
      </w:pPr>
      <w:rPr>
        <w:rFonts w:ascii="CG Times" w:hAnsi="CG Times" w:hint="default"/>
        <w:b w:val="0"/>
        <w:i w:val="0"/>
        <w:color w:val="000000"/>
        <w:sz w:val="20"/>
        <w:u w:val="none"/>
      </w:rPr>
    </w:lvl>
    <w:lvl w:ilvl="4">
      <w:start w:val="1"/>
      <w:numFmt w:val="lowerRoman"/>
      <w:lvlText w:val="(%5)"/>
      <w:lvlJc w:val="left"/>
      <w:pPr>
        <w:tabs>
          <w:tab w:val="num" w:pos="2648"/>
        </w:tabs>
        <w:ind w:left="2438" w:hanging="510"/>
      </w:pPr>
      <w:rPr>
        <w:rFonts w:ascii="CG Times" w:hAnsi="CG Times" w:hint="default"/>
        <w:b w:val="0"/>
        <w:i w:val="0"/>
        <w:color w:val="000000"/>
        <w:sz w:val="20"/>
        <w:u w:val="none"/>
      </w:rPr>
    </w:lvl>
    <w:lvl w:ilvl="5">
      <w:start w:val="1"/>
      <w:numFmt w:val="decimal"/>
      <w:lvlText w:val="(%6)"/>
      <w:lvlJc w:val="left"/>
      <w:pPr>
        <w:tabs>
          <w:tab w:val="num" w:pos="2948"/>
        </w:tabs>
        <w:ind w:left="2948" w:hanging="510"/>
      </w:pPr>
      <w:rPr>
        <w:rFonts w:ascii="CG Times" w:hAnsi="CG Times" w:hint="default"/>
        <w:b w:val="0"/>
        <w:i w:val="0"/>
        <w:color w:val="000000"/>
        <w:sz w:val="20"/>
        <w:u w:val="none"/>
      </w:rPr>
    </w:lvl>
    <w:lvl w:ilvl="6">
      <w:start w:val="1"/>
      <w:numFmt w:val="none"/>
      <w:suff w:val="nothing"/>
      <w:lvlText w:val=""/>
      <w:lvlJc w:val="left"/>
      <w:pPr>
        <w:ind w:left="0" w:firstLine="0"/>
      </w:pPr>
      <w:rPr>
        <w:rFonts w:ascii="CG Times" w:hAnsi="CG Times" w:hint="default"/>
        <w:b w:val="0"/>
        <w:i w:val="0"/>
        <w:color w:val="000080"/>
        <w:sz w:val="20"/>
        <w:u w:val="none"/>
      </w:rPr>
    </w:lvl>
    <w:lvl w:ilvl="7">
      <w:start w:val="1"/>
      <w:numFmt w:val="upperLetter"/>
      <w:suff w:val="space"/>
      <w:lvlText w:val="Part %8"/>
      <w:lvlJc w:val="left"/>
      <w:pPr>
        <w:ind w:left="0" w:firstLine="0"/>
      </w:pPr>
      <w:rPr>
        <w:rFonts w:ascii="CG Times" w:hAnsi="CG Times" w:hint="default"/>
        <w:b/>
        <w:i w:val="0"/>
        <w:color w:val="000080"/>
        <w:sz w:val="22"/>
        <w:u w:val="none"/>
      </w:rPr>
    </w:lvl>
    <w:lvl w:ilvl="8">
      <w:start w:val="1"/>
      <w:numFmt w:val="decimal"/>
      <w:lvlRestart w:val="0"/>
      <w:suff w:val="space"/>
      <w:lvlText w:val="ANNEXE %9"/>
      <w:lvlJc w:val="left"/>
      <w:pPr>
        <w:ind w:left="0" w:firstLine="0"/>
      </w:pPr>
      <w:rPr>
        <w:rFonts w:ascii="CG Times" w:hAnsi="CG Times" w:hint="default"/>
        <w:b/>
        <w:i w:val="0"/>
        <w:caps/>
        <w:color w:val="000000"/>
        <w:sz w:val="22"/>
        <w:u w:val="none"/>
      </w:rPr>
    </w:lvl>
  </w:abstractNum>
  <w:abstractNum w:abstractNumId="12" w15:restartNumberingAfterBreak="0">
    <w:nsid w:val="15F62D98"/>
    <w:multiLevelType w:val="multilevel"/>
    <w:tmpl w:val="E8EA12D4"/>
    <w:name w:val="Recitals"/>
    <w:lvl w:ilvl="0">
      <w:start w:val="1"/>
      <w:numFmt w:val="decimal"/>
      <w:pStyle w:val="Recital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62C3A77"/>
    <w:multiLevelType w:val="hybridMultilevel"/>
    <w:tmpl w:val="ADE6EC2C"/>
    <w:lvl w:ilvl="0" w:tplc="3C7E217C">
      <w:start w:val="1"/>
      <w:numFmt w:val="lowerRoman"/>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14" w15:restartNumberingAfterBreak="0">
    <w:nsid w:val="175661AA"/>
    <w:multiLevelType w:val="multilevel"/>
    <w:tmpl w:val="FF866978"/>
    <w:lvl w:ilvl="0">
      <w:start w:val="1"/>
      <w:numFmt w:val="bullet"/>
      <w:pStyle w:val="CharChar2CharCarCarCar1CarCarCarCarCarCarCar"/>
      <w:lvlText w:val="*"/>
      <w:lvlJc w:val="left"/>
      <w:pPr>
        <w:tabs>
          <w:tab w:val="num" w:pos="360"/>
        </w:tabs>
        <w:ind w:left="357" w:hanging="357"/>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ABF3CDB"/>
    <w:multiLevelType w:val="hybridMultilevel"/>
    <w:tmpl w:val="AEE2C634"/>
    <w:lvl w:ilvl="0" w:tplc="0F0EFE06">
      <w:start w:val="1"/>
      <w:numFmt w:val="lowerRoman"/>
      <w:lvlText w:val="(%1)"/>
      <w:lvlJc w:val="left"/>
      <w:pPr>
        <w:ind w:left="1996" w:hanging="72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16" w15:restartNumberingAfterBreak="0">
    <w:nsid w:val="1D115609"/>
    <w:multiLevelType w:val="hybridMultilevel"/>
    <w:tmpl w:val="1F2EB1AE"/>
    <w:lvl w:ilvl="0" w:tplc="705CD496">
      <w:start w:val="1"/>
      <w:numFmt w:val="lowerLetter"/>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17" w15:restartNumberingAfterBreak="0">
    <w:nsid w:val="22FB314D"/>
    <w:multiLevelType w:val="multilevel"/>
    <w:tmpl w:val="0816AA40"/>
    <w:lvl w:ilvl="0">
      <w:start w:val="1"/>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005116"/>
    <w:multiLevelType w:val="multilevel"/>
    <w:tmpl w:val="67466BF0"/>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24C012E1"/>
    <w:multiLevelType w:val="hybridMultilevel"/>
    <w:tmpl w:val="EBF0FAD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0" w15:restartNumberingAfterBreak="0">
    <w:nsid w:val="25026C2C"/>
    <w:multiLevelType w:val="hybridMultilevel"/>
    <w:tmpl w:val="54989E74"/>
    <w:styleLink w:val="1111111"/>
    <w:lvl w:ilvl="0" w:tplc="7662FDD4">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6FA7B08"/>
    <w:multiLevelType w:val="hybridMultilevel"/>
    <w:tmpl w:val="4FA869A4"/>
    <w:lvl w:ilvl="0" w:tplc="DDCA080C">
      <w:start w:val="1"/>
      <w:numFmt w:val="decimal"/>
      <w:lvlText w:val="%1."/>
      <w:lvlJc w:val="left"/>
      <w:pPr>
        <w:ind w:left="1080" w:hanging="720"/>
      </w:pPr>
      <w:rPr>
        <w:rFonts w:ascii="Times New Roman Gras" w:hAnsi="Times New Roman Gras" w:hint="default"/>
        <w:b/>
        <w:i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DAE283C"/>
    <w:multiLevelType w:val="hybridMultilevel"/>
    <w:tmpl w:val="8934165C"/>
    <w:lvl w:ilvl="0" w:tplc="2F86B7DC">
      <w:start w:val="1"/>
      <w:numFmt w:val="decimal"/>
      <w:pStyle w:val="TablesBelgrade"/>
      <w:lvlText w:val="Table %1."/>
      <w:lvlJc w:val="left"/>
      <w:pPr>
        <w:ind w:left="1429" w:hanging="360"/>
      </w:pPr>
      <w:rPr>
        <w:rFonts w:asciiTheme="minorHAnsi" w:hAnsiTheme="minorHAns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3" w15:restartNumberingAfterBreak="0">
    <w:nsid w:val="2ED6778A"/>
    <w:multiLevelType w:val="multilevel"/>
    <w:tmpl w:val="E5B603C0"/>
    <w:lvl w:ilvl="0">
      <w:start w:val="1"/>
      <w:numFmt w:val="decimal"/>
      <w:pStyle w:val="ListArabic1"/>
      <w:lvlText w:val="%1."/>
      <w:lvlJc w:val="left"/>
      <w:pPr>
        <w:tabs>
          <w:tab w:val="num" w:pos="720"/>
        </w:tabs>
        <w:ind w:left="720" w:hanging="720"/>
      </w:pPr>
      <w:rPr>
        <w:rFonts w:hint="default"/>
      </w:rPr>
    </w:lvl>
    <w:lvl w:ilvl="1">
      <w:start w:val="1"/>
      <w:numFmt w:val="lowerLetter"/>
      <w:pStyle w:val="ListArabic2"/>
      <w:lvlText w:val="(%2)"/>
      <w:lvlJc w:val="left"/>
      <w:pPr>
        <w:tabs>
          <w:tab w:val="num" w:pos="1440"/>
        </w:tabs>
        <w:ind w:left="1440" w:hanging="720"/>
      </w:pPr>
      <w:rPr>
        <w:rFonts w:hint="default"/>
      </w:rPr>
    </w:lvl>
    <w:lvl w:ilvl="2">
      <w:start w:val="1"/>
      <w:numFmt w:val="bullet"/>
      <w:pStyle w:val="ListArabic3"/>
      <w:lvlText w:val=""/>
      <w:lvlJc w:val="left"/>
      <w:pPr>
        <w:tabs>
          <w:tab w:val="num" w:pos="1440"/>
        </w:tabs>
        <w:ind w:left="1440" w:hanging="720"/>
      </w:pPr>
      <w:rPr>
        <w:rFonts w:ascii="Symbol" w:hAnsi="Symbol" w:hint="default"/>
      </w:rPr>
    </w:lvl>
    <w:lvl w:ilvl="3">
      <w:start w:val="1"/>
      <w:numFmt w:val="bullet"/>
      <w:pStyle w:val="ListArabic4"/>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4" w15:restartNumberingAfterBreak="0">
    <w:nsid w:val="2FCB4263"/>
    <w:multiLevelType w:val="hybridMultilevel"/>
    <w:tmpl w:val="38300A48"/>
    <w:lvl w:ilvl="0" w:tplc="AFE69E8E">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331C0101"/>
    <w:multiLevelType w:val="hybridMultilevel"/>
    <w:tmpl w:val="6E5AD622"/>
    <w:lvl w:ilvl="0" w:tplc="68F8EB1E">
      <w:start w:val="1"/>
      <w:numFmt w:val="bullet"/>
      <w:pStyle w:val="8"/>
      <w:lvlText w:val="–"/>
      <w:lvlJc w:val="left"/>
      <w:pPr>
        <w:tabs>
          <w:tab w:val="num" w:pos="2268"/>
        </w:tabs>
        <w:ind w:left="2268" w:hanging="360"/>
      </w:pPr>
      <w:rPr>
        <w:rFonts w:ascii="Times New Roman" w:hAnsi="Times New Roman"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FB46EA"/>
    <w:multiLevelType w:val="hybridMultilevel"/>
    <w:tmpl w:val="634606C2"/>
    <w:lvl w:ilvl="0" w:tplc="97982E46">
      <w:start w:val="1"/>
      <w:numFmt w:val="bullet"/>
      <w:lvlText w:val="-"/>
      <w:lvlJc w:val="left"/>
      <w:pPr>
        <w:ind w:left="15" w:hanging="67"/>
      </w:pPr>
      <w:rPr>
        <w:rFonts w:ascii="Calibri" w:eastAsia="Calibri" w:hAnsi="Calibri" w:cs="Times New Roman" w:hint="default"/>
        <w:w w:val="103"/>
        <w:sz w:val="12"/>
        <w:szCs w:val="12"/>
      </w:rPr>
    </w:lvl>
    <w:lvl w:ilvl="1" w:tplc="8626DE4A">
      <w:start w:val="1"/>
      <w:numFmt w:val="bullet"/>
      <w:lvlText w:val="•"/>
      <w:lvlJc w:val="left"/>
      <w:pPr>
        <w:ind w:left="245" w:hanging="67"/>
      </w:pPr>
    </w:lvl>
    <w:lvl w:ilvl="2" w:tplc="4C42D374">
      <w:start w:val="1"/>
      <w:numFmt w:val="bullet"/>
      <w:lvlText w:val="•"/>
      <w:lvlJc w:val="left"/>
      <w:pPr>
        <w:ind w:left="475" w:hanging="67"/>
      </w:pPr>
    </w:lvl>
    <w:lvl w:ilvl="3" w:tplc="9F6C9818">
      <w:start w:val="1"/>
      <w:numFmt w:val="bullet"/>
      <w:lvlText w:val="•"/>
      <w:lvlJc w:val="left"/>
      <w:pPr>
        <w:ind w:left="705" w:hanging="67"/>
      </w:pPr>
    </w:lvl>
    <w:lvl w:ilvl="4" w:tplc="4002E65E">
      <w:start w:val="1"/>
      <w:numFmt w:val="bullet"/>
      <w:lvlText w:val="•"/>
      <w:lvlJc w:val="left"/>
      <w:pPr>
        <w:ind w:left="935" w:hanging="67"/>
      </w:pPr>
    </w:lvl>
    <w:lvl w:ilvl="5" w:tplc="5908E126">
      <w:start w:val="1"/>
      <w:numFmt w:val="bullet"/>
      <w:lvlText w:val="•"/>
      <w:lvlJc w:val="left"/>
      <w:pPr>
        <w:ind w:left="1165" w:hanging="67"/>
      </w:pPr>
    </w:lvl>
    <w:lvl w:ilvl="6" w:tplc="0470BAA8">
      <w:start w:val="1"/>
      <w:numFmt w:val="bullet"/>
      <w:lvlText w:val="•"/>
      <w:lvlJc w:val="left"/>
      <w:pPr>
        <w:ind w:left="1394" w:hanging="67"/>
      </w:pPr>
    </w:lvl>
    <w:lvl w:ilvl="7" w:tplc="4D6EE06C">
      <w:start w:val="1"/>
      <w:numFmt w:val="bullet"/>
      <w:lvlText w:val="•"/>
      <w:lvlJc w:val="left"/>
      <w:pPr>
        <w:ind w:left="1624" w:hanging="67"/>
      </w:pPr>
    </w:lvl>
    <w:lvl w:ilvl="8" w:tplc="32E848D2">
      <w:start w:val="1"/>
      <w:numFmt w:val="bullet"/>
      <w:lvlText w:val="•"/>
      <w:lvlJc w:val="left"/>
      <w:pPr>
        <w:ind w:left="1854" w:hanging="67"/>
      </w:pPr>
    </w:lvl>
  </w:abstractNum>
  <w:abstractNum w:abstractNumId="27" w15:restartNumberingAfterBreak="0">
    <w:nsid w:val="3A6F6827"/>
    <w:multiLevelType w:val="multilevel"/>
    <w:tmpl w:val="8E6EB3D2"/>
    <w:name w:val="Bullet"/>
    <w:lvl w:ilvl="0">
      <w:start w:val="1"/>
      <w:numFmt w:val="bullet"/>
      <w:pStyle w:val="Bullet1"/>
      <w:lvlText w:val="-"/>
      <w:lvlJc w:val="left"/>
      <w:pPr>
        <w:ind w:left="720" w:hanging="720"/>
      </w:pPr>
      <w:rPr>
        <w:rFonts w:ascii="CG Times" w:hAnsi="CG Times" w:hint="default"/>
      </w:rPr>
    </w:lvl>
    <w:lvl w:ilvl="1">
      <w:start w:val="1"/>
      <w:numFmt w:val="bullet"/>
      <w:pStyle w:val="Bullet2"/>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8" w15:restartNumberingAfterBreak="0">
    <w:nsid w:val="3B2E1ADA"/>
    <w:multiLevelType w:val="hybridMultilevel"/>
    <w:tmpl w:val="B054FAF8"/>
    <w:lvl w:ilvl="0" w:tplc="0409000F">
      <w:start w:val="1"/>
      <w:numFmt w:val="decimal"/>
      <w:pStyle w:val="ListBullet"/>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3D675A42"/>
    <w:multiLevelType w:val="multilevel"/>
    <w:tmpl w:val="0809001F"/>
    <w:styleLink w:val="1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FD03FBF"/>
    <w:multiLevelType w:val="hybridMultilevel"/>
    <w:tmpl w:val="840EA15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008424D"/>
    <w:multiLevelType w:val="hybridMultilevel"/>
    <w:tmpl w:val="7AF44440"/>
    <w:lvl w:ilvl="0" w:tplc="181A0B56">
      <w:start w:val="1"/>
      <w:numFmt w:val="bullet"/>
      <w:pStyle w:val="PABullet1"/>
      <w:lvlText w:val=""/>
      <w:lvlJc w:val="left"/>
      <w:pPr>
        <w:tabs>
          <w:tab w:val="num" w:pos="360"/>
        </w:tabs>
        <w:ind w:left="170" w:hanging="170"/>
      </w:pPr>
      <w:rPr>
        <w:rFonts w:ascii="Symbol" w:hAnsi="Symbol" w:hint="default"/>
        <w:color w:val="FF0000"/>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FF0000"/>
        <w:sz w:val="16"/>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6253B9F"/>
    <w:multiLevelType w:val="hybridMultilevel"/>
    <w:tmpl w:val="16ECCD14"/>
    <w:lvl w:ilvl="0" w:tplc="670A650C">
      <w:start w:val="1"/>
      <w:numFmt w:val="lowerLetter"/>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3" w15:restartNumberingAfterBreak="0">
    <w:nsid w:val="488E22F3"/>
    <w:multiLevelType w:val="hybridMultilevel"/>
    <w:tmpl w:val="F6E69BB4"/>
    <w:lvl w:ilvl="0" w:tplc="5D0C07E4">
      <w:start w:val="10"/>
      <w:numFmt w:val="bullet"/>
      <w:lvlText w:val="-"/>
      <w:lvlJc w:val="left"/>
      <w:pPr>
        <w:ind w:left="720" w:hanging="360"/>
      </w:pPr>
      <w:rPr>
        <w:rFonts w:ascii="Calibri" w:hAnsi="Calibri" w:cs="Times New Roman" w:hint="default"/>
        <w:b/>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490A4E82"/>
    <w:multiLevelType w:val="multilevel"/>
    <w:tmpl w:val="267CB902"/>
    <w:name w:val="AnxHeads"/>
    <w:lvl w:ilvl="0">
      <w:start w:val="1"/>
      <w:numFmt w:val="decimal"/>
      <w:pStyle w:val="AnxHead"/>
      <w:suff w:val="space"/>
      <w:lvlText w:val="Annexe %1"/>
      <w:lvlJc w:val="left"/>
      <w:pPr>
        <w:ind w:left="0" w:firstLine="0"/>
      </w:pPr>
      <w:rPr>
        <w:rFonts w:hint="default"/>
      </w:rPr>
    </w:lvl>
    <w:lvl w:ilvl="1">
      <w:start w:val="1"/>
      <w:numFmt w:val="upperLetter"/>
      <w:pStyle w:val="AnxHead1"/>
      <w:suff w:val="space"/>
      <w:lvlText w:val="Annexe %1%2"/>
      <w:lvlJc w:val="left"/>
      <w:pPr>
        <w:ind w:left="0" w:firstLine="0"/>
      </w:pPr>
      <w:rPr>
        <w:rFonts w:hint="default"/>
      </w:rPr>
    </w:lvl>
    <w:lvl w:ilvl="2">
      <w:start w:val="1"/>
      <w:numFmt w:val="upperRoman"/>
      <w:pStyle w:val="AnxPart"/>
      <w:suff w:val="space"/>
      <w:lvlText w:val="PARTIE %3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4A3050EA"/>
    <w:multiLevelType w:val="multilevel"/>
    <w:tmpl w:val="AD5AE65A"/>
    <w:lvl w:ilvl="0">
      <w:start w:val="1"/>
      <w:numFmt w:val="decimal"/>
      <w:pStyle w:val="ANNEXE1"/>
      <w:suff w:val="nothing"/>
      <w:lvlText w:val="Annexe %1"/>
      <w:lvlJc w:val="left"/>
      <w:pPr>
        <w:ind w:left="0" w:firstLine="0"/>
      </w:pPr>
      <w:rPr>
        <w:rFonts w:hint="default"/>
      </w:rPr>
    </w:lvl>
    <w:lvl w:ilvl="1">
      <w:start w:val="1"/>
      <w:numFmt w:val="upperLetter"/>
      <w:pStyle w:val="ANNEXE1A"/>
      <w:suff w:val="nothing"/>
      <w:lvlText w:val="Annexe %1%2"/>
      <w:lvlJc w:val="left"/>
      <w:pPr>
        <w:ind w:left="0" w:firstLine="0"/>
      </w:pPr>
      <w:rPr>
        <w:rFonts w:hint="default"/>
      </w:rPr>
    </w:lvl>
    <w:lvl w:ilvl="2">
      <w:start w:val="1"/>
      <w:numFmt w:val="upperRoman"/>
      <w:suff w:val="nothing"/>
      <w:lvlText w:val="Partie %3 –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32767" w:firstLine="0"/>
      </w:pPr>
      <w:rPr>
        <w:rFonts w:hint="default"/>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32767"/>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36" w15:restartNumberingAfterBreak="0">
    <w:nsid w:val="4E4B4E3E"/>
    <w:multiLevelType w:val="multilevel"/>
    <w:tmpl w:val="5526F7E4"/>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7" w15:restartNumberingAfterBreak="0">
    <w:nsid w:val="4FE8371E"/>
    <w:multiLevelType w:val="hybridMultilevel"/>
    <w:tmpl w:val="B73E369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521962DE"/>
    <w:multiLevelType w:val="multilevel"/>
    <w:tmpl w:val="2AD22254"/>
    <w:lvl w:ilvl="0">
      <w:start w:val="1"/>
      <w:numFmt w:val="decimal"/>
      <w:pStyle w:val="normaltableau"/>
      <w:lvlText w:val="%1."/>
      <w:lvlJc w:val="left"/>
      <w:pPr>
        <w:ind w:left="927" w:hanging="360"/>
      </w:pPr>
      <w:rPr>
        <w:rFonts w:hint="default"/>
      </w:rPr>
    </w:lvl>
    <w:lvl w:ilvl="1">
      <w:start w:val="1"/>
      <w:numFmt w:val="decimal"/>
      <w:isLgl/>
      <w:lvlText w:val="%1.%2"/>
      <w:lvlJc w:val="left"/>
      <w:pPr>
        <w:ind w:left="1007" w:hanging="4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65D6BF4"/>
    <w:multiLevelType w:val="multilevel"/>
    <w:tmpl w:val="CE181A06"/>
    <w:lvl w:ilvl="0">
      <w:start w:val="1"/>
      <w:numFmt w:val="decimal"/>
      <w:pStyle w:val="ListLegal3"/>
      <w:lvlText w:val="%1."/>
      <w:lvlJc w:val="left"/>
      <w:pPr>
        <w:tabs>
          <w:tab w:val="num" w:pos="624"/>
        </w:tabs>
        <w:ind w:left="624" w:hanging="624"/>
      </w:pPr>
      <w:rPr>
        <w:rFonts w:ascii="CG Times" w:hAnsi="Century Gothic"/>
        <w:b w:val="0"/>
        <w:i w:val="0"/>
        <w:sz w:val="20"/>
      </w:rPr>
    </w:lvl>
    <w:lvl w:ilvl="1">
      <w:start w:val="1"/>
      <w:numFmt w:val="decimal"/>
      <w:lvlText w:val="%1.%2"/>
      <w:lvlJc w:val="left"/>
      <w:pPr>
        <w:tabs>
          <w:tab w:val="num" w:pos="1134"/>
        </w:tabs>
        <w:ind w:left="1134" w:hanging="1134"/>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7"/>
        </w:tabs>
        <w:ind w:left="1417" w:hanging="793"/>
      </w:pPr>
      <w:rPr>
        <w:b w:val="0"/>
        <w:i w:val="0"/>
        <w:sz w:val="18"/>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40" w15:restartNumberingAfterBreak="0">
    <w:nsid w:val="5A617529"/>
    <w:multiLevelType w:val="hybridMultilevel"/>
    <w:tmpl w:val="93AA6C84"/>
    <w:lvl w:ilvl="0" w:tplc="040C0001">
      <w:start w:val="1"/>
      <w:numFmt w:val="bullet"/>
      <w:pStyle w:val="Puce2"/>
      <w:lvlText w:val=""/>
      <w:lvlJc w:val="left"/>
      <w:pPr>
        <w:ind w:left="720" w:hanging="360"/>
      </w:pPr>
      <w:rPr>
        <w:rFonts w:ascii="Symbol" w:hAnsi="Symbol" w:hint="default"/>
      </w:rPr>
    </w:lvl>
    <w:lvl w:ilvl="1" w:tplc="040C0003" w:tentative="1">
      <w:start w:val="1"/>
      <w:numFmt w:val="bullet"/>
      <w:pStyle w:val="Puce3"/>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AD42D50"/>
    <w:multiLevelType w:val="hybridMultilevel"/>
    <w:tmpl w:val="837E22DE"/>
    <w:lvl w:ilvl="0" w:tplc="040C0001">
      <w:start w:val="1"/>
      <w:numFmt w:val="bullet"/>
      <w:pStyle w:val="Listepuces1"/>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360"/>
        </w:tabs>
        <w:ind w:left="-360" w:hanging="360"/>
      </w:pPr>
      <w:rPr>
        <w:rFonts w:ascii="Courier New" w:hAnsi="Courier New" w:hint="default"/>
      </w:rPr>
    </w:lvl>
    <w:lvl w:ilvl="2" w:tplc="040C0005" w:tentative="1">
      <w:start w:val="1"/>
      <w:numFmt w:val="bullet"/>
      <w:lvlText w:val=""/>
      <w:lvlJc w:val="left"/>
      <w:pPr>
        <w:tabs>
          <w:tab w:val="num" w:pos="360"/>
        </w:tabs>
        <w:ind w:left="360" w:hanging="360"/>
      </w:pPr>
      <w:rPr>
        <w:rFonts w:ascii="Wingdings" w:hAnsi="Wingdings" w:hint="default"/>
      </w:rPr>
    </w:lvl>
    <w:lvl w:ilvl="3" w:tplc="040C0001" w:tentative="1">
      <w:start w:val="1"/>
      <w:numFmt w:val="bullet"/>
      <w:lvlText w:val=""/>
      <w:lvlJc w:val="left"/>
      <w:pPr>
        <w:tabs>
          <w:tab w:val="num" w:pos="1080"/>
        </w:tabs>
        <w:ind w:left="1080" w:hanging="360"/>
      </w:pPr>
      <w:rPr>
        <w:rFonts w:ascii="Symbol" w:hAnsi="Symbol" w:hint="default"/>
      </w:rPr>
    </w:lvl>
    <w:lvl w:ilvl="4" w:tplc="040C0003" w:tentative="1">
      <w:start w:val="1"/>
      <w:numFmt w:val="bullet"/>
      <w:lvlText w:val="o"/>
      <w:lvlJc w:val="left"/>
      <w:pPr>
        <w:tabs>
          <w:tab w:val="num" w:pos="1800"/>
        </w:tabs>
        <w:ind w:left="1800" w:hanging="360"/>
      </w:pPr>
      <w:rPr>
        <w:rFonts w:ascii="Courier New" w:hAnsi="Courier New" w:hint="default"/>
      </w:rPr>
    </w:lvl>
    <w:lvl w:ilvl="5" w:tplc="040C0005" w:tentative="1">
      <w:start w:val="1"/>
      <w:numFmt w:val="bullet"/>
      <w:lvlText w:val=""/>
      <w:lvlJc w:val="left"/>
      <w:pPr>
        <w:tabs>
          <w:tab w:val="num" w:pos="2520"/>
        </w:tabs>
        <w:ind w:left="2520" w:hanging="360"/>
      </w:pPr>
      <w:rPr>
        <w:rFonts w:ascii="Wingdings" w:hAnsi="Wingdings" w:hint="default"/>
      </w:rPr>
    </w:lvl>
    <w:lvl w:ilvl="6" w:tplc="040C0001" w:tentative="1">
      <w:start w:val="1"/>
      <w:numFmt w:val="bullet"/>
      <w:lvlText w:val=""/>
      <w:lvlJc w:val="left"/>
      <w:pPr>
        <w:tabs>
          <w:tab w:val="num" w:pos="3240"/>
        </w:tabs>
        <w:ind w:left="3240" w:hanging="360"/>
      </w:pPr>
      <w:rPr>
        <w:rFonts w:ascii="Symbol" w:hAnsi="Symbol" w:hint="default"/>
      </w:rPr>
    </w:lvl>
    <w:lvl w:ilvl="7" w:tplc="040C0003" w:tentative="1">
      <w:start w:val="1"/>
      <w:numFmt w:val="bullet"/>
      <w:lvlText w:val="o"/>
      <w:lvlJc w:val="left"/>
      <w:pPr>
        <w:tabs>
          <w:tab w:val="num" w:pos="3960"/>
        </w:tabs>
        <w:ind w:left="3960" w:hanging="360"/>
      </w:pPr>
      <w:rPr>
        <w:rFonts w:ascii="Courier New" w:hAnsi="Courier New" w:hint="default"/>
      </w:rPr>
    </w:lvl>
    <w:lvl w:ilvl="8" w:tplc="040C0005" w:tentative="1">
      <w:start w:val="1"/>
      <w:numFmt w:val="bullet"/>
      <w:lvlText w:val=""/>
      <w:lvlJc w:val="left"/>
      <w:pPr>
        <w:tabs>
          <w:tab w:val="num" w:pos="4680"/>
        </w:tabs>
        <w:ind w:left="4680" w:hanging="360"/>
      </w:pPr>
      <w:rPr>
        <w:rFonts w:ascii="Wingdings" w:hAnsi="Wingdings" w:hint="default"/>
      </w:rPr>
    </w:lvl>
  </w:abstractNum>
  <w:abstractNum w:abstractNumId="42" w15:restartNumberingAfterBreak="0">
    <w:nsid w:val="60E504C7"/>
    <w:multiLevelType w:val="hybridMultilevel"/>
    <w:tmpl w:val="0A6AEA44"/>
    <w:lvl w:ilvl="0" w:tplc="78C6DBC6">
      <w:start w:val="3"/>
      <w:numFmt w:val="bullet"/>
      <w:lvlText w:val="-"/>
      <w:lvlJc w:val="left"/>
      <w:pPr>
        <w:ind w:left="720" w:hanging="360"/>
      </w:pPr>
      <w:rPr>
        <w:rFonts w:ascii="Calibri" w:eastAsia="Cambr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62D83B39"/>
    <w:multiLevelType w:val="hybridMultilevel"/>
    <w:tmpl w:val="B00E8286"/>
    <w:lvl w:ilvl="0" w:tplc="F85EF866">
      <w:start w:val="1"/>
      <w:numFmt w:val="decimal"/>
      <w:pStyle w:val="Normal0"/>
      <w:lvlText w:val="%1."/>
      <w:lvlJc w:val="left"/>
      <w:pPr>
        <w:ind w:left="86" w:hanging="360"/>
      </w:pPr>
      <w:rPr>
        <w:b w:val="0"/>
        <w:color w:val="000000" w:themeColor="text1"/>
        <w:sz w:val="22"/>
        <w:szCs w:val="22"/>
      </w:rPr>
    </w:lvl>
    <w:lvl w:ilvl="1" w:tplc="0D08719A">
      <w:start w:val="1"/>
      <w:numFmt w:val="lowerRoman"/>
      <w:lvlText w:val="(%2)"/>
      <w:lvlJc w:val="left"/>
      <w:pPr>
        <w:ind w:left="1440" w:hanging="360"/>
      </w:pPr>
      <w:rPr>
        <w:rFonts w:hint="default"/>
      </w:rPr>
    </w:lvl>
    <w:lvl w:ilvl="2" w:tplc="A42A5D4C">
      <w:start w:val="1"/>
      <w:numFmt w:val="lowerRoman"/>
      <w:lvlText w:val="%3."/>
      <w:lvlJc w:val="right"/>
      <w:pPr>
        <w:ind w:left="2160" w:hanging="180"/>
      </w:pPr>
    </w:lvl>
    <w:lvl w:ilvl="3" w:tplc="A198EC1C" w:tentative="1">
      <w:start w:val="1"/>
      <w:numFmt w:val="decimal"/>
      <w:lvlText w:val="%4."/>
      <w:lvlJc w:val="left"/>
      <w:pPr>
        <w:ind w:left="2880" w:hanging="360"/>
      </w:pPr>
    </w:lvl>
    <w:lvl w:ilvl="4" w:tplc="8F0AFC4A" w:tentative="1">
      <w:start w:val="1"/>
      <w:numFmt w:val="lowerLetter"/>
      <w:lvlText w:val="%5."/>
      <w:lvlJc w:val="left"/>
      <w:pPr>
        <w:ind w:left="3600" w:hanging="360"/>
      </w:pPr>
    </w:lvl>
    <w:lvl w:ilvl="5" w:tplc="6B425CFE" w:tentative="1">
      <w:start w:val="1"/>
      <w:numFmt w:val="lowerRoman"/>
      <w:lvlText w:val="%6."/>
      <w:lvlJc w:val="right"/>
      <w:pPr>
        <w:ind w:left="4320" w:hanging="180"/>
      </w:pPr>
    </w:lvl>
    <w:lvl w:ilvl="6" w:tplc="E692265E" w:tentative="1">
      <w:start w:val="1"/>
      <w:numFmt w:val="decimal"/>
      <w:lvlText w:val="%7."/>
      <w:lvlJc w:val="left"/>
      <w:pPr>
        <w:ind w:left="5040" w:hanging="360"/>
      </w:pPr>
    </w:lvl>
    <w:lvl w:ilvl="7" w:tplc="639842EE" w:tentative="1">
      <w:start w:val="1"/>
      <w:numFmt w:val="lowerLetter"/>
      <w:lvlText w:val="%8."/>
      <w:lvlJc w:val="left"/>
      <w:pPr>
        <w:ind w:left="5760" w:hanging="360"/>
      </w:pPr>
    </w:lvl>
    <w:lvl w:ilvl="8" w:tplc="FD1CD732" w:tentative="1">
      <w:start w:val="1"/>
      <w:numFmt w:val="lowerRoman"/>
      <w:lvlText w:val="%9."/>
      <w:lvlJc w:val="right"/>
      <w:pPr>
        <w:ind w:left="6480" w:hanging="180"/>
      </w:pPr>
    </w:lvl>
  </w:abstractNum>
  <w:abstractNum w:abstractNumId="44" w15:restartNumberingAfterBreak="0">
    <w:nsid w:val="63810800"/>
    <w:multiLevelType w:val="multilevel"/>
    <w:tmpl w:val="B1FA3064"/>
    <w:lvl w:ilvl="0">
      <w:start w:val="1"/>
      <w:numFmt w:val="decimal"/>
      <w:pStyle w:val="PARTHEADING"/>
      <w:suff w:val="nothing"/>
      <w:lvlText w:val="Part %1"/>
      <w:lvlJc w:val="left"/>
      <w:pPr>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652051D6"/>
    <w:multiLevelType w:val="multilevel"/>
    <w:tmpl w:val="0B6817F4"/>
    <w:name w:val="num"/>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Roman"/>
      <w:pStyle w:val="Num3"/>
      <w:lvlText w:val="%3."/>
      <w:lvlJc w:val="left"/>
      <w:pPr>
        <w:ind w:left="0" w:firstLine="0"/>
      </w:pPr>
      <w:rPr>
        <w:rFonts w:hint="default"/>
      </w:rPr>
    </w:lvl>
    <w:lvl w:ilvl="3">
      <w:start w:val="1"/>
      <w:numFmt w:val="lowerLetter"/>
      <w:pStyle w:val="Num4"/>
      <w:lvlText w:val="(%4)"/>
      <w:lvlJc w:val="left"/>
      <w:pPr>
        <w:tabs>
          <w:tab w:val="num" w:pos="720"/>
        </w:tabs>
        <w:ind w:left="720" w:hanging="720"/>
      </w:pPr>
      <w:rPr>
        <w:rFonts w:hint="default"/>
      </w:rPr>
    </w:lvl>
    <w:lvl w:ilvl="4">
      <w:start w:val="10"/>
      <w:numFmt w:val="lowerRoman"/>
      <w:pStyle w:val="Num5"/>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6" w15:restartNumberingAfterBreak="0">
    <w:nsid w:val="654722C5"/>
    <w:multiLevelType w:val="hybridMultilevel"/>
    <w:tmpl w:val="359C27F0"/>
    <w:lvl w:ilvl="0" w:tplc="73C25712">
      <w:start w:val="1"/>
      <w:numFmt w:val="lowerRoman"/>
      <w:lvlText w:val="(%1)"/>
      <w:lvlJc w:val="left"/>
      <w:pPr>
        <w:ind w:left="15" w:hanging="139"/>
      </w:pPr>
      <w:rPr>
        <w:rFonts w:ascii="Calibri" w:eastAsia="Calibri" w:hAnsi="Calibri" w:cs="Times New Roman" w:hint="default"/>
        <w:spacing w:val="3"/>
        <w:w w:val="102"/>
        <w:sz w:val="12"/>
        <w:szCs w:val="12"/>
      </w:rPr>
    </w:lvl>
    <w:lvl w:ilvl="1" w:tplc="C9101B1E">
      <w:start w:val="1"/>
      <w:numFmt w:val="bullet"/>
      <w:lvlText w:val="•"/>
      <w:lvlJc w:val="left"/>
      <w:pPr>
        <w:ind w:left="241" w:hanging="139"/>
      </w:pPr>
    </w:lvl>
    <w:lvl w:ilvl="2" w:tplc="CA883D34">
      <w:start w:val="1"/>
      <w:numFmt w:val="bullet"/>
      <w:lvlText w:val="•"/>
      <w:lvlJc w:val="left"/>
      <w:pPr>
        <w:ind w:left="467" w:hanging="139"/>
      </w:pPr>
    </w:lvl>
    <w:lvl w:ilvl="3" w:tplc="67B05576">
      <w:start w:val="1"/>
      <w:numFmt w:val="bullet"/>
      <w:lvlText w:val="•"/>
      <w:lvlJc w:val="left"/>
      <w:pPr>
        <w:ind w:left="693" w:hanging="139"/>
      </w:pPr>
    </w:lvl>
    <w:lvl w:ilvl="4" w:tplc="281057C2">
      <w:start w:val="1"/>
      <w:numFmt w:val="bullet"/>
      <w:lvlText w:val="•"/>
      <w:lvlJc w:val="left"/>
      <w:pPr>
        <w:ind w:left="919" w:hanging="139"/>
      </w:pPr>
    </w:lvl>
    <w:lvl w:ilvl="5" w:tplc="FE604CAE">
      <w:start w:val="1"/>
      <w:numFmt w:val="bullet"/>
      <w:lvlText w:val="•"/>
      <w:lvlJc w:val="left"/>
      <w:pPr>
        <w:ind w:left="1145" w:hanging="139"/>
      </w:pPr>
    </w:lvl>
    <w:lvl w:ilvl="6" w:tplc="43C09ABE">
      <w:start w:val="1"/>
      <w:numFmt w:val="bullet"/>
      <w:lvlText w:val="•"/>
      <w:lvlJc w:val="left"/>
      <w:pPr>
        <w:ind w:left="1371" w:hanging="139"/>
      </w:pPr>
    </w:lvl>
    <w:lvl w:ilvl="7" w:tplc="FA6E0056">
      <w:start w:val="1"/>
      <w:numFmt w:val="bullet"/>
      <w:lvlText w:val="•"/>
      <w:lvlJc w:val="left"/>
      <w:pPr>
        <w:ind w:left="1597" w:hanging="139"/>
      </w:pPr>
    </w:lvl>
    <w:lvl w:ilvl="8" w:tplc="502E456A">
      <w:start w:val="1"/>
      <w:numFmt w:val="bullet"/>
      <w:lvlText w:val="•"/>
      <w:lvlJc w:val="left"/>
      <w:pPr>
        <w:ind w:left="1823" w:hanging="139"/>
      </w:pPr>
    </w:lvl>
  </w:abstractNum>
  <w:abstractNum w:abstractNumId="47" w15:restartNumberingAfterBreak="0">
    <w:nsid w:val="65BA5ABD"/>
    <w:multiLevelType w:val="multilevel"/>
    <w:tmpl w:val="4580D54A"/>
    <w:name w:val="Levels"/>
    <w:lvl w:ilvl="0">
      <w:start w:val="1"/>
      <w:numFmt w:val="decimal"/>
      <w:pStyle w:val="AATitre1"/>
      <w:lvlText w:val="%1."/>
      <w:lvlJc w:val="left"/>
      <w:pPr>
        <w:ind w:left="720" w:hanging="720"/>
      </w:pPr>
      <w:rPr>
        <w:rFonts w:hint="default"/>
        <w:b/>
        <w:i w:val="0"/>
        <w:sz w:val="22"/>
        <w:u w:val="none"/>
      </w:rPr>
    </w:lvl>
    <w:lvl w:ilvl="1">
      <w:start w:val="1"/>
      <w:numFmt w:val="decimal"/>
      <w:pStyle w:val="AATitre2"/>
      <w:lvlText w:val="%1.%2"/>
      <w:lvlJc w:val="left"/>
      <w:pPr>
        <w:ind w:left="900" w:hanging="720"/>
      </w:pPr>
      <w:rPr>
        <w:rFonts w:hint="default"/>
        <w:b w:val="0"/>
        <w:i w:val="0"/>
        <w:sz w:val="22"/>
        <w:u w:val="none"/>
      </w:rPr>
    </w:lvl>
    <w:lvl w:ilvl="2">
      <w:start w:val="1"/>
      <w:numFmt w:val="decimal"/>
      <w:pStyle w:val="AATitre3"/>
      <w:lvlText w:val="%1.%2.%3"/>
      <w:lvlJc w:val="left"/>
      <w:pPr>
        <w:ind w:left="1440" w:hanging="720"/>
      </w:pPr>
      <w:rPr>
        <w:rFonts w:hint="default"/>
        <w:b w:val="0"/>
        <w:i w:val="0"/>
        <w:sz w:val="22"/>
        <w:u w:val="none"/>
      </w:rPr>
    </w:lvl>
    <w:lvl w:ilvl="3">
      <w:start w:val="1"/>
      <w:numFmt w:val="lowerLetter"/>
      <w:pStyle w:val="AATitre4"/>
      <w:lvlText w:val="(%4)"/>
      <w:lvlJc w:val="left"/>
      <w:pPr>
        <w:ind w:left="1440" w:hanging="720"/>
      </w:pPr>
      <w:rPr>
        <w:rFonts w:ascii="Times New Roman" w:hAnsi="Times New Roman" w:cs="Times New Roman"/>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ATitre5"/>
      <w:lvlText w:val="%5)"/>
      <w:lvlJc w:val="left"/>
      <w:pPr>
        <w:ind w:left="1440" w:hanging="720"/>
      </w:pPr>
      <w:rPr>
        <w:rFonts w:hint="default"/>
        <w:sz w:val="22"/>
      </w:rPr>
    </w:lvl>
    <w:lvl w:ilvl="5">
      <w:start w:val="1"/>
      <w:numFmt w:val="lowerRoman"/>
      <w:pStyle w:val="AATitre6"/>
      <w:lvlText w:val="(%6)"/>
      <w:lvlJc w:val="left"/>
      <w:pPr>
        <w:ind w:left="8092" w:hanging="720"/>
      </w:pPr>
      <w:rPr>
        <w:rFonts w:hint="default"/>
        <w:b w:val="0"/>
        <w:i w:val="0"/>
      </w:rPr>
    </w:lvl>
    <w:lvl w:ilvl="6">
      <w:start w:val="1"/>
      <w:numFmt w:val="lowerLetter"/>
      <w:pStyle w:val="AATitre7"/>
      <w:lvlText w:val="(%7)"/>
      <w:lvlJc w:val="left"/>
      <w:pPr>
        <w:ind w:left="2160" w:hanging="720"/>
      </w:pPr>
      <w:rPr>
        <w:rFonts w:hint="default"/>
      </w:rPr>
    </w:lvl>
    <w:lvl w:ilvl="7">
      <w:start w:val="1"/>
      <w:numFmt w:val="decimal"/>
      <w:pStyle w:val="AATitre8"/>
      <w:lvlText w:val="(%8)"/>
      <w:lvlJc w:val="left"/>
      <w:pPr>
        <w:ind w:left="2880" w:hanging="720"/>
      </w:pPr>
      <w:rPr>
        <w:rFonts w:hint="default"/>
      </w:rPr>
    </w:lvl>
    <w:lvl w:ilvl="8">
      <w:start w:val="1"/>
      <w:numFmt w:val="lowerLetter"/>
      <w:pStyle w:val="AATitre9"/>
      <w:lvlText w:val="(%9)"/>
      <w:lvlJc w:val="left"/>
      <w:pPr>
        <w:ind w:left="720" w:hanging="720"/>
      </w:pPr>
      <w:rPr>
        <w:rFonts w:hint="default"/>
      </w:rPr>
    </w:lvl>
  </w:abstractNum>
  <w:abstractNum w:abstractNumId="48" w15:restartNumberingAfterBreak="0">
    <w:nsid w:val="670E53E9"/>
    <w:multiLevelType w:val="multilevel"/>
    <w:tmpl w:val="D3760EC2"/>
    <w:lvl w:ilvl="0">
      <w:start w:val="3"/>
      <w:numFmt w:val="decimal"/>
      <w:pStyle w:val="Level1"/>
      <w:lvlText w:val="%1."/>
      <w:lvlJc w:val="left"/>
      <w:pPr>
        <w:ind w:left="720" w:hanging="720"/>
      </w:pPr>
      <w:rPr>
        <w:rFonts w:hint="default"/>
        <w:caps/>
      </w:rPr>
    </w:lvl>
    <w:lvl w:ilvl="1">
      <w:start w:val="1"/>
      <w:numFmt w:val="decimal"/>
      <w:pStyle w:val="Level2"/>
      <w:lvlText w:val="%1.%2"/>
      <w:lvlJc w:val="left"/>
      <w:pPr>
        <w:tabs>
          <w:tab w:val="num" w:pos="720"/>
        </w:tabs>
        <w:ind w:left="720" w:hanging="720"/>
      </w:pPr>
      <w:rPr>
        <w:rFonts w:hint="default"/>
      </w:rPr>
    </w:lvl>
    <w:lvl w:ilvl="2">
      <w:start w:val="1"/>
      <w:numFmt w:val="decimal"/>
      <w:pStyle w:val="Level3"/>
      <w:lvlText w:val="%1.%2.%3"/>
      <w:lvlJc w:val="left"/>
      <w:pPr>
        <w:tabs>
          <w:tab w:val="num" w:pos="1440"/>
        </w:tabs>
        <w:ind w:left="1440" w:hanging="720"/>
      </w:pPr>
      <w:rPr>
        <w:rFonts w:hint="default"/>
        <w:lang w:val="en-GB"/>
      </w:rPr>
    </w:lvl>
    <w:lvl w:ilvl="3">
      <w:start w:val="1"/>
      <w:numFmt w:val="lowerLetter"/>
      <w:pStyle w:val="Level4"/>
      <w:lvlText w:val="(%4)"/>
      <w:lvlJc w:val="left"/>
      <w:pPr>
        <w:tabs>
          <w:tab w:val="num" w:pos="1440"/>
        </w:tabs>
        <w:ind w:left="1440" w:hanging="720"/>
      </w:pPr>
      <w:rPr>
        <w:rFonts w:hint="default"/>
        <w:b w:val="0"/>
      </w:rPr>
    </w:lvl>
    <w:lvl w:ilvl="4">
      <w:start w:val="1"/>
      <w:numFmt w:val="lowerRoman"/>
      <w:pStyle w:val="Level5"/>
      <w:lvlText w:val="(%5)"/>
      <w:lvlJc w:val="left"/>
      <w:pPr>
        <w:tabs>
          <w:tab w:val="num" w:pos="1440"/>
        </w:tabs>
        <w:ind w:left="1440" w:hanging="720"/>
      </w:pPr>
      <w:rPr>
        <w:rFonts w:hint="default"/>
      </w:rPr>
    </w:lvl>
    <w:lvl w:ilvl="5">
      <w:start w:val="1"/>
      <w:numFmt w:val="lowerLetter"/>
      <w:pStyle w:val="Level6"/>
      <w:lvlText w:val="(%6)"/>
      <w:lvlJc w:val="left"/>
      <w:pPr>
        <w:tabs>
          <w:tab w:val="num" w:pos="720"/>
        </w:tabs>
        <w:ind w:left="720" w:hanging="720"/>
      </w:pPr>
      <w:rPr>
        <w:rFonts w:hint="default"/>
      </w:rPr>
    </w:lvl>
    <w:lvl w:ilvl="6">
      <w:start w:val="1"/>
      <w:numFmt w:val="lowerRoman"/>
      <w:pStyle w:val="Level7"/>
      <w:lvlText w:val="(%7)"/>
      <w:lvlJc w:val="left"/>
      <w:pPr>
        <w:tabs>
          <w:tab w:val="num" w:pos="2160"/>
        </w:tabs>
        <w:ind w:left="2160" w:hanging="720"/>
      </w:pPr>
      <w:rPr>
        <w:rFonts w:hint="default"/>
      </w:rPr>
    </w:lvl>
    <w:lvl w:ilvl="7">
      <w:start w:val="1"/>
      <w:numFmt w:val="decimal"/>
      <w:pStyle w:val="Level8"/>
      <w:lvlText w:val="%8)"/>
      <w:lvlJc w:val="left"/>
      <w:pPr>
        <w:tabs>
          <w:tab w:val="num" w:pos="2138"/>
        </w:tabs>
        <w:ind w:left="2138" w:hanging="720"/>
      </w:pPr>
      <w:rPr>
        <w:rFonts w:hint="default"/>
      </w:rPr>
    </w:lvl>
    <w:lvl w:ilvl="8">
      <w:start w:val="1"/>
      <w:numFmt w:val="lowerRoman"/>
      <w:pStyle w:val="Level9"/>
      <w:lvlText w:val="(%9)"/>
      <w:lvlJc w:val="left"/>
      <w:pPr>
        <w:tabs>
          <w:tab w:val="num" w:pos="1440"/>
        </w:tabs>
        <w:ind w:left="1440" w:hanging="720"/>
      </w:pPr>
      <w:rPr>
        <w:rFonts w:hint="default"/>
      </w:rPr>
    </w:lvl>
  </w:abstractNum>
  <w:abstractNum w:abstractNumId="49" w15:restartNumberingAfterBreak="0">
    <w:nsid w:val="67C247C5"/>
    <w:multiLevelType w:val="multilevel"/>
    <w:tmpl w:val="3838484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0" w15:restartNumberingAfterBreak="0">
    <w:nsid w:val="6BF26F69"/>
    <w:multiLevelType w:val="multilevel"/>
    <w:tmpl w:val="D0A6ECEA"/>
    <w:lvl w:ilvl="0">
      <w:start w:val="2"/>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51" w15:restartNumberingAfterBreak="0">
    <w:nsid w:val="6CE25A4B"/>
    <w:multiLevelType w:val="multilevel"/>
    <w:tmpl w:val="98E61BD0"/>
    <w:lvl w:ilvl="0">
      <w:start w:val="1"/>
      <w:numFmt w:val="none"/>
      <w:pStyle w:val="Defhead"/>
      <w:suff w:val="nothing"/>
      <w:lvlText w:val=""/>
      <w:lvlJc w:val="left"/>
      <w:pPr>
        <w:ind w:left="0" w:firstLine="0"/>
      </w:pPr>
    </w:lvl>
    <w:lvl w:ilvl="1">
      <w:start w:val="1"/>
      <w:numFmt w:val="lowerLetter"/>
      <w:pStyle w:val="Defpara1"/>
      <w:lvlText w:val="%2)"/>
      <w:lvlJc w:val="left"/>
      <w:pPr>
        <w:tabs>
          <w:tab w:val="num" w:pos="720"/>
        </w:tabs>
        <w:ind w:left="720" w:hanging="720"/>
      </w:pPr>
    </w:lvl>
    <w:lvl w:ilvl="2">
      <w:start w:val="1"/>
      <w:numFmt w:val="lowerRoman"/>
      <w:pStyle w:val="Defpara2"/>
      <w:lvlText w:val="(%3)"/>
      <w:lvlJc w:val="left"/>
      <w:pPr>
        <w:tabs>
          <w:tab w:val="num" w:pos="720"/>
        </w:tabs>
        <w:ind w:left="720" w:hanging="720"/>
      </w:pPr>
    </w:lvl>
    <w:lvl w:ilvl="3">
      <w:start w:val="1"/>
      <w:numFmt w:val="lowerLetter"/>
      <w:pStyle w:val="Defpara3"/>
      <w:lvlText w:val="(%4)"/>
      <w:lvlJc w:val="left"/>
      <w:pPr>
        <w:tabs>
          <w:tab w:val="num" w:pos="720"/>
        </w:tabs>
        <w:ind w:left="720" w:hanging="72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right"/>
      <w:pPr>
        <w:ind w:left="0" w:firstLine="0"/>
      </w:pPr>
    </w:lvl>
    <w:lvl w:ilvl="7">
      <w:start w:val="1"/>
      <w:numFmt w:val="none"/>
      <w:suff w:val="nothing"/>
      <w:lvlText w:val=""/>
      <w:lvlJc w:val="left"/>
      <w:pPr>
        <w:ind w:left="0" w:firstLine="0"/>
      </w:pPr>
    </w:lvl>
    <w:lvl w:ilvl="8">
      <w:start w:val="1"/>
      <w:numFmt w:val="none"/>
      <w:suff w:val="nothing"/>
      <w:lvlText w:val=""/>
      <w:lvlJc w:val="right"/>
      <w:pPr>
        <w:ind w:left="0" w:firstLine="0"/>
      </w:pPr>
    </w:lvl>
  </w:abstractNum>
  <w:abstractNum w:abstractNumId="52"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3" w15:restartNumberingAfterBreak="0">
    <w:nsid w:val="744C65EF"/>
    <w:multiLevelType w:val="multilevel"/>
    <w:tmpl w:val="51B04B38"/>
    <w:name w:val="parties"/>
    <w:lvl w:ilvl="0">
      <w:start w:val="1"/>
      <w:numFmt w:val="upperLetter"/>
      <w:pStyle w:val="Parties"/>
      <w:lvlText w:val="(%1)"/>
      <w:lvlJc w:val="left"/>
      <w:pPr>
        <w:ind w:left="862"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4" w15:restartNumberingAfterBreak="0">
    <w:nsid w:val="7585391F"/>
    <w:multiLevelType w:val="hybridMultilevel"/>
    <w:tmpl w:val="EFA89492"/>
    <w:lvl w:ilvl="0" w:tplc="6854E2E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5" w15:restartNumberingAfterBreak="0">
    <w:nsid w:val="7B0B373B"/>
    <w:multiLevelType w:val="multilevel"/>
    <w:tmpl w:val="245E7E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6" w15:restartNumberingAfterBreak="0">
    <w:nsid w:val="7F6A4BA6"/>
    <w:multiLevelType w:val="hybridMultilevel"/>
    <w:tmpl w:val="76368398"/>
    <w:lvl w:ilvl="0" w:tplc="5D0C07E4">
      <w:start w:val="10"/>
      <w:numFmt w:val="bullet"/>
      <w:lvlText w:val="-"/>
      <w:lvlJc w:val="left"/>
      <w:pPr>
        <w:ind w:left="360" w:hanging="360"/>
      </w:pPr>
      <w:rPr>
        <w:rFonts w:ascii="Calibri" w:hAnsi="Calibri" w:cs="Times New Roman" w:hint="default"/>
        <w:b/>
        <w:sz w:val="20"/>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num w:numId="1">
    <w:abstractNumId w:val="44"/>
  </w:num>
  <w:num w:numId="2">
    <w:abstractNumId w:val="39"/>
  </w:num>
  <w:num w:numId="3">
    <w:abstractNumId w:val="11"/>
  </w:num>
  <w:num w:numId="4">
    <w:abstractNumId w:val="3"/>
  </w:num>
  <w:num w:numId="5">
    <w:abstractNumId w:val="6"/>
  </w:num>
  <w:num w:numId="6">
    <w:abstractNumId w:val="23"/>
  </w:num>
  <w:num w:numId="7">
    <w:abstractNumId w:val="27"/>
  </w:num>
  <w:num w:numId="8">
    <w:abstractNumId w:val="47"/>
  </w:num>
  <w:num w:numId="9">
    <w:abstractNumId w:val="29"/>
  </w:num>
  <w:num w:numId="10">
    <w:abstractNumId w:val="48"/>
  </w:num>
  <w:num w:numId="11">
    <w:abstractNumId w:val="36"/>
  </w:num>
  <w:num w:numId="12">
    <w:abstractNumId w:val="53"/>
  </w:num>
  <w:num w:numId="13">
    <w:abstractNumId w:val="12"/>
  </w:num>
  <w:num w:numId="14">
    <w:abstractNumId w:val="52"/>
  </w:num>
  <w:num w:numId="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num>
  <w:num w:numId="18">
    <w:abstractNumId w:val="45"/>
    <w:lvlOverride w:ilvl="0">
      <w:startOverride w:val="6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49"/>
  </w:num>
  <w:num w:numId="21">
    <w:abstractNumId w:val="55"/>
  </w:num>
  <w:num w:numId="22">
    <w:abstractNumId w:val="8"/>
  </w:num>
  <w:num w:numId="23">
    <w:abstractNumId w:val="34"/>
  </w:num>
  <w:num w:numId="24">
    <w:abstractNumId w:val="21"/>
  </w:num>
  <w:num w:numId="25">
    <w:abstractNumId w:val="20"/>
  </w:num>
  <w:num w:numId="26">
    <w:abstractNumId w:val="9"/>
  </w:num>
  <w:num w:numId="27">
    <w:abstractNumId w:val="18"/>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4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num>
  <w:num w:numId="33">
    <w:abstractNumId w:val="56"/>
  </w:num>
  <w:num w:numId="34">
    <w:abstractNumId w:val="17"/>
  </w:num>
  <w:num w:numId="35">
    <w:abstractNumId w:val="33"/>
  </w:num>
  <w:num w:numId="36">
    <w:abstractNumId w:val="19"/>
  </w:num>
  <w:num w:numId="37">
    <w:abstractNumId w:val="5"/>
  </w:num>
  <w:num w:numId="38">
    <w:abstractNumId w:val="37"/>
  </w:num>
  <w:num w:numId="39">
    <w:abstractNumId w:val="50"/>
  </w:num>
  <w:num w:numId="40">
    <w:abstractNumId w:val="28"/>
  </w:num>
  <w:num w:numId="41">
    <w:abstractNumId w:val="2"/>
  </w:num>
  <w:num w:numId="4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0"/>
  </w:num>
  <w:num w:numId="45">
    <w:abstractNumId w:val="25"/>
  </w:num>
  <w:num w:numId="46">
    <w:abstractNumId w:val="40"/>
  </w:num>
  <w:num w:numId="47">
    <w:abstractNumId w:val="38"/>
  </w:num>
  <w:num w:numId="48">
    <w:abstractNumId w:val="14"/>
  </w:num>
  <w:num w:numId="49">
    <w:abstractNumId w:val="41"/>
  </w:num>
  <w:num w:numId="50">
    <w:abstractNumId w:val="10"/>
  </w:num>
  <w:num w:numId="51">
    <w:abstractNumId w:val="31"/>
  </w:num>
  <w:num w:numId="52">
    <w:abstractNumId w:val="1"/>
  </w:num>
  <w:num w:numId="53">
    <w:abstractNumId w:val="22"/>
  </w:num>
  <w:num w:numId="54">
    <w:abstractNumId w:val="47"/>
    <w:lvlOverride w:ilvl="0">
      <w:startOverride w:val="16"/>
    </w:lvlOverride>
    <w:lvlOverride w:ilvl="1">
      <w:startOverride w:val="3"/>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2"/>
    </w:lvlOverride>
  </w:num>
  <w:num w:numId="55">
    <w:abstractNumId w:val="32"/>
  </w:num>
  <w:num w:numId="56">
    <w:abstractNumId w:val="54"/>
  </w:num>
  <w:num w:numId="57">
    <w:abstractNumId w:val="16"/>
  </w:num>
  <w:num w:numId="58">
    <w:abstractNumId w:val="24"/>
  </w:num>
  <w:num w:numId="59">
    <w:abstractNumId w:val="4"/>
  </w:num>
  <w:num w:numId="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6"/>
    <w:lvlOverride w:ilvl="0">
      <w:startOverride w:val="1"/>
    </w:lvlOverride>
    <w:lvlOverride w:ilvl="1"/>
    <w:lvlOverride w:ilvl="2"/>
    <w:lvlOverride w:ilvl="3"/>
    <w:lvlOverride w:ilvl="4"/>
    <w:lvlOverride w:ilvl="5"/>
    <w:lvlOverride w:ilvl="6"/>
    <w:lvlOverride w:ilvl="7"/>
    <w:lvlOverride w:ilvl="8"/>
  </w:num>
  <w:num w:numId="64">
    <w:abstractNumId w:val="7"/>
  </w:num>
  <w:num w:numId="65">
    <w:abstractNumId w:val="26"/>
  </w:num>
  <w:num w:numId="66">
    <w:abstractNumId w:val="15"/>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BOVICS Maxime">
    <w15:presenceInfo w15:providerId="AD" w15:userId="S-1-5-21-3803155387-4143733754-3887331536-2658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FE1"/>
    <w:rsid w:val="00032E53"/>
    <w:rsid w:val="000358F7"/>
    <w:rsid w:val="000379B1"/>
    <w:rsid w:val="000433D1"/>
    <w:rsid w:val="00050F00"/>
    <w:rsid w:val="00064B85"/>
    <w:rsid w:val="000843E8"/>
    <w:rsid w:val="00096755"/>
    <w:rsid w:val="000A6D70"/>
    <w:rsid w:val="000B01C7"/>
    <w:rsid w:val="000D4529"/>
    <w:rsid w:val="000D4BCF"/>
    <w:rsid w:val="000E7181"/>
    <w:rsid w:val="001235BA"/>
    <w:rsid w:val="00125BDA"/>
    <w:rsid w:val="0013470C"/>
    <w:rsid w:val="001533DC"/>
    <w:rsid w:val="001633E6"/>
    <w:rsid w:val="001658E9"/>
    <w:rsid w:val="00174FF7"/>
    <w:rsid w:val="00181AEE"/>
    <w:rsid w:val="00184D4B"/>
    <w:rsid w:val="001A3133"/>
    <w:rsid w:val="001B584B"/>
    <w:rsid w:val="001B747F"/>
    <w:rsid w:val="001C3431"/>
    <w:rsid w:val="001E4111"/>
    <w:rsid w:val="00212DFC"/>
    <w:rsid w:val="00213DAC"/>
    <w:rsid w:val="002227C8"/>
    <w:rsid w:val="00225E3B"/>
    <w:rsid w:val="002357A5"/>
    <w:rsid w:val="0025338A"/>
    <w:rsid w:val="00255663"/>
    <w:rsid w:val="00263D57"/>
    <w:rsid w:val="0026611F"/>
    <w:rsid w:val="00284076"/>
    <w:rsid w:val="002B5862"/>
    <w:rsid w:val="002B62C2"/>
    <w:rsid w:val="002E44E4"/>
    <w:rsid w:val="002F1C3B"/>
    <w:rsid w:val="003023B6"/>
    <w:rsid w:val="00320616"/>
    <w:rsid w:val="0032211F"/>
    <w:rsid w:val="003237E9"/>
    <w:rsid w:val="003429E3"/>
    <w:rsid w:val="003564F0"/>
    <w:rsid w:val="00357AB8"/>
    <w:rsid w:val="00363D20"/>
    <w:rsid w:val="0036498B"/>
    <w:rsid w:val="00371A79"/>
    <w:rsid w:val="00383DA3"/>
    <w:rsid w:val="0039057C"/>
    <w:rsid w:val="003A1B71"/>
    <w:rsid w:val="003B06D0"/>
    <w:rsid w:val="003C425F"/>
    <w:rsid w:val="003D4C17"/>
    <w:rsid w:val="003E49BD"/>
    <w:rsid w:val="003F0FDD"/>
    <w:rsid w:val="003F455A"/>
    <w:rsid w:val="003F5B14"/>
    <w:rsid w:val="004064E1"/>
    <w:rsid w:val="0041256F"/>
    <w:rsid w:val="00435525"/>
    <w:rsid w:val="00441606"/>
    <w:rsid w:val="00452083"/>
    <w:rsid w:val="00455A58"/>
    <w:rsid w:val="00462898"/>
    <w:rsid w:val="00471CBF"/>
    <w:rsid w:val="00483800"/>
    <w:rsid w:val="0049437A"/>
    <w:rsid w:val="004A3009"/>
    <w:rsid w:val="004B13DE"/>
    <w:rsid w:val="004B216B"/>
    <w:rsid w:val="004E5F98"/>
    <w:rsid w:val="004E6EA1"/>
    <w:rsid w:val="00520A56"/>
    <w:rsid w:val="005222E4"/>
    <w:rsid w:val="00522DD7"/>
    <w:rsid w:val="00525883"/>
    <w:rsid w:val="00536E57"/>
    <w:rsid w:val="00545051"/>
    <w:rsid w:val="00553E5A"/>
    <w:rsid w:val="00564086"/>
    <w:rsid w:val="0056538C"/>
    <w:rsid w:val="00584F39"/>
    <w:rsid w:val="005E1153"/>
    <w:rsid w:val="005F341A"/>
    <w:rsid w:val="00604EA2"/>
    <w:rsid w:val="006059BB"/>
    <w:rsid w:val="00611756"/>
    <w:rsid w:val="0061620F"/>
    <w:rsid w:val="00630AFC"/>
    <w:rsid w:val="006365E7"/>
    <w:rsid w:val="00642F5E"/>
    <w:rsid w:val="00646550"/>
    <w:rsid w:val="0064680E"/>
    <w:rsid w:val="0067206F"/>
    <w:rsid w:val="0067634B"/>
    <w:rsid w:val="0068329B"/>
    <w:rsid w:val="00684C41"/>
    <w:rsid w:val="00686764"/>
    <w:rsid w:val="00687F4C"/>
    <w:rsid w:val="006A69D9"/>
    <w:rsid w:val="006B0200"/>
    <w:rsid w:val="006C51F0"/>
    <w:rsid w:val="006C6385"/>
    <w:rsid w:val="006D6CC6"/>
    <w:rsid w:val="006E006C"/>
    <w:rsid w:val="006E6BC2"/>
    <w:rsid w:val="006F0DBD"/>
    <w:rsid w:val="006F20C0"/>
    <w:rsid w:val="006F438B"/>
    <w:rsid w:val="0070582B"/>
    <w:rsid w:val="00716669"/>
    <w:rsid w:val="00720ED2"/>
    <w:rsid w:val="00734811"/>
    <w:rsid w:val="00742FA7"/>
    <w:rsid w:val="00761DCF"/>
    <w:rsid w:val="0079024D"/>
    <w:rsid w:val="00792A32"/>
    <w:rsid w:val="007A78AA"/>
    <w:rsid w:val="007B2F04"/>
    <w:rsid w:val="007C7AAD"/>
    <w:rsid w:val="007D059C"/>
    <w:rsid w:val="00805D94"/>
    <w:rsid w:val="008155D8"/>
    <w:rsid w:val="008217B1"/>
    <w:rsid w:val="00825FDD"/>
    <w:rsid w:val="008277E4"/>
    <w:rsid w:val="00845926"/>
    <w:rsid w:val="00846D19"/>
    <w:rsid w:val="00880A37"/>
    <w:rsid w:val="00896821"/>
    <w:rsid w:val="008A6A36"/>
    <w:rsid w:val="008B4EA7"/>
    <w:rsid w:val="008D0AFB"/>
    <w:rsid w:val="008D3E92"/>
    <w:rsid w:val="008E05AD"/>
    <w:rsid w:val="008E25B0"/>
    <w:rsid w:val="009040C8"/>
    <w:rsid w:val="00911076"/>
    <w:rsid w:val="00917A5E"/>
    <w:rsid w:val="009216B8"/>
    <w:rsid w:val="00926691"/>
    <w:rsid w:val="00937999"/>
    <w:rsid w:val="00953C15"/>
    <w:rsid w:val="0096108B"/>
    <w:rsid w:val="00987EBE"/>
    <w:rsid w:val="009E39AD"/>
    <w:rsid w:val="009F4C9C"/>
    <w:rsid w:val="009F6356"/>
    <w:rsid w:val="00A0366D"/>
    <w:rsid w:val="00A274C8"/>
    <w:rsid w:val="00A57F11"/>
    <w:rsid w:val="00A70AFA"/>
    <w:rsid w:val="00A74F0F"/>
    <w:rsid w:val="00A85703"/>
    <w:rsid w:val="00A85F6A"/>
    <w:rsid w:val="00AB3BD2"/>
    <w:rsid w:val="00AC5732"/>
    <w:rsid w:val="00AC57DB"/>
    <w:rsid w:val="00AD2C51"/>
    <w:rsid w:val="00AD5F45"/>
    <w:rsid w:val="00AD709A"/>
    <w:rsid w:val="00AE33A0"/>
    <w:rsid w:val="00B21074"/>
    <w:rsid w:val="00B35221"/>
    <w:rsid w:val="00B4082F"/>
    <w:rsid w:val="00B45ABA"/>
    <w:rsid w:val="00B633EA"/>
    <w:rsid w:val="00B66BA4"/>
    <w:rsid w:val="00B82B7D"/>
    <w:rsid w:val="00B96335"/>
    <w:rsid w:val="00BA028C"/>
    <w:rsid w:val="00BA4978"/>
    <w:rsid w:val="00BC4346"/>
    <w:rsid w:val="00BC72F9"/>
    <w:rsid w:val="00BE3CAB"/>
    <w:rsid w:val="00BF251C"/>
    <w:rsid w:val="00BF4CE0"/>
    <w:rsid w:val="00BF5725"/>
    <w:rsid w:val="00C02998"/>
    <w:rsid w:val="00C10EB5"/>
    <w:rsid w:val="00C20F91"/>
    <w:rsid w:val="00C32BB1"/>
    <w:rsid w:val="00C45FE1"/>
    <w:rsid w:val="00C53950"/>
    <w:rsid w:val="00C54A6C"/>
    <w:rsid w:val="00C57C7D"/>
    <w:rsid w:val="00C73A7E"/>
    <w:rsid w:val="00C8277B"/>
    <w:rsid w:val="00C922C2"/>
    <w:rsid w:val="00C95530"/>
    <w:rsid w:val="00CB17F2"/>
    <w:rsid w:val="00CB627E"/>
    <w:rsid w:val="00CD19C0"/>
    <w:rsid w:val="00CD1C29"/>
    <w:rsid w:val="00CF6B6A"/>
    <w:rsid w:val="00D17C03"/>
    <w:rsid w:val="00D43386"/>
    <w:rsid w:val="00D43A8B"/>
    <w:rsid w:val="00D521C6"/>
    <w:rsid w:val="00D71833"/>
    <w:rsid w:val="00D80997"/>
    <w:rsid w:val="00D905C5"/>
    <w:rsid w:val="00DB2D12"/>
    <w:rsid w:val="00DC2F65"/>
    <w:rsid w:val="00DC5796"/>
    <w:rsid w:val="00DE4103"/>
    <w:rsid w:val="00E0335C"/>
    <w:rsid w:val="00E2309C"/>
    <w:rsid w:val="00E23899"/>
    <w:rsid w:val="00E24C33"/>
    <w:rsid w:val="00E2573A"/>
    <w:rsid w:val="00E36955"/>
    <w:rsid w:val="00E43DD5"/>
    <w:rsid w:val="00E63028"/>
    <w:rsid w:val="00E63700"/>
    <w:rsid w:val="00E749AA"/>
    <w:rsid w:val="00E853A7"/>
    <w:rsid w:val="00EE2F6D"/>
    <w:rsid w:val="00EF2062"/>
    <w:rsid w:val="00F25B6E"/>
    <w:rsid w:val="00F66522"/>
    <w:rsid w:val="00F7124C"/>
    <w:rsid w:val="00F86927"/>
    <w:rsid w:val="00FB69D4"/>
    <w:rsid w:val="00FF14C3"/>
    <w:rsid w:val="00FF3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5B142"/>
  <w15:chartTrackingRefBased/>
  <w15:docId w15:val="{F80BA31B-D21E-4C6F-9ABE-D91AB13DF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FE1"/>
    <w:pPr>
      <w:spacing w:after="0" w:line="240" w:lineRule="auto"/>
      <w:jc w:val="both"/>
    </w:pPr>
    <w:rPr>
      <w:rFonts w:ascii="Times New Roman" w:eastAsia="Times New Roman" w:hAnsi="Times New Roman" w:cs="Times New Roman"/>
      <w:szCs w:val="20"/>
      <w:lang w:val="sr-Cyrl-RS" w:eastAsia="fr-FR"/>
    </w:rPr>
  </w:style>
  <w:style w:type="paragraph" w:styleId="Heading1">
    <w:name w:val="heading 1"/>
    <w:basedOn w:val="Normal"/>
    <w:next w:val="Normal"/>
    <w:link w:val="Heading1Char"/>
    <w:qFormat/>
    <w:rsid w:val="00C45FE1"/>
    <w:pPr>
      <w:keepNext/>
      <w:numPr>
        <w:numId w:val="4"/>
      </w:numPr>
      <w:outlineLvl w:val="0"/>
    </w:pPr>
    <w:rPr>
      <w:b/>
      <w:bCs/>
      <w:sz w:val="20"/>
    </w:rPr>
  </w:style>
  <w:style w:type="paragraph" w:styleId="Heading2">
    <w:name w:val="heading 2"/>
    <w:basedOn w:val="Normal"/>
    <w:next w:val="Normal"/>
    <w:link w:val="Heading2Char"/>
    <w:qFormat/>
    <w:rsid w:val="00C45FE1"/>
    <w:pPr>
      <w:numPr>
        <w:ilvl w:val="1"/>
        <w:numId w:val="3"/>
      </w:numPr>
      <w:spacing w:before="120" w:after="120" w:line="288" w:lineRule="auto"/>
      <w:outlineLvl w:val="1"/>
    </w:pPr>
    <w:rPr>
      <w:color w:val="000000"/>
    </w:rPr>
  </w:style>
  <w:style w:type="paragraph" w:styleId="Heading3">
    <w:name w:val="heading 3"/>
    <w:aliases w:val="Heading 3 Char Char"/>
    <w:basedOn w:val="Normal"/>
    <w:next w:val="Normal"/>
    <w:link w:val="Heading3Char"/>
    <w:qFormat/>
    <w:rsid w:val="00C45FE1"/>
    <w:pPr>
      <w:keepNext/>
      <w:numPr>
        <w:ilvl w:val="2"/>
        <w:numId w:val="4"/>
      </w:numPr>
      <w:outlineLvl w:val="2"/>
    </w:pPr>
    <w:rPr>
      <w:rFonts w:ascii="Haettenschweiler" w:hAnsi="Haettenschweiler"/>
      <w:b/>
      <w:bCs/>
      <w:sz w:val="30"/>
      <w:szCs w:val="30"/>
    </w:rPr>
  </w:style>
  <w:style w:type="paragraph" w:styleId="Heading4">
    <w:name w:val="heading 4"/>
    <w:basedOn w:val="Normal"/>
    <w:next w:val="Normal"/>
    <w:link w:val="Heading4Char"/>
    <w:qFormat/>
    <w:rsid w:val="00C45FE1"/>
    <w:pPr>
      <w:keepNext/>
      <w:numPr>
        <w:ilvl w:val="3"/>
        <w:numId w:val="4"/>
      </w:numPr>
      <w:spacing w:before="240" w:after="60"/>
      <w:outlineLvl w:val="3"/>
    </w:pPr>
    <w:rPr>
      <w:rFonts w:ascii="Arial" w:hAnsi="Arial" w:cs="Arial"/>
      <w:b/>
      <w:bCs/>
    </w:rPr>
  </w:style>
  <w:style w:type="paragraph" w:styleId="Heading5">
    <w:name w:val="heading 5"/>
    <w:basedOn w:val="Normal"/>
    <w:next w:val="Normal"/>
    <w:link w:val="Heading5Char"/>
    <w:qFormat/>
    <w:rsid w:val="00C45FE1"/>
    <w:pPr>
      <w:numPr>
        <w:ilvl w:val="4"/>
        <w:numId w:val="4"/>
      </w:numPr>
      <w:spacing w:before="240" w:after="60"/>
      <w:outlineLvl w:val="4"/>
    </w:pPr>
    <w:rPr>
      <w:szCs w:val="22"/>
    </w:rPr>
  </w:style>
  <w:style w:type="paragraph" w:styleId="Heading6">
    <w:name w:val="heading 6"/>
    <w:basedOn w:val="Normal"/>
    <w:next w:val="Normal"/>
    <w:link w:val="Heading6Char"/>
    <w:qFormat/>
    <w:rsid w:val="00C45FE1"/>
    <w:pPr>
      <w:spacing w:before="240" w:after="60"/>
      <w:outlineLvl w:val="5"/>
    </w:pPr>
    <w:rPr>
      <w:i/>
      <w:iCs/>
      <w:szCs w:val="22"/>
    </w:rPr>
  </w:style>
  <w:style w:type="paragraph" w:styleId="Heading7">
    <w:name w:val="heading 7"/>
    <w:basedOn w:val="Normal"/>
    <w:next w:val="Normal"/>
    <w:link w:val="Heading7Char"/>
    <w:qFormat/>
    <w:rsid w:val="00C45FE1"/>
    <w:pPr>
      <w:spacing w:before="240" w:after="60"/>
      <w:outlineLvl w:val="6"/>
    </w:pPr>
    <w:rPr>
      <w:rFonts w:ascii="Arial" w:hAnsi="Arial" w:cs="Arial"/>
      <w:sz w:val="20"/>
    </w:rPr>
  </w:style>
  <w:style w:type="paragraph" w:styleId="Heading8">
    <w:name w:val="heading 8"/>
    <w:basedOn w:val="Normal"/>
    <w:next w:val="Normal"/>
    <w:link w:val="Heading8Char"/>
    <w:qFormat/>
    <w:rsid w:val="00C45FE1"/>
    <w:pPr>
      <w:keepNext/>
      <w:widowControl w:val="0"/>
      <w:jc w:val="center"/>
      <w:outlineLvl w:val="7"/>
    </w:pPr>
    <w:rPr>
      <w:rFonts w:ascii="Arial" w:hAnsi="Arial" w:cs="Arial"/>
      <w:b/>
      <w:bCs/>
      <w:szCs w:val="22"/>
      <w:u w:val="single"/>
    </w:rPr>
  </w:style>
  <w:style w:type="paragraph" w:styleId="Heading9">
    <w:name w:val="heading 9"/>
    <w:basedOn w:val="Normal"/>
    <w:next w:val="Normal"/>
    <w:link w:val="Heading9Char"/>
    <w:qFormat/>
    <w:rsid w:val="00C45FE1"/>
    <w:p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CT"/>
    <w:link w:val="BodyTextChar"/>
    <w:rsid w:val="00C45FE1"/>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C45FE1"/>
    <w:rPr>
      <w:rFonts w:ascii="Times New Roman" w:eastAsia="Times New Roman" w:hAnsi="Times New Roman" w:cs="Arial"/>
      <w:bCs/>
      <w:szCs w:val="20"/>
      <w:lang w:val="en-GB" w:eastAsia="fr-FR"/>
    </w:rPr>
  </w:style>
  <w:style w:type="character" w:customStyle="1" w:styleId="Heading1Char">
    <w:name w:val="Heading 1 Char"/>
    <w:basedOn w:val="DefaultParagraphFont"/>
    <w:link w:val="Heading1"/>
    <w:rsid w:val="00C45FE1"/>
    <w:rPr>
      <w:rFonts w:ascii="Times New Roman" w:eastAsia="Times New Roman" w:hAnsi="Times New Roman" w:cs="Times New Roman"/>
      <w:b/>
      <w:bCs/>
      <w:sz w:val="20"/>
      <w:szCs w:val="20"/>
      <w:lang w:val="sr-Cyrl-RS" w:eastAsia="fr-FR"/>
    </w:rPr>
  </w:style>
  <w:style w:type="character" w:customStyle="1" w:styleId="Heading2Char">
    <w:name w:val="Heading 2 Char"/>
    <w:basedOn w:val="DefaultParagraphFont"/>
    <w:link w:val="Heading2"/>
    <w:rsid w:val="00C45FE1"/>
    <w:rPr>
      <w:rFonts w:ascii="Times New Roman" w:eastAsia="Times New Roman" w:hAnsi="Times New Roman" w:cs="Times New Roman"/>
      <w:color w:val="000000"/>
      <w:szCs w:val="20"/>
      <w:lang w:val="sr-Cyrl-RS" w:eastAsia="fr-FR"/>
    </w:rPr>
  </w:style>
  <w:style w:type="character" w:customStyle="1" w:styleId="Heading3Char">
    <w:name w:val="Heading 3 Char"/>
    <w:aliases w:val="Heading 3 Char Char Char"/>
    <w:basedOn w:val="DefaultParagraphFont"/>
    <w:link w:val="Heading3"/>
    <w:rsid w:val="00C45FE1"/>
    <w:rPr>
      <w:rFonts w:ascii="Haettenschweiler" w:eastAsia="Times New Roman" w:hAnsi="Haettenschweiler" w:cs="Times New Roman"/>
      <w:b/>
      <w:bCs/>
      <w:sz w:val="30"/>
      <w:szCs w:val="30"/>
      <w:lang w:val="sr-Cyrl-RS" w:eastAsia="fr-FR"/>
    </w:rPr>
  </w:style>
  <w:style w:type="character" w:customStyle="1" w:styleId="Heading4Char">
    <w:name w:val="Heading 4 Char"/>
    <w:basedOn w:val="DefaultParagraphFont"/>
    <w:link w:val="Heading4"/>
    <w:rsid w:val="00C45FE1"/>
    <w:rPr>
      <w:rFonts w:ascii="Arial" w:eastAsia="Times New Roman" w:hAnsi="Arial" w:cs="Arial"/>
      <w:b/>
      <w:bCs/>
      <w:szCs w:val="20"/>
      <w:lang w:val="sr-Cyrl-RS" w:eastAsia="fr-FR"/>
    </w:rPr>
  </w:style>
  <w:style w:type="character" w:customStyle="1" w:styleId="Heading5Char">
    <w:name w:val="Heading 5 Char"/>
    <w:basedOn w:val="DefaultParagraphFont"/>
    <w:link w:val="Heading5"/>
    <w:rsid w:val="00C45FE1"/>
    <w:rPr>
      <w:rFonts w:ascii="Times New Roman" w:eastAsia="Times New Roman" w:hAnsi="Times New Roman" w:cs="Times New Roman"/>
      <w:lang w:val="sr-Cyrl-RS" w:eastAsia="fr-FR"/>
    </w:rPr>
  </w:style>
  <w:style w:type="character" w:customStyle="1" w:styleId="Heading6Char">
    <w:name w:val="Heading 6 Char"/>
    <w:basedOn w:val="DefaultParagraphFont"/>
    <w:link w:val="Heading6"/>
    <w:rsid w:val="00C45FE1"/>
    <w:rPr>
      <w:rFonts w:ascii="Times New Roman" w:eastAsia="Times New Roman" w:hAnsi="Times New Roman" w:cs="Times New Roman"/>
      <w:i/>
      <w:iCs/>
      <w:lang w:val="sr-Cyrl-RS" w:eastAsia="fr-FR"/>
    </w:rPr>
  </w:style>
  <w:style w:type="character" w:customStyle="1" w:styleId="Heading7Char">
    <w:name w:val="Heading 7 Char"/>
    <w:basedOn w:val="DefaultParagraphFont"/>
    <w:link w:val="Heading7"/>
    <w:rsid w:val="00C45FE1"/>
    <w:rPr>
      <w:rFonts w:ascii="Arial" w:eastAsia="Times New Roman" w:hAnsi="Arial" w:cs="Arial"/>
      <w:sz w:val="20"/>
      <w:szCs w:val="20"/>
      <w:lang w:val="sr-Cyrl-RS" w:eastAsia="fr-FR"/>
    </w:rPr>
  </w:style>
  <w:style w:type="character" w:customStyle="1" w:styleId="Heading8Char">
    <w:name w:val="Heading 8 Char"/>
    <w:basedOn w:val="DefaultParagraphFont"/>
    <w:link w:val="Heading8"/>
    <w:rsid w:val="00C45FE1"/>
    <w:rPr>
      <w:rFonts w:ascii="Arial" w:eastAsia="Times New Roman" w:hAnsi="Arial" w:cs="Arial"/>
      <w:b/>
      <w:bCs/>
      <w:u w:val="single"/>
      <w:lang w:val="sr-Cyrl-RS" w:eastAsia="fr-FR"/>
    </w:rPr>
  </w:style>
  <w:style w:type="character" w:customStyle="1" w:styleId="Heading9Char">
    <w:name w:val="Heading 9 Char"/>
    <w:basedOn w:val="DefaultParagraphFont"/>
    <w:link w:val="Heading9"/>
    <w:rsid w:val="00C45FE1"/>
    <w:rPr>
      <w:rFonts w:ascii="Arial" w:eastAsia="Times New Roman" w:hAnsi="Arial" w:cs="Arial"/>
      <w:b/>
      <w:bCs/>
      <w:i/>
      <w:iCs/>
      <w:sz w:val="18"/>
      <w:szCs w:val="18"/>
      <w:lang w:val="sr-Cyrl-RS" w:eastAsia="fr-FR"/>
    </w:rPr>
  </w:style>
  <w:style w:type="paragraph" w:customStyle="1" w:styleId="DefaultText">
    <w:name w:val="Default Text"/>
    <w:basedOn w:val="Normal"/>
    <w:rsid w:val="00C45FE1"/>
    <w:pPr>
      <w:overflowPunct w:val="0"/>
      <w:autoSpaceDE w:val="0"/>
      <w:autoSpaceDN w:val="0"/>
      <w:adjustRightInd w:val="0"/>
      <w:textAlignment w:val="baseline"/>
    </w:pPr>
  </w:style>
  <w:style w:type="paragraph" w:customStyle="1" w:styleId="BodyTextIndent1">
    <w:name w:val="Body Text Indent1"/>
    <w:basedOn w:val="Normal"/>
    <w:link w:val="RetraitcorpsdetexteCar"/>
    <w:rsid w:val="00C45FE1"/>
    <w:pPr>
      <w:ind w:firstLine="720"/>
    </w:pPr>
    <w:rPr>
      <w:rFonts w:ascii="Arial Narrow" w:hAnsi="Arial Narrow"/>
      <w:color w:val="000000"/>
    </w:rPr>
  </w:style>
  <w:style w:type="character" w:customStyle="1" w:styleId="RetraitcorpsdetexteCar">
    <w:name w:val="Retrait corps de texte Car"/>
    <w:link w:val="BodyTextIndent1"/>
    <w:rsid w:val="00C45FE1"/>
    <w:rPr>
      <w:rFonts w:ascii="Arial Narrow" w:eastAsia="Times New Roman" w:hAnsi="Arial Narrow" w:cs="Times New Roman"/>
      <w:color w:val="000000"/>
      <w:szCs w:val="20"/>
      <w:lang w:val="sr-Cyrl-RS" w:eastAsia="fr-FR"/>
    </w:rPr>
  </w:style>
  <w:style w:type="paragraph" w:styleId="BodyTextIndent2">
    <w:name w:val="Body Text Indent 2"/>
    <w:basedOn w:val="Normal"/>
    <w:link w:val="BodyTextIndent2Char"/>
    <w:rsid w:val="00C45FE1"/>
    <w:pPr>
      <w:ind w:firstLine="708"/>
    </w:pPr>
    <w:rPr>
      <w:rFonts w:ascii="Arial Narrow" w:hAnsi="Arial Narrow"/>
      <w:color w:val="000000"/>
    </w:rPr>
  </w:style>
  <w:style w:type="character" w:customStyle="1" w:styleId="BodyTextIndent2Char">
    <w:name w:val="Body Text Indent 2 Char"/>
    <w:basedOn w:val="DefaultParagraphFont"/>
    <w:link w:val="BodyTextIndent2"/>
    <w:rsid w:val="00C45FE1"/>
    <w:rPr>
      <w:rFonts w:ascii="Arial Narrow" w:eastAsia="Times New Roman" w:hAnsi="Arial Narrow" w:cs="Times New Roman"/>
      <w:color w:val="000000"/>
      <w:szCs w:val="20"/>
      <w:lang w:val="sr-Cyrl-RS" w:eastAsia="fr-FR"/>
    </w:rPr>
  </w:style>
  <w:style w:type="paragraph" w:styleId="Title">
    <w:name w:val="Title"/>
    <w:basedOn w:val="Normal"/>
    <w:link w:val="TitleChar"/>
    <w:qFormat/>
    <w:rsid w:val="00C45FE1"/>
    <w:pPr>
      <w:ind w:left="851" w:hanging="851"/>
      <w:jc w:val="center"/>
      <w:outlineLvl w:val="0"/>
    </w:pPr>
    <w:rPr>
      <w:rFonts w:ascii="Arial" w:hAnsi="Arial" w:cs="Arial"/>
      <w:b/>
      <w:bCs/>
      <w:u w:val="single"/>
    </w:rPr>
  </w:style>
  <w:style w:type="character" w:customStyle="1" w:styleId="TitleChar">
    <w:name w:val="Title Char"/>
    <w:basedOn w:val="DefaultParagraphFont"/>
    <w:link w:val="Title"/>
    <w:rsid w:val="00C45FE1"/>
    <w:rPr>
      <w:rFonts w:ascii="Arial" w:eastAsia="Times New Roman" w:hAnsi="Arial" w:cs="Arial"/>
      <w:b/>
      <w:bCs/>
      <w:szCs w:val="20"/>
      <w:u w:val="single"/>
      <w:lang w:val="sr-Cyrl-RS" w:eastAsia="fr-FR"/>
    </w:rPr>
  </w:style>
  <w:style w:type="paragraph" w:styleId="Footer">
    <w:name w:val="footer"/>
    <w:basedOn w:val="Normal"/>
    <w:link w:val="FooterChar"/>
    <w:uiPriority w:val="99"/>
    <w:rsid w:val="00C45FE1"/>
    <w:pPr>
      <w:tabs>
        <w:tab w:val="center" w:pos="4536"/>
        <w:tab w:val="right" w:pos="9072"/>
      </w:tabs>
    </w:pPr>
  </w:style>
  <w:style w:type="character" w:customStyle="1" w:styleId="FooterChar">
    <w:name w:val="Footer Char"/>
    <w:basedOn w:val="DefaultParagraphFont"/>
    <w:link w:val="Footer"/>
    <w:uiPriority w:val="99"/>
    <w:rsid w:val="00C45FE1"/>
    <w:rPr>
      <w:rFonts w:ascii="Times New Roman" w:eastAsia="Times New Roman" w:hAnsi="Times New Roman" w:cs="Times New Roman"/>
      <w:szCs w:val="20"/>
      <w:lang w:val="sr-Cyrl-RS" w:eastAsia="fr-FR"/>
    </w:rPr>
  </w:style>
  <w:style w:type="character" w:styleId="PageNumber">
    <w:name w:val="page number"/>
    <w:basedOn w:val="DefaultParagraphFont"/>
    <w:rsid w:val="00C45FE1"/>
  </w:style>
  <w:style w:type="paragraph" w:styleId="Header">
    <w:name w:val="header"/>
    <w:basedOn w:val="Normal"/>
    <w:link w:val="HeaderChar"/>
    <w:rsid w:val="00C45FE1"/>
    <w:pPr>
      <w:tabs>
        <w:tab w:val="center" w:pos="4536"/>
        <w:tab w:val="right" w:pos="9072"/>
      </w:tabs>
    </w:pPr>
  </w:style>
  <w:style w:type="character" w:customStyle="1" w:styleId="HeaderChar">
    <w:name w:val="Header Char"/>
    <w:basedOn w:val="DefaultParagraphFont"/>
    <w:link w:val="Header"/>
    <w:rsid w:val="00C45FE1"/>
    <w:rPr>
      <w:rFonts w:ascii="Times New Roman" w:eastAsia="Times New Roman" w:hAnsi="Times New Roman" w:cs="Times New Roman"/>
      <w:szCs w:val="20"/>
      <w:lang w:val="sr-Cyrl-RS" w:eastAsia="fr-FR"/>
    </w:rPr>
  </w:style>
  <w:style w:type="paragraph" w:customStyle="1" w:styleId="PARTHEADING">
    <w:name w:val="PART HEADING"/>
    <w:basedOn w:val="Normal"/>
    <w:next w:val="Normal"/>
    <w:rsid w:val="00C45FE1"/>
    <w:pPr>
      <w:keepNext/>
      <w:keepLines/>
      <w:numPr>
        <w:numId w:val="1"/>
      </w:numPr>
      <w:spacing w:after="200" w:line="288" w:lineRule="auto"/>
      <w:jc w:val="center"/>
    </w:pPr>
    <w:rPr>
      <w:rFonts w:ascii="CG Times" w:hAnsi="CG Times"/>
      <w:b/>
      <w:bCs/>
      <w:color w:val="000000"/>
      <w:szCs w:val="22"/>
    </w:rPr>
  </w:style>
  <w:style w:type="paragraph" w:styleId="BodyText2">
    <w:name w:val="Body Text 2"/>
    <w:link w:val="BodyText2Char"/>
    <w:rsid w:val="00C45FE1"/>
    <w:pPr>
      <w:spacing w:after="240" w:line="240" w:lineRule="auto"/>
      <w:ind w:left="1440"/>
      <w:jc w:val="both"/>
      <w:outlineLvl w:val="0"/>
    </w:pPr>
    <w:rPr>
      <w:rFonts w:ascii="Times New Roman" w:eastAsia="Times New Roman" w:hAnsi="Times New Roman" w:cs="Times New Roman"/>
      <w:color w:val="000000"/>
      <w:lang w:val="en-GB" w:eastAsia="fr-FR"/>
    </w:rPr>
  </w:style>
  <w:style w:type="character" w:customStyle="1" w:styleId="BodyText2Char">
    <w:name w:val="Body Text 2 Char"/>
    <w:basedOn w:val="DefaultParagraphFont"/>
    <w:link w:val="BodyText2"/>
    <w:rsid w:val="00C45FE1"/>
    <w:rPr>
      <w:rFonts w:ascii="Times New Roman" w:eastAsia="Times New Roman" w:hAnsi="Times New Roman" w:cs="Times New Roman"/>
      <w:color w:val="000000"/>
      <w:lang w:val="en-GB" w:eastAsia="fr-FR"/>
    </w:rPr>
  </w:style>
  <w:style w:type="paragraph" w:styleId="BodyTextIndent3">
    <w:name w:val="Body Text Indent 3"/>
    <w:basedOn w:val="Normal"/>
    <w:link w:val="BodyTextIndent3Char"/>
    <w:rsid w:val="00C45FE1"/>
    <w:pPr>
      <w:spacing w:before="120" w:after="120" w:line="288" w:lineRule="auto"/>
      <w:ind w:left="902"/>
    </w:pPr>
    <w:rPr>
      <w:color w:val="000000"/>
      <w:szCs w:val="22"/>
    </w:rPr>
  </w:style>
  <w:style w:type="character" w:customStyle="1" w:styleId="BodyTextIndent3Char">
    <w:name w:val="Body Text Indent 3 Char"/>
    <w:basedOn w:val="DefaultParagraphFont"/>
    <w:link w:val="BodyTextIndent3"/>
    <w:rsid w:val="00C45FE1"/>
    <w:rPr>
      <w:rFonts w:ascii="Times New Roman" w:eastAsia="Times New Roman" w:hAnsi="Times New Roman" w:cs="Times New Roman"/>
      <w:color w:val="000000"/>
      <w:lang w:val="sr-Cyrl-RS" w:eastAsia="fr-FR"/>
    </w:rPr>
  </w:style>
  <w:style w:type="paragraph" w:styleId="TOC1">
    <w:name w:val="toc 1"/>
    <w:basedOn w:val="Normal"/>
    <w:next w:val="Normal"/>
    <w:autoRedefine/>
    <w:uiPriority w:val="39"/>
    <w:rsid w:val="00EE2F6D"/>
    <w:pPr>
      <w:keepNext/>
      <w:tabs>
        <w:tab w:val="left" w:pos="720"/>
        <w:tab w:val="right" w:leader="dot" w:pos="9058"/>
      </w:tabs>
      <w:spacing w:before="120" w:after="120"/>
    </w:pPr>
    <w:rPr>
      <w:caps/>
      <w:sz w:val="20"/>
    </w:rPr>
  </w:style>
  <w:style w:type="paragraph" w:customStyle="1" w:styleId="ListLegal3">
    <w:name w:val="List Legal 3"/>
    <w:basedOn w:val="Normal"/>
    <w:rsid w:val="00C45FE1"/>
    <w:pPr>
      <w:numPr>
        <w:numId w:val="2"/>
      </w:numPr>
      <w:spacing w:after="240"/>
      <w:ind w:left="619" w:hanging="619"/>
    </w:pPr>
  </w:style>
  <w:style w:type="paragraph" w:styleId="FootnoteText">
    <w:name w:val="footnote text"/>
    <w:aliases w:val="single space,Car,Car Car Car,Car Car Car Car Car,fn,Footnote Text Char1,Footnote Text Char Char,F,Footnote,12pt,ALTS FOOTNOTE,FOO,footnote text,FOOTNOTES,ft,Geneva 9,Font: Geneva 9,Boston 10,f,Footnote Text Char1 Char,pied de page,A,ADB"/>
    <w:basedOn w:val="Normal"/>
    <w:link w:val="FootnoteTextChar"/>
    <w:uiPriority w:val="99"/>
    <w:qFormat/>
    <w:rsid w:val="00C45FE1"/>
    <w:rPr>
      <w:sz w:val="20"/>
    </w:rPr>
  </w:style>
  <w:style w:type="character" w:customStyle="1" w:styleId="FootnoteTextChar">
    <w:name w:val="Footnote Text Char"/>
    <w:aliases w:val="single space Char,Car Char,Car Car Car Char,Car Car Car Car Car Char,fn Char,Footnote Text Char1 Char1,Footnote Text Char Char Char,F Char,Footnote Char,12pt Char,ALTS FOOTNOTE Char,FOO Char,footnote text Char,FOOTNOTES Char,ft Char"/>
    <w:basedOn w:val="DefaultParagraphFont"/>
    <w:link w:val="FootnoteText"/>
    <w:uiPriority w:val="99"/>
    <w:qFormat/>
    <w:rsid w:val="00C45FE1"/>
    <w:rPr>
      <w:rFonts w:ascii="Times New Roman" w:eastAsia="Times New Roman" w:hAnsi="Times New Roman" w:cs="Times New Roman"/>
      <w:sz w:val="20"/>
      <w:szCs w:val="20"/>
      <w:lang w:val="sr-Cyrl-RS" w:eastAsia="fr-FR"/>
    </w:rPr>
  </w:style>
  <w:style w:type="character" w:styleId="FootnoteReference">
    <w:name w:val="footnote reference"/>
    <w:aliases w:val="ftref,16 Point,Superscript 6 Point,(NECG) Footnote Reference,Footnote number,BVI fnr,Comment Text Char1,Footnote Reference1,EN Footnote Reference,Exposant 3 Point,FO,Footnote Reference Number,Footnote reference number,R,Ref,fr"/>
    <w:link w:val="BVIfnrCharCharCharCharCharChar1CharCharCharCharCharChar"/>
    <w:uiPriority w:val="99"/>
    <w:qFormat/>
    <w:rsid w:val="00C45FE1"/>
    <w:rPr>
      <w:vertAlign w:val="superscript"/>
    </w:rPr>
  </w:style>
  <w:style w:type="paragraph" w:styleId="BodyText3">
    <w:name w:val="Body Text 3"/>
    <w:link w:val="BodyText3Char"/>
    <w:rsid w:val="00C45FE1"/>
    <w:pPr>
      <w:spacing w:after="240" w:line="240" w:lineRule="auto"/>
      <w:ind w:left="1440"/>
      <w:jc w:val="both"/>
    </w:pPr>
    <w:rPr>
      <w:rFonts w:ascii="Times New Roman" w:eastAsia="Times New Roman" w:hAnsi="Times New Roman" w:cs="Times New Roman"/>
      <w:lang w:val="en-GB" w:eastAsia="fr-FR"/>
    </w:rPr>
  </w:style>
  <w:style w:type="character" w:customStyle="1" w:styleId="BodyText3Char">
    <w:name w:val="Body Text 3 Char"/>
    <w:basedOn w:val="DefaultParagraphFont"/>
    <w:link w:val="BodyText3"/>
    <w:rsid w:val="00C45FE1"/>
    <w:rPr>
      <w:rFonts w:ascii="Times New Roman" w:eastAsia="Times New Roman" w:hAnsi="Times New Roman" w:cs="Times New Roman"/>
      <w:lang w:val="en-GB" w:eastAsia="fr-FR"/>
    </w:rPr>
  </w:style>
  <w:style w:type="paragraph" w:customStyle="1" w:styleId="BodyText1">
    <w:name w:val="Body Text1"/>
    <w:basedOn w:val="Normal"/>
    <w:link w:val="BodyText1Car"/>
    <w:rsid w:val="00C45FE1"/>
    <w:pPr>
      <w:spacing w:after="240"/>
    </w:pPr>
    <w:rPr>
      <w:color w:val="000000"/>
      <w:szCs w:val="22"/>
    </w:rPr>
  </w:style>
  <w:style w:type="character" w:customStyle="1" w:styleId="BodyText1Car">
    <w:name w:val="Body Text1 Car"/>
    <w:link w:val="BodyText1"/>
    <w:rsid w:val="00C45FE1"/>
    <w:rPr>
      <w:rFonts w:ascii="Times New Roman" w:eastAsia="Times New Roman" w:hAnsi="Times New Roman" w:cs="Times New Roman"/>
      <w:color w:val="000000"/>
      <w:lang w:val="sr-Cyrl-RS" w:eastAsia="fr-FR"/>
    </w:rPr>
  </w:style>
  <w:style w:type="paragraph" w:customStyle="1" w:styleId="ListLegal1">
    <w:name w:val="List Legal 1"/>
    <w:basedOn w:val="Normal"/>
    <w:next w:val="Normal"/>
    <w:rsid w:val="00C45FE1"/>
    <w:pPr>
      <w:tabs>
        <w:tab w:val="left" w:pos="22"/>
        <w:tab w:val="num" w:pos="570"/>
      </w:tabs>
      <w:spacing w:after="240"/>
      <w:ind w:left="576" w:hanging="576"/>
    </w:pPr>
    <w:rPr>
      <w:color w:val="000000"/>
      <w:szCs w:val="22"/>
    </w:rPr>
  </w:style>
  <w:style w:type="paragraph" w:customStyle="1" w:styleId="ListLegal2">
    <w:name w:val="List Legal 2"/>
    <w:basedOn w:val="Normal"/>
    <w:next w:val="Normal"/>
    <w:rsid w:val="00C45FE1"/>
    <w:pPr>
      <w:tabs>
        <w:tab w:val="num" w:pos="570"/>
        <w:tab w:val="num" w:pos="1418"/>
      </w:tabs>
      <w:spacing w:after="240"/>
      <w:ind w:left="1412" w:hanging="850"/>
    </w:pPr>
    <w:rPr>
      <w:rFonts w:ascii="CG Times" w:hAnsi="CG Times"/>
      <w:color w:val="000000"/>
      <w:szCs w:val="22"/>
    </w:rPr>
  </w:style>
  <w:style w:type="paragraph" w:customStyle="1" w:styleId="ListRoman1">
    <w:name w:val="List Roman 1"/>
    <w:basedOn w:val="Normal"/>
    <w:next w:val="Normal"/>
    <w:rsid w:val="00C45FE1"/>
    <w:pPr>
      <w:tabs>
        <w:tab w:val="left" w:pos="22"/>
        <w:tab w:val="num" w:pos="360"/>
      </w:tabs>
      <w:spacing w:after="240"/>
      <w:ind w:left="360" w:hanging="360"/>
    </w:pPr>
    <w:rPr>
      <w:rFonts w:ascii="CG Times" w:hAnsi="CG Times"/>
      <w:color w:val="000000"/>
      <w:szCs w:val="22"/>
    </w:rPr>
  </w:style>
  <w:style w:type="paragraph" w:customStyle="1" w:styleId="ListRoman2">
    <w:name w:val="List Roman 2"/>
    <w:basedOn w:val="Normal"/>
    <w:next w:val="Normal"/>
    <w:rsid w:val="00C45FE1"/>
    <w:pPr>
      <w:tabs>
        <w:tab w:val="left" w:pos="50"/>
        <w:tab w:val="num" w:pos="570"/>
      </w:tabs>
      <w:spacing w:after="240"/>
      <w:ind w:left="576" w:hanging="576"/>
    </w:pPr>
    <w:rPr>
      <w:rFonts w:ascii="CG Times" w:hAnsi="CG Times"/>
      <w:color w:val="000000"/>
      <w:szCs w:val="22"/>
    </w:rPr>
  </w:style>
  <w:style w:type="paragraph" w:customStyle="1" w:styleId="ListRoman3">
    <w:name w:val="List Roman 3"/>
    <w:basedOn w:val="Normal"/>
    <w:next w:val="Normal"/>
    <w:rsid w:val="00C45FE1"/>
    <w:pPr>
      <w:tabs>
        <w:tab w:val="left" w:pos="68"/>
        <w:tab w:val="num" w:pos="1137"/>
      </w:tabs>
      <w:spacing w:after="240"/>
      <w:ind w:left="1138" w:hanging="576"/>
    </w:pPr>
    <w:rPr>
      <w:rFonts w:ascii="CG Times" w:hAnsi="CG Times"/>
      <w:color w:val="000000"/>
      <w:szCs w:val="22"/>
    </w:rPr>
  </w:style>
  <w:style w:type="paragraph" w:customStyle="1" w:styleId="Normal-NoIndent">
    <w:name w:val="Normal - No Indent"/>
    <w:basedOn w:val="Normal"/>
    <w:rsid w:val="00C45FE1"/>
    <w:pPr>
      <w:ind w:left="851" w:hanging="851"/>
    </w:pPr>
    <w:rPr>
      <w:rFonts w:ascii="Arial" w:hAnsi="Arial" w:cs="Arial"/>
      <w:color w:val="000000"/>
    </w:rPr>
  </w:style>
  <w:style w:type="paragraph" w:customStyle="1" w:styleId="Tablesdesmatires">
    <w:name w:val="Tables des matières"/>
    <w:basedOn w:val="Normal"/>
    <w:rsid w:val="00C45FE1"/>
    <w:pPr>
      <w:spacing w:after="200" w:line="288" w:lineRule="auto"/>
    </w:pPr>
    <w:rPr>
      <w:rFonts w:ascii="CG Times" w:hAnsi="CG Times"/>
      <w:szCs w:val="22"/>
    </w:rPr>
  </w:style>
  <w:style w:type="paragraph" w:customStyle="1" w:styleId="ListAlpha1">
    <w:name w:val="List Alpha 1"/>
    <w:basedOn w:val="Normal"/>
    <w:next w:val="Normal"/>
    <w:rsid w:val="00C45FE1"/>
    <w:pPr>
      <w:tabs>
        <w:tab w:val="left" w:pos="22"/>
      </w:tabs>
      <w:spacing w:after="240"/>
    </w:pPr>
    <w:rPr>
      <w:rFonts w:ascii="CG Times" w:hAnsi="CG Times"/>
      <w:color w:val="000000"/>
      <w:szCs w:val="22"/>
    </w:rPr>
  </w:style>
  <w:style w:type="paragraph" w:customStyle="1" w:styleId="ListAlpha2">
    <w:name w:val="List Alpha 2"/>
    <w:basedOn w:val="Normal"/>
    <w:next w:val="Normal"/>
    <w:rsid w:val="00C45FE1"/>
    <w:pPr>
      <w:numPr>
        <w:ilvl w:val="1"/>
        <w:numId w:val="5"/>
      </w:numPr>
      <w:tabs>
        <w:tab w:val="clear" w:pos="1571"/>
        <w:tab w:val="left" w:pos="50"/>
        <w:tab w:val="num" w:pos="1440"/>
      </w:tabs>
      <w:spacing w:after="240"/>
      <w:ind w:left="1440"/>
    </w:pPr>
    <w:rPr>
      <w:rFonts w:ascii="CG Times" w:hAnsi="CG Times"/>
      <w:color w:val="000000"/>
      <w:szCs w:val="22"/>
    </w:rPr>
  </w:style>
  <w:style w:type="paragraph" w:customStyle="1" w:styleId="ListAlpha3">
    <w:name w:val="List Alpha 3"/>
    <w:basedOn w:val="Normal"/>
    <w:next w:val="Normal"/>
    <w:rsid w:val="00C45FE1"/>
    <w:pPr>
      <w:numPr>
        <w:ilvl w:val="2"/>
        <w:numId w:val="5"/>
      </w:numPr>
      <w:tabs>
        <w:tab w:val="left" w:pos="68"/>
      </w:tabs>
      <w:spacing w:after="240"/>
    </w:pPr>
    <w:rPr>
      <w:color w:val="000000"/>
      <w:szCs w:val="22"/>
    </w:rPr>
  </w:style>
  <w:style w:type="paragraph" w:customStyle="1" w:styleId="ListALPHACAPS1">
    <w:name w:val="List ALPHA CAPS 1"/>
    <w:basedOn w:val="Normal"/>
    <w:next w:val="Normal"/>
    <w:rsid w:val="00C45FE1"/>
    <w:pPr>
      <w:tabs>
        <w:tab w:val="left" w:pos="22"/>
        <w:tab w:val="num" w:pos="624"/>
      </w:tabs>
      <w:spacing w:after="240"/>
      <w:ind w:left="619" w:hanging="619"/>
    </w:pPr>
    <w:rPr>
      <w:rFonts w:ascii="CG Times" w:hAnsi="CG Times"/>
      <w:color w:val="000000"/>
      <w:szCs w:val="22"/>
    </w:rPr>
  </w:style>
  <w:style w:type="paragraph" w:customStyle="1" w:styleId="LISTALPHACAPS2">
    <w:name w:val="LIST ALPHA CAPS 2"/>
    <w:basedOn w:val="Normal"/>
    <w:next w:val="Normal"/>
    <w:rsid w:val="00C45FE1"/>
    <w:pPr>
      <w:tabs>
        <w:tab w:val="left" w:pos="50"/>
        <w:tab w:val="num" w:pos="1748"/>
      </w:tabs>
      <w:spacing w:after="240"/>
      <w:ind w:left="1742" w:hanging="504"/>
    </w:pPr>
    <w:rPr>
      <w:rFonts w:ascii="CG Times" w:hAnsi="CG Times"/>
      <w:color w:val="000000"/>
      <w:szCs w:val="22"/>
    </w:rPr>
  </w:style>
  <w:style w:type="paragraph" w:customStyle="1" w:styleId="LISTALPHACAPS3">
    <w:name w:val="LIST ALPHA CAPS 3"/>
    <w:basedOn w:val="Normal"/>
    <w:next w:val="Normal"/>
    <w:rsid w:val="00C45FE1"/>
    <w:pPr>
      <w:tabs>
        <w:tab w:val="left" w:pos="68"/>
        <w:tab w:val="num" w:pos="1928"/>
      </w:tabs>
      <w:spacing w:after="240"/>
      <w:ind w:left="1915" w:hanging="504"/>
    </w:pPr>
    <w:rPr>
      <w:rFonts w:ascii="CG Times" w:hAnsi="CG Times"/>
      <w:color w:val="000000"/>
      <w:szCs w:val="22"/>
    </w:rPr>
  </w:style>
  <w:style w:type="paragraph" w:customStyle="1" w:styleId="NotesAlpha">
    <w:name w:val="Notes Alpha"/>
    <w:basedOn w:val="Normal"/>
    <w:rsid w:val="00C45FE1"/>
    <w:pPr>
      <w:tabs>
        <w:tab w:val="num" w:pos="624"/>
      </w:tabs>
      <w:spacing w:after="100" w:line="288" w:lineRule="auto"/>
      <w:ind w:left="624" w:hanging="624"/>
    </w:pPr>
    <w:rPr>
      <w:rFonts w:ascii="CG Times" w:hAnsi="CG Times"/>
      <w:color w:val="000000"/>
      <w:szCs w:val="22"/>
    </w:rPr>
  </w:style>
  <w:style w:type="paragraph" w:customStyle="1" w:styleId="NotesArabic">
    <w:name w:val="Notes Arabic"/>
    <w:basedOn w:val="Normal"/>
    <w:rsid w:val="00C45FE1"/>
    <w:pPr>
      <w:tabs>
        <w:tab w:val="num" w:pos="624"/>
      </w:tabs>
      <w:spacing w:after="100" w:line="288" w:lineRule="auto"/>
      <w:ind w:left="624" w:hanging="624"/>
    </w:pPr>
    <w:rPr>
      <w:rFonts w:ascii="CG Times" w:hAnsi="CG Times"/>
      <w:color w:val="000000"/>
      <w:szCs w:val="22"/>
    </w:rPr>
  </w:style>
  <w:style w:type="paragraph" w:customStyle="1" w:styleId="NotesRoman">
    <w:name w:val="Notes Roman"/>
    <w:basedOn w:val="Normal"/>
    <w:rsid w:val="00C45FE1"/>
    <w:pPr>
      <w:tabs>
        <w:tab w:val="left" w:pos="624"/>
      </w:tabs>
      <w:spacing w:after="100" w:line="288" w:lineRule="auto"/>
      <w:ind w:left="624" w:hanging="624"/>
    </w:pPr>
    <w:rPr>
      <w:rFonts w:ascii="CG Times" w:hAnsi="CG Times"/>
      <w:color w:val="000000"/>
      <w:szCs w:val="22"/>
    </w:rPr>
  </w:style>
  <w:style w:type="paragraph" w:customStyle="1" w:styleId="SCHEDULE">
    <w:name w:val="SCHEDULE"/>
    <w:basedOn w:val="Normal"/>
    <w:next w:val="Normal"/>
    <w:rsid w:val="00C45FE1"/>
    <w:pPr>
      <w:spacing w:after="200" w:line="288" w:lineRule="auto"/>
      <w:ind w:firstLine="288"/>
      <w:jc w:val="center"/>
    </w:pPr>
    <w:rPr>
      <w:rFonts w:ascii="CG Times" w:hAnsi="CG Times"/>
      <w:b/>
      <w:bCs/>
      <w:smallCaps/>
      <w:color w:val="000000"/>
      <w:szCs w:val="22"/>
    </w:rPr>
  </w:style>
  <w:style w:type="paragraph" w:customStyle="1" w:styleId="AltAATitre5">
    <w:name w:val="AltAA Titre 5"/>
    <w:basedOn w:val="AATitre5"/>
    <w:qFormat/>
    <w:rsid w:val="00C45FE1"/>
    <w:pPr>
      <w:ind w:left="2131" w:hanging="691"/>
    </w:pPr>
    <w:rPr>
      <w:lang w:val="fr-FR"/>
    </w:rPr>
  </w:style>
  <w:style w:type="paragraph" w:customStyle="1" w:styleId="AATitre5">
    <w:name w:val="AA Titre 5"/>
    <w:basedOn w:val="Normal"/>
    <w:rsid w:val="00C45FE1"/>
    <w:pPr>
      <w:numPr>
        <w:ilvl w:val="4"/>
        <w:numId w:val="8"/>
      </w:numPr>
      <w:spacing w:after="240"/>
      <w:outlineLvl w:val="4"/>
    </w:pPr>
  </w:style>
  <w:style w:type="paragraph" w:styleId="Subtitle">
    <w:name w:val="Subtitle"/>
    <w:basedOn w:val="Normal"/>
    <w:link w:val="SubtitleChar"/>
    <w:qFormat/>
    <w:rsid w:val="00C45FE1"/>
    <w:pPr>
      <w:jc w:val="center"/>
    </w:pPr>
    <w:rPr>
      <w:b/>
      <w:bCs/>
      <w:sz w:val="28"/>
      <w:szCs w:val="28"/>
    </w:rPr>
  </w:style>
  <w:style w:type="character" w:customStyle="1" w:styleId="SubtitleChar">
    <w:name w:val="Subtitle Char"/>
    <w:basedOn w:val="DefaultParagraphFont"/>
    <w:link w:val="Subtitle"/>
    <w:rsid w:val="00C45FE1"/>
    <w:rPr>
      <w:rFonts w:ascii="Times New Roman" w:eastAsia="Times New Roman" w:hAnsi="Times New Roman" w:cs="Times New Roman"/>
      <w:b/>
      <w:bCs/>
      <w:sz w:val="28"/>
      <w:szCs w:val="28"/>
      <w:lang w:val="sr-Cyrl-RS" w:eastAsia="fr-FR"/>
    </w:rPr>
  </w:style>
  <w:style w:type="paragraph" w:customStyle="1" w:styleId="LISTALPHACAPS4">
    <w:name w:val="LIST ALPHA CAPS 4"/>
    <w:basedOn w:val="LISTALPHACAPS3"/>
    <w:rsid w:val="00C45FE1"/>
    <w:pPr>
      <w:tabs>
        <w:tab w:val="clear" w:pos="1928"/>
        <w:tab w:val="num" w:pos="2438"/>
      </w:tabs>
      <w:ind w:left="2434"/>
    </w:pPr>
  </w:style>
  <w:style w:type="paragraph" w:customStyle="1" w:styleId="ListArabic1">
    <w:name w:val="List Arabic 1"/>
    <w:basedOn w:val="Normal"/>
    <w:next w:val="Normal"/>
    <w:rsid w:val="00C45FE1"/>
    <w:pPr>
      <w:numPr>
        <w:numId w:val="6"/>
      </w:numPr>
      <w:tabs>
        <w:tab w:val="left" w:pos="22"/>
      </w:tabs>
      <w:spacing w:after="240"/>
    </w:pPr>
  </w:style>
  <w:style w:type="paragraph" w:customStyle="1" w:styleId="ListArabic2">
    <w:name w:val="List Arabic 2"/>
    <w:basedOn w:val="Normal"/>
    <w:next w:val="Normal"/>
    <w:rsid w:val="00C45FE1"/>
    <w:pPr>
      <w:numPr>
        <w:ilvl w:val="1"/>
        <w:numId w:val="6"/>
      </w:numPr>
      <w:spacing w:after="240"/>
    </w:pPr>
  </w:style>
  <w:style w:type="paragraph" w:customStyle="1" w:styleId="ListArabic3">
    <w:name w:val="List Arabic 3"/>
    <w:basedOn w:val="Normal"/>
    <w:next w:val="Normal"/>
    <w:rsid w:val="00C45FE1"/>
    <w:pPr>
      <w:numPr>
        <w:ilvl w:val="2"/>
        <w:numId w:val="6"/>
      </w:numPr>
      <w:tabs>
        <w:tab w:val="left" w:pos="68"/>
      </w:tabs>
      <w:spacing w:after="240"/>
    </w:pPr>
  </w:style>
  <w:style w:type="paragraph" w:customStyle="1" w:styleId="ListArabic4">
    <w:name w:val="List Arabic 4"/>
    <w:basedOn w:val="Normal"/>
    <w:next w:val="Normal"/>
    <w:rsid w:val="00C45FE1"/>
    <w:pPr>
      <w:numPr>
        <w:ilvl w:val="3"/>
        <w:numId w:val="6"/>
      </w:numPr>
      <w:tabs>
        <w:tab w:val="left" w:pos="86"/>
      </w:tabs>
      <w:spacing w:after="240"/>
    </w:pPr>
  </w:style>
  <w:style w:type="paragraph" w:styleId="Caption">
    <w:name w:val="caption"/>
    <w:basedOn w:val="Normal"/>
    <w:next w:val="Normal"/>
    <w:qFormat/>
    <w:rsid w:val="00C45FE1"/>
    <w:pPr>
      <w:spacing w:before="120" w:after="120" w:line="288" w:lineRule="auto"/>
      <w:jc w:val="center"/>
    </w:pPr>
    <w:rPr>
      <w:rFonts w:ascii="CG Times" w:hAnsi="CG Times"/>
      <w:b/>
      <w:color w:val="000000"/>
    </w:rPr>
  </w:style>
  <w:style w:type="paragraph" w:styleId="BodyTextIndent">
    <w:name w:val="Body Text Indent"/>
    <w:basedOn w:val="Normal"/>
    <w:next w:val="BodyTextIndent1"/>
    <w:link w:val="BodyTextIndentChar"/>
    <w:rsid w:val="00C45FE1"/>
    <w:pPr>
      <w:ind w:firstLine="720"/>
    </w:pPr>
    <w:rPr>
      <w:rFonts w:ascii="Arial Narrow" w:hAnsi="Arial Narrow"/>
      <w:color w:val="000000"/>
    </w:rPr>
  </w:style>
  <w:style w:type="character" w:customStyle="1" w:styleId="BodyTextIndentChar">
    <w:name w:val="Body Text Indent Char"/>
    <w:basedOn w:val="DefaultParagraphFont"/>
    <w:link w:val="BodyTextIndent"/>
    <w:rsid w:val="00C45FE1"/>
    <w:rPr>
      <w:rFonts w:ascii="Arial Narrow" w:eastAsia="Times New Roman" w:hAnsi="Arial Narrow" w:cs="Times New Roman"/>
      <w:color w:val="000000"/>
      <w:szCs w:val="20"/>
      <w:lang w:val="sr-Cyrl-RS" w:eastAsia="fr-FR"/>
    </w:rPr>
  </w:style>
  <w:style w:type="paragraph" w:styleId="NormalWeb">
    <w:name w:val="Normal (Web)"/>
    <w:basedOn w:val="Normal"/>
    <w:rsid w:val="00C45FE1"/>
    <w:pPr>
      <w:spacing w:before="100" w:beforeAutospacing="1" w:after="100" w:afterAutospacing="1"/>
    </w:pPr>
    <w:rPr>
      <w:sz w:val="24"/>
      <w:szCs w:val="24"/>
    </w:rPr>
  </w:style>
  <w:style w:type="paragraph" w:customStyle="1" w:styleId="AATitre4">
    <w:name w:val="AA Titre 4"/>
    <w:basedOn w:val="Normal"/>
    <w:rsid w:val="00C45FE1"/>
    <w:pPr>
      <w:numPr>
        <w:ilvl w:val="3"/>
        <w:numId w:val="8"/>
      </w:numPr>
      <w:spacing w:after="240"/>
      <w:outlineLvl w:val="3"/>
    </w:pPr>
  </w:style>
  <w:style w:type="paragraph" w:customStyle="1" w:styleId="AATitre1">
    <w:name w:val="AA Titre 1"/>
    <w:basedOn w:val="Normal"/>
    <w:link w:val="AATitre1CarCar"/>
    <w:rsid w:val="00C45FE1"/>
    <w:pPr>
      <w:keepNext/>
      <w:numPr>
        <w:numId w:val="8"/>
      </w:numPr>
      <w:suppressAutoHyphens/>
      <w:spacing w:after="240"/>
      <w:jc w:val="left"/>
      <w:outlineLvl w:val="0"/>
    </w:pPr>
    <w:rPr>
      <w:rFonts w:ascii="Times New Roman Gras" w:hAnsi="Times New Roman Gras"/>
      <w:b/>
      <w:caps/>
      <w:noProof/>
      <w:szCs w:val="22"/>
      <w:lang w:val="fr-FR"/>
    </w:rPr>
  </w:style>
  <w:style w:type="character" w:customStyle="1" w:styleId="AATitre1CarCar">
    <w:name w:val="AA Titre 1 Car Car"/>
    <w:link w:val="AATitre1"/>
    <w:rsid w:val="00C45FE1"/>
    <w:rPr>
      <w:rFonts w:ascii="Times New Roman Gras" w:eastAsia="Times New Roman" w:hAnsi="Times New Roman Gras" w:cs="Times New Roman"/>
      <w:b/>
      <w:caps/>
      <w:noProof/>
      <w:lang w:val="fr-FR" w:eastAsia="fr-FR"/>
    </w:rPr>
  </w:style>
  <w:style w:type="paragraph" w:customStyle="1" w:styleId="AATitre2">
    <w:name w:val="AA Titre 2"/>
    <w:basedOn w:val="Normal"/>
    <w:rsid w:val="00C45FE1"/>
    <w:pPr>
      <w:keepNext/>
      <w:numPr>
        <w:ilvl w:val="1"/>
        <w:numId w:val="8"/>
      </w:numPr>
      <w:suppressLineNumbers/>
      <w:suppressAutoHyphens/>
      <w:spacing w:after="240"/>
      <w:ind w:left="720"/>
      <w:outlineLvl w:val="1"/>
    </w:pPr>
    <w:rPr>
      <w:szCs w:val="22"/>
      <w:u w:val="single"/>
    </w:rPr>
  </w:style>
  <w:style w:type="paragraph" w:customStyle="1" w:styleId="AATitre3">
    <w:name w:val="AA Titre 3"/>
    <w:basedOn w:val="Normal"/>
    <w:link w:val="AATitre3CarCar"/>
    <w:rsid w:val="00C45FE1"/>
    <w:pPr>
      <w:keepNext/>
      <w:numPr>
        <w:ilvl w:val="2"/>
        <w:numId w:val="8"/>
      </w:numPr>
      <w:suppressAutoHyphens/>
      <w:spacing w:after="240"/>
      <w:outlineLvl w:val="2"/>
    </w:pPr>
  </w:style>
  <w:style w:type="character" w:customStyle="1" w:styleId="AATitre3CarCar">
    <w:name w:val="AA Titre 3 Car Car"/>
    <w:link w:val="AATitre3"/>
    <w:rsid w:val="00C45FE1"/>
    <w:rPr>
      <w:rFonts w:ascii="Times New Roman" w:eastAsia="Times New Roman" w:hAnsi="Times New Roman" w:cs="Times New Roman"/>
      <w:szCs w:val="20"/>
      <w:lang w:val="sr-Cyrl-RS" w:eastAsia="fr-FR"/>
    </w:rPr>
  </w:style>
  <w:style w:type="paragraph" w:styleId="BalloonText">
    <w:name w:val="Balloon Text"/>
    <w:basedOn w:val="Normal"/>
    <w:link w:val="BalloonTextChar"/>
    <w:rsid w:val="00C45FE1"/>
    <w:rPr>
      <w:rFonts w:ascii="Tahoma" w:hAnsi="Tahoma" w:cs="Tahoma"/>
      <w:sz w:val="16"/>
      <w:szCs w:val="16"/>
    </w:rPr>
  </w:style>
  <w:style w:type="character" w:customStyle="1" w:styleId="BalloonTextChar">
    <w:name w:val="Balloon Text Char"/>
    <w:basedOn w:val="DefaultParagraphFont"/>
    <w:link w:val="BalloonText"/>
    <w:rsid w:val="00C45FE1"/>
    <w:rPr>
      <w:rFonts w:ascii="Tahoma" w:eastAsia="Times New Roman" w:hAnsi="Tahoma" w:cs="Tahoma"/>
      <w:sz w:val="16"/>
      <w:szCs w:val="16"/>
      <w:lang w:val="sr-Cyrl-RS" w:eastAsia="fr-FR"/>
    </w:rPr>
  </w:style>
  <w:style w:type="paragraph" w:styleId="EndnoteText">
    <w:name w:val="endnote text"/>
    <w:basedOn w:val="Normal"/>
    <w:link w:val="EndnoteTextChar"/>
    <w:rsid w:val="00C45FE1"/>
    <w:rPr>
      <w:sz w:val="20"/>
    </w:rPr>
  </w:style>
  <w:style w:type="character" w:customStyle="1" w:styleId="EndnoteTextChar">
    <w:name w:val="Endnote Text Char"/>
    <w:basedOn w:val="DefaultParagraphFont"/>
    <w:link w:val="EndnoteText"/>
    <w:rsid w:val="00C45FE1"/>
    <w:rPr>
      <w:rFonts w:ascii="Times New Roman" w:eastAsia="Times New Roman" w:hAnsi="Times New Roman" w:cs="Times New Roman"/>
      <w:sz w:val="20"/>
      <w:szCs w:val="20"/>
      <w:lang w:val="sr-Cyrl-RS" w:eastAsia="fr-FR"/>
    </w:rPr>
  </w:style>
  <w:style w:type="character" w:styleId="EndnoteReference">
    <w:name w:val="endnote reference"/>
    <w:rsid w:val="00C45FE1"/>
    <w:rPr>
      <w:vertAlign w:val="superscript"/>
    </w:rPr>
  </w:style>
  <w:style w:type="character" w:styleId="CommentReference">
    <w:name w:val="annotation reference"/>
    <w:rsid w:val="00C45FE1"/>
    <w:rPr>
      <w:sz w:val="16"/>
      <w:szCs w:val="16"/>
    </w:rPr>
  </w:style>
  <w:style w:type="paragraph" w:styleId="CommentText">
    <w:name w:val="annotation text"/>
    <w:basedOn w:val="Normal"/>
    <w:link w:val="CommentTextChar"/>
    <w:uiPriority w:val="99"/>
    <w:rsid w:val="00C45FE1"/>
    <w:rPr>
      <w:sz w:val="20"/>
    </w:rPr>
  </w:style>
  <w:style w:type="character" w:customStyle="1" w:styleId="CommentTextChar">
    <w:name w:val="Comment Text Char"/>
    <w:basedOn w:val="DefaultParagraphFont"/>
    <w:link w:val="CommentText"/>
    <w:uiPriority w:val="99"/>
    <w:rsid w:val="00C45FE1"/>
    <w:rPr>
      <w:rFonts w:ascii="Times New Roman" w:eastAsia="Times New Roman" w:hAnsi="Times New Roman" w:cs="Times New Roman"/>
      <w:sz w:val="20"/>
      <w:szCs w:val="20"/>
      <w:lang w:val="sr-Cyrl-RS" w:eastAsia="fr-FR"/>
    </w:rPr>
  </w:style>
  <w:style w:type="character" w:styleId="Hyperlink">
    <w:name w:val="Hyperlink"/>
    <w:uiPriority w:val="99"/>
    <w:rsid w:val="00C45FE1"/>
    <w:rPr>
      <w:color w:val="0000FF"/>
      <w:u w:val="single"/>
    </w:rPr>
  </w:style>
  <w:style w:type="paragraph" w:customStyle="1" w:styleId="BalloonText1">
    <w:name w:val="Balloon Text1"/>
    <w:basedOn w:val="Normal"/>
    <w:semiHidden/>
    <w:rsid w:val="00C45FE1"/>
    <w:rPr>
      <w:rFonts w:ascii="Lucida Grande" w:hAnsi="Lucida Grande"/>
      <w:sz w:val="18"/>
      <w:szCs w:val="18"/>
    </w:rPr>
  </w:style>
  <w:style w:type="character" w:styleId="FollowedHyperlink">
    <w:name w:val="FollowedHyperlink"/>
    <w:rsid w:val="00C45FE1"/>
    <w:rPr>
      <w:color w:val="800080"/>
      <w:u w:val="single"/>
    </w:rPr>
  </w:style>
  <w:style w:type="paragraph" w:styleId="CommentSubject">
    <w:name w:val="annotation subject"/>
    <w:basedOn w:val="CommentText"/>
    <w:next w:val="CommentText"/>
    <w:link w:val="CommentSubjectChar"/>
    <w:rsid w:val="00C45FE1"/>
    <w:rPr>
      <w:b/>
      <w:bCs/>
    </w:rPr>
  </w:style>
  <w:style w:type="character" w:customStyle="1" w:styleId="CommentSubjectChar">
    <w:name w:val="Comment Subject Char"/>
    <w:basedOn w:val="CommentTextChar"/>
    <w:link w:val="CommentSubject"/>
    <w:rsid w:val="00C45FE1"/>
    <w:rPr>
      <w:rFonts w:ascii="Times New Roman" w:eastAsia="Times New Roman" w:hAnsi="Times New Roman" w:cs="Times New Roman"/>
      <w:b/>
      <w:bCs/>
      <w:sz w:val="20"/>
      <w:szCs w:val="20"/>
      <w:lang w:val="sr-Cyrl-RS" w:eastAsia="fr-FR"/>
    </w:rPr>
  </w:style>
  <w:style w:type="table" w:styleId="TableGrid">
    <w:name w:val="Table Grid"/>
    <w:aliases w:val="GT0"/>
    <w:basedOn w:val="TableNormal"/>
    <w:uiPriority w:val="39"/>
    <w:rsid w:val="00C45FE1"/>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qFormat/>
    <w:rsid w:val="00C45FE1"/>
    <w:pPr>
      <w:tabs>
        <w:tab w:val="left" w:pos="709"/>
        <w:tab w:val="left" w:pos="1440"/>
        <w:tab w:val="right" w:leader="dot" w:pos="9060"/>
      </w:tabs>
      <w:ind w:left="1440" w:hanging="720"/>
    </w:pPr>
  </w:style>
  <w:style w:type="paragraph" w:styleId="TOC9">
    <w:name w:val="toc 9"/>
    <w:basedOn w:val="Normal"/>
    <w:next w:val="Normal"/>
    <w:autoRedefine/>
    <w:uiPriority w:val="39"/>
    <w:unhideWhenUsed/>
    <w:rsid w:val="00C45FE1"/>
    <w:pPr>
      <w:ind w:left="1760"/>
    </w:pPr>
  </w:style>
  <w:style w:type="paragraph" w:styleId="TOC3">
    <w:name w:val="toc 3"/>
    <w:basedOn w:val="Normal"/>
    <w:next w:val="Normal"/>
    <w:autoRedefine/>
    <w:uiPriority w:val="39"/>
    <w:unhideWhenUsed/>
    <w:qFormat/>
    <w:rsid w:val="00C45FE1"/>
    <w:pPr>
      <w:spacing w:before="120" w:after="120"/>
      <w:jc w:val="left"/>
    </w:pPr>
    <w:rPr>
      <w:rFonts w:ascii="Times New Roman Bold" w:hAnsi="Times New Roman Bold"/>
      <w:b/>
      <w:caps/>
      <w:sz w:val="20"/>
      <w:szCs w:val="22"/>
      <w:lang w:val="en-US" w:eastAsia="en-US"/>
    </w:rPr>
  </w:style>
  <w:style w:type="paragraph" w:styleId="TOC4">
    <w:name w:val="toc 4"/>
    <w:basedOn w:val="Normal"/>
    <w:next w:val="Normal"/>
    <w:autoRedefine/>
    <w:uiPriority w:val="39"/>
    <w:unhideWhenUsed/>
    <w:rsid w:val="00C45FE1"/>
    <w:pPr>
      <w:spacing w:after="100" w:line="276" w:lineRule="auto"/>
      <w:ind w:left="660"/>
      <w:jc w:val="left"/>
    </w:pPr>
    <w:rPr>
      <w:rFonts w:ascii="Calibri" w:hAnsi="Calibri"/>
      <w:szCs w:val="22"/>
      <w:lang w:val="en-US" w:eastAsia="en-US"/>
    </w:rPr>
  </w:style>
  <w:style w:type="paragraph" w:styleId="TOC5">
    <w:name w:val="toc 5"/>
    <w:basedOn w:val="Normal"/>
    <w:next w:val="Normal"/>
    <w:autoRedefine/>
    <w:uiPriority w:val="39"/>
    <w:unhideWhenUsed/>
    <w:rsid w:val="00C45FE1"/>
    <w:pPr>
      <w:spacing w:after="100" w:line="276" w:lineRule="auto"/>
      <w:ind w:left="880"/>
      <w:jc w:val="left"/>
    </w:pPr>
    <w:rPr>
      <w:rFonts w:ascii="Calibri" w:hAnsi="Calibri"/>
      <w:szCs w:val="22"/>
      <w:lang w:val="en-US" w:eastAsia="en-US"/>
    </w:rPr>
  </w:style>
  <w:style w:type="paragraph" w:styleId="TOC6">
    <w:name w:val="toc 6"/>
    <w:basedOn w:val="Normal"/>
    <w:next w:val="Normal"/>
    <w:autoRedefine/>
    <w:uiPriority w:val="39"/>
    <w:unhideWhenUsed/>
    <w:rsid w:val="00C45FE1"/>
    <w:pPr>
      <w:spacing w:after="100" w:line="276" w:lineRule="auto"/>
      <w:ind w:left="1100"/>
      <w:jc w:val="left"/>
    </w:pPr>
    <w:rPr>
      <w:rFonts w:ascii="Calibri" w:hAnsi="Calibri"/>
      <w:szCs w:val="22"/>
      <w:lang w:val="en-US" w:eastAsia="en-US"/>
    </w:rPr>
  </w:style>
  <w:style w:type="paragraph" w:styleId="TOC7">
    <w:name w:val="toc 7"/>
    <w:basedOn w:val="Normal"/>
    <w:next w:val="Normal"/>
    <w:autoRedefine/>
    <w:uiPriority w:val="39"/>
    <w:unhideWhenUsed/>
    <w:rsid w:val="00C45FE1"/>
    <w:pPr>
      <w:spacing w:after="100" w:line="276" w:lineRule="auto"/>
      <w:ind w:left="1320"/>
      <w:jc w:val="left"/>
    </w:pPr>
    <w:rPr>
      <w:rFonts w:ascii="Calibri" w:hAnsi="Calibri"/>
      <w:szCs w:val="22"/>
      <w:lang w:val="en-US" w:eastAsia="en-US"/>
    </w:rPr>
  </w:style>
  <w:style w:type="paragraph" w:styleId="TOC8">
    <w:name w:val="toc 8"/>
    <w:basedOn w:val="Normal"/>
    <w:next w:val="Normal"/>
    <w:autoRedefine/>
    <w:uiPriority w:val="39"/>
    <w:unhideWhenUsed/>
    <w:rsid w:val="00C45FE1"/>
    <w:pPr>
      <w:spacing w:after="100" w:line="276" w:lineRule="auto"/>
      <w:ind w:left="1540"/>
      <w:jc w:val="left"/>
    </w:pPr>
    <w:rPr>
      <w:rFonts w:ascii="Calibri" w:hAnsi="Calibri"/>
      <w:szCs w:val="22"/>
      <w:lang w:val="en-US" w:eastAsia="en-US"/>
    </w:rPr>
  </w:style>
  <w:style w:type="paragraph" w:styleId="Revision">
    <w:name w:val="Revision"/>
    <w:hidden/>
    <w:uiPriority w:val="99"/>
    <w:semiHidden/>
    <w:rsid w:val="00C45FE1"/>
    <w:pPr>
      <w:spacing w:after="0" w:line="240" w:lineRule="auto"/>
    </w:pPr>
    <w:rPr>
      <w:rFonts w:ascii="Times New Roman" w:eastAsia="Times New Roman" w:hAnsi="Times New Roman" w:cs="Times New Roman"/>
      <w:szCs w:val="20"/>
      <w:lang w:val="en-GB" w:eastAsia="fr-FR"/>
    </w:rPr>
  </w:style>
  <w:style w:type="paragraph" w:customStyle="1" w:styleId="Bullet1">
    <w:name w:val="Bullet1"/>
    <w:basedOn w:val="BodyText"/>
    <w:qFormat/>
    <w:rsid w:val="00C45FE1"/>
    <w:pPr>
      <w:numPr>
        <w:numId w:val="7"/>
      </w:numPr>
    </w:pPr>
    <w:rPr>
      <w:lang w:val="fr-FR"/>
    </w:rPr>
  </w:style>
  <w:style w:type="paragraph" w:customStyle="1" w:styleId="AATitre6">
    <w:name w:val="AA Titre 6"/>
    <w:qFormat/>
    <w:rsid w:val="00C45FE1"/>
    <w:pPr>
      <w:numPr>
        <w:ilvl w:val="5"/>
        <w:numId w:val="8"/>
      </w:numPr>
      <w:spacing w:after="240" w:line="240" w:lineRule="auto"/>
      <w:ind w:left="2160"/>
      <w:jc w:val="both"/>
    </w:pPr>
    <w:rPr>
      <w:rFonts w:ascii="Times New Roman" w:eastAsia="Times New Roman" w:hAnsi="Times New Roman" w:cs="Times New Roman"/>
      <w:szCs w:val="20"/>
      <w:lang w:val="en-GB" w:eastAsia="fr-FR"/>
    </w:rPr>
  </w:style>
  <w:style w:type="paragraph" w:customStyle="1" w:styleId="Doctxt">
    <w:name w:val="Doctxt"/>
    <w:rsid w:val="00C45FE1"/>
    <w:pPr>
      <w:spacing w:after="240" w:line="240" w:lineRule="auto"/>
      <w:jc w:val="both"/>
    </w:pPr>
    <w:rPr>
      <w:rFonts w:ascii="Times New Roman" w:eastAsia="Calibri" w:hAnsi="Times New Roman" w:cs="Times New Roman"/>
      <w:lang w:val="fr"/>
    </w:rPr>
  </w:style>
  <w:style w:type="paragraph" w:customStyle="1" w:styleId="Level1">
    <w:name w:val="Level1"/>
    <w:rsid w:val="00C45FE1"/>
    <w:pPr>
      <w:keepNext/>
      <w:numPr>
        <w:numId w:val="10"/>
      </w:numPr>
      <w:spacing w:before="300" w:after="0" w:line="260" w:lineRule="atLeast"/>
      <w:jc w:val="both"/>
    </w:pPr>
    <w:rPr>
      <w:rFonts w:ascii="Times New Roman Bold" w:eastAsia="Calibri" w:hAnsi="Times New Roman Bold" w:cs="Times New Roman"/>
      <w:b/>
      <w:caps/>
      <w:lang w:val="fr"/>
    </w:rPr>
  </w:style>
  <w:style w:type="numbering" w:styleId="111111">
    <w:name w:val="Outline List 2"/>
    <w:basedOn w:val="NoList"/>
    <w:uiPriority w:val="99"/>
    <w:semiHidden/>
    <w:unhideWhenUsed/>
    <w:rsid w:val="00C45FE1"/>
  </w:style>
  <w:style w:type="paragraph" w:customStyle="1" w:styleId="Level2">
    <w:name w:val="Level2"/>
    <w:rsid w:val="00C45FE1"/>
    <w:pPr>
      <w:keepNext/>
      <w:numPr>
        <w:ilvl w:val="1"/>
        <w:numId w:val="10"/>
      </w:numPr>
      <w:spacing w:before="300" w:after="0" w:line="260" w:lineRule="atLeast"/>
      <w:jc w:val="both"/>
    </w:pPr>
    <w:rPr>
      <w:rFonts w:ascii="Times New Roman" w:eastAsia="Calibri" w:hAnsi="Times New Roman" w:cs="Times New Roman"/>
      <w:u w:val="single"/>
      <w:lang w:val="fr"/>
    </w:rPr>
  </w:style>
  <w:style w:type="paragraph" w:customStyle="1" w:styleId="Level3">
    <w:name w:val="Level3"/>
    <w:rsid w:val="00C45FE1"/>
    <w:pPr>
      <w:numPr>
        <w:ilvl w:val="2"/>
        <w:numId w:val="10"/>
      </w:numPr>
      <w:spacing w:before="200" w:after="0" w:line="260" w:lineRule="atLeast"/>
      <w:jc w:val="both"/>
    </w:pPr>
    <w:rPr>
      <w:rFonts w:ascii="Times New Roman" w:eastAsia="Calibri" w:hAnsi="Times New Roman" w:cs="Times New Roman"/>
      <w:lang w:val="fr"/>
    </w:rPr>
  </w:style>
  <w:style w:type="paragraph" w:customStyle="1" w:styleId="Level4">
    <w:name w:val="Level4"/>
    <w:rsid w:val="00C45FE1"/>
    <w:pPr>
      <w:numPr>
        <w:ilvl w:val="3"/>
        <w:numId w:val="10"/>
      </w:numPr>
      <w:spacing w:before="200" w:after="0" w:line="260" w:lineRule="atLeast"/>
      <w:jc w:val="both"/>
    </w:pPr>
    <w:rPr>
      <w:rFonts w:ascii="Times New Roman" w:eastAsia="Calibri" w:hAnsi="Times New Roman" w:cs="Times New Roman"/>
      <w:lang w:val="fr"/>
    </w:rPr>
  </w:style>
  <w:style w:type="paragraph" w:customStyle="1" w:styleId="Level5">
    <w:name w:val="Level5"/>
    <w:rsid w:val="00C45FE1"/>
    <w:pPr>
      <w:numPr>
        <w:ilvl w:val="4"/>
        <w:numId w:val="10"/>
      </w:numPr>
      <w:spacing w:before="200" w:after="0" w:line="260" w:lineRule="atLeast"/>
      <w:jc w:val="both"/>
    </w:pPr>
    <w:rPr>
      <w:rFonts w:ascii="Times New Roman" w:eastAsia="Calibri" w:hAnsi="Times New Roman" w:cs="Times New Roman"/>
      <w:lang w:val="fr"/>
    </w:rPr>
  </w:style>
  <w:style w:type="paragraph" w:customStyle="1" w:styleId="Level6">
    <w:name w:val="Level6"/>
    <w:rsid w:val="00C45FE1"/>
    <w:pPr>
      <w:numPr>
        <w:ilvl w:val="5"/>
        <w:numId w:val="10"/>
      </w:numPr>
      <w:spacing w:before="200" w:after="0" w:line="260" w:lineRule="atLeast"/>
      <w:jc w:val="both"/>
    </w:pPr>
    <w:rPr>
      <w:rFonts w:ascii="Times New Roman" w:eastAsia="Calibri" w:hAnsi="Times New Roman" w:cs="Times New Roman"/>
      <w:lang w:val="fr"/>
    </w:rPr>
  </w:style>
  <w:style w:type="paragraph" w:customStyle="1" w:styleId="Doctxt1">
    <w:name w:val="Doctxt1"/>
    <w:rsid w:val="00C45FE1"/>
    <w:pPr>
      <w:spacing w:after="240" w:line="240" w:lineRule="auto"/>
      <w:ind w:left="720"/>
      <w:jc w:val="both"/>
    </w:pPr>
    <w:rPr>
      <w:rFonts w:ascii="Times New Roman" w:eastAsia="Calibri" w:hAnsi="Times New Roman" w:cs="Times New Roman"/>
      <w:lang w:val="fr"/>
    </w:rPr>
  </w:style>
  <w:style w:type="paragraph" w:customStyle="1" w:styleId="Doctxt2">
    <w:name w:val="Doctxt2"/>
    <w:rsid w:val="00C45FE1"/>
    <w:pPr>
      <w:spacing w:after="240" w:line="240" w:lineRule="auto"/>
      <w:ind w:left="709"/>
      <w:jc w:val="both"/>
    </w:pPr>
    <w:rPr>
      <w:rFonts w:ascii="Times New Roman" w:eastAsia="Calibri" w:hAnsi="Times New Roman" w:cs="Times New Roman"/>
      <w:lang w:val="en-GB"/>
    </w:rPr>
  </w:style>
  <w:style w:type="paragraph" w:customStyle="1" w:styleId="Doctxt3">
    <w:name w:val="Doctxt3"/>
    <w:rsid w:val="00C45FE1"/>
    <w:pPr>
      <w:spacing w:after="240" w:line="240" w:lineRule="auto"/>
      <w:ind w:left="1985"/>
      <w:jc w:val="both"/>
    </w:pPr>
    <w:rPr>
      <w:rFonts w:ascii="Times New Roman" w:eastAsia="Calibri" w:hAnsi="Times New Roman" w:cs="Times New Roman"/>
    </w:rPr>
  </w:style>
  <w:style w:type="paragraph" w:customStyle="1" w:styleId="AltLevel4">
    <w:name w:val="AltLevel4"/>
    <w:basedOn w:val="Level4"/>
    <w:rsid w:val="00C45FE1"/>
    <w:pPr>
      <w:tabs>
        <w:tab w:val="clear" w:pos="1440"/>
        <w:tab w:val="left" w:pos="2160"/>
      </w:tabs>
      <w:ind w:left="2160"/>
    </w:pPr>
  </w:style>
  <w:style w:type="paragraph" w:customStyle="1" w:styleId="Level7">
    <w:name w:val="Level7"/>
    <w:rsid w:val="00C45FE1"/>
    <w:pPr>
      <w:numPr>
        <w:ilvl w:val="6"/>
        <w:numId w:val="10"/>
      </w:numPr>
      <w:spacing w:before="200" w:after="0" w:line="260" w:lineRule="atLeast"/>
      <w:jc w:val="both"/>
    </w:pPr>
    <w:rPr>
      <w:rFonts w:ascii="Times New Roman" w:eastAsia="Calibri" w:hAnsi="Times New Roman" w:cs="Times New Roman"/>
      <w:lang w:val="fr"/>
    </w:rPr>
  </w:style>
  <w:style w:type="paragraph" w:customStyle="1" w:styleId="Level8">
    <w:name w:val="Level8"/>
    <w:rsid w:val="00C45FE1"/>
    <w:pPr>
      <w:numPr>
        <w:ilvl w:val="7"/>
        <w:numId w:val="10"/>
      </w:numPr>
      <w:spacing w:before="200" w:after="0" w:line="260" w:lineRule="atLeast"/>
      <w:jc w:val="both"/>
    </w:pPr>
    <w:rPr>
      <w:rFonts w:ascii="Times New Roman" w:eastAsia="Calibri" w:hAnsi="Times New Roman" w:cs="Times New Roman"/>
      <w:lang w:val="fr"/>
    </w:rPr>
  </w:style>
  <w:style w:type="paragraph" w:customStyle="1" w:styleId="Level9">
    <w:name w:val="Level9"/>
    <w:rsid w:val="00C45FE1"/>
    <w:pPr>
      <w:numPr>
        <w:ilvl w:val="8"/>
        <w:numId w:val="10"/>
      </w:numPr>
      <w:spacing w:before="200" w:after="0" w:line="260" w:lineRule="atLeast"/>
      <w:jc w:val="both"/>
    </w:pPr>
    <w:rPr>
      <w:rFonts w:ascii="Times New Roman" w:eastAsia="Calibri" w:hAnsi="Times New Roman" w:cs="Times New Roman"/>
      <w:lang w:val="en-GB"/>
    </w:rPr>
  </w:style>
  <w:style w:type="paragraph" w:customStyle="1" w:styleId="Bullet2">
    <w:name w:val="Bullet2"/>
    <w:rsid w:val="00C45FE1"/>
    <w:pPr>
      <w:numPr>
        <w:ilvl w:val="1"/>
        <w:numId w:val="7"/>
      </w:numPr>
      <w:spacing w:after="240" w:line="240" w:lineRule="auto"/>
      <w:jc w:val="both"/>
    </w:pPr>
    <w:rPr>
      <w:rFonts w:ascii="Times New Roman" w:eastAsia="Calibri" w:hAnsi="Times New Roman" w:cs="Times New Roman"/>
      <w:lang w:val="fr"/>
    </w:rPr>
  </w:style>
  <w:style w:type="paragraph" w:customStyle="1" w:styleId="Bullet3">
    <w:name w:val="Bullet3"/>
    <w:rsid w:val="00C45FE1"/>
    <w:pPr>
      <w:tabs>
        <w:tab w:val="num" w:pos="1440"/>
      </w:tabs>
      <w:spacing w:before="200" w:after="0" w:line="260" w:lineRule="atLeast"/>
      <w:ind w:left="1440" w:hanging="720"/>
      <w:jc w:val="both"/>
    </w:pPr>
    <w:rPr>
      <w:rFonts w:ascii="Times New Roman" w:eastAsia="Calibri" w:hAnsi="Times New Roman" w:cs="Times New Roman"/>
      <w:lang w:val="en-GB"/>
    </w:rPr>
  </w:style>
  <w:style w:type="paragraph" w:customStyle="1" w:styleId="Head2">
    <w:name w:val="Head2"/>
    <w:rsid w:val="00C45FE1"/>
    <w:pPr>
      <w:spacing w:before="200" w:after="0" w:line="260" w:lineRule="atLeast"/>
      <w:jc w:val="both"/>
    </w:pPr>
    <w:rPr>
      <w:rFonts w:ascii="Times New Roman" w:eastAsia="Calibri" w:hAnsi="Times New Roman" w:cs="Times New Roman"/>
      <w:b/>
      <w:lang w:val="fr"/>
    </w:rPr>
  </w:style>
  <w:style w:type="paragraph" w:customStyle="1" w:styleId="AOHead1">
    <w:name w:val="AOHead1"/>
    <w:basedOn w:val="Normal"/>
    <w:next w:val="Normal"/>
    <w:rsid w:val="00C45FE1"/>
    <w:pPr>
      <w:keepNext/>
      <w:numPr>
        <w:numId w:val="11"/>
      </w:numPr>
      <w:spacing w:before="240" w:line="260" w:lineRule="atLeast"/>
      <w:outlineLvl w:val="0"/>
    </w:pPr>
    <w:rPr>
      <w:rFonts w:eastAsia="Calibri"/>
      <w:b/>
      <w:caps/>
      <w:kern w:val="28"/>
      <w:szCs w:val="22"/>
      <w:lang w:eastAsia="en-US"/>
    </w:rPr>
  </w:style>
  <w:style w:type="paragraph" w:customStyle="1" w:styleId="AOHead2">
    <w:name w:val="AOHead2"/>
    <w:basedOn w:val="Normal"/>
    <w:next w:val="Normal"/>
    <w:rsid w:val="00C45FE1"/>
    <w:pPr>
      <w:keepNext/>
      <w:numPr>
        <w:ilvl w:val="1"/>
        <w:numId w:val="11"/>
      </w:numPr>
      <w:spacing w:before="240" w:line="260" w:lineRule="atLeast"/>
      <w:outlineLvl w:val="1"/>
    </w:pPr>
    <w:rPr>
      <w:rFonts w:eastAsia="Calibri"/>
      <w:b/>
      <w:szCs w:val="22"/>
      <w:lang w:eastAsia="en-US"/>
    </w:rPr>
  </w:style>
  <w:style w:type="paragraph" w:customStyle="1" w:styleId="AOHead3">
    <w:name w:val="AOHead3"/>
    <w:basedOn w:val="Normal"/>
    <w:next w:val="Normal"/>
    <w:rsid w:val="00C45FE1"/>
    <w:pPr>
      <w:numPr>
        <w:ilvl w:val="2"/>
        <w:numId w:val="11"/>
      </w:numPr>
      <w:spacing w:before="240" w:line="260" w:lineRule="atLeast"/>
      <w:outlineLvl w:val="2"/>
    </w:pPr>
    <w:rPr>
      <w:rFonts w:eastAsia="Calibri"/>
      <w:szCs w:val="22"/>
      <w:lang w:eastAsia="en-US"/>
    </w:rPr>
  </w:style>
  <w:style w:type="paragraph" w:customStyle="1" w:styleId="AOHead4">
    <w:name w:val="AOHead4"/>
    <w:basedOn w:val="Normal"/>
    <w:next w:val="Normal"/>
    <w:rsid w:val="00C45FE1"/>
    <w:pPr>
      <w:numPr>
        <w:ilvl w:val="3"/>
        <w:numId w:val="11"/>
      </w:numPr>
      <w:spacing w:before="240" w:line="260" w:lineRule="atLeast"/>
      <w:outlineLvl w:val="3"/>
    </w:pPr>
    <w:rPr>
      <w:rFonts w:eastAsia="Calibri"/>
      <w:szCs w:val="22"/>
      <w:lang w:eastAsia="en-US"/>
    </w:rPr>
  </w:style>
  <w:style w:type="paragraph" w:customStyle="1" w:styleId="AOHead5">
    <w:name w:val="AOHead5"/>
    <w:basedOn w:val="Normal"/>
    <w:next w:val="Normal"/>
    <w:rsid w:val="00C45FE1"/>
    <w:pPr>
      <w:numPr>
        <w:ilvl w:val="4"/>
        <w:numId w:val="11"/>
      </w:numPr>
      <w:spacing w:before="240" w:line="260" w:lineRule="atLeast"/>
      <w:outlineLvl w:val="4"/>
    </w:pPr>
    <w:rPr>
      <w:rFonts w:eastAsia="Calibri"/>
      <w:szCs w:val="22"/>
      <w:lang w:eastAsia="en-US"/>
    </w:rPr>
  </w:style>
  <w:style w:type="paragraph" w:customStyle="1" w:styleId="AOHead6">
    <w:name w:val="AOHead6"/>
    <w:basedOn w:val="Normal"/>
    <w:next w:val="Normal"/>
    <w:rsid w:val="00C45FE1"/>
    <w:pPr>
      <w:numPr>
        <w:ilvl w:val="5"/>
        <w:numId w:val="11"/>
      </w:numPr>
      <w:spacing w:before="240" w:line="260" w:lineRule="atLeast"/>
      <w:outlineLvl w:val="5"/>
    </w:pPr>
    <w:rPr>
      <w:rFonts w:eastAsia="Calibri"/>
      <w:szCs w:val="22"/>
      <w:lang w:eastAsia="en-US"/>
    </w:rPr>
  </w:style>
  <w:style w:type="paragraph" w:customStyle="1" w:styleId="Num1">
    <w:name w:val="Num1"/>
    <w:rsid w:val="00C45FE1"/>
    <w:pPr>
      <w:numPr>
        <w:numId w:val="16"/>
      </w:numPr>
      <w:spacing w:before="120" w:after="240" w:line="260" w:lineRule="atLeast"/>
      <w:jc w:val="both"/>
    </w:pPr>
    <w:rPr>
      <w:rFonts w:ascii="Times New Roman" w:eastAsia="Calibri" w:hAnsi="Times New Roman" w:cs="Times New Roman"/>
      <w:lang w:val="fr"/>
    </w:rPr>
  </w:style>
  <w:style w:type="paragraph" w:customStyle="1" w:styleId="Num2">
    <w:name w:val="Num2"/>
    <w:rsid w:val="00C45FE1"/>
    <w:pPr>
      <w:numPr>
        <w:ilvl w:val="1"/>
        <w:numId w:val="16"/>
      </w:numPr>
      <w:spacing w:after="240" w:line="240" w:lineRule="auto"/>
      <w:jc w:val="both"/>
    </w:pPr>
    <w:rPr>
      <w:rFonts w:ascii="Times New Roman" w:eastAsia="Calibri" w:hAnsi="Times New Roman" w:cs="Times New Roman"/>
      <w:lang w:val="fr"/>
    </w:rPr>
  </w:style>
  <w:style w:type="paragraph" w:customStyle="1" w:styleId="Num3">
    <w:name w:val="Num3"/>
    <w:rsid w:val="00C45FE1"/>
    <w:pPr>
      <w:numPr>
        <w:ilvl w:val="2"/>
        <w:numId w:val="16"/>
      </w:numPr>
      <w:spacing w:after="240" w:line="240" w:lineRule="auto"/>
      <w:jc w:val="both"/>
    </w:pPr>
    <w:rPr>
      <w:rFonts w:ascii="Times New Roman" w:eastAsia="Calibri" w:hAnsi="Times New Roman" w:cs="Times New Roman"/>
      <w:lang w:val="fr"/>
    </w:rPr>
  </w:style>
  <w:style w:type="paragraph" w:customStyle="1" w:styleId="Num4">
    <w:name w:val="Num4"/>
    <w:rsid w:val="00C45FE1"/>
    <w:pPr>
      <w:numPr>
        <w:ilvl w:val="3"/>
        <w:numId w:val="16"/>
      </w:numPr>
      <w:spacing w:after="240" w:line="240" w:lineRule="auto"/>
      <w:jc w:val="both"/>
    </w:pPr>
    <w:rPr>
      <w:rFonts w:ascii="Times New Roman" w:eastAsia="Calibri" w:hAnsi="Times New Roman" w:cs="Times New Roman"/>
      <w:lang w:val="fr"/>
    </w:rPr>
  </w:style>
  <w:style w:type="paragraph" w:customStyle="1" w:styleId="Num5">
    <w:name w:val="Num5"/>
    <w:rsid w:val="00C45FE1"/>
    <w:pPr>
      <w:numPr>
        <w:ilvl w:val="4"/>
        <w:numId w:val="16"/>
      </w:numPr>
      <w:spacing w:after="240" w:line="240" w:lineRule="auto"/>
      <w:jc w:val="both"/>
    </w:pPr>
    <w:rPr>
      <w:rFonts w:ascii="Times New Roman" w:eastAsia="Calibri" w:hAnsi="Times New Roman" w:cs="Times New Roman"/>
      <w:lang w:val="fr"/>
    </w:rPr>
  </w:style>
  <w:style w:type="paragraph" w:customStyle="1" w:styleId="AATitre7">
    <w:name w:val="AA Titre 7"/>
    <w:qFormat/>
    <w:rsid w:val="00C45FE1"/>
    <w:pPr>
      <w:numPr>
        <w:ilvl w:val="6"/>
        <w:numId w:val="8"/>
      </w:numPr>
      <w:spacing w:after="240" w:line="240" w:lineRule="auto"/>
      <w:jc w:val="both"/>
    </w:pPr>
    <w:rPr>
      <w:rFonts w:ascii="Times New Roman" w:eastAsia="Times New Roman" w:hAnsi="Times New Roman" w:cs="Times New Roman"/>
      <w:szCs w:val="20"/>
      <w:lang w:val="en-GB" w:eastAsia="fr-FR"/>
    </w:rPr>
  </w:style>
  <w:style w:type="paragraph" w:customStyle="1" w:styleId="AATitre8">
    <w:name w:val="AA Titre 8"/>
    <w:qFormat/>
    <w:rsid w:val="00C45FE1"/>
    <w:pPr>
      <w:numPr>
        <w:ilvl w:val="7"/>
        <w:numId w:val="8"/>
      </w:numPr>
      <w:spacing w:after="240" w:line="240" w:lineRule="auto"/>
      <w:ind w:left="3119" w:hanging="567"/>
      <w:jc w:val="both"/>
    </w:pPr>
    <w:rPr>
      <w:rFonts w:ascii="Times New Roman" w:eastAsia="Times New Roman" w:hAnsi="Times New Roman" w:cs="Times New Roman"/>
      <w:szCs w:val="20"/>
      <w:lang w:val="en-GB" w:eastAsia="fr-FR"/>
    </w:rPr>
  </w:style>
  <w:style w:type="paragraph" w:customStyle="1" w:styleId="AATitre9">
    <w:name w:val="AA Titre 9"/>
    <w:qFormat/>
    <w:rsid w:val="00C45FE1"/>
    <w:pPr>
      <w:numPr>
        <w:ilvl w:val="8"/>
        <w:numId w:val="8"/>
      </w:numPr>
      <w:spacing w:after="240" w:line="240" w:lineRule="auto"/>
      <w:ind w:left="1985"/>
      <w:jc w:val="both"/>
    </w:pPr>
    <w:rPr>
      <w:rFonts w:ascii="Times New Roman" w:eastAsia="Times New Roman" w:hAnsi="Times New Roman" w:cs="Times New Roman"/>
      <w:szCs w:val="20"/>
      <w:lang w:val="en-GB" w:eastAsia="fr-FR"/>
    </w:rPr>
  </w:style>
  <w:style w:type="paragraph" w:customStyle="1" w:styleId="Parties">
    <w:name w:val="Parties"/>
    <w:qFormat/>
    <w:rsid w:val="00C45FE1"/>
    <w:pPr>
      <w:numPr>
        <w:numId w:val="12"/>
      </w:numPr>
      <w:spacing w:after="240" w:line="240" w:lineRule="auto"/>
      <w:ind w:left="720"/>
      <w:jc w:val="both"/>
    </w:pPr>
    <w:rPr>
      <w:rFonts w:ascii="Times New Roman" w:eastAsia="Times New Roman" w:hAnsi="Times New Roman" w:cs="Times New Roman"/>
      <w:szCs w:val="20"/>
      <w:lang w:val="en-GB" w:eastAsia="fr-FR"/>
    </w:rPr>
  </w:style>
  <w:style w:type="paragraph" w:customStyle="1" w:styleId="Recitals">
    <w:name w:val="Recitals"/>
    <w:qFormat/>
    <w:rsid w:val="00C45FE1"/>
    <w:pPr>
      <w:numPr>
        <w:numId w:val="13"/>
      </w:numPr>
      <w:spacing w:after="240" w:line="240" w:lineRule="auto"/>
      <w:jc w:val="both"/>
    </w:pPr>
    <w:rPr>
      <w:rFonts w:ascii="Times New Roman" w:eastAsia="Times New Roman" w:hAnsi="Times New Roman" w:cs="Times New Roman"/>
      <w:szCs w:val="20"/>
      <w:lang w:val="en-GB" w:eastAsia="fr-FR"/>
    </w:rPr>
  </w:style>
  <w:style w:type="paragraph" w:customStyle="1" w:styleId="AltAATitre6">
    <w:name w:val="AltAA Titre 6"/>
    <w:basedOn w:val="AATitre6"/>
    <w:qFormat/>
    <w:rsid w:val="00C45FE1"/>
    <w:pPr>
      <w:ind w:left="1440"/>
    </w:pPr>
  </w:style>
  <w:style w:type="paragraph" w:customStyle="1" w:styleId="Schhead">
    <w:name w:val="Schhead"/>
    <w:next w:val="Normal"/>
    <w:qFormat/>
    <w:rsid w:val="00C45FE1"/>
    <w:pPr>
      <w:pageBreakBefore/>
      <w:spacing w:after="240" w:line="240" w:lineRule="auto"/>
      <w:jc w:val="center"/>
    </w:pPr>
    <w:rPr>
      <w:rFonts w:ascii="Times New Roman" w:eastAsia="Times New Roman" w:hAnsi="Times New Roman" w:cs="Times New Roman"/>
      <w:b/>
      <w:bCs/>
      <w:caps/>
      <w:szCs w:val="20"/>
      <w:lang w:val="en-GB" w:eastAsia="fr-FR"/>
    </w:rPr>
  </w:style>
  <w:style w:type="paragraph" w:customStyle="1" w:styleId="AODefHead">
    <w:name w:val="AODefHead"/>
    <w:basedOn w:val="Normal"/>
    <w:next w:val="AODefPara"/>
    <w:rsid w:val="00C45FE1"/>
    <w:pPr>
      <w:numPr>
        <w:numId w:val="14"/>
      </w:numPr>
      <w:spacing w:before="240" w:line="260" w:lineRule="atLeast"/>
      <w:outlineLvl w:val="5"/>
    </w:pPr>
    <w:rPr>
      <w:rFonts w:eastAsia="SimSun"/>
      <w:szCs w:val="22"/>
      <w:lang w:val="fr-FR" w:eastAsia="en-US"/>
    </w:rPr>
  </w:style>
  <w:style w:type="paragraph" w:customStyle="1" w:styleId="AODefPara">
    <w:name w:val="AODefPara"/>
    <w:basedOn w:val="AODefHead"/>
    <w:rsid w:val="00C45FE1"/>
    <w:pPr>
      <w:numPr>
        <w:ilvl w:val="1"/>
      </w:numPr>
      <w:outlineLvl w:val="6"/>
    </w:pPr>
  </w:style>
  <w:style w:type="paragraph" w:customStyle="1" w:styleId="AltAATitre4">
    <w:name w:val="Alt AA Titre 4"/>
    <w:basedOn w:val="AATitre4"/>
    <w:next w:val="Normal"/>
    <w:qFormat/>
    <w:rsid w:val="00C45FE1"/>
  </w:style>
  <w:style w:type="paragraph" w:customStyle="1" w:styleId="AlltAATitre6">
    <w:name w:val="Allt AA Titre 6"/>
    <w:basedOn w:val="AATitre6"/>
    <w:qFormat/>
    <w:rsid w:val="00C45FE1"/>
  </w:style>
  <w:style w:type="paragraph" w:customStyle="1" w:styleId="AnxHead">
    <w:name w:val="AnxHead"/>
    <w:rsid w:val="00C45FE1"/>
    <w:pPr>
      <w:pageBreakBefore/>
      <w:numPr>
        <w:numId w:val="23"/>
      </w:numPr>
      <w:spacing w:before="200" w:after="0" w:line="260" w:lineRule="atLeast"/>
      <w:jc w:val="center"/>
    </w:pPr>
    <w:rPr>
      <w:rFonts w:ascii="Times New Roman Bold" w:eastAsia="Calibri" w:hAnsi="Times New Roman Bold" w:cs="Times New Roman"/>
      <w:b/>
      <w:caps/>
      <w:lang w:val="fr"/>
    </w:rPr>
  </w:style>
  <w:style w:type="paragraph" w:customStyle="1" w:styleId="AnxHead1">
    <w:name w:val="AnxHead1"/>
    <w:rsid w:val="00C45FE1"/>
    <w:pPr>
      <w:numPr>
        <w:ilvl w:val="1"/>
        <w:numId w:val="23"/>
      </w:numPr>
      <w:spacing w:before="200" w:after="0" w:line="260" w:lineRule="atLeast"/>
      <w:jc w:val="center"/>
    </w:pPr>
    <w:rPr>
      <w:rFonts w:ascii="Times New Roman Bold" w:eastAsia="Calibri" w:hAnsi="Times New Roman Bold" w:cs="Times New Roman"/>
      <w:b/>
      <w:caps/>
      <w:lang w:val="fr"/>
    </w:rPr>
  </w:style>
  <w:style w:type="paragraph" w:customStyle="1" w:styleId="AnxPart">
    <w:name w:val="AnxPart"/>
    <w:rsid w:val="00C45FE1"/>
    <w:pPr>
      <w:numPr>
        <w:ilvl w:val="2"/>
        <w:numId w:val="23"/>
      </w:numPr>
      <w:spacing w:before="200" w:after="0" w:line="260" w:lineRule="atLeast"/>
      <w:jc w:val="both"/>
    </w:pPr>
    <w:rPr>
      <w:rFonts w:ascii="Times New Roman Bold" w:eastAsia="Calibri" w:hAnsi="Times New Roman Bold" w:cs="Times New Roman"/>
      <w:b/>
      <w:smallCaps/>
      <w:lang w:val="fr"/>
    </w:rPr>
  </w:style>
  <w:style w:type="paragraph" w:styleId="ListParagraph">
    <w:name w:val="List Paragraph"/>
    <w:aliases w:val="Resume Title,Citation List,heading 4,List Paragraph (numbered (a)),Paragraphe de liste du rapport,Table of contents numbered,List ParagraphCxSpLast,List ParagraphCxSpLastCxSpLast,List ParagraphCxSpLastCxSpLastCxSpLast,Par. de liste"/>
    <w:basedOn w:val="Normal"/>
    <w:link w:val="ListParagraphChar"/>
    <w:uiPriority w:val="1"/>
    <w:qFormat/>
    <w:rsid w:val="00C45FE1"/>
    <w:pPr>
      <w:ind w:left="720"/>
    </w:pPr>
    <w:rPr>
      <w:rFonts w:eastAsia="Calibri"/>
      <w:szCs w:val="22"/>
      <w:lang w:eastAsia="en-US"/>
    </w:rPr>
  </w:style>
  <w:style w:type="paragraph" w:customStyle="1" w:styleId="TM1ANNEXES">
    <w:name w:val="TM 1 ANNEXES"/>
    <w:basedOn w:val="TOC1"/>
    <w:qFormat/>
    <w:rsid w:val="00C45FE1"/>
    <w:pPr>
      <w:jc w:val="left"/>
    </w:pPr>
    <w:rPr>
      <w:rFonts w:ascii="Times New Roman Bold" w:hAnsi="Times New Roman Bold"/>
      <w:noProof/>
      <w:lang w:eastAsia="en-GB"/>
    </w:rPr>
  </w:style>
  <w:style w:type="paragraph" w:customStyle="1" w:styleId="Corpsdetexte21">
    <w:name w:val="Corps de texte 21"/>
    <w:basedOn w:val="BodyText1"/>
    <w:qFormat/>
    <w:rsid w:val="00C45FE1"/>
    <w:pPr>
      <w:ind w:left="1276"/>
    </w:pPr>
  </w:style>
  <w:style w:type="paragraph" w:customStyle="1" w:styleId="Doctxt6">
    <w:name w:val="Doctxt6"/>
    <w:basedOn w:val="Doctxt3"/>
    <w:next w:val="Normal"/>
    <w:qFormat/>
    <w:rsid w:val="00C45FE1"/>
    <w:pPr>
      <w:ind w:left="2211"/>
    </w:pPr>
  </w:style>
  <w:style w:type="paragraph" w:customStyle="1" w:styleId="Parties1">
    <w:name w:val="Parties(1)"/>
    <w:rsid w:val="00C45FE1"/>
    <w:pPr>
      <w:numPr>
        <w:numId w:val="27"/>
      </w:numPr>
      <w:spacing w:before="200" w:after="0" w:line="260" w:lineRule="atLeast"/>
      <w:jc w:val="both"/>
    </w:pPr>
    <w:rPr>
      <w:rFonts w:ascii="Times New Roman" w:eastAsia="Calibri" w:hAnsi="Times New Roman" w:cs="Times New Roman"/>
      <w:lang w:val="fr"/>
    </w:rPr>
  </w:style>
  <w:style w:type="paragraph" w:customStyle="1" w:styleId="PartiesA">
    <w:name w:val="Parties(A)"/>
    <w:qFormat/>
    <w:rsid w:val="00C45FE1"/>
    <w:pPr>
      <w:numPr>
        <w:ilvl w:val="1"/>
        <w:numId w:val="27"/>
      </w:numPr>
      <w:spacing w:before="200" w:after="0" w:line="260" w:lineRule="atLeast"/>
      <w:jc w:val="both"/>
    </w:pPr>
    <w:rPr>
      <w:rFonts w:ascii="Times New Roman" w:eastAsia="Calibri" w:hAnsi="Times New Roman" w:cs="Times New Roman"/>
      <w:lang w:val="fr"/>
    </w:rPr>
  </w:style>
  <w:style w:type="character" w:customStyle="1" w:styleId="zzmpTrailerItem">
    <w:name w:val="zzmpTrailerItem"/>
    <w:basedOn w:val="DefaultParagraphFont"/>
    <w:rsid w:val="00C45FE1"/>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Normal0">
    <w:name w:val="Normal_0"/>
    <w:qFormat/>
    <w:rsid w:val="00C45FE1"/>
    <w:pPr>
      <w:numPr>
        <w:numId w:val="30"/>
      </w:numPr>
      <w:spacing w:after="120" w:line="257" w:lineRule="auto"/>
      <w:jc w:val="both"/>
      <w:outlineLvl w:val="0"/>
    </w:pPr>
  </w:style>
  <w:style w:type="paragraph" w:customStyle="1" w:styleId="Normal1">
    <w:name w:val="Normal_1"/>
    <w:qFormat/>
    <w:rsid w:val="00C45FE1"/>
  </w:style>
  <w:style w:type="paragraph" w:customStyle="1" w:styleId="0normal">
    <w:name w:val="0 normal"/>
    <w:basedOn w:val="Normal"/>
    <w:rsid w:val="00917A5E"/>
    <w:pPr>
      <w:spacing w:before="120" w:after="120"/>
      <w:ind w:left="851"/>
      <w:contextualSpacing/>
    </w:pPr>
    <w:rPr>
      <w:sz w:val="24"/>
      <w:szCs w:val="24"/>
      <w:lang w:val="fr-FR"/>
    </w:rPr>
  </w:style>
  <w:style w:type="paragraph" w:customStyle="1" w:styleId="3">
    <w:name w:val="3"/>
    <w:basedOn w:val="Normal"/>
    <w:link w:val="3Car"/>
    <w:qFormat/>
    <w:rsid w:val="00917A5E"/>
    <w:pPr>
      <w:keepNext/>
      <w:keepLines/>
      <w:pBdr>
        <w:bottom w:val="single" w:sz="4" w:space="1" w:color="5B9BD5" w:themeColor="accent1"/>
      </w:pBdr>
      <w:tabs>
        <w:tab w:val="left" w:pos="567"/>
        <w:tab w:val="right" w:pos="8789"/>
      </w:tabs>
      <w:spacing w:before="480" w:after="360"/>
      <w:outlineLvl w:val="2"/>
    </w:pPr>
    <w:rPr>
      <w:rFonts w:ascii="Arial" w:hAnsi="Arial"/>
      <w:b/>
      <w:bCs/>
      <w:color w:val="000000" w:themeColor="text1"/>
      <w:sz w:val="24"/>
      <w:szCs w:val="24"/>
      <w:lang w:val="fr-FR"/>
    </w:rPr>
  </w:style>
  <w:style w:type="character" w:customStyle="1" w:styleId="3Car">
    <w:name w:val="3 Car"/>
    <w:basedOn w:val="DefaultParagraphFont"/>
    <w:link w:val="3"/>
    <w:rsid w:val="00917A5E"/>
    <w:rPr>
      <w:rFonts w:ascii="Arial" w:eastAsia="Times New Roman" w:hAnsi="Arial" w:cs="Times New Roman"/>
      <w:b/>
      <w:bCs/>
      <w:color w:val="000000" w:themeColor="text1"/>
      <w:sz w:val="24"/>
      <w:szCs w:val="24"/>
      <w:lang w:val="fr-FR" w:eastAsia="fr-FR"/>
    </w:rPr>
  </w:style>
  <w:style w:type="character" w:styleId="Strong">
    <w:name w:val="Strong"/>
    <w:uiPriority w:val="22"/>
    <w:qFormat/>
    <w:rsid w:val="00917A5E"/>
    <w:rPr>
      <w:b/>
      <w:bCs/>
    </w:rPr>
  </w:style>
  <w:style w:type="paragraph" w:styleId="HTMLPreformatted">
    <w:name w:val="HTML Preformatted"/>
    <w:basedOn w:val="Normal"/>
    <w:link w:val="HTMLPreformattedChar"/>
    <w:uiPriority w:val="99"/>
    <w:unhideWhenUsed/>
    <w:rsid w:val="00462898"/>
    <w:rPr>
      <w:rFonts w:ascii="Consolas" w:hAnsi="Consolas"/>
      <w:sz w:val="20"/>
      <w:lang w:val="en-GB"/>
    </w:rPr>
  </w:style>
  <w:style w:type="character" w:customStyle="1" w:styleId="HTMLPreformattedChar">
    <w:name w:val="HTML Preformatted Char"/>
    <w:basedOn w:val="DefaultParagraphFont"/>
    <w:link w:val="HTMLPreformatted"/>
    <w:uiPriority w:val="99"/>
    <w:rsid w:val="00462898"/>
    <w:rPr>
      <w:rFonts w:ascii="Consolas" w:eastAsia="Times New Roman" w:hAnsi="Consolas" w:cs="Times New Roman"/>
      <w:sz w:val="20"/>
      <w:szCs w:val="20"/>
      <w:lang w:val="en-GB" w:eastAsia="fr-FR"/>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link w:val="FootnoteReference"/>
    <w:uiPriority w:val="99"/>
    <w:rsid w:val="00462898"/>
    <w:pPr>
      <w:spacing w:after="160" w:line="240" w:lineRule="exact"/>
      <w:contextualSpacing/>
    </w:pPr>
    <w:rPr>
      <w:rFonts w:asciiTheme="minorHAnsi" w:eastAsiaTheme="minorHAnsi" w:hAnsiTheme="minorHAnsi" w:cstheme="minorBidi"/>
      <w:szCs w:val="22"/>
      <w:vertAlign w:val="superscript"/>
      <w:lang w:val="en-US" w:eastAsia="en-US"/>
    </w:rPr>
  </w:style>
  <w:style w:type="table" w:customStyle="1" w:styleId="Grilledutableau2">
    <w:name w:val="Grille du tableau2"/>
    <w:basedOn w:val="TableNormal"/>
    <w:uiPriority w:val="39"/>
    <w:rsid w:val="00462898"/>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4"/>
    <w:next w:val="Normal"/>
    <w:link w:val="4Car"/>
    <w:qFormat/>
    <w:rsid w:val="00462898"/>
    <w:pPr>
      <w:tabs>
        <w:tab w:val="left" w:pos="993"/>
      </w:tabs>
      <w:spacing w:before="240" w:after="120" w:line="240" w:lineRule="auto"/>
      <w:ind w:left="992" w:hanging="425"/>
      <w:outlineLvl w:val="3"/>
    </w:pPr>
    <w:rPr>
      <w:rFonts w:ascii="Arial" w:eastAsia="Times New Roman" w:hAnsi="Arial" w:cs="Times New Roman"/>
      <w:b/>
      <w:bCs/>
      <w:color w:val="000000" w:themeColor="text1"/>
      <w:sz w:val="24"/>
      <w:szCs w:val="24"/>
      <w:lang w:val="fr-FR" w:eastAsia="fr-FR"/>
    </w:rPr>
  </w:style>
  <w:style w:type="character" w:customStyle="1" w:styleId="4Car">
    <w:name w:val="4 Car"/>
    <w:basedOn w:val="3Car"/>
    <w:link w:val="4"/>
    <w:rsid w:val="00462898"/>
    <w:rPr>
      <w:rFonts w:ascii="Arial" w:eastAsia="Times New Roman" w:hAnsi="Arial" w:cs="Times New Roman"/>
      <w:b/>
      <w:bCs/>
      <w:color w:val="000000" w:themeColor="text1"/>
      <w:sz w:val="24"/>
      <w:szCs w:val="24"/>
      <w:lang w:val="fr-FR" w:eastAsia="fr-FR"/>
    </w:rPr>
  </w:style>
  <w:style w:type="paragraph" w:customStyle="1" w:styleId="0">
    <w:name w:val="0"/>
    <w:aliases w:val="T0,9T0"/>
    <w:link w:val="0Car1"/>
    <w:rsid w:val="00716669"/>
    <w:pPr>
      <w:tabs>
        <w:tab w:val="left" w:pos="567"/>
        <w:tab w:val="right" w:pos="8789"/>
      </w:tabs>
      <w:spacing w:before="120" w:after="120" w:line="240" w:lineRule="auto"/>
      <w:jc w:val="both"/>
    </w:pPr>
    <w:rPr>
      <w:rFonts w:ascii="Arial" w:eastAsia="Times New Roman" w:hAnsi="Arial" w:cs="Times New Roman"/>
      <w:sz w:val="20"/>
      <w:szCs w:val="24"/>
      <w:lang w:eastAsia="fr-FR"/>
    </w:rPr>
  </w:style>
  <w:style w:type="character" w:customStyle="1" w:styleId="0Car1">
    <w:name w:val="0 Car1"/>
    <w:basedOn w:val="DefaultParagraphFont"/>
    <w:link w:val="0"/>
    <w:rsid w:val="00716669"/>
    <w:rPr>
      <w:rFonts w:ascii="Arial" w:eastAsia="Times New Roman" w:hAnsi="Arial" w:cs="Times New Roman"/>
      <w:sz w:val="20"/>
      <w:szCs w:val="24"/>
      <w:lang w:eastAsia="fr-FR"/>
    </w:rPr>
  </w:style>
  <w:style w:type="numbering" w:customStyle="1" w:styleId="NoList1">
    <w:name w:val="No List1"/>
    <w:next w:val="NoList"/>
    <w:uiPriority w:val="99"/>
    <w:semiHidden/>
    <w:unhideWhenUsed/>
    <w:rsid w:val="00AD709A"/>
  </w:style>
  <w:style w:type="paragraph" w:customStyle="1" w:styleId="Story">
    <w:name w:val="Story"/>
    <w:basedOn w:val="Normal"/>
    <w:rsid w:val="00AD709A"/>
    <w:pPr>
      <w:spacing w:line="480" w:lineRule="auto"/>
      <w:jc w:val="left"/>
    </w:pPr>
    <w:rPr>
      <w:sz w:val="24"/>
      <w:lang w:val="en-US" w:eastAsia="en-US"/>
    </w:rPr>
  </w:style>
  <w:style w:type="paragraph" w:customStyle="1" w:styleId="ModelNrmlDouble">
    <w:name w:val="ModelNrmlDouble"/>
    <w:basedOn w:val="Normal"/>
    <w:link w:val="ModelNrmlDoubleChar"/>
    <w:rsid w:val="00AD709A"/>
    <w:pPr>
      <w:spacing w:after="360" w:line="480" w:lineRule="auto"/>
      <w:ind w:firstLine="720"/>
    </w:pPr>
    <w:rPr>
      <w:lang w:val="en-US" w:eastAsia="en-US"/>
    </w:rPr>
  </w:style>
  <w:style w:type="paragraph" w:customStyle="1" w:styleId="ModelDoubleNoIndent">
    <w:name w:val="ModelDoubleNoIndent"/>
    <w:basedOn w:val="ModelNrmlDouble"/>
    <w:rsid w:val="00AD709A"/>
    <w:pPr>
      <w:ind w:firstLine="0"/>
    </w:pPr>
    <w:rPr>
      <w:u w:val="single"/>
    </w:rPr>
  </w:style>
  <w:style w:type="table" w:customStyle="1" w:styleId="TableGrid1">
    <w:name w:val="Table Grid1"/>
    <w:basedOn w:val="TableNormal"/>
    <w:next w:val="TableGrid"/>
    <w:rsid w:val="00AD709A"/>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AD709A"/>
    <w:rPr>
      <w:color w:val="0000FF"/>
      <w:spacing w:val="0"/>
      <w:u w:val="double"/>
    </w:rPr>
  </w:style>
  <w:style w:type="paragraph" w:styleId="DocumentMap">
    <w:name w:val="Document Map"/>
    <w:basedOn w:val="Normal"/>
    <w:link w:val="DocumentMapChar"/>
    <w:rsid w:val="00AD709A"/>
    <w:pPr>
      <w:shd w:val="clear" w:color="auto" w:fill="000080"/>
      <w:spacing w:line="480" w:lineRule="auto"/>
      <w:jc w:val="left"/>
    </w:pPr>
    <w:rPr>
      <w:rFonts w:ascii="Tahoma" w:hAnsi="Tahoma" w:cs="Tahoma"/>
      <w:sz w:val="20"/>
      <w:lang w:val="en-US" w:eastAsia="en-US"/>
    </w:rPr>
  </w:style>
  <w:style w:type="character" w:customStyle="1" w:styleId="DocumentMapChar">
    <w:name w:val="Document Map Char"/>
    <w:basedOn w:val="DefaultParagraphFont"/>
    <w:link w:val="DocumentMap"/>
    <w:rsid w:val="00AD709A"/>
    <w:rPr>
      <w:rFonts w:ascii="Tahoma" w:eastAsia="Times New Roman" w:hAnsi="Tahoma" w:cs="Tahoma"/>
      <w:sz w:val="20"/>
      <w:szCs w:val="20"/>
      <w:shd w:val="clear" w:color="auto" w:fill="000080"/>
    </w:rPr>
  </w:style>
  <w:style w:type="character" w:customStyle="1" w:styleId="ListParagraphChar">
    <w:name w:val="List Paragraph Char"/>
    <w:aliases w:val="Resume Title Char,Citation List Char,heading 4 Char,List Paragraph (numbered (a)) Char,Paragraphe de liste du rapport Char,Table of contents numbered Char,List ParagraphCxSpLast Char,List ParagraphCxSpLastCxSpLast Char"/>
    <w:link w:val="ListParagraph"/>
    <w:uiPriority w:val="34"/>
    <w:qFormat/>
    <w:rsid w:val="00AD709A"/>
    <w:rPr>
      <w:rFonts w:ascii="Times New Roman" w:eastAsia="Calibri" w:hAnsi="Times New Roman" w:cs="Times New Roman"/>
      <w:lang w:val="sr-Cyrl-RS"/>
    </w:rPr>
  </w:style>
  <w:style w:type="paragraph" w:styleId="NoSpacing">
    <w:name w:val="No Spacing"/>
    <w:uiPriority w:val="99"/>
    <w:qFormat/>
    <w:rsid w:val="00AD709A"/>
    <w:pPr>
      <w:spacing w:after="0" w:line="240" w:lineRule="auto"/>
    </w:pPr>
    <w:rPr>
      <w:rFonts w:ascii="Times New Roman" w:eastAsia="Times New Roman" w:hAnsi="Times New Roman" w:cs="Times New Roman"/>
      <w:sz w:val="24"/>
      <w:szCs w:val="20"/>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rsid w:val="00AD709A"/>
    <w:pPr>
      <w:spacing w:after="160" w:line="240" w:lineRule="exact"/>
      <w:jc w:val="left"/>
    </w:pPr>
    <w:rPr>
      <w:sz w:val="20"/>
      <w:vertAlign w:val="superscript"/>
      <w:lang w:val="en-US" w:eastAsia="en-US"/>
    </w:rPr>
  </w:style>
  <w:style w:type="paragraph" w:customStyle="1" w:styleId="ListBullet1">
    <w:name w:val="List Bullet1"/>
    <w:basedOn w:val="Normal"/>
    <w:next w:val="ListBullet"/>
    <w:uiPriority w:val="99"/>
    <w:unhideWhenUsed/>
    <w:rsid w:val="00AD709A"/>
    <w:pPr>
      <w:spacing w:after="160" w:line="259" w:lineRule="auto"/>
      <w:contextualSpacing/>
      <w:jc w:val="left"/>
    </w:pPr>
    <w:rPr>
      <w:rFonts w:ascii="Calibri" w:eastAsia="Calibri" w:hAnsi="Calibri"/>
      <w:szCs w:val="22"/>
      <w:lang w:val="en-US" w:eastAsia="en-US"/>
    </w:rPr>
  </w:style>
  <w:style w:type="paragraph" w:customStyle="1" w:styleId="2zakon">
    <w:name w:val="2zakon"/>
    <w:basedOn w:val="Normal"/>
    <w:rsid w:val="00AD709A"/>
    <w:pPr>
      <w:spacing w:before="100" w:beforeAutospacing="1" w:after="100" w:afterAutospacing="1"/>
      <w:jc w:val="center"/>
    </w:pPr>
    <w:rPr>
      <w:rFonts w:ascii="Arial" w:hAnsi="Arial" w:cs="Arial"/>
      <w:color w:val="0033CC"/>
      <w:sz w:val="36"/>
      <w:szCs w:val="36"/>
      <w:lang w:val="en-US" w:eastAsia="en-US"/>
    </w:rPr>
  </w:style>
  <w:style w:type="paragraph" w:customStyle="1" w:styleId="ModelNrmlSingle">
    <w:name w:val="ModelNrmlSingle"/>
    <w:basedOn w:val="Normal"/>
    <w:link w:val="ModelNrmlSingleChar"/>
    <w:rsid w:val="00AD709A"/>
    <w:pPr>
      <w:spacing w:after="240"/>
      <w:ind w:firstLine="720"/>
    </w:pPr>
    <w:rPr>
      <w:lang w:val="en-US" w:eastAsia="en-US"/>
    </w:rPr>
  </w:style>
  <w:style w:type="paragraph" w:customStyle="1" w:styleId="Default">
    <w:name w:val="Default"/>
    <w:rsid w:val="00AD709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ModelNrmlDoubleChar">
    <w:name w:val="ModelNrmlDouble Char"/>
    <w:basedOn w:val="DefaultParagraphFont"/>
    <w:link w:val="ModelNrmlDouble"/>
    <w:rsid w:val="00AD709A"/>
    <w:rPr>
      <w:rFonts w:ascii="Times New Roman" w:eastAsia="Times New Roman" w:hAnsi="Times New Roman" w:cs="Times New Roman"/>
      <w:szCs w:val="20"/>
    </w:rPr>
  </w:style>
  <w:style w:type="character" w:customStyle="1" w:styleId="Style1">
    <w:name w:val="Style1"/>
    <w:basedOn w:val="DefaultParagraphFont"/>
    <w:uiPriority w:val="1"/>
    <w:rsid w:val="00AD709A"/>
    <w:rPr>
      <w:color w:val="FFFFFF"/>
    </w:rPr>
  </w:style>
  <w:style w:type="character" w:customStyle="1" w:styleId="ModelNrmlSingleChar">
    <w:name w:val="ModelNrmlSingle Char"/>
    <w:link w:val="ModelNrmlSingle"/>
    <w:rsid w:val="00AD709A"/>
    <w:rPr>
      <w:rFonts w:ascii="Times New Roman" w:eastAsia="Times New Roman" w:hAnsi="Times New Roman" w:cs="Times New Roman"/>
      <w:szCs w:val="20"/>
    </w:rPr>
  </w:style>
  <w:style w:type="paragraph" w:customStyle="1" w:styleId="BVIfnrCarCar">
    <w:name w:val="BVI fnr Car Car"/>
    <w:aliases w:val=" BVI fnr Car Car Car Car Char,BVI fnr Car,BVI fnr Car Car Car Car Char"/>
    <w:basedOn w:val="Normal"/>
    <w:uiPriority w:val="99"/>
    <w:rsid w:val="00AD709A"/>
    <w:pPr>
      <w:spacing w:after="160" w:line="240" w:lineRule="exact"/>
      <w:jc w:val="left"/>
    </w:pPr>
    <w:rPr>
      <w:sz w:val="20"/>
      <w:vertAlign w:val="superscript"/>
      <w:lang w:val="en-US" w:eastAsia="en-US"/>
    </w:rPr>
  </w:style>
  <w:style w:type="paragraph" w:customStyle="1" w:styleId="BVIfnrChar1CharCharCharCharChar">
    <w:name w:val="BVI fnr Char1 Char Char Char Char Char"/>
    <w:aliases w:val="BVI fnr Car Car Car Car Char2 Char Char Char Char Char,BVI fnr Car Car Char1 Char Char Char Char Char,BVI fnr Car Char1 Char Char Char Char Char"/>
    <w:basedOn w:val="Normal"/>
    <w:rsid w:val="00AD709A"/>
    <w:pPr>
      <w:spacing w:after="160" w:line="240" w:lineRule="exact"/>
      <w:jc w:val="left"/>
    </w:pPr>
    <w:rPr>
      <w:rFonts w:ascii="Calibri" w:eastAsia="Calibri" w:hAnsi="Calibri"/>
      <w:szCs w:val="22"/>
      <w:vertAlign w:val="superscript"/>
      <w:lang w:val="en-US" w:eastAsia="en-US"/>
    </w:rPr>
  </w:style>
  <w:style w:type="numbering" w:customStyle="1" w:styleId="NoList11">
    <w:name w:val="No List11"/>
    <w:next w:val="NoList"/>
    <w:uiPriority w:val="99"/>
    <w:semiHidden/>
    <w:unhideWhenUsed/>
    <w:rsid w:val="00AD709A"/>
  </w:style>
  <w:style w:type="table" w:customStyle="1" w:styleId="GT01">
    <w:name w:val="GT01"/>
    <w:basedOn w:val="TableNormal"/>
    <w:next w:val="TableGrid"/>
    <w:uiPriority w:val="39"/>
    <w:rsid w:val="00AD709A"/>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NoList"/>
    <w:next w:val="111111"/>
    <w:uiPriority w:val="99"/>
    <w:semiHidden/>
    <w:unhideWhenUsed/>
    <w:rsid w:val="00AD709A"/>
    <w:pPr>
      <w:numPr>
        <w:numId w:val="25"/>
      </w:numPr>
    </w:pPr>
  </w:style>
  <w:style w:type="character" w:customStyle="1" w:styleId="Style1Car">
    <w:name w:val="Style1 Car"/>
    <w:rsid w:val="00AD709A"/>
    <w:rPr>
      <w:sz w:val="22"/>
      <w:szCs w:val="22"/>
      <w:lang w:val="en-GB"/>
    </w:rPr>
  </w:style>
  <w:style w:type="paragraph" w:customStyle="1" w:styleId="BodyTexteNiveau1">
    <w:name w:val="Body Texte Niveau 1"/>
    <w:basedOn w:val="BodyText1"/>
    <w:qFormat/>
    <w:rsid w:val="00AD709A"/>
    <w:rPr>
      <w:lang w:val="en-GB"/>
    </w:rPr>
  </w:style>
  <w:style w:type="paragraph" w:customStyle="1" w:styleId="Defhead">
    <w:name w:val="Defhead"/>
    <w:rsid w:val="00AD709A"/>
    <w:pPr>
      <w:numPr>
        <w:numId w:val="42"/>
      </w:numPr>
      <w:spacing w:before="200" w:after="0" w:line="260" w:lineRule="atLeast"/>
      <w:jc w:val="both"/>
    </w:pPr>
    <w:rPr>
      <w:rFonts w:ascii="Times New Roman" w:eastAsia="Calibri" w:hAnsi="Times New Roman" w:cs="Times New Roman"/>
      <w:lang w:val="fr-FR"/>
    </w:rPr>
  </w:style>
  <w:style w:type="paragraph" w:customStyle="1" w:styleId="Defpara1">
    <w:name w:val="Defpara1"/>
    <w:rsid w:val="00AD709A"/>
    <w:pPr>
      <w:numPr>
        <w:ilvl w:val="1"/>
        <w:numId w:val="42"/>
      </w:numPr>
      <w:spacing w:before="200" w:after="0" w:line="260" w:lineRule="atLeast"/>
      <w:jc w:val="both"/>
    </w:pPr>
    <w:rPr>
      <w:rFonts w:ascii="Times New Roman" w:eastAsia="Calibri" w:hAnsi="Times New Roman" w:cs="Times New Roman"/>
      <w:lang w:val="fr-FR"/>
    </w:rPr>
  </w:style>
  <w:style w:type="paragraph" w:customStyle="1" w:styleId="Defpara2">
    <w:name w:val="Defpara2"/>
    <w:rsid w:val="00AD709A"/>
    <w:pPr>
      <w:numPr>
        <w:ilvl w:val="2"/>
        <w:numId w:val="42"/>
      </w:numPr>
      <w:spacing w:before="200" w:after="0" w:line="260" w:lineRule="atLeast"/>
      <w:jc w:val="both"/>
    </w:pPr>
    <w:rPr>
      <w:rFonts w:ascii="Times New Roman" w:eastAsia="Calibri" w:hAnsi="Times New Roman" w:cs="Times New Roman"/>
      <w:lang w:val="fr-FR"/>
    </w:rPr>
  </w:style>
  <w:style w:type="paragraph" w:customStyle="1" w:styleId="Defpara3">
    <w:name w:val="Defpara3"/>
    <w:rsid w:val="00AD709A"/>
    <w:pPr>
      <w:numPr>
        <w:ilvl w:val="3"/>
        <w:numId w:val="42"/>
      </w:numPr>
      <w:spacing w:before="200" w:after="0" w:line="260" w:lineRule="atLeast"/>
      <w:jc w:val="both"/>
    </w:pPr>
    <w:rPr>
      <w:rFonts w:ascii="Times New Roman" w:eastAsia="Calibri" w:hAnsi="Times New Roman" w:cs="Times New Roman"/>
      <w:lang w:val="fr-FR"/>
    </w:rPr>
  </w:style>
  <w:style w:type="paragraph" w:customStyle="1" w:styleId="ANNEXE1">
    <w:name w:val="ANNEXE 1"/>
    <w:autoRedefine/>
    <w:qFormat/>
    <w:rsid w:val="00AD709A"/>
    <w:pPr>
      <w:pageBreakBefore/>
      <w:numPr>
        <w:numId w:val="43"/>
      </w:numPr>
      <w:spacing w:after="480" w:line="260" w:lineRule="atLeast"/>
      <w:jc w:val="center"/>
    </w:pPr>
    <w:rPr>
      <w:rFonts w:ascii="Times New Roman Bold" w:eastAsia="Calibri" w:hAnsi="Times New Roman Bold" w:cs="Times New Roman"/>
      <w:b/>
      <w:caps/>
      <w:lang w:val="fr"/>
    </w:rPr>
  </w:style>
  <w:style w:type="paragraph" w:customStyle="1" w:styleId="ANNEXE1A">
    <w:name w:val="ANNEXE 1 A"/>
    <w:next w:val="Normal"/>
    <w:autoRedefine/>
    <w:qFormat/>
    <w:rsid w:val="00AD709A"/>
    <w:pPr>
      <w:pageBreakBefore/>
      <w:numPr>
        <w:ilvl w:val="1"/>
        <w:numId w:val="43"/>
      </w:numPr>
      <w:spacing w:after="480" w:line="260" w:lineRule="atLeast"/>
      <w:jc w:val="center"/>
    </w:pPr>
    <w:rPr>
      <w:rFonts w:ascii="Times New Roman Bold" w:eastAsia="Calibri" w:hAnsi="Times New Roman Bold" w:cs="Times New Roman"/>
      <w:b/>
      <w:caps/>
      <w:lang w:val="fr"/>
    </w:rPr>
  </w:style>
  <w:style w:type="table" w:customStyle="1" w:styleId="GT011">
    <w:name w:val="GT011"/>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tblInd w:w="0" w:type="nil"/>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table" w:customStyle="1" w:styleId="Grilledutableau21">
    <w:name w:val="Grille du tableau21"/>
    <w:basedOn w:val="TableNormal"/>
    <w:uiPriority w:val="39"/>
    <w:rsid w:val="00AD709A"/>
    <w:pPr>
      <w:spacing w:after="0" w:line="240" w:lineRule="auto"/>
    </w:pPr>
    <w:rPr>
      <w:rFonts w:ascii="Cambria" w:eastAsia="Calibri" w:hAnsi="Cambria" w:cs="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11">
    <w:name w:val="Tableau simple 11"/>
    <w:basedOn w:val="TableNormal"/>
    <w:uiPriority w:val="41"/>
    <w:rsid w:val="00AD709A"/>
    <w:pPr>
      <w:spacing w:after="0" w:line="240" w:lineRule="auto"/>
    </w:pPr>
    <w:rPr>
      <w:rFonts w:ascii="Cambria" w:eastAsia="Times New Roman" w:hAnsi="Cambria" w:cs="Times New Roman"/>
      <w:sz w:val="24"/>
      <w:szCs w:val="24"/>
      <w:lang w:val="fr-FR" w:eastAsia="fr-FR"/>
    </w:rPr>
    <w:tblPr>
      <w:tblStyleRowBandSize w:val="1"/>
      <w:tblStyleCol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2">
    <w:name w:val="2"/>
    <w:next w:val="0"/>
    <w:qFormat/>
    <w:rsid w:val="00AD709A"/>
    <w:pPr>
      <w:keepNext/>
      <w:keepLines/>
      <w:pBdr>
        <w:bottom w:val="single" w:sz="2" w:space="1" w:color="365F91"/>
      </w:pBdr>
      <w:spacing w:before="240" w:after="480" w:line="240" w:lineRule="auto"/>
      <w:jc w:val="center"/>
      <w:outlineLvl w:val="1"/>
    </w:pPr>
    <w:rPr>
      <w:rFonts w:ascii="Arial" w:eastAsia="Times New Roman" w:hAnsi="Arial" w:cs="Times New Roman"/>
      <w:b/>
      <w:bCs/>
      <w:caps/>
      <w:sz w:val="28"/>
      <w:szCs w:val="32"/>
      <w:lang w:val="fr-FR"/>
    </w:rPr>
  </w:style>
  <w:style w:type="paragraph" w:customStyle="1" w:styleId="Paragraphedeliste1">
    <w:name w:val="Paragraphe de liste1"/>
    <w:uiPriority w:val="99"/>
    <w:qFormat/>
    <w:rsid w:val="00AD709A"/>
    <w:pPr>
      <w:spacing w:after="0" w:line="240" w:lineRule="auto"/>
      <w:ind w:left="720"/>
    </w:pPr>
    <w:rPr>
      <w:rFonts w:ascii="Times New Roman" w:eastAsia="ヒラギノ角ゴ Pro W3" w:hAnsi="Times New Roman" w:cs="Times New Roman"/>
      <w:color w:val="000000"/>
      <w:sz w:val="24"/>
      <w:szCs w:val="20"/>
      <w:lang w:eastAsia="fr-FR"/>
    </w:rPr>
  </w:style>
  <w:style w:type="paragraph" w:customStyle="1" w:styleId="Textedenotedebasdepage">
    <w:name w:val="Texte de note de bas de page"/>
    <w:rsid w:val="00AD709A"/>
    <w:pPr>
      <w:spacing w:after="0" w:line="240" w:lineRule="auto"/>
    </w:pPr>
    <w:rPr>
      <w:rFonts w:ascii="Helvetica" w:eastAsia="ヒラギノ角ゴ Pro W3" w:hAnsi="Helvetica" w:cs="Times New Roman"/>
      <w:color w:val="000000"/>
      <w:sz w:val="20"/>
      <w:szCs w:val="20"/>
      <w:lang w:val="fr-FR" w:eastAsia="fr-FR"/>
    </w:rPr>
  </w:style>
  <w:style w:type="paragraph" w:customStyle="1" w:styleId="5">
    <w:name w:val="5"/>
    <w:basedOn w:val="3"/>
    <w:next w:val="0"/>
    <w:qFormat/>
    <w:rsid w:val="00AD709A"/>
    <w:pPr>
      <w:pBdr>
        <w:bottom w:val="none" w:sz="0" w:space="0" w:color="auto"/>
      </w:pBdr>
      <w:spacing w:before="240" w:after="240"/>
      <w:ind w:left="567"/>
      <w:jc w:val="left"/>
      <w:outlineLvl w:val="4"/>
    </w:pPr>
    <w:rPr>
      <w:color w:val="auto"/>
      <w:sz w:val="20"/>
      <w:lang w:eastAsia="en-US"/>
    </w:rPr>
  </w:style>
  <w:style w:type="paragraph" w:customStyle="1" w:styleId="4i">
    <w:name w:val="4i"/>
    <w:basedOn w:val="3"/>
    <w:next w:val="0"/>
    <w:qFormat/>
    <w:rsid w:val="00AD709A"/>
    <w:pPr>
      <w:pBdr>
        <w:bottom w:val="single" w:sz="4" w:space="1" w:color="4F81BD"/>
      </w:pBdr>
    </w:pPr>
    <w:rPr>
      <w:caps/>
      <w:color w:val="000000"/>
    </w:rPr>
  </w:style>
  <w:style w:type="paragraph" w:customStyle="1" w:styleId="6">
    <w:name w:val="6"/>
    <w:basedOn w:val="Normal"/>
    <w:next w:val="0"/>
    <w:qFormat/>
    <w:rsid w:val="00AD709A"/>
    <w:pPr>
      <w:keepNext/>
      <w:keepLines/>
      <w:tabs>
        <w:tab w:val="left" w:pos="1418"/>
        <w:tab w:val="right" w:pos="9072"/>
      </w:tabs>
      <w:jc w:val="left"/>
      <w:outlineLvl w:val="5"/>
    </w:pPr>
    <w:rPr>
      <w:rFonts w:ascii="Cambria" w:hAnsi="Cambria"/>
      <w:b/>
      <w:iCs/>
      <w:color w:val="0000FF"/>
      <w:sz w:val="24"/>
      <w:szCs w:val="22"/>
      <w:lang w:val="en-US"/>
    </w:rPr>
  </w:style>
  <w:style w:type="paragraph" w:customStyle="1" w:styleId="70">
    <w:name w:val="7"/>
    <w:basedOn w:val="0"/>
    <w:rsid w:val="00AD709A"/>
    <w:pPr>
      <w:tabs>
        <w:tab w:val="clear" w:pos="567"/>
        <w:tab w:val="clear" w:pos="8789"/>
        <w:tab w:val="right" w:pos="9072"/>
      </w:tabs>
      <w:ind w:left="426" w:hanging="284"/>
    </w:pPr>
    <w:rPr>
      <w:rFonts w:eastAsia="Cambria"/>
    </w:rPr>
  </w:style>
  <w:style w:type="paragraph" w:customStyle="1" w:styleId="9">
    <w:name w:val="9"/>
    <w:basedOn w:val="Normal"/>
    <w:qFormat/>
    <w:rsid w:val="00AD709A"/>
    <w:pPr>
      <w:tabs>
        <w:tab w:val="left" w:pos="1701"/>
        <w:tab w:val="right" w:pos="9072"/>
      </w:tabs>
      <w:jc w:val="left"/>
    </w:pPr>
    <w:rPr>
      <w:sz w:val="16"/>
      <w:szCs w:val="24"/>
      <w:lang w:val="fr-FR"/>
    </w:rPr>
  </w:style>
  <w:style w:type="paragraph" w:customStyle="1" w:styleId="Encadr">
    <w:name w:val="Encadré"/>
    <w:basedOn w:val="0"/>
    <w:rsid w:val="00AD709A"/>
    <w:pPr>
      <w:pBdr>
        <w:top w:val="single" w:sz="2" w:space="8" w:color="auto"/>
        <w:left w:val="single" w:sz="2" w:space="8" w:color="auto"/>
        <w:bottom w:val="single" w:sz="2" w:space="8" w:color="auto"/>
        <w:right w:val="single" w:sz="2" w:space="8" w:color="auto"/>
      </w:pBdr>
      <w:tabs>
        <w:tab w:val="clear" w:pos="567"/>
        <w:tab w:val="clear" w:pos="8789"/>
        <w:tab w:val="left" w:pos="1843"/>
        <w:tab w:val="right" w:pos="9072"/>
      </w:tabs>
      <w:spacing w:before="0" w:after="40"/>
      <w:ind w:left="1560" w:right="133"/>
    </w:pPr>
    <w:rPr>
      <w:i/>
      <w:color w:val="000080"/>
      <w:sz w:val="22"/>
      <w:lang w:val="fr-FR" w:eastAsia="zh-CN"/>
    </w:rPr>
  </w:style>
  <w:style w:type="table" w:customStyle="1" w:styleId="LightShading1">
    <w:name w:val="Light Shading1"/>
    <w:basedOn w:val="TableNormal"/>
    <w:next w:val="LightShading"/>
    <w:uiPriority w:val="60"/>
    <w:rsid w:val="00AD709A"/>
    <w:pPr>
      <w:spacing w:after="0" w:line="240" w:lineRule="auto"/>
    </w:pPr>
    <w:rPr>
      <w:rFonts w:ascii="Calibri" w:eastAsia="SimSun" w:hAnsi="Calibri" w:cs="Arial"/>
      <w:color w:val="000000"/>
      <w:sz w:val="24"/>
      <w:szCs w:val="24"/>
      <w:lang w:val="fr-FR" w:eastAsia="fr-F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Normal"/>
    <w:next w:val="LightList"/>
    <w:uiPriority w:val="61"/>
    <w:rsid w:val="00AD709A"/>
    <w:pPr>
      <w:spacing w:after="0" w:line="240" w:lineRule="auto"/>
    </w:pPr>
    <w:rPr>
      <w:rFonts w:ascii="Calibri" w:eastAsia="SimSun" w:hAnsi="Calibri" w:cs="Arial"/>
      <w:sz w:val="24"/>
      <w:szCs w:val="24"/>
      <w:lang w:val="fr-FR" w:eastAsia="fr-F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ListBullet2">
    <w:name w:val="List Bullet 2"/>
    <w:basedOn w:val="Normal"/>
    <w:rsid w:val="00AD709A"/>
    <w:pPr>
      <w:numPr>
        <w:numId w:val="44"/>
      </w:numPr>
      <w:spacing w:before="240"/>
      <w:contextualSpacing/>
      <w:jc w:val="left"/>
    </w:pPr>
    <w:rPr>
      <w:sz w:val="24"/>
      <w:lang w:val="fr-FR"/>
    </w:rPr>
  </w:style>
  <w:style w:type="paragraph" w:customStyle="1" w:styleId="1">
    <w:name w:val="1"/>
    <w:basedOn w:val="0"/>
    <w:next w:val="Normal"/>
    <w:rsid w:val="00AD709A"/>
    <w:pPr>
      <w:tabs>
        <w:tab w:val="clear" w:pos="567"/>
        <w:tab w:val="clear" w:pos="8789"/>
        <w:tab w:val="left" w:pos="1843"/>
        <w:tab w:val="right" w:pos="9072"/>
      </w:tabs>
      <w:suppressAutoHyphens/>
      <w:spacing w:before="0" w:after="0" w:line="1200" w:lineRule="exact"/>
      <w:jc w:val="right"/>
      <w:outlineLvl w:val="0"/>
    </w:pPr>
    <w:rPr>
      <w:rFonts w:ascii="Calibri" w:eastAsia="Calibri" w:hAnsi="Calibri" w:cs="Arial"/>
      <w:b/>
      <w:noProof/>
      <w:sz w:val="120"/>
      <w:szCs w:val="20"/>
      <w:lang w:val="fr-FR"/>
    </w:rPr>
  </w:style>
  <w:style w:type="paragraph" w:customStyle="1" w:styleId="8">
    <w:name w:val="8"/>
    <w:basedOn w:val="0"/>
    <w:rsid w:val="00AD709A"/>
    <w:pPr>
      <w:numPr>
        <w:numId w:val="45"/>
      </w:numPr>
      <w:tabs>
        <w:tab w:val="clear" w:pos="567"/>
        <w:tab w:val="clear" w:pos="2268"/>
        <w:tab w:val="clear" w:pos="8789"/>
        <w:tab w:val="num" w:pos="360"/>
        <w:tab w:val="num" w:pos="720"/>
        <w:tab w:val="left" w:pos="1843"/>
        <w:tab w:val="right" w:pos="9072"/>
      </w:tabs>
      <w:spacing w:before="0" w:after="40"/>
      <w:ind w:left="720" w:hanging="720"/>
    </w:pPr>
    <w:rPr>
      <w:rFonts w:eastAsia="Calibri" w:cs="Arial"/>
      <w:noProof/>
      <w:szCs w:val="20"/>
      <w:lang w:val="fr-FR"/>
    </w:rPr>
  </w:style>
  <w:style w:type="character" w:customStyle="1" w:styleId="ExplorateurdedocumentsCar1">
    <w:name w:val="Explorateur de documents Car1"/>
    <w:basedOn w:val="DefaultParagraphFont"/>
    <w:uiPriority w:val="99"/>
    <w:semiHidden/>
    <w:rsid w:val="00AD709A"/>
    <w:rPr>
      <w:rFonts w:ascii="Segoe UI" w:hAnsi="Segoe UI" w:cs="Segoe UI"/>
      <w:sz w:val="16"/>
      <w:szCs w:val="16"/>
      <w:lang w:val="en-GB"/>
    </w:rPr>
  </w:style>
  <w:style w:type="paragraph" w:customStyle="1" w:styleId="Index11">
    <w:name w:val="Index 11"/>
    <w:basedOn w:val="Normal"/>
    <w:next w:val="Normal"/>
    <w:autoRedefine/>
    <w:unhideWhenUsed/>
    <w:rsid w:val="00AD709A"/>
    <w:pPr>
      <w:ind w:left="240" w:hanging="240"/>
      <w:jc w:val="left"/>
    </w:pPr>
    <w:rPr>
      <w:rFonts w:ascii="Calibri" w:eastAsia="Calibri" w:hAnsi="Calibri"/>
      <w:sz w:val="24"/>
      <w:szCs w:val="24"/>
      <w:lang w:val="fr-FR" w:eastAsia="en-US"/>
    </w:rPr>
  </w:style>
  <w:style w:type="paragraph" w:customStyle="1" w:styleId="encadr0">
    <w:name w:val="encadré`"/>
    <w:basedOn w:val="Normal"/>
    <w:rsid w:val="00AD709A"/>
    <w:pPr>
      <w:spacing w:line="280" w:lineRule="exact"/>
      <w:contextualSpacing/>
      <w:jc w:val="left"/>
    </w:pPr>
    <w:rPr>
      <w:rFonts w:ascii="Helvetica" w:hAnsi="Helvetica"/>
      <w:b/>
      <w:szCs w:val="24"/>
      <w:lang w:val="fr-FR"/>
    </w:rPr>
  </w:style>
  <w:style w:type="paragraph" w:customStyle="1" w:styleId="00">
    <w:name w:val="0$"/>
    <w:basedOn w:val="Normal"/>
    <w:rsid w:val="00AD709A"/>
    <w:pPr>
      <w:jc w:val="left"/>
    </w:pPr>
    <w:rPr>
      <w:sz w:val="24"/>
      <w:szCs w:val="24"/>
      <w:lang w:val="fr-FR"/>
    </w:rPr>
  </w:style>
  <w:style w:type="paragraph" w:customStyle="1" w:styleId="Lesdiscussion">
    <w:name w:val="Les discussion"/>
    <w:basedOn w:val="Normal"/>
    <w:rsid w:val="00AD709A"/>
    <w:pPr>
      <w:jc w:val="left"/>
    </w:pPr>
    <w:rPr>
      <w:sz w:val="24"/>
      <w:szCs w:val="24"/>
      <w:lang w:val="fr-FR"/>
    </w:rPr>
  </w:style>
  <w:style w:type="character" w:styleId="HTMLCite">
    <w:name w:val="HTML Cite"/>
    <w:basedOn w:val="DefaultParagraphFont"/>
    <w:uiPriority w:val="99"/>
    <w:unhideWhenUsed/>
    <w:rsid w:val="00AD709A"/>
    <w:rPr>
      <w:i/>
      <w:iCs/>
    </w:rPr>
  </w:style>
  <w:style w:type="paragraph" w:styleId="TableofFigures">
    <w:name w:val="table of figures"/>
    <w:basedOn w:val="Normal"/>
    <w:next w:val="Normal"/>
    <w:uiPriority w:val="99"/>
    <w:rsid w:val="00AD709A"/>
    <w:pPr>
      <w:ind w:left="400" w:hanging="400"/>
      <w:jc w:val="left"/>
    </w:pPr>
    <w:rPr>
      <w:sz w:val="24"/>
      <w:szCs w:val="24"/>
      <w:lang w:val="fr-FR"/>
    </w:rPr>
  </w:style>
  <w:style w:type="paragraph" w:customStyle="1" w:styleId="Quote1">
    <w:name w:val="Quote1"/>
    <w:basedOn w:val="Normal"/>
    <w:next w:val="Normal"/>
    <w:rsid w:val="00AD709A"/>
    <w:pPr>
      <w:spacing w:before="200" w:after="160"/>
      <w:ind w:left="864" w:right="864"/>
      <w:jc w:val="center"/>
    </w:pPr>
    <w:rPr>
      <w:i/>
      <w:iCs/>
      <w:color w:val="404040"/>
      <w:sz w:val="24"/>
      <w:szCs w:val="24"/>
      <w:lang w:val="fr-FR"/>
    </w:rPr>
  </w:style>
  <w:style w:type="character" w:customStyle="1" w:styleId="QuoteChar">
    <w:name w:val="Quote Char"/>
    <w:basedOn w:val="DefaultParagraphFont"/>
    <w:link w:val="Quote"/>
    <w:rsid w:val="00AD709A"/>
    <w:rPr>
      <w:i/>
      <w:iCs/>
      <w:color w:val="404040"/>
      <w:sz w:val="24"/>
      <w:szCs w:val="24"/>
    </w:rPr>
  </w:style>
  <w:style w:type="character" w:customStyle="1" w:styleId="0Car">
    <w:name w:val="0 Car"/>
    <w:rsid w:val="00AD709A"/>
    <w:rPr>
      <w:sz w:val="24"/>
      <w:szCs w:val="24"/>
      <w:lang w:val="fr-FR" w:eastAsia="fr-FR" w:bidi="ar-SA"/>
    </w:rPr>
  </w:style>
  <w:style w:type="character" w:customStyle="1" w:styleId="TextedebullesCar1">
    <w:name w:val="Texte de bulles Car1"/>
    <w:uiPriority w:val="99"/>
    <w:locked/>
    <w:rsid w:val="00AD709A"/>
    <w:rPr>
      <w:rFonts w:ascii="Lucida Grande" w:hAnsi="Lucida Grande" w:cs="Lucida Grande"/>
      <w:sz w:val="18"/>
      <w:szCs w:val="18"/>
    </w:rPr>
  </w:style>
  <w:style w:type="paragraph" w:customStyle="1" w:styleId="2texte">
    <w:name w:val="2 texte"/>
    <w:basedOn w:val="2"/>
    <w:qFormat/>
    <w:rsid w:val="00AD709A"/>
    <w:pPr>
      <w:keepNext w:val="0"/>
      <w:pBdr>
        <w:bottom w:val="single" w:sz="12" w:space="1" w:color="E36C0A"/>
      </w:pBdr>
      <w:tabs>
        <w:tab w:val="left" w:pos="560"/>
      </w:tabs>
      <w:suppressAutoHyphens/>
      <w:spacing w:after="840"/>
      <w:ind w:left="2977"/>
      <w:outlineLvl w:val="9"/>
    </w:pPr>
    <w:rPr>
      <w:rFonts w:cs="Arial Black"/>
      <w:b w:val="0"/>
      <w:bCs w:val="0"/>
      <w:caps w:val="0"/>
      <w:color w:val="DD0000"/>
      <w:szCs w:val="28"/>
      <w:lang w:eastAsia="fr-FR"/>
    </w:rPr>
  </w:style>
  <w:style w:type="character" w:styleId="Emphasis">
    <w:name w:val="Emphasis"/>
    <w:uiPriority w:val="20"/>
    <w:qFormat/>
    <w:rsid w:val="00AD709A"/>
    <w:rPr>
      <w:i/>
      <w:iCs/>
    </w:rPr>
  </w:style>
  <w:style w:type="paragraph" w:styleId="Index2">
    <w:name w:val="index 2"/>
    <w:basedOn w:val="Normal"/>
    <w:next w:val="Normal"/>
    <w:autoRedefine/>
    <w:rsid w:val="00AD709A"/>
    <w:pPr>
      <w:ind w:left="480" w:hanging="240"/>
      <w:contextualSpacing/>
      <w:jc w:val="left"/>
    </w:pPr>
    <w:rPr>
      <w:lang w:val="fr-FR"/>
    </w:rPr>
  </w:style>
  <w:style w:type="paragraph" w:styleId="Index3">
    <w:name w:val="index 3"/>
    <w:basedOn w:val="Normal"/>
    <w:next w:val="Normal"/>
    <w:autoRedefine/>
    <w:rsid w:val="00AD709A"/>
    <w:pPr>
      <w:ind w:left="720" w:hanging="240"/>
      <w:contextualSpacing/>
      <w:jc w:val="left"/>
    </w:pPr>
    <w:rPr>
      <w:lang w:val="fr-FR"/>
    </w:rPr>
  </w:style>
  <w:style w:type="paragraph" w:styleId="Index4">
    <w:name w:val="index 4"/>
    <w:basedOn w:val="Normal"/>
    <w:next w:val="Normal"/>
    <w:autoRedefine/>
    <w:rsid w:val="00AD709A"/>
    <w:pPr>
      <w:ind w:left="960" w:hanging="240"/>
      <w:contextualSpacing/>
      <w:jc w:val="left"/>
    </w:pPr>
    <w:rPr>
      <w:lang w:val="fr-FR"/>
    </w:rPr>
  </w:style>
  <w:style w:type="paragraph" w:styleId="Index5">
    <w:name w:val="index 5"/>
    <w:basedOn w:val="Normal"/>
    <w:next w:val="Normal"/>
    <w:autoRedefine/>
    <w:rsid w:val="00AD709A"/>
    <w:pPr>
      <w:ind w:left="1200" w:hanging="240"/>
      <w:contextualSpacing/>
      <w:jc w:val="left"/>
    </w:pPr>
    <w:rPr>
      <w:lang w:val="fr-FR"/>
    </w:rPr>
  </w:style>
  <w:style w:type="paragraph" w:styleId="Index6">
    <w:name w:val="index 6"/>
    <w:basedOn w:val="Normal"/>
    <w:next w:val="Normal"/>
    <w:autoRedefine/>
    <w:rsid w:val="00AD709A"/>
    <w:pPr>
      <w:ind w:left="1440" w:hanging="240"/>
      <w:contextualSpacing/>
      <w:jc w:val="left"/>
    </w:pPr>
    <w:rPr>
      <w:lang w:val="fr-FR"/>
    </w:rPr>
  </w:style>
  <w:style w:type="paragraph" w:styleId="Index7">
    <w:name w:val="index 7"/>
    <w:basedOn w:val="Normal"/>
    <w:next w:val="Normal"/>
    <w:autoRedefine/>
    <w:rsid w:val="00AD709A"/>
    <w:pPr>
      <w:ind w:left="1680" w:hanging="240"/>
      <w:contextualSpacing/>
      <w:jc w:val="left"/>
    </w:pPr>
    <w:rPr>
      <w:lang w:val="fr-FR"/>
    </w:rPr>
  </w:style>
  <w:style w:type="paragraph" w:styleId="Index8">
    <w:name w:val="index 8"/>
    <w:basedOn w:val="Normal"/>
    <w:next w:val="Normal"/>
    <w:autoRedefine/>
    <w:rsid w:val="00AD709A"/>
    <w:pPr>
      <w:ind w:left="1920" w:hanging="240"/>
      <w:contextualSpacing/>
      <w:jc w:val="left"/>
    </w:pPr>
    <w:rPr>
      <w:lang w:val="fr-FR"/>
    </w:rPr>
  </w:style>
  <w:style w:type="paragraph" w:styleId="Index9">
    <w:name w:val="index 9"/>
    <w:basedOn w:val="Normal"/>
    <w:next w:val="Normal"/>
    <w:autoRedefine/>
    <w:rsid w:val="00AD709A"/>
    <w:pPr>
      <w:ind w:left="2160" w:hanging="240"/>
      <w:contextualSpacing/>
      <w:jc w:val="left"/>
    </w:pPr>
    <w:rPr>
      <w:lang w:val="fr-FR"/>
    </w:rPr>
  </w:style>
  <w:style w:type="paragraph" w:styleId="Index1">
    <w:name w:val="index 1"/>
    <w:basedOn w:val="Normal"/>
    <w:next w:val="Normal"/>
    <w:autoRedefine/>
    <w:unhideWhenUsed/>
    <w:rsid w:val="00AD709A"/>
    <w:pPr>
      <w:ind w:left="240" w:hanging="240"/>
      <w:jc w:val="left"/>
    </w:pPr>
    <w:rPr>
      <w:sz w:val="24"/>
      <w:lang w:val="en-US" w:eastAsia="en-US"/>
    </w:rPr>
  </w:style>
  <w:style w:type="paragraph" w:styleId="IndexHeading">
    <w:name w:val="index heading"/>
    <w:basedOn w:val="Normal"/>
    <w:next w:val="Index1"/>
    <w:rsid w:val="00AD709A"/>
    <w:pPr>
      <w:contextualSpacing/>
      <w:jc w:val="left"/>
    </w:pPr>
    <w:rPr>
      <w:b/>
      <w:i/>
      <w:lang w:val="fr-FR"/>
    </w:rPr>
  </w:style>
  <w:style w:type="paragraph" w:customStyle="1" w:styleId="9-Intervalle">
    <w:name w:val="9 - Intervalle"/>
    <w:basedOn w:val="Normal"/>
    <w:next w:val="Normal"/>
    <w:rsid w:val="00AD709A"/>
    <w:pPr>
      <w:tabs>
        <w:tab w:val="left" w:pos="2260"/>
        <w:tab w:val="left" w:pos="2540"/>
        <w:tab w:val="left" w:pos="2820"/>
        <w:tab w:val="right" w:pos="9180"/>
      </w:tabs>
      <w:spacing w:line="160" w:lineRule="exact"/>
      <w:jc w:val="left"/>
    </w:pPr>
    <w:rPr>
      <w:sz w:val="18"/>
      <w:lang w:val="fr-FR"/>
    </w:rPr>
  </w:style>
  <w:style w:type="paragraph" w:customStyle="1" w:styleId="3-A">
    <w:name w:val="3 - A"/>
    <w:basedOn w:val="Normal"/>
    <w:rsid w:val="00AD709A"/>
    <w:pPr>
      <w:tabs>
        <w:tab w:val="left" w:pos="340"/>
        <w:tab w:val="left" w:pos="560"/>
        <w:tab w:val="left" w:pos="2260"/>
        <w:tab w:val="left" w:pos="2540"/>
        <w:tab w:val="left" w:pos="2820"/>
        <w:tab w:val="right" w:pos="9180"/>
      </w:tabs>
      <w:spacing w:after="280"/>
      <w:contextualSpacing/>
      <w:jc w:val="left"/>
    </w:pPr>
    <w:rPr>
      <w:rFonts w:ascii="Helvetica" w:hAnsi="Helvetica"/>
      <w:b/>
      <w:caps/>
      <w:sz w:val="18"/>
      <w:lang w:val="fr-FR"/>
    </w:rPr>
  </w:style>
  <w:style w:type="paragraph" w:customStyle="1" w:styleId="4-a">
    <w:name w:val="4 - a"/>
    <w:basedOn w:val="3-A"/>
    <w:rsid w:val="00AD709A"/>
  </w:style>
  <w:style w:type="paragraph" w:customStyle="1" w:styleId="Titreprojet">
    <w:name w:val="Titreprojet"/>
    <w:basedOn w:val="Normal"/>
    <w:rsid w:val="00AD709A"/>
    <w:pPr>
      <w:tabs>
        <w:tab w:val="left" w:pos="2260"/>
      </w:tabs>
      <w:spacing w:before="20"/>
      <w:ind w:left="2260" w:hanging="2260"/>
      <w:contextualSpacing/>
      <w:jc w:val="left"/>
    </w:pPr>
    <w:rPr>
      <w:rFonts w:ascii="Helvetica" w:hAnsi="Helvetica"/>
      <w:sz w:val="18"/>
      <w:lang w:val="fr-FR"/>
    </w:rPr>
  </w:style>
  <w:style w:type="paragraph" w:customStyle="1" w:styleId="TexteRfrnce">
    <w:name w:val="TexteRéférénce"/>
    <w:basedOn w:val="Normal"/>
    <w:rsid w:val="00AD709A"/>
    <w:pPr>
      <w:tabs>
        <w:tab w:val="left" w:pos="2260"/>
      </w:tabs>
      <w:ind w:left="2260"/>
      <w:contextualSpacing/>
      <w:jc w:val="left"/>
    </w:pPr>
    <w:rPr>
      <w:rFonts w:ascii="Helvetica" w:hAnsi="Helvetica"/>
      <w:sz w:val="18"/>
      <w:lang w:val="fr-FR"/>
    </w:rPr>
  </w:style>
  <w:style w:type="paragraph" w:customStyle="1" w:styleId="Rfrences">
    <w:name w:val="Références"/>
    <w:basedOn w:val="0"/>
    <w:next w:val="9-Intervalle"/>
    <w:rsid w:val="00AD709A"/>
    <w:pPr>
      <w:tabs>
        <w:tab w:val="clear" w:pos="567"/>
        <w:tab w:val="clear" w:pos="8789"/>
        <w:tab w:val="left" w:pos="2410"/>
      </w:tabs>
      <w:spacing w:before="0" w:after="0"/>
      <w:ind w:left="2268" w:hanging="2268"/>
    </w:pPr>
    <w:rPr>
      <w:sz w:val="18"/>
      <w:szCs w:val="20"/>
      <w:lang w:val="fr-FR"/>
    </w:rPr>
  </w:style>
  <w:style w:type="paragraph" w:customStyle="1" w:styleId="TitreEDUCEXPR">
    <w:name w:val="Titre_EDUC/EXPÉR"/>
    <w:basedOn w:val="Normal"/>
    <w:rsid w:val="00AD709A"/>
    <w:pPr>
      <w:pBdr>
        <w:top w:val="single" w:sz="2" w:space="0" w:color="auto"/>
      </w:pBdr>
      <w:contextualSpacing/>
      <w:jc w:val="left"/>
    </w:pPr>
    <w:rPr>
      <w:rFonts w:ascii="Helvetica" w:hAnsi="Helvetica"/>
      <w:b/>
      <w:lang w:val="fr-FR"/>
    </w:rPr>
  </w:style>
  <w:style w:type="paragraph" w:customStyle="1" w:styleId="Annexe">
    <w:name w:val="Annexe"/>
    <w:basedOn w:val="Normal"/>
    <w:qFormat/>
    <w:rsid w:val="00AD709A"/>
    <w:pPr>
      <w:keepNext/>
      <w:keepLines/>
      <w:tabs>
        <w:tab w:val="left" w:pos="540"/>
        <w:tab w:val="left" w:pos="1134"/>
      </w:tabs>
      <w:suppressAutoHyphens/>
      <w:spacing w:after="80"/>
      <w:ind w:left="709"/>
      <w:jc w:val="left"/>
      <w:outlineLvl w:val="3"/>
    </w:pPr>
    <w:rPr>
      <w:rFonts w:ascii="Arial Bold" w:eastAsia="SimSun" w:hAnsi="Arial Bold" w:cs="Arial"/>
      <w:color w:val="0000FF"/>
      <w:lang w:val="fr-FR"/>
    </w:rPr>
  </w:style>
  <w:style w:type="paragraph" w:customStyle="1" w:styleId="StyleCorpsdetexte2Justifi">
    <w:name w:val="Style Corps de texte 2 + Justifié"/>
    <w:basedOn w:val="BodyText2"/>
    <w:autoRedefine/>
    <w:rsid w:val="00AD709A"/>
    <w:pPr>
      <w:spacing w:after="0" w:line="480" w:lineRule="auto"/>
      <w:ind w:left="0"/>
      <w:jc w:val="left"/>
      <w:outlineLvl w:val="9"/>
    </w:pPr>
    <w:rPr>
      <w:color w:val="auto"/>
      <w:szCs w:val="24"/>
      <w:lang w:val="fr-FR"/>
    </w:rPr>
  </w:style>
  <w:style w:type="paragraph" w:customStyle="1" w:styleId="font1">
    <w:name w:val="font1"/>
    <w:basedOn w:val="Normal"/>
    <w:rsid w:val="00AD709A"/>
    <w:pPr>
      <w:spacing w:beforeLines="1" w:afterLines="1"/>
      <w:jc w:val="left"/>
    </w:pPr>
    <w:rPr>
      <w:b/>
      <w:bCs/>
      <w:sz w:val="18"/>
      <w:szCs w:val="18"/>
      <w:lang w:val="fr-FR"/>
    </w:rPr>
  </w:style>
  <w:style w:type="paragraph" w:customStyle="1" w:styleId="font5">
    <w:name w:val="font5"/>
    <w:basedOn w:val="Normal"/>
    <w:rsid w:val="00AD709A"/>
    <w:pPr>
      <w:spacing w:beforeLines="1" w:afterLines="1"/>
      <w:jc w:val="left"/>
    </w:pPr>
    <w:rPr>
      <w:sz w:val="18"/>
      <w:szCs w:val="18"/>
      <w:lang w:val="fr-FR"/>
    </w:rPr>
  </w:style>
  <w:style w:type="paragraph" w:customStyle="1" w:styleId="font6">
    <w:name w:val="font6"/>
    <w:basedOn w:val="Normal"/>
    <w:rsid w:val="00AD709A"/>
    <w:pPr>
      <w:spacing w:beforeLines="1" w:afterLines="1"/>
      <w:jc w:val="left"/>
    </w:pPr>
    <w:rPr>
      <w:rFonts w:ascii="Verdana" w:hAnsi="Verdana"/>
      <w:sz w:val="16"/>
      <w:szCs w:val="16"/>
      <w:lang w:val="fr-FR"/>
    </w:rPr>
  </w:style>
  <w:style w:type="paragraph" w:customStyle="1" w:styleId="font7">
    <w:name w:val="font7"/>
    <w:basedOn w:val="Normal"/>
    <w:rsid w:val="00AD709A"/>
    <w:pPr>
      <w:spacing w:beforeLines="1" w:afterLines="1"/>
      <w:jc w:val="left"/>
    </w:pPr>
    <w:rPr>
      <w:sz w:val="18"/>
      <w:szCs w:val="18"/>
      <w:lang w:val="fr-FR"/>
    </w:rPr>
  </w:style>
  <w:style w:type="paragraph" w:customStyle="1" w:styleId="xl24">
    <w:name w:val="xl24"/>
    <w:basedOn w:val="Normal"/>
    <w:rsid w:val="00AD709A"/>
    <w:pPr>
      <w:pBdr>
        <w:top w:val="single" w:sz="4" w:space="0" w:color="auto"/>
        <w:left w:val="single" w:sz="4" w:space="0" w:color="auto"/>
        <w:right w:val="single" w:sz="4" w:space="0" w:color="auto"/>
      </w:pBdr>
      <w:spacing w:beforeLines="1" w:afterLines="1"/>
      <w:jc w:val="left"/>
      <w:textAlignment w:val="center"/>
    </w:pPr>
    <w:rPr>
      <w:sz w:val="18"/>
      <w:szCs w:val="18"/>
      <w:lang w:val="fr-FR"/>
    </w:rPr>
  </w:style>
  <w:style w:type="paragraph" w:customStyle="1" w:styleId="xl25">
    <w:name w:val="xl25"/>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26">
    <w:name w:val="xl26"/>
    <w:basedOn w:val="Normal"/>
    <w:rsid w:val="00AD709A"/>
    <w:pPr>
      <w:pBdr>
        <w:top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27">
    <w:name w:val="xl27"/>
    <w:basedOn w:val="Normal"/>
    <w:rsid w:val="00AD709A"/>
    <w:pPr>
      <w:pBdr>
        <w:left w:val="single" w:sz="4" w:space="0" w:color="auto"/>
        <w:right w:val="single" w:sz="4" w:space="0" w:color="auto"/>
      </w:pBdr>
      <w:spacing w:beforeLines="1" w:afterLines="1"/>
      <w:jc w:val="left"/>
      <w:textAlignment w:val="center"/>
    </w:pPr>
    <w:rPr>
      <w:b/>
      <w:bCs/>
      <w:sz w:val="18"/>
      <w:szCs w:val="18"/>
      <w:lang w:val="fr-FR"/>
    </w:rPr>
  </w:style>
  <w:style w:type="paragraph" w:customStyle="1" w:styleId="xl28">
    <w:name w:val="xl28"/>
    <w:basedOn w:val="Normal"/>
    <w:rsid w:val="00AD709A"/>
    <w:pPr>
      <w:pBdr>
        <w:top w:val="single" w:sz="4" w:space="0" w:color="auto"/>
        <w:left w:val="single" w:sz="4" w:space="0" w:color="auto"/>
        <w:right w:val="single" w:sz="4" w:space="0" w:color="auto"/>
      </w:pBdr>
      <w:spacing w:beforeLines="1" w:afterLines="1"/>
      <w:jc w:val="center"/>
      <w:textAlignment w:val="center"/>
    </w:pPr>
    <w:rPr>
      <w:b/>
      <w:bCs/>
      <w:sz w:val="18"/>
      <w:szCs w:val="18"/>
      <w:lang w:val="fr-FR"/>
    </w:rPr>
  </w:style>
  <w:style w:type="paragraph" w:customStyle="1" w:styleId="xl29">
    <w:name w:val="xl29"/>
    <w:basedOn w:val="Normal"/>
    <w:rsid w:val="00AD709A"/>
    <w:pPr>
      <w:pBdr>
        <w:top w:val="single" w:sz="4" w:space="0" w:color="auto"/>
        <w:bottom w:val="single" w:sz="4" w:space="0" w:color="auto"/>
      </w:pBdr>
      <w:spacing w:beforeLines="1" w:afterLines="1"/>
      <w:jc w:val="left"/>
      <w:textAlignment w:val="center"/>
    </w:pPr>
    <w:rPr>
      <w:b/>
      <w:bCs/>
      <w:sz w:val="18"/>
      <w:szCs w:val="18"/>
      <w:lang w:val="fr-FR"/>
    </w:rPr>
  </w:style>
  <w:style w:type="paragraph" w:customStyle="1" w:styleId="xl30">
    <w:name w:val="xl30"/>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31">
    <w:name w:val="xl31"/>
    <w:basedOn w:val="Normal"/>
    <w:rsid w:val="00AD709A"/>
    <w:pPr>
      <w:spacing w:beforeLines="1" w:afterLines="1"/>
      <w:jc w:val="left"/>
      <w:textAlignment w:val="center"/>
    </w:pPr>
    <w:rPr>
      <w:sz w:val="18"/>
      <w:szCs w:val="18"/>
      <w:lang w:val="fr-FR"/>
    </w:rPr>
  </w:style>
  <w:style w:type="paragraph" w:customStyle="1" w:styleId="xl32">
    <w:name w:val="xl32"/>
    <w:basedOn w:val="Normal"/>
    <w:rsid w:val="00AD709A"/>
    <w:pPr>
      <w:pBdr>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33">
    <w:name w:val="xl33"/>
    <w:basedOn w:val="Normal"/>
    <w:rsid w:val="00AD709A"/>
    <w:pPr>
      <w:pBdr>
        <w:top w:val="single" w:sz="4" w:space="0" w:color="auto"/>
        <w:left w:val="single" w:sz="4" w:space="0" w:color="auto"/>
        <w:bottom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34">
    <w:name w:val="xl34"/>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35">
    <w:name w:val="xl35"/>
    <w:basedOn w:val="Normal"/>
    <w:rsid w:val="00AD709A"/>
    <w:pPr>
      <w:pBdr>
        <w:top w:val="single" w:sz="4" w:space="0" w:color="auto"/>
        <w:left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36">
    <w:name w:val="xl36"/>
    <w:basedOn w:val="Normal"/>
    <w:rsid w:val="00AD709A"/>
    <w:pPr>
      <w:pBdr>
        <w:left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37">
    <w:name w:val="xl37"/>
    <w:basedOn w:val="Normal"/>
    <w:rsid w:val="00AD709A"/>
    <w:pPr>
      <w:pBdr>
        <w:top w:val="single" w:sz="4" w:space="0" w:color="auto"/>
        <w:bottom w:val="single" w:sz="4" w:space="0" w:color="auto"/>
      </w:pBdr>
      <w:spacing w:beforeLines="1" w:afterLines="1"/>
      <w:jc w:val="left"/>
      <w:textAlignment w:val="center"/>
    </w:pPr>
    <w:rPr>
      <w:sz w:val="18"/>
      <w:szCs w:val="18"/>
      <w:lang w:val="fr-FR"/>
    </w:rPr>
  </w:style>
  <w:style w:type="paragraph" w:customStyle="1" w:styleId="xl38">
    <w:name w:val="xl38"/>
    <w:basedOn w:val="Normal"/>
    <w:rsid w:val="00AD709A"/>
    <w:pPr>
      <w:pBdr>
        <w:right w:val="single" w:sz="4" w:space="0" w:color="auto"/>
      </w:pBdr>
      <w:spacing w:beforeLines="1" w:afterLines="1"/>
      <w:jc w:val="left"/>
      <w:textAlignment w:val="center"/>
    </w:pPr>
    <w:rPr>
      <w:sz w:val="18"/>
      <w:szCs w:val="18"/>
      <w:lang w:val="fr-FR"/>
    </w:rPr>
  </w:style>
  <w:style w:type="paragraph" w:customStyle="1" w:styleId="xl39">
    <w:name w:val="xl39"/>
    <w:basedOn w:val="Normal"/>
    <w:rsid w:val="00AD709A"/>
    <w:pPr>
      <w:pBdr>
        <w:left w:val="single" w:sz="4" w:space="0" w:color="auto"/>
        <w:right w:val="single" w:sz="4" w:space="0" w:color="auto"/>
      </w:pBdr>
      <w:spacing w:beforeLines="1" w:afterLines="1"/>
      <w:jc w:val="left"/>
      <w:textAlignment w:val="center"/>
    </w:pPr>
    <w:rPr>
      <w:sz w:val="18"/>
      <w:szCs w:val="18"/>
      <w:lang w:val="fr-FR"/>
    </w:rPr>
  </w:style>
  <w:style w:type="paragraph" w:customStyle="1" w:styleId="xl40">
    <w:name w:val="xl40"/>
    <w:basedOn w:val="Normal"/>
    <w:rsid w:val="00AD709A"/>
    <w:pPr>
      <w:pBdr>
        <w:top w:val="single" w:sz="4" w:space="0" w:color="auto"/>
        <w:left w:val="single" w:sz="4" w:space="0" w:color="auto"/>
        <w:bottom w:val="single" w:sz="4" w:space="0" w:color="auto"/>
        <w:right w:val="single" w:sz="4" w:space="0" w:color="auto"/>
      </w:pBdr>
      <w:shd w:val="clear" w:color="auto" w:fill="CCFFCC"/>
      <w:spacing w:beforeLines="1" w:afterLines="1"/>
      <w:jc w:val="left"/>
      <w:textAlignment w:val="center"/>
    </w:pPr>
    <w:rPr>
      <w:b/>
      <w:bCs/>
      <w:sz w:val="18"/>
      <w:szCs w:val="18"/>
      <w:lang w:val="fr-FR"/>
    </w:rPr>
  </w:style>
  <w:style w:type="paragraph" w:customStyle="1" w:styleId="xl41">
    <w:name w:val="xl41"/>
    <w:basedOn w:val="Normal"/>
    <w:rsid w:val="00AD709A"/>
    <w:pPr>
      <w:pBdr>
        <w:top w:val="single" w:sz="4" w:space="0" w:color="auto"/>
        <w:left w:val="single" w:sz="4" w:space="0" w:color="auto"/>
        <w:bottom w:val="single" w:sz="4" w:space="0" w:color="auto"/>
      </w:pBdr>
      <w:shd w:val="clear" w:color="auto" w:fill="CCFFCC"/>
      <w:spacing w:beforeLines="1" w:afterLines="1"/>
      <w:jc w:val="left"/>
      <w:textAlignment w:val="center"/>
    </w:pPr>
    <w:rPr>
      <w:b/>
      <w:bCs/>
      <w:sz w:val="18"/>
      <w:szCs w:val="18"/>
      <w:lang w:val="fr-FR"/>
    </w:rPr>
  </w:style>
  <w:style w:type="paragraph" w:customStyle="1" w:styleId="xl42">
    <w:name w:val="xl42"/>
    <w:basedOn w:val="Normal"/>
    <w:rsid w:val="00AD709A"/>
    <w:pPr>
      <w:pBdr>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43">
    <w:name w:val="xl43"/>
    <w:basedOn w:val="Normal"/>
    <w:rsid w:val="00AD709A"/>
    <w:pPr>
      <w:pBdr>
        <w:top w:val="single" w:sz="4" w:space="0" w:color="auto"/>
        <w:left w:val="single" w:sz="4" w:space="0" w:color="auto"/>
        <w:right w:val="single" w:sz="4" w:space="0" w:color="auto"/>
      </w:pBdr>
      <w:spacing w:beforeLines="1" w:afterLines="1"/>
      <w:jc w:val="left"/>
      <w:textAlignment w:val="center"/>
    </w:pPr>
    <w:rPr>
      <w:sz w:val="18"/>
      <w:szCs w:val="18"/>
      <w:lang w:val="fr-FR"/>
    </w:rPr>
  </w:style>
  <w:style w:type="paragraph" w:customStyle="1" w:styleId="xl44">
    <w:name w:val="xl44"/>
    <w:basedOn w:val="Normal"/>
    <w:rsid w:val="00AD709A"/>
    <w:pPr>
      <w:pBdr>
        <w:top w:val="single" w:sz="4" w:space="0" w:color="auto"/>
        <w:bottom w:val="single" w:sz="4" w:space="0" w:color="auto"/>
      </w:pBdr>
      <w:spacing w:beforeLines="1" w:afterLines="1"/>
      <w:jc w:val="center"/>
      <w:textAlignment w:val="center"/>
    </w:pPr>
    <w:rPr>
      <w:sz w:val="18"/>
      <w:szCs w:val="18"/>
      <w:lang w:val="fr-FR"/>
    </w:rPr>
  </w:style>
  <w:style w:type="paragraph" w:customStyle="1" w:styleId="xl45">
    <w:name w:val="xl45"/>
    <w:basedOn w:val="Normal"/>
    <w:rsid w:val="00AD709A"/>
    <w:pPr>
      <w:pBdr>
        <w:top w:val="single" w:sz="4" w:space="0" w:color="auto"/>
        <w:bottom w:val="single" w:sz="4" w:space="0" w:color="auto"/>
      </w:pBdr>
      <w:spacing w:beforeLines="1" w:afterLines="1"/>
      <w:jc w:val="left"/>
      <w:textAlignment w:val="center"/>
    </w:pPr>
    <w:rPr>
      <w:sz w:val="18"/>
      <w:szCs w:val="18"/>
      <w:lang w:val="fr-FR"/>
    </w:rPr>
  </w:style>
  <w:style w:type="paragraph" w:customStyle="1" w:styleId="xl46">
    <w:name w:val="xl46"/>
    <w:basedOn w:val="Normal"/>
    <w:rsid w:val="00AD709A"/>
    <w:pPr>
      <w:pBdr>
        <w:top w:val="single" w:sz="4" w:space="0" w:color="auto"/>
        <w:left w:val="single" w:sz="4" w:space="0" w:color="auto"/>
        <w:right w:val="single" w:sz="4" w:space="0" w:color="auto"/>
      </w:pBdr>
      <w:spacing w:beforeLines="1" w:afterLines="1"/>
      <w:jc w:val="left"/>
      <w:textAlignment w:val="center"/>
    </w:pPr>
    <w:rPr>
      <w:b/>
      <w:bCs/>
      <w:sz w:val="18"/>
      <w:szCs w:val="18"/>
      <w:lang w:val="fr-FR"/>
    </w:rPr>
  </w:style>
  <w:style w:type="paragraph" w:customStyle="1" w:styleId="xl47">
    <w:name w:val="xl47"/>
    <w:basedOn w:val="Normal"/>
    <w:rsid w:val="00AD709A"/>
    <w:pPr>
      <w:pBdr>
        <w:bottom w:val="single" w:sz="4" w:space="0" w:color="auto"/>
        <w:right w:val="single" w:sz="4" w:space="0" w:color="auto"/>
      </w:pBdr>
      <w:spacing w:beforeLines="1" w:afterLines="1"/>
      <w:jc w:val="left"/>
      <w:textAlignment w:val="center"/>
    </w:pPr>
    <w:rPr>
      <w:sz w:val="18"/>
      <w:szCs w:val="18"/>
      <w:lang w:val="fr-FR"/>
    </w:rPr>
  </w:style>
  <w:style w:type="paragraph" w:customStyle="1" w:styleId="xl48">
    <w:name w:val="xl48"/>
    <w:basedOn w:val="Normal"/>
    <w:rsid w:val="00AD709A"/>
    <w:pPr>
      <w:pBdr>
        <w:left w:val="single" w:sz="4" w:space="0" w:color="auto"/>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49">
    <w:name w:val="xl49"/>
    <w:basedOn w:val="Normal"/>
    <w:rsid w:val="00AD709A"/>
    <w:pPr>
      <w:pBdr>
        <w:bottom w:val="single" w:sz="4" w:space="0" w:color="auto"/>
      </w:pBdr>
      <w:spacing w:beforeLines="1" w:afterLines="1"/>
      <w:jc w:val="left"/>
    </w:pPr>
    <w:rPr>
      <w:sz w:val="18"/>
      <w:szCs w:val="18"/>
      <w:lang w:val="fr-FR"/>
    </w:rPr>
  </w:style>
  <w:style w:type="paragraph" w:customStyle="1" w:styleId="xl50">
    <w:name w:val="xl50"/>
    <w:basedOn w:val="Normal"/>
    <w:rsid w:val="00AD709A"/>
    <w:pPr>
      <w:pBdr>
        <w:top w:val="single" w:sz="4" w:space="0" w:color="auto"/>
        <w:bottom w:val="single" w:sz="4" w:space="0" w:color="auto"/>
      </w:pBdr>
      <w:spacing w:beforeLines="1" w:afterLines="1"/>
      <w:jc w:val="left"/>
    </w:pPr>
    <w:rPr>
      <w:b/>
      <w:bCs/>
      <w:sz w:val="18"/>
      <w:szCs w:val="18"/>
      <w:lang w:val="fr-FR"/>
    </w:rPr>
  </w:style>
  <w:style w:type="paragraph" w:customStyle="1" w:styleId="xl51">
    <w:name w:val="xl51"/>
    <w:basedOn w:val="Normal"/>
    <w:rsid w:val="00AD709A"/>
    <w:pPr>
      <w:spacing w:beforeLines="1" w:afterLines="1"/>
      <w:jc w:val="center"/>
      <w:textAlignment w:val="center"/>
    </w:pPr>
    <w:rPr>
      <w:b/>
      <w:bCs/>
      <w:sz w:val="28"/>
      <w:szCs w:val="28"/>
      <w:lang w:val="fr-FR"/>
    </w:rPr>
  </w:style>
  <w:style w:type="paragraph" w:customStyle="1" w:styleId="xl52">
    <w:name w:val="xl52"/>
    <w:basedOn w:val="Normal"/>
    <w:rsid w:val="00AD709A"/>
    <w:pPr>
      <w:spacing w:beforeLines="1" w:afterLines="1"/>
      <w:jc w:val="center"/>
      <w:textAlignment w:val="center"/>
    </w:pPr>
    <w:rPr>
      <w:sz w:val="28"/>
      <w:szCs w:val="28"/>
      <w:lang w:val="fr-FR"/>
    </w:rPr>
  </w:style>
  <w:style w:type="paragraph" w:customStyle="1" w:styleId="xl53">
    <w:name w:val="xl53"/>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szCs w:val="22"/>
      <w:lang w:val="fr-FR"/>
    </w:rPr>
  </w:style>
  <w:style w:type="paragraph" w:customStyle="1" w:styleId="xl54">
    <w:name w:val="xl54"/>
    <w:basedOn w:val="Normal"/>
    <w:rsid w:val="00AD709A"/>
    <w:pPr>
      <w:pBdr>
        <w:top w:val="single" w:sz="4" w:space="0" w:color="auto"/>
        <w:left w:val="single" w:sz="4" w:space="0" w:color="auto"/>
        <w:bottom w:val="single" w:sz="4" w:space="0" w:color="auto"/>
        <w:right w:val="single" w:sz="4" w:space="0" w:color="auto"/>
      </w:pBdr>
      <w:spacing w:beforeLines="1" w:afterLines="1"/>
      <w:jc w:val="center"/>
      <w:textAlignment w:val="center"/>
    </w:pPr>
    <w:rPr>
      <w:b/>
      <w:bCs/>
      <w:szCs w:val="22"/>
      <w:lang w:val="fr-FR"/>
    </w:rPr>
  </w:style>
  <w:style w:type="paragraph" w:customStyle="1" w:styleId="xl55">
    <w:name w:val="xl55"/>
    <w:basedOn w:val="Normal"/>
    <w:rsid w:val="00AD709A"/>
    <w:pPr>
      <w:pBdr>
        <w:left w:val="single" w:sz="4" w:space="0" w:color="auto"/>
        <w:right w:val="single" w:sz="4" w:space="0" w:color="auto"/>
      </w:pBdr>
      <w:spacing w:beforeLines="1" w:afterLines="1"/>
      <w:jc w:val="left"/>
    </w:pPr>
    <w:rPr>
      <w:rFonts w:ascii="Times" w:hAnsi="Times"/>
      <w:lang w:val="fr-FR"/>
    </w:rPr>
  </w:style>
  <w:style w:type="paragraph" w:customStyle="1" w:styleId="xl56">
    <w:name w:val="xl56"/>
    <w:basedOn w:val="Normal"/>
    <w:rsid w:val="00AD709A"/>
    <w:pPr>
      <w:pBdr>
        <w:left w:val="single" w:sz="4" w:space="0" w:color="auto"/>
        <w:bottom w:val="single" w:sz="4" w:space="0" w:color="auto"/>
        <w:right w:val="single" w:sz="4" w:space="0" w:color="auto"/>
      </w:pBdr>
      <w:spacing w:beforeLines="1" w:afterLines="1"/>
      <w:jc w:val="left"/>
    </w:pPr>
    <w:rPr>
      <w:rFonts w:ascii="Times" w:hAnsi="Times"/>
      <w:lang w:val="fr-FR"/>
    </w:rPr>
  </w:style>
  <w:style w:type="paragraph" w:customStyle="1" w:styleId="xl57">
    <w:name w:val="xl57"/>
    <w:basedOn w:val="Normal"/>
    <w:rsid w:val="00AD709A"/>
    <w:pPr>
      <w:pBdr>
        <w:left w:val="single" w:sz="4" w:space="0" w:color="auto"/>
        <w:right w:val="single" w:sz="4" w:space="0" w:color="auto"/>
      </w:pBdr>
      <w:spacing w:beforeLines="1" w:afterLines="1"/>
      <w:jc w:val="left"/>
      <w:textAlignment w:val="center"/>
    </w:pPr>
    <w:rPr>
      <w:rFonts w:ascii="Times" w:hAnsi="Times"/>
      <w:lang w:val="fr-FR"/>
    </w:rPr>
  </w:style>
  <w:style w:type="paragraph" w:customStyle="1" w:styleId="xl58">
    <w:name w:val="xl58"/>
    <w:basedOn w:val="Normal"/>
    <w:rsid w:val="00AD709A"/>
    <w:pPr>
      <w:pBdr>
        <w:left w:val="single" w:sz="4" w:space="0" w:color="auto"/>
        <w:bottom w:val="single" w:sz="4" w:space="0" w:color="auto"/>
        <w:right w:val="single" w:sz="4" w:space="0" w:color="auto"/>
      </w:pBdr>
      <w:spacing w:beforeLines="1" w:afterLines="1"/>
      <w:jc w:val="left"/>
      <w:textAlignment w:val="center"/>
    </w:pPr>
    <w:rPr>
      <w:rFonts w:ascii="Times" w:hAnsi="Times"/>
      <w:lang w:val="fr-FR"/>
    </w:rPr>
  </w:style>
  <w:style w:type="paragraph" w:customStyle="1" w:styleId="xl59">
    <w:name w:val="xl59"/>
    <w:basedOn w:val="Normal"/>
    <w:rsid w:val="00AD709A"/>
    <w:pPr>
      <w:pBdr>
        <w:left w:val="single" w:sz="4" w:space="0" w:color="auto"/>
        <w:bottom w:val="single" w:sz="4" w:space="0" w:color="auto"/>
        <w:right w:val="single" w:sz="4" w:space="0" w:color="auto"/>
      </w:pBdr>
      <w:spacing w:beforeLines="1" w:afterLines="1"/>
      <w:jc w:val="center"/>
      <w:textAlignment w:val="center"/>
    </w:pPr>
    <w:rPr>
      <w:sz w:val="18"/>
      <w:szCs w:val="18"/>
      <w:lang w:val="fr-FR"/>
    </w:rPr>
  </w:style>
  <w:style w:type="paragraph" w:customStyle="1" w:styleId="xl60">
    <w:name w:val="xl60"/>
    <w:basedOn w:val="Normal"/>
    <w:rsid w:val="00AD709A"/>
    <w:pPr>
      <w:pBdr>
        <w:top w:val="single" w:sz="4" w:space="0" w:color="auto"/>
        <w:right w:val="single" w:sz="4" w:space="0" w:color="auto"/>
      </w:pBdr>
      <w:spacing w:beforeLines="1" w:afterLines="1"/>
      <w:jc w:val="center"/>
      <w:textAlignment w:val="center"/>
    </w:pPr>
    <w:rPr>
      <w:b/>
      <w:bCs/>
      <w:sz w:val="18"/>
      <w:szCs w:val="18"/>
      <w:lang w:val="fr-FR"/>
    </w:rPr>
  </w:style>
  <w:style w:type="paragraph" w:customStyle="1" w:styleId="xl61">
    <w:name w:val="xl61"/>
    <w:basedOn w:val="Normal"/>
    <w:rsid w:val="00AD709A"/>
    <w:pPr>
      <w:pBdr>
        <w:right w:val="single" w:sz="4" w:space="0" w:color="auto"/>
      </w:pBdr>
      <w:spacing w:beforeLines="1" w:afterLines="1"/>
      <w:jc w:val="left"/>
    </w:pPr>
    <w:rPr>
      <w:sz w:val="18"/>
      <w:szCs w:val="18"/>
      <w:lang w:val="fr-FR"/>
    </w:rPr>
  </w:style>
  <w:style w:type="paragraph" w:customStyle="1" w:styleId="xl62">
    <w:name w:val="xl62"/>
    <w:basedOn w:val="Normal"/>
    <w:rsid w:val="00AD709A"/>
    <w:pPr>
      <w:pBdr>
        <w:bottom w:val="single" w:sz="4" w:space="0" w:color="auto"/>
        <w:right w:val="single" w:sz="4" w:space="0" w:color="auto"/>
      </w:pBdr>
      <w:spacing w:beforeLines="1" w:afterLines="1"/>
      <w:jc w:val="left"/>
    </w:pPr>
    <w:rPr>
      <w:sz w:val="18"/>
      <w:szCs w:val="18"/>
      <w:lang w:val="fr-FR"/>
    </w:rPr>
  </w:style>
  <w:style w:type="paragraph" w:customStyle="1" w:styleId="xl63">
    <w:name w:val="xl63"/>
    <w:basedOn w:val="Normal"/>
    <w:rsid w:val="00AD709A"/>
    <w:pPr>
      <w:pBdr>
        <w:top w:val="single" w:sz="4" w:space="0" w:color="auto"/>
        <w:left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64">
    <w:name w:val="xl64"/>
    <w:basedOn w:val="Normal"/>
    <w:rsid w:val="00AD709A"/>
    <w:pPr>
      <w:pBdr>
        <w:top w:val="single" w:sz="4" w:space="0" w:color="auto"/>
        <w:left w:val="single" w:sz="4" w:space="0" w:color="auto"/>
        <w:bottom w:val="single" w:sz="4" w:space="0" w:color="auto"/>
      </w:pBdr>
      <w:spacing w:beforeLines="1" w:afterLines="1"/>
      <w:jc w:val="left"/>
      <w:textAlignment w:val="center"/>
    </w:pPr>
    <w:rPr>
      <w:b/>
      <w:bCs/>
      <w:sz w:val="18"/>
      <w:szCs w:val="18"/>
      <w:lang w:val="fr-FR"/>
    </w:rPr>
  </w:style>
  <w:style w:type="paragraph" w:customStyle="1" w:styleId="xl65">
    <w:name w:val="xl65"/>
    <w:basedOn w:val="Normal"/>
    <w:rsid w:val="00AD709A"/>
    <w:pPr>
      <w:pBdr>
        <w:top w:val="single" w:sz="4" w:space="0" w:color="auto"/>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66">
    <w:name w:val="xl66"/>
    <w:basedOn w:val="Normal"/>
    <w:rsid w:val="00AD709A"/>
    <w:pPr>
      <w:pBdr>
        <w:left w:val="single" w:sz="4" w:space="0" w:color="auto"/>
        <w:right w:val="single" w:sz="4" w:space="0" w:color="auto"/>
      </w:pBdr>
      <w:spacing w:beforeLines="1" w:afterLines="1"/>
      <w:jc w:val="center"/>
      <w:textAlignment w:val="center"/>
    </w:pPr>
    <w:rPr>
      <w:sz w:val="18"/>
      <w:szCs w:val="18"/>
      <w:lang w:val="fr-FR"/>
    </w:rPr>
  </w:style>
  <w:style w:type="paragraph" w:customStyle="1" w:styleId="xl67">
    <w:name w:val="xl67"/>
    <w:basedOn w:val="Normal"/>
    <w:rsid w:val="00AD709A"/>
    <w:pPr>
      <w:pBdr>
        <w:left w:val="single" w:sz="4" w:space="0" w:color="auto"/>
        <w:right w:val="single" w:sz="4" w:space="0" w:color="auto"/>
      </w:pBdr>
      <w:spacing w:beforeLines="1" w:afterLines="1"/>
      <w:jc w:val="center"/>
      <w:textAlignment w:val="center"/>
    </w:pPr>
    <w:rPr>
      <w:b/>
      <w:bCs/>
      <w:sz w:val="18"/>
      <w:szCs w:val="18"/>
      <w:lang w:val="fr-FR"/>
    </w:rPr>
  </w:style>
  <w:style w:type="paragraph" w:customStyle="1" w:styleId="xl68">
    <w:name w:val="xl68"/>
    <w:basedOn w:val="Normal"/>
    <w:rsid w:val="00AD709A"/>
    <w:pPr>
      <w:pBdr>
        <w:left w:val="single" w:sz="4" w:space="0" w:color="auto"/>
        <w:bottom w:val="single" w:sz="4" w:space="0" w:color="auto"/>
        <w:right w:val="single" w:sz="4" w:space="0" w:color="auto"/>
      </w:pBdr>
      <w:spacing w:beforeLines="1" w:afterLines="1"/>
      <w:jc w:val="center"/>
      <w:textAlignment w:val="center"/>
    </w:pPr>
    <w:rPr>
      <w:rFonts w:ascii="Times" w:hAnsi="Times"/>
      <w:lang w:val="fr-FR"/>
    </w:rPr>
  </w:style>
  <w:style w:type="paragraph" w:customStyle="1" w:styleId="xl69">
    <w:name w:val="xl69"/>
    <w:basedOn w:val="Normal"/>
    <w:rsid w:val="00AD709A"/>
    <w:pPr>
      <w:pBdr>
        <w:left w:val="single" w:sz="4" w:space="0" w:color="auto"/>
        <w:right w:val="single" w:sz="4" w:space="0" w:color="auto"/>
      </w:pBdr>
      <w:spacing w:beforeLines="1" w:afterLines="1"/>
      <w:jc w:val="left"/>
    </w:pPr>
    <w:rPr>
      <w:sz w:val="18"/>
      <w:szCs w:val="18"/>
      <w:lang w:val="fr-FR"/>
    </w:rPr>
  </w:style>
  <w:style w:type="paragraph" w:customStyle="1" w:styleId="xl70">
    <w:name w:val="xl70"/>
    <w:basedOn w:val="Normal"/>
    <w:rsid w:val="00AD709A"/>
    <w:pPr>
      <w:pBdr>
        <w:top w:val="single" w:sz="4" w:space="0" w:color="auto"/>
        <w:left w:val="single" w:sz="4" w:space="0" w:color="auto"/>
      </w:pBdr>
      <w:shd w:val="clear" w:color="auto" w:fill="FCF305"/>
      <w:spacing w:beforeLines="1" w:afterLines="1"/>
      <w:jc w:val="left"/>
      <w:textAlignment w:val="center"/>
    </w:pPr>
    <w:rPr>
      <w:b/>
      <w:bCs/>
      <w:sz w:val="18"/>
      <w:szCs w:val="18"/>
      <w:lang w:val="fr-FR"/>
    </w:rPr>
  </w:style>
  <w:style w:type="paragraph" w:customStyle="1" w:styleId="xl71">
    <w:name w:val="xl71"/>
    <w:basedOn w:val="Normal"/>
    <w:rsid w:val="00AD709A"/>
    <w:pPr>
      <w:pBdr>
        <w:top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72">
    <w:name w:val="xl72"/>
    <w:basedOn w:val="Normal"/>
    <w:rsid w:val="00AD709A"/>
    <w:pPr>
      <w:pBdr>
        <w:top w:val="single" w:sz="4" w:space="0" w:color="auto"/>
        <w:left w:val="single" w:sz="4" w:space="0" w:color="auto"/>
        <w:bottom w:val="single" w:sz="4" w:space="0" w:color="auto"/>
      </w:pBdr>
      <w:spacing w:beforeLines="1" w:afterLines="1"/>
      <w:jc w:val="left"/>
      <w:textAlignment w:val="center"/>
    </w:pPr>
    <w:rPr>
      <w:sz w:val="18"/>
      <w:szCs w:val="18"/>
      <w:lang w:val="fr-FR"/>
    </w:rPr>
  </w:style>
  <w:style w:type="paragraph" w:customStyle="1" w:styleId="xl73">
    <w:name w:val="xl73"/>
    <w:basedOn w:val="Normal"/>
    <w:rsid w:val="00AD709A"/>
    <w:pPr>
      <w:pBdr>
        <w:top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74">
    <w:name w:val="xl74"/>
    <w:basedOn w:val="Normal"/>
    <w:rsid w:val="00AD709A"/>
    <w:pPr>
      <w:pBdr>
        <w:top w:val="single" w:sz="4" w:space="0" w:color="auto"/>
        <w:left w:val="single" w:sz="4" w:space="0" w:color="auto"/>
        <w:bottom w:val="single" w:sz="4" w:space="0" w:color="auto"/>
        <w:right w:val="single" w:sz="4" w:space="0" w:color="auto"/>
      </w:pBdr>
      <w:shd w:val="clear" w:color="auto" w:fill="FCF305"/>
      <w:spacing w:beforeLines="1" w:afterLines="1"/>
      <w:jc w:val="left"/>
    </w:pPr>
    <w:rPr>
      <w:sz w:val="18"/>
      <w:szCs w:val="18"/>
      <w:lang w:val="fr-FR"/>
    </w:rPr>
  </w:style>
  <w:style w:type="paragraph" w:customStyle="1" w:styleId="xl75">
    <w:name w:val="xl75"/>
    <w:basedOn w:val="Normal"/>
    <w:rsid w:val="00AD709A"/>
    <w:pPr>
      <w:pBdr>
        <w:top w:val="single" w:sz="4" w:space="0" w:color="auto"/>
        <w:left w:val="single" w:sz="4" w:space="0" w:color="auto"/>
        <w:bottom w:val="single" w:sz="4" w:space="0" w:color="auto"/>
        <w:right w:val="single" w:sz="4" w:space="0" w:color="auto"/>
      </w:pBdr>
      <w:shd w:val="clear" w:color="auto" w:fill="FCF305"/>
      <w:spacing w:beforeLines="1" w:afterLines="1"/>
      <w:jc w:val="left"/>
      <w:textAlignment w:val="center"/>
    </w:pPr>
    <w:rPr>
      <w:sz w:val="18"/>
      <w:szCs w:val="18"/>
      <w:lang w:val="fr-FR"/>
    </w:rPr>
  </w:style>
  <w:style w:type="paragraph" w:customStyle="1" w:styleId="xl76">
    <w:name w:val="xl76"/>
    <w:basedOn w:val="Normal"/>
    <w:rsid w:val="00AD709A"/>
    <w:pPr>
      <w:spacing w:beforeLines="1" w:afterLines="1"/>
      <w:jc w:val="center"/>
      <w:textAlignment w:val="center"/>
    </w:pPr>
    <w:rPr>
      <w:rFonts w:ascii="Times" w:hAnsi="Times"/>
      <w:lang w:val="fr-FR"/>
    </w:rPr>
  </w:style>
  <w:style w:type="paragraph" w:customStyle="1" w:styleId="xl77">
    <w:name w:val="xl77"/>
    <w:basedOn w:val="Normal"/>
    <w:rsid w:val="00AD709A"/>
    <w:pPr>
      <w:pBdr>
        <w:left w:val="single" w:sz="4" w:space="0" w:color="auto"/>
        <w:right w:val="single" w:sz="4" w:space="0" w:color="auto"/>
      </w:pBdr>
      <w:spacing w:beforeLines="1" w:afterLines="1"/>
      <w:jc w:val="left"/>
    </w:pPr>
    <w:rPr>
      <w:b/>
      <w:bCs/>
      <w:sz w:val="18"/>
      <w:szCs w:val="18"/>
      <w:lang w:val="fr-FR"/>
    </w:rPr>
  </w:style>
  <w:style w:type="paragraph" w:customStyle="1" w:styleId="xl78">
    <w:name w:val="xl78"/>
    <w:basedOn w:val="Normal"/>
    <w:rsid w:val="00AD709A"/>
    <w:pPr>
      <w:pBdr>
        <w:left w:val="single" w:sz="4" w:space="0" w:color="auto"/>
        <w:bottom w:val="single" w:sz="4" w:space="0" w:color="auto"/>
        <w:right w:val="single" w:sz="4" w:space="0" w:color="auto"/>
      </w:pBdr>
      <w:spacing w:beforeLines="1" w:afterLines="1"/>
      <w:jc w:val="left"/>
    </w:pPr>
    <w:rPr>
      <w:b/>
      <w:bCs/>
      <w:sz w:val="18"/>
      <w:szCs w:val="18"/>
      <w:lang w:val="fr-FR"/>
    </w:rPr>
  </w:style>
  <w:style w:type="paragraph" w:customStyle="1" w:styleId="xl79">
    <w:name w:val="xl79"/>
    <w:basedOn w:val="Normal"/>
    <w:rsid w:val="00AD709A"/>
    <w:pPr>
      <w:pBdr>
        <w:bottom w:val="single" w:sz="4" w:space="0" w:color="auto"/>
        <w:right w:val="single" w:sz="4" w:space="0" w:color="auto"/>
      </w:pBdr>
      <w:spacing w:beforeLines="1" w:afterLines="1"/>
      <w:jc w:val="center"/>
      <w:textAlignment w:val="center"/>
    </w:pPr>
    <w:rPr>
      <w:b/>
      <w:bCs/>
      <w:sz w:val="18"/>
      <w:szCs w:val="18"/>
      <w:lang w:val="fr-FR"/>
    </w:rPr>
  </w:style>
  <w:style w:type="paragraph" w:customStyle="1" w:styleId="xl80">
    <w:name w:val="xl80"/>
    <w:basedOn w:val="Normal"/>
    <w:rsid w:val="00AD709A"/>
    <w:pPr>
      <w:pBdr>
        <w:right w:val="single" w:sz="4" w:space="0" w:color="auto"/>
      </w:pBdr>
      <w:spacing w:beforeLines="1" w:afterLines="1"/>
      <w:jc w:val="center"/>
      <w:textAlignment w:val="center"/>
    </w:pPr>
    <w:rPr>
      <w:sz w:val="18"/>
      <w:szCs w:val="18"/>
      <w:lang w:val="fr-FR"/>
    </w:rPr>
  </w:style>
  <w:style w:type="paragraph" w:customStyle="1" w:styleId="xl81">
    <w:name w:val="xl81"/>
    <w:basedOn w:val="Normal"/>
    <w:rsid w:val="00AD709A"/>
    <w:pPr>
      <w:pBdr>
        <w:top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82">
    <w:name w:val="xl82"/>
    <w:basedOn w:val="Normal"/>
    <w:rsid w:val="00AD709A"/>
    <w:pPr>
      <w:pBdr>
        <w:top w:val="single" w:sz="4" w:space="0" w:color="auto"/>
        <w:left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83">
    <w:name w:val="xl83"/>
    <w:basedOn w:val="Normal"/>
    <w:rsid w:val="00AD709A"/>
    <w:pPr>
      <w:pBdr>
        <w:top w:val="single" w:sz="4" w:space="0" w:color="auto"/>
        <w:left w:val="single" w:sz="4" w:space="0" w:color="auto"/>
        <w:right w:val="single" w:sz="4" w:space="0" w:color="auto"/>
      </w:pBdr>
      <w:spacing w:beforeLines="1" w:afterLines="1"/>
      <w:jc w:val="left"/>
    </w:pPr>
    <w:rPr>
      <w:sz w:val="18"/>
      <w:szCs w:val="18"/>
      <w:lang w:val="fr-FR"/>
    </w:rPr>
  </w:style>
  <w:style w:type="paragraph" w:customStyle="1" w:styleId="xl84">
    <w:name w:val="xl84"/>
    <w:basedOn w:val="Normal"/>
    <w:rsid w:val="00AD709A"/>
    <w:pPr>
      <w:pBdr>
        <w:left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85">
    <w:name w:val="xl85"/>
    <w:basedOn w:val="Normal"/>
    <w:rsid w:val="00AD709A"/>
    <w:pPr>
      <w:pBdr>
        <w:left w:val="single" w:sz="4" w:space="0" w:color="auto"/>
      </w:pBdr>
      <w:shd w:val="clear" w:color="auto" w:fill="FCF305"/>
      <w:spacing w:beforeLines="1" w:afterLines="1"/>
      <w:jc w:val="left"/>
      <w:textAlignment w:val="center"/>
    </w:pPr>
    <w:rPr>
      <w:b/>
      <w:bCs/>
      <w:sz w:val="18"/>
      <w:szCs w:val="18"/>
      <w:lang w:val="fr-FR"/>
    </w:rPr>
  </w:style>
  <w:style w:type="paragraph" w:customStyle="1" w:styleId="xl86">
    <w:name w:val="xl86"/>
    <w:basedOn w:val="Normal"/>
    <w:rsid w:val="00AD709A"/>
    <w:pPr>
      <w:pBdr>
        <w:right w:val="single" w:sz="4" w:space="0" w:color="auto"/>
      </w:pBdr>
      <w:shd w:val="clear" w:color="auto" w:fill="FCF305"/>
      <w:spacing w:beforeLines="1" w:afterLines="1"/>
      <w:jc w:val="left"/>
      <w:textAlignment w:val="center"/>
    </w:pPr>
    <w:rPr>
      <w:b/>
      <w:bCs/>
      <w:sz w:val="18"/>
      <w:szCs w:val="18"/>
      <w:lang w:val="fr-FR"/>
    </w:rPr>
  </w:style>
  <w:style w:type="paragraph" w:customStyle="1" w:styleId="xl87">
    <w:name w:val="xl87"/>
    <w:basedOn w:val="Normal"/>
    <w:rsid w:val="00AD709A"/>
    <w:pPr>
      <w:pBdr>
        <w:top w:val="single" w:sz="4" w:space="0" w:color="auto"/>
        <w:left w:val="single" w:sz="4" w:space="0" w:color="auto"/>
        <w:bottom w:val="single" w:sz="4" w:space="0" w:color="auto"/>
      </w:pBdr>
      <w:shd w:val="clear" w:color="auto" w:fill="FCF305"/>
      <w:spacing w:beforeLines="1" w:afterLines="1"/>
      <w:jc w:val="left"/>
      <w:textAlignment w:val="center"/>
    </w:pPr>
    <w:rPr>
      <w:b/>
      <w:bCs/>
      <w:sz w:val="18"/>
      <w:szCs w:val="18"/>
      <w:lang w:val="fr-FR"/>
    </w:rPr>
  </w:style>
  <w:style w:type="paragraph" w:customStyle="1" w:styleId="xl88">
    <w:name w:val="xl88"/>
    <w:basedOn w:val="Normal"/>
    <w:rsid w:val="00AD709A"/>
    <w:pPr>
      <w:pBdr>
        <w:top w:val="single" w:sz="4" w:space="0" w:color="auto"/>
        <w:bottom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89">
    <w:name w:val="xl89"/>
    <w:basedOn w:val="Normal"/>
    <w:rsid w:val="00AD709A"/>
    <w:pPr>
      <w:pBdr>
        <w:left w:val="single" w:sz="4" w:space="0" w:color="auto"/>
        <w:right w:val="single" w:sz="4" w:space="0" w:color="auto"/>
      </w:pBdr>
      <w:spacing w:beforeLines="1" w:afterLines="1"/>
      <w:jc w:val="left"/>
      <w:textAlignment w:val="center"/>
    </w:pPr>
    <w:rPr>
      <w:b/>
      <w:bCs/>
      <w:color w:val="0000D4"/>
      <w:sz w:val="18"/>
      <w:szCs w:val="18"/>
      <w:lang w:val="fr-FR"/>
    </w:rPr>
  </w:style>
  <w:style w:type="paragraph" w:customStyle="1" w:styleId="xl90">
    <w:name w:val="xl90"/>
    <w:basedOn w:val="Normal"/>
    <w:rsid w:val="00AD709A"/>
    <w:pPr>
      <w:pBdr>
        <w:left w:val="single" w:sz="4" w:space="0" w:color="auto"/>
        <w:bottom w:val="single" w:sz="4" w:space="0" w:color="auto"/>
        <w:right w:val="single" w:sz="4" w:space="0" w:color="auto"/>
      </w:pBdr>
      <w:spacing w:beforeLines="1" w:afterLines="1"/>
      <w:jc w:val="left"/>
      <w:textAlignment w:val="center"/>
    </w:pPr>
    <w:rPr>
      <w:b/>
      <w:bCs/>
      <w:color w:val="0000D4"/>
      <w:sz w:val="18"/>
      <w:szCs w:val="18"/>
      <w:lang w:val="fr-FR"/>
    </w:rPr>
  </w:style>
  <w:style w:type="paragraph" w:customStyle="1" w:styleId="xl91">
    <w:name w:val="xl91"/>
    <w:basedOn w:val="Normal"/>
    <w:rsid w:val="00AD709A"/>
    <w:pPr>
      <w:pBdr>
        <w:top w:val="single" w:sz="4" w:space="0" w:color="auto"/>
        <w:right w:val="single" w:sz="4" w:space="0" w:color="auto"/>
      </w:pBdr>
      <w:spacing w:beforeLines="1" w:afterLines="1"/>
      <w:jc w:val="left"/>
      <w:textAlignment w:val="center"/>
    </w:pPr>
    <w:rPr>
      <w:b/>
      <w:bCs/>
      <w:sz w:val="18"/>
      <w:szCs w:val="18"/>
      <w:lang w:val="fr-FR"/>
    </w:rPr>
  </w:style>
  <w:style w:type="paragraph" w:customStyle="1" w:styleId="xl92">
    <w:name w:val="xl92"/>
    <w:basedOn w:val="Normal"/>
    <w:rsid w:val="00AD709A"/>
    <w:pPr>
      <w:pBdr>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93">
    <w:name w:val="xl93"/>
    <w:basedOn w:val="Normal"/>
    <w:rsid w:val="00AD709A"/>
    <w:pPr>
      <w:pBdr>
        <w:top w:val="single" w:sz="4" w:space="0" w:color="auto"/>
      </w:pBdr>
      <w:spacing w:beforeLines="1" w:afterLines="1"/>
      <w:jc w:val="left"/>
      <w:textAlignment w:val="center"/>
    </w:pPr>
    <w:rPr>
      <w:b/>
      <w:bCs/>
      <w:sz w:val="18"/>
      <w:szCs w:val="18"/>
      <w:lang w:val="fr-FR"/>
    </w:rPr>
  </w:style>
  <w:style w:type="paragraph" w:customStyle="1" w:styleId="xl94">
    <w:name w:val="xl94"/>
    <w:basedOn w:val="Normal"/>
    <w:rsid w:val="00AD709A"/>
    <w:pPr>
      <w:pBdr>
        <w:top w:val="single" w:sz="4" w:space="0" w:color="auto"/>
        <w:right w:val="single" w:sz="4" w:space="0" w:color="auto"/>
      </w:pBdr>
      <w:spacing w:beforeLines="1" w:afterLines="1"/>
      <w:jc w:val="left"/>
      <w:textAlignment w:val="center"/>
    </w:pPr>
    <w:rPr>
      <w:sz w:val="18"/>
      <w:szCs w:val="18"/>
      <w:lang w:val="fr-FR"/>
    </w:rPr>
  </w:style>
  <w:style w:type="paragraph" w:customStyle="1" w:styleId="xl95">
    <w:name w:val="xl95"/>
    <w:basedOn w:val="Normal"/>
    <w:rsid w:val="00AD709A"/>
    <w:pPr>
      <w:spacing w:beforeLines="1" w:afterLines="1"/>
      <w:jc w:val="center"/>
      <w:textAlignment w:val="center"/>
    </w:pPr>
    <w:rPr>
      <w:b/>
      <w:bCs/>
      <w:sz w:val="18"/>
      <w:szCs w:val="18"/>
      <w:lang w:val="fr-FR"/>
    </w:rPr>
  </w:style>
  <w:style w:type="paragraph" w:customStyle="1" w:styleId="xl96">
    <w:name w:val="xl96"/>
    <w:basedOn w:val="Normal"/>
    <w:rsid w:val="00AD709A"/>
    <w:pPr>
      <w:pBdr>
        <w:top w:val="single" w:sz="4" w:space="0" w:color="auto"/>
        <w:left w:val="single" w:sz="4" w:space="0" w:color="auto"/>
        <w:bottom w:val="single" w:sz="4" w:space="0" w:color="auto"/>
      </w:pBdr>
      <w:spacing w:beforeLines="1" w:afterLines="1"/>
      <w:jc w:val="left"/>
      <w:textAlignment w:val="center"/>
    </w:pPr>
    <w:rPr>
      <w:sz w:val="18"/>
      <w:szCs w:val="18"/>
      <w:lang w:val="fr-FR"/>
    </w:rPr>
  </w:style>
  <w:style w:type="paragraph" w:styleId="BlockText">
    <w:name w:val="Block Text"/>
    <w:basedOn w:val="Normal"/>
    <w:rsid w:val="00AD709A"/>
    <w:pPr>
      <w:pBdr>
        <w:bottom w:val="single" w:sz="4" w:space="1" w:color="auto"/>
      </w:pBdr>
      <w:ind w:left="2552" w:right="-7"/>
      <w:jc w:val="left"/>
    </w:pPr>
    <w:rPr>
      <w:rFonts w:ascii="Helvetica" w:hAnsi="Helvetica"/>
      <w:sz w:val="18"/>
      <w:lang w:val="fr-FR"/>
    </w:rPr>
  </w:style>
  <w:style w:type="paragraph" w:customStyle="1" w:styleId="Niveau1">
    <w:name w:val="Niveau 1"/>
    <w:basedOn w:val="Normal"/>
    <w:rsid w:val="00AD709A"/>
    <w:pPr>
      <w:widowControl w:val="0"/>
      <w:ind w:right="6"/>
      <w:jc w:val="left"/>
    </w:pPr>
    <w:rPr>
      <w:lang w:val="fr-FR"/>
    </w:rPr>
  </w:style>
  <w:style w:type="paragraph" w:customStyle="1" w:styleId="CV1">
    <w:name w:val="CV1"/>
    <w:basedOn w:val="Normal"/>
    <w:rsid w:val="00AD709A"/>
    <w:pPr>
      <w:tabs>
        <w:tab w:val="left" w:pos="2260"/>
      </w:tabs>
      <w:ind w:left="2540" w:hanging="2540"/>
      <w:jc w:val="left"/>
    </w:pPr>
    <w:rPr>
      <w:rFonts w:ascii="Helvetica" w:hAnsi="Helvetica"/>
      <w:lang w:val="fr-FR"/>
    </w:rPr>
  </w:style>
  <w:style w:type="paragraph" w:styleId="PlainText">
    <w:name w:val="Plain Text"/>
    <w:basedOn w:val="Normal"/>
    <w:link w:val="PlainTextChar"/>
    <w:uiPriority w:val="99"/>
    <w:rsid w:val="00AD709A"/>
    <w:pPr>
      <w:jc w:val="left"/>
    </w:pPr>
    <w:rPr>
      <w:rFonts w:ascii="Courier New" w:hAnsi="Courier New"/>
      <w:lang w:val="fr-FR" w:eastAsia="en-US"/>
    </w:rPr>
  </w:style>
  <w:style w:type="character" w:customStyle="1" w:styleId="PlainTextChar">
    <w:name w:val="Plain Text Char"/>
    <w:basedOn w:val="DefaultParagraphFont"/>
    <w:link w:val="PlainText"/>
    <w:uiPriority w:val="99"/>
    <w:rsid w:val="00AD709A"/>
    <w:rPr>
      <w:rFonts w:ascii="Courier New" w:eastAsia="Times New Roman" w:hAnsi="Courier New" w:cs="Times New Roman"/>
      <w:szCs w:val="20"/>
      <w:lang w:val="fr-FR"/>
    </w:rPr>
  </w:style>
  <w:style w:type="paragraph" w:customStyle="1" w:styleId="Puce1">
    <w:name w:val="Puce 1"/>
    <w:basedOn w:val="Normal"/>
    <w:rsid w:val="00AD709A"/>
    <w:pPr>
      <w:tabs>
        <w:tab w:val="num" w:pos="1920"/>
      </w:tabs>
      <w:spacing w:line="240" w:lineRule="atLeast"/>
      <w:ind w:left="1920" w:hanging="360"/>
      <w:jc w:val="left"/>
    </w:pPr>
    <w:rPr>
      <w:lang w:val="fr-FR" w:eastAsia="de-DE"/>
    </w:rPr>
  </w:style>
  <w:style w:type="paragraph" w:customStyle="1" w:styleId="Puce2">
    <w:name w:val="Puce 2"/>
    <w:basedOn w:val="Puce1"/>
    <w:rsid w:val="00AD709A"/>
    <w:pPr>
      <w:numPr>
        <w:numId w:val="46"/>
      </w:numPr>
      <w:tabs>
        <w:tab w:val="num" w:pos="1843"/>
      </w:tabs>
      <w:ind w:left="1843"/>
    </w:pPr>
  </w:style>
  <w:style w:type="paragraph" w:customStyle="1" w:styleId="Puce3">
    <w:name w:val="Puce 3"/>
    <w:basedOn w:val="Puce2"/>
    <w:rsid w:val="00AD709A"/>
    <w:pPr>
      <w:numPr>
        <w:ilvl w:val="1"/>
      </w:numPr>
      <w:tabs>
        <w:tab w:val="num" w:pos="2410"/>
      </w:tabs>
      <w:ind w:left="2410"/>
    </w:pPr>
  </w:style>
  <w:style w:type="paragraph" w:customStyle="1" w:styleId="Guide">
    <w:name w:val="Guide"/>
    <w:basedOn w:val="BodyText"/>
    <w:rsid w:val="00AD709A"/>
    <w:pPr>
      <w:spacing w:after="120"/>
      <w:jc w:val="left"/>
    </w:pPr>
    <w:rPr>
      <w:rFonts w:cs="Times New Roman"/>
      <w:bCs w:val="0"/>
      <w:color w:val="0000FF"/>
      <w:sz w:val="24"/>
      <w:lang w:val="fr-FR" w:eastAsia="de-DE"/>
    </w:rPr>
  </w:style>
  <w:style w:type="paragraph" w:customStyle="1" w:styleId="StyleJustifi">
    <w:name w:val="Style Justifié"/>
    <w:basedOn w:val="Normal"/>
    <w:rsid w:val="00AD709A"/>
    <w:pPr>
      <w:tabs>
        <w:tab w:val="left" w:pos="567"/>
      </w:tabs>
      <w:ind w:left="1134"/>
      <w:jc w:val="left"/>
    </w:pPr>
    <w:rPr>
      <w:lang w:val="fr-FR"/>
    </w:rPr>
  </w:style>
  <w:style w:type="paragraph" w:customStyle="1" w:styleId="te">
    <w:name w:val="te"/>
    <w:rsid w:val="00AD709A"/>
    <w:pPr>
      <w:tabs>
        <w:tab w:val="right" w:pos="10480"/>
      </w:tabs>
      <w:spacing w:after="0" w:line="280" w:lineRule="atLeast"/>
      <w:ind w:left="1060" w:right="1140"/>
      <w:jc w:val="center"/>
    </w:pPr>
    <w:rPr>
      <w:rFonts w:ascii="Helvetica" w:eastAsia="Times New Roman" w:hAnsi="Helvetica" w:cs="Times New Roman"/>
      <w:sz w:val="18"/>
      <w:szCs w:val="20"/>
      <w:lang w:val="fr-FR" w:eastAsia="fr-FR"/>
    </w:rPr>
  </w:style>
  <w:style w:type="paragraph" w:customStyle="1" w:styleId="Tabl10col">
    <w:name w:val="Tabl.10 &#10;col"/>
    <w:rsid w:val="00AD709A"/>
    <w:pPr>
      <w:tabs>
        <w:tab w:val="right" w:pos="2880"/>
        <w:tab w:val="right" w:pos="3780"/>
        <w:tab w:val="right" w:pos="4700"/>
        <w:tab w:val="right" w:pos="5600"/>
        <w:tab w:val="right" w:pos="6520"/>
        <w:tab w:val="right" w:pos="7420"/>
        <w:tab w:val="right" w:pos="8320"/>
        <w:tab w:val="right" w:pos="9240"/>
        <w:tab w:val="right" w:pos="10140"/>
      </w:tabs>
      <w:spacing w:after="0" w:line="240" w:lineRule="atLeast"/>
      <w:ind w:left="1060" w:right="1420"/>
      <w:jc w:val="both"/>
    </w:pPr>
    <w:rPr>
      <w:rFonts w:ascii="Times" w:eastAsia="Times New Roman" w:hAnsi="Times" w:cs="Times New Roman"/>
      <w:sz w:val="20"/>
      <w:szCs w:val="20"/>
      <w:lang w:val="fr-FR" w:eastAsia="fr-FR"/>
    </w:rPr>
  </w:style>
  <w:style w:type="paragraph" w:customStyle="1" w:styleId="Tab9col">
    <w:name w:val="Tab.9 col"/>
    <w:rsid w:val="00AD709A"/>
    <w:pPr>
      <w:tabs>
        <w:tab w:val="right" w:pos="4460"/>
        <w:tab w:val="right" w:pos="5480"/>
        <w:tab w:val="right" w:pos="6280"/>
        <w:tab w:val="right" w:pos="7020"/>
        <w:tab w:val="right" w:pos="7760"/>
        <w:tab w:val="right" w:pos="8500"/>
        <w:tab w:val="right" w:pos="9340"/>
        <w:tab w:val="right" w:pos="10140"/>
      </w:tabs>
      <w:spacing w:after="0" w:line="240" w:lineRule="atLeast"/>
      <w:ind w:left="3000" w:right="1420"/>
      <w:jc w:val="both"/>
    </w:pPr>
    <w:rPr>
      <w:rFonts w:ascii="Times" w:eastAsia="Times New Roman" w:hAnsi="Times" w:cs="Times New Roman"/>
      <w:sz w:val="20"/>
      <w:szCs w:val="20"/>
      <w:lang w:val="fr-FR" w:eastAsia="fr-FR"/>
    </w:rPr>
  </w:style>
  <w:style w:type="paragraph" w:customStyle="1" w:styleId="Tab8col">
    <w:name w:val="Tab.8 col"/>
    <w:rsid w:val="00AD709A"/>
    <w:pPr>
      <w:tabs>
        <w:tab w:val="right" w:pos="4580"/>
        <w:tab w:val="right" w:pos="5540"/>
        <w:tab w:val="right" w:pos="6460"/>
        <w:tab w:val="right" w:pos="7360"/>
        <w:tab w:val="right" w:pos="8260"/>
        <w:tab w:val="right" w:pos="9180"/>
        <w:tab w:val="right" w:pos="10140"/>
      </w:tabs>
      <w:spacing w:after="0" w:line="240" w:lineRule="atLeast"/>
      <w:ind w:left="3000" w:right="1420"/>
      <w:jc w:val="both"/>
    </w:pPr>
    <w:rPr>
      <w:rFonts w:ascii="Times" w:eastAsia="Times New Roman" w:hAnsi="Times" w:cs="Times New Roman"/>
      <w:sz w:val="20"/>
      <w:szCs w:val="20"/>
      <w:lang w:val="fr-FR" w:eastAsia="fr-FR"/>
    </w:rPr>
  </w:style>
  <w:style w:type="paragraph" w:customStyle="1" w:styleId="7r1">
    <w:name w:val="7 r1"/>
    <w:basedOn w:val="Normal"/>
    <w:rsid w:val="00AD709A"/>
    <w:pPr>
      <w:tabs>
        <w:tab w:val="left" w:pos="2000"/>
        <w:tab w:val="left" w:pos="3402"/>
      </w:tabs>
      <w:spacing w:after="40" w:line="240" w:lineRule="exact"/>
      <w:ind w:left="2002" w:hanging="301"/>
      <w:jc w:val="left"/>
    </w:pPr>
    <w:rPr>
      <w:lang w:val="fr-FR"/>
    </w:rPr>
  </w:style>
  <w:style w:type="paragraph" w:customStyle="1" w:styleId="9Intervalle">
    <w:name w:val="9 Intervalle"/>
    <w:basedOn w:val="Normal"/>
    <w:rsid w:val="00AD709A"/>
    <w:pPr>
      <w:tabs>
        <w:tab w:val="left" w:pos="1980"/>
      </w:tabs>
      <w:spacing w:line="100" w:lineRule="exact"/>
      <w:jc w:val="left"/>
    </w:pPr>
    <w:rPr>
      <w:rFonts w:ascii="New York" w:hAnsi="New York"/>
      <w:sz w:val="10"/>
      <w:lang w:val="fr-FR"/>
    </w:rPr>
  </w:style>
  <w:style w:type="paragraph" w:customStyle="1" w:styleId="numropage">
    <w:name w:val="numÈro page"/>
    <w:basedOn w:val="Normal"/>
    <w:next w:val="Normal"/>
    <w:rsid w:val="00AD709A"/>
    <w:pPr>
      <w:widowControl w:val="0"/>
      <w:ind w:right="6"/>
      <w:jc w:val="left"/>
    </w:pPr>
    <w:rPr>
      <w:rFonts w:ascii="Tms Rmn" w:hAnsi="Tms Rmn"/>
      <w:lang w:val="fr-FR"/>
    </w:rPr>
  </w:style>
  <w:style w:type="paragraph" w:customStyle="1" w:styleId="en-tte">
    <w:name w:val="en-tÍte"/>
    <w:basedOn w:val="Normal"/>
    <w:rsid w:val="00AD709A"/>
    <w:pPr>
      <w:widowControl w:val="0"/>
      <w:tabs>
        <w:tab w:val="center" w:pos="4320"/>
        <w:tab w:val="right" w:pos="8640"/>
      </w:tabs>
      <w:ind w:right="6"/>
      <w:jc w:val="left"/>
    </w:pPr>
    <w:rPr>
      <w:rFonts w:ascii="Tms Rmn" w:hAnsi="Tms Rmn"/>
      <w:lang w:val="fr-FR"/>
    </w:rPr>
  </w:style>
  <w:style w:type="paragraph" w:customStyle="1" w:styleId="ActCorc">
    <w:name w:val="ActCor.c"/>
    <w:basedOn w:val="Normal"/>
    <w:rsid w:val="00AD709A"/>
    <w:pPr>
      <w:widowControl w:val="0"/>
      <w:spacing w:before="80"/>
      <w:ind w:left="2268"/>
      <w:jc w:val="left"/>
    </w:pPr>
    <w:rPr>
      <w:rFonts w:ascii="Helvetica" w:hAnsi="Helvetica"/>
      <w:lang w:val="fr-FR"/>
    </w:rPr>
  </w:style>
  <w:style w:type="paragraph" w:customStyle="1" w:styleId="Normalcentr1">
    <w:name w:val="Normal centré1"/>
    <w:basedOn w:val="Normal"/>
    <w:rsid w:val="00AD709A"/>
    <w:pPr>
      <w:overflowPunct w:val="0"/>
      <w:autoSpaceDE w:val="0"/>
      <w:autoSpaceDN w:val="0"/>
      <w:adjustRightInd w:val="0"/>
      <w:ind w:left="142" w:right="123"/>
      <w:jc w:val="left"/>
      <w:textAlignment w:val="baseline"/>
    </w:pPr>
    <w:rPr>
      <w:rFonts w:ascii="Book Antiqua" w:hAnsi="Book Antiqua"/>
      <w:i/>
      <w:lang w:val="fr-FR"/>
    </w:rPr>
  </w:style>
  <w:style w:type="paragraph" w:customStyle="1" w:styleId="Retrcv">
    <w:name w:val="Retrcv"/>
    <w:basedOn w:val="Normal"/>
    <w:next w:val="Normal"/>
    <w:rsid w:val="00AD709A"/>
    <w:pPr>
      <w:ind w:left="3572"/>
      <w:jc w:val="left"/>
    </w:pPr>
    <w:rPr>
      <w:rFonts w:ascii="Helvetica" w:hAnsi="Helvetica"/>
      <w:snapToGrid w:val="0"/>
      <w:lang w:val="fr-FR"/>
    </w:rPr>
  </w:style>
  <w:style w:type="paragraph" w:customStyle="1" w:styleId="Text3">
    <w:name w:val="Text 3"/>
    <w:basedOn w:val="Normal"/>
    <w:rsid w:val="00AD709A"/>
    <w:pPr>
      <w:tabs>
        <w:tab w:val="left" w:pos="2302"/>
      </w:tabs>
      <w:overflowPunct w:val="0"/>
      <w:autoSpaceDE w:val="0"/>
      <w:autoSpaceDN w:val="0"/>
      <w:adjustRightInd w:val="0"/>
      <w:spacing w:after="240"/>
      <w:ind w:left="1916"/>
      <w:jc w:val="left"/>
      <w:textAlignment w:val="baseline"/>
    </w:pPr>
    <w:rPr>
      <w:lang w:val="en-GB"/>
    </w:rPr>
  </w:style>
  <w:style w:type="paragraph" w:customStyle="1" w:styleId="CORPSTEXTE1">
    <w:name w:val="CORPS TEXTE 1"/>
    <w:basedOn w:val="Normal"/>
    <w:rsid w:val="00AD709A"/>
    <w:pPr>
      <w:overflowPunct w:val="0"/>
      <w:autoSpaceDE w:val="0"/>
      <w:autoSpaceDN w:val="0"/>
      <w:adjustRightInd w:val="0"/>
      <w:spacing w:line="260" w:lineRule="atLeast"/>
      <w:ind w:left="2835" w:hanging="283"/>
      <w:jc w:val="left"/>
      <w:textAlignment w:val="baseline"/>
    </w:pPr>
    <w:rPr>
      <w:lang w:val="fr-FR"/>
    </w:rPr>
  </w:style>
  <w:style w:type="paragraph" w:customStyle="1" w:styleId="Professionp">
    <w:name w:val="Profession.p"/>
    <w:basedOn w:val="Normal"/>
    <w:next w:val="Normal"/>
    <w:rsid w:val="00AD709A"/>
    <w:pPr>
      <w:widowControl w:val="0"/>
      <w:tabs>
        <w:tab w:val="left" w:pos="2628"/>
      </w:tabs>
      <w:spacing w:before="40" w:after="60" w:line="240" w:lineRule="atLeast"/>
      <w:ind w:left="2693" w:hanging="425"/>
      <w:jc w:val="left"/>
    </w:pPr>
    <w:rPr>
      <w:rFonts w:ascii="AvantGarde Bk BT" w:hAnsi="AvantGarde Bk BT"/>
      <w:i/>
      <w:spacing w:val="4"/>
      <w:lang w:val="en-GB"/>
    </w:rPr>
  </w:style>
  <w:style w:type="paragraph" w:customStyle="1" w:styleId="Clientfinc">
    <w:name w:val="Client &amp; fin.c"/>
    <w:basedOn w:val="Normal"/>
    <w:next w:val="Normal"/>
    <w:rsid w:val="00AD709A"/>
    <w:pPr>
      <w:widowControl w:val="0"/>
      <w:spacing w:after="60"/>
      <w:ind w:left="2268"/>
      <w:jc w:val="left"/>
    </w:pPr>
    <w:rPr>
      <w:i/>
      <w:sz w:val="18"/>
      <w:lang w:val="en-GB"/>
    </w:rPr>
  </w:style>
  <w:style w:type="paragraph" w:customStyle="1" w:styleId="Titreetudee1">
    <w:name w:val="Titre etude.e1"/>
    <w:basedOn w:val="Normal"/>
    <w:next w:val="Professionp"/>
    <w:rsid w:val="00AD709A"/>
    <w:pPr>
      <w:keepNext/>
      <w:widowControl w:val="0"/>
      <w:spacing w:after="60"/>
      <w:ind w:left="2268"/>
      <w:jc w:val="left"/>
    </w:pPr>
    <w:rPr>
      <w:lang w:val="en-GB"/>
    </w:rPr>
  </w:style>
  <w:style w:type="paragraph" w:customStyle="1" w:styleId="CV">
    <w:name w:val="CV"/>
    <w:basedOn w:val="Normal"/>
    <w:rsid w:val="00AD709A"/>
    <w:pPr>
      <w:widowControl w:val="0"/>
      <w:tabs>
        <w:tab w:val="left" w:pos="5040"/>
      </w:tabs>
      <w:jc w:val="left"/>
    </w:pPr>
    <w:rPr>
      <w:rFonts w:ascii="CG Times (WN)" w:hAnsi="CG Times (WN)"/>
      <w:lang w:val="en-US"/>
    </w:rPr>
  </w:style>
  <w:style w:type="paragraph" w:customStyle="1" w:styleId="refdetail">
    <w:name w:val="ref detail"/>
    <w:basedOn w:val="Normal"/>
    <w:next w:val="rfclientcout"/>
    <w:rsid w:val="00AD709A"/>
    <w:pPr>
      <w:tabs>
        <w:tab w:val="left" w:pos="5980"/>
      </w:tabs>
      <w:spacing w:after="60"/>
      <w:ind w:left="2858"/>
      <w:jc w:val="left"/>
    </w:pPr>
    <w:rPr>
      <w:noProof/>
      <w:lang w:val="fr-FR"/>
    </w:rPr>
  </w:style>
  <w:style w:type="paragraph" w:customStyle="1" w:styleId="rfclientcout">
    <w:name w:val="réf client/cout"/>
    <w:basedOn w:val="refdetail"/>
    <w:autoRedefine/>
    <w:rsid w:val="00AD709A"/>
    <w:pPr>
      <w:tabs>
        <w:tab w:val="clear" w:pos="5980"/>
        <w:tab w:val="left" w:pos="3402"/>
      </w:tabs>
      <w:spacing w:after="0"/>
      <w:ind w:left="0"/>
    </w:pPr>
    <w:rPr>
      <w:i/>
    </w:rPr>
  </w:style>
  <w:style w:type="paragraph" w:customStyle="1" w:styleId="01">
    <w:name w:val="0+"/>
    <w:basedOn w:val="0"/>
    <w:rsid w:val="00AD709A"/>
    <w:pPr>
      <w:tabs>
        <w:tab w:val="clear" w:pos="567"/>
        <w:tab w:val="clear" w:pos="8789"/>
        <w:tab w:val="left" w:pos="426"/>
        <w:tab w:val="right" w:pos="9072"/>
      </w:tabs>
      <w:spacing w:before="0" w:after="0" w:line="240" w:lineRule="exact"/>
    </w:pPr>
    <w:rPr>
      <w:rFonts w:ascii="Times New Roman" w:hAnsi="Times New Roman"/>
      <w:sz w:val="22"/>
      <w:szCs w:val="20"/>
      <w:lang w:val="fr-FR"/>
    </w:rPr>
  </w:style>
  <w:style w:type="paragraph" w:customStyle="1" w:styleId="7-Retr1">
    <w:name w:val="*7 - *Retr 1"/>
    <w:basedOn w:val="Normal"/>
    <w:rsid w:val="00AD709A"/>
    <w:pPr>
      <w:tabs>
        <w:tab w:val="left" w:pos="2540"/>
        <w:tab w:val="left" w:pos="2820"/>
        <w:tab w:val="right" w:pos="9340"/>
      </w:tabs>
      <w:spacing w:after="30"/>
      <w:ind w:left="2260" w:hanging="280"/>
      <w:jc w:val="left"/>
    </w:pPr>
    <w:rPr>
      <w:rFonts w:ascii="Times" w:hAnsi="Times"/>
      <w:lang w:val="en-US" w:eastAsia="zh-CN"/>
    </w:rPr>
  </w:style>
  <w:style w:type="paragraph" w:customStyle="1" w:styleId="7-Retr10">
    <w:name w:val="7 - Retr 1"/>
    <w:basedOn w:val="Normal"/>
    <w:rsid w:val="00AD709A"/>
    <w:pPr>
      <w:tabs>
        <w:tab w:val="left" w:pos="2540"/>
        <w:tab w:val="left" w:pos="2820"/>
        <w:tab w:val="left" w:pos="3100"/>
        <w:tab w:val="right" w:pos="8360"/>
        <w:tab w:val="right" w:pos="9340"/>
      </w:tabs>
      <w:spacing w:after="60"/>
      <w:ind w:left="2260" w:hanging="280"/>
      <w:jc w:val="left"/>
    </w:pPr>
    <w:rPr>
      <w:rFonts w:ascii="Times" w:hAnsi="Times"/>
      <w:lang w:val="en-US" w:eastAsia="zh-CN"/>
    </w:rPr>
  </w:style>
  <w:style w:type="paragraph" w:customStyle="1" w:styleId="5-a">
    <w:name w:val="5 - a°"/>
    <w:basedOn w:val="Normal"/>
    <w:rsid w:val="00AD709A"/>
    <w:pPr>
      <w:tabs>
        <w:tab w:val="left" w:pos="340"/>
        <w:tab w:val="left" w:pos="2260"/>
        <w:tab w:val="left" w:pos="2540"/>
        <w:tab w:val="left" w:pos="2820"/>
        <w:tab w:val="right" w:pos="9340"/>
      </w:tabs>
      <w:ind w:left="1980"/>
      <w:jc w:val="left"/>
    </w:pPr>
    <w:rPr>
      <w:rFonts w:ascii="Helvetica" w:hAnsi="Helvetica"/>
      <w:b/>
      <w:lang w:val="en-US" w:eastAsia="zh-CN"/>
    </w:rPr>
  </w:style>
  <w:style w:type="paragraph" w:customStyle="1" w:styleId="CM2">
    <w:name w:val="CM2"/>
    <w:basedOn w:val="Normal"/>
    <w:next w:val="Normal"/>
    <w:uiPriority w:val="99"/>
    <w:rsid w:val="00AD709A"/>
    <w:pPr>
      <w:widowControl w:val="0"/>
      <w:autoSpaceDE w:val="0"/>
      <w:autoSpaceDN w:val="0"/>
      <w:adjustRightInd w:val="0"/>
      <w:spacing w:line="266" w:lineRule="atLeast"/>
      <w:jc w:val="left"/>
    </w:pPr>
    <w:rPr>
      <w:rFonts w:ascii="Tahoma" w:hAnsi="Tahoma"/>
      <w:szCs w:val="24"/>
      <w:lang w:val="fr-FR"/>
    </w:rPr>
  </w:style>
  <w:style w:type="paragraph" w:customStyle="1" w:styleId="CM13">
    <w:name w:val="CM13"/>
    <w:basedOn w:val="Normal"/>
    <w:next w:val="Normal"/>
    <w:uiPriority w:val="99"/>
    <w:rsid w:val="00AD709A"/>
    <w:pPr>
      <w:widowControl w:val="0"/>
      <w:autoSpaceDE w:val="0"/>
      <w:autoSpaceDN w:val="0"/>
      <w:adjustRightInd w:val="0"/>
      <w:jc w:val="left"/>
    </w:pPr>
    <w:rPr>
      <w:rFonts w:ascii="Tahoma" w:hAnsi="Tahoma"/>
      <w:szCs w:val="24"/>
      <w:lang w:val="fr-FR"/>
    </w:rPr>
  </w:style>
  <w:style w:type="paragraph" w:customStyle="1" w:styleId="Elenco2curricula">
    <w:name w:val="Elenco 2 curricula"/>
    <w:basedOn w:val="Normal"/>
    <w:rsid w:val="00AD709A"/>
    <w:pPr>
      <w:tabs>
        <w:tab w:val="num" w:pos="2268"/>
      </w:tabs>
      <w:ind w:left="641" w:hanging="360"/>
      <w:jc w:val="left"/>
    </w:pPr>
    <w:rPr>
      <w:lang w:val="en-GB" w:eastAsia="it-IT"/>
    </w:rPr>
  </w:style>
  <w:style w:type="paragraph" w:customStyle="1" w:styleId="OiaeaeiYiio2">
    <w:name w:val="O?ia eaeiYiio 2"/>
    <w:basedOn w:val="Normal"/>
    <w:rsid w:val="00AD709A"/>
    <w:pPr>
      <w:widowControl w:val="0"/>
      <w:jc w:val="right"/>
    </w:pPr>
    <w:rPr>
      <w:i/>
      <w:sz w:val="16"/>
      <w:lang w:val="en-US"/>
    </w:rPr>
  </w:style>
  <w:style w:type="paragraph" w:customStyle="1" w:styleId="normaltableau">
    <w:name w:val="normal_tableau"/>
    <w:basedOn w:val="Normal"/>
    <w:qFormat/>
    <w:rsid w:val="00AD709A"/>
    <w:pPr>
      <w:numPr>
        <w:numId w:val="47"/>
      </w:numPr>
      <w:ind w:left="0" w:firstLine="0"/>
      <w:jc w:val="left"/>
    </w:pPr>
    <w:rPr>
      <w:rFonts w:ascii="Optima" w:hAnsi="Optima"/>
      <w:lang w:val="en-GB" w:eastAsia="it-IT"/>
    </w:rPr>
  </w:style>
  <w:style w:type="paragraph" w:customStyle="1" w:styleId="CharChar2CharCarCarCar1CarCarCarCarCarCarCar">
    <w:name w:val="Char Char2 Char Car Car Car1 Car Car Car Car Car Car Car"/>
    <w:basedOn w:val="Normal"/>
    <w:rsid w:val="00AD709A"/>
    <w:pPr>
      <w:numPr>
        <w:numId w:val="48"/>
      </w:numPr>
      <w:tabs>
        <w:tab w:val="clear" w:pos="360"/>
      </w:tabs>
      <w:spacing w:after="160" w:line="240" w:lineRule="exact"/>
      <w:ind w:left="0" w:firstLine="0"/>
      <w:jc w:val="left"/>
    </w:pPr>
    <w:rPr>
      <w:rFonts w:ascii="Tahoma" w:hAnsi="Tahoma"/>
      <w:lang w:val="en-US" w:eastAsia="en-US"/>
    </w:rPr>
  </w:style>
  <w:style w:type="character" w:customStyle="1" w:styleId="headprojekt1">
    <w:name w:val="head_projekt1"/>
    <w:rsid w:val="00AD709A"/>
    <w:rPr>
      <w:rFonts w:ascii="Arial" w:hAnsi="Arial" w:cs="Arial" w:hint="default"/>
      <w:b/>
      <w:bCs/>
      <w:color w:val="000000"/>
      <w:sz w:val="30"/>
      <w:szCs w:val="30"/>
    </w:rPr>
  </w:style>
  <w:style w:type="character" w:customStyle="1" w:styleId="subheadprojekt1">
    <w:name w:val="subhead_projekt1"/>
    <w:rsid w:val="00AD709A"/>
    <w:rPr>
      <w:rFonts w:ascii="Arial" w:hAnsi="Arial" w:cs="Arial" w:hint="default"/>
      <w:b/>
      <w:bCs/>
      <w:color w:val="555555"/>
      <w:sz w:val="24"/>
      <w:szCs w:val="24"/>
    </w:rPr>
  </w:style>
  <w:style w:type="paragraph" w:customStyle="1" w:styleId="attachment">
    <w:name w:val="attachment"/>
    <w:basedOn w:val="Normal"/>
    <w:rsid w:val="00AD709A"/>
    <w:pPr>
      <w:spacing w:beforeLines="1" w:afterLines="1"/>
      <w:jc w:val="left"/>
    </w:pPr>
    <w:rPr>
      <w:rFonts w:ascii="Times" w:hAnsi="Times"/>
      <w:lang w:val="fr-FR"/>
    </w:rPr>
  </w:style>
  <w:style w:type="paragraph" w:customStyle="1" w:styleId="Soussigle">
    <w:name w:val="Sous sigle"/>
    <w:basedOn w:val="Normal"/>
    <w:rsid w:val="00AD709A"/>
    <w:pPr>
      <w:tabs>
        <w:tab w:val="right" w:pos="8440"/>
      </w:tabs>
      <w:spacing w:after="20"/>
      <w:ind w:left="20"/>
      <w:jc w:val="center"/>
    </w:pPr>
    <w:rPr>
      <w:rFonts w:ascii="Arial Narrow" w:hAnsi="Arial Narrow"/>
      <w:color w:val="00FF00"/>
      <w:sz w:val="24"/>
      <w:lang w:val="en-US"/>
    </w:rPr>
  </w:style>
  <w:style w:type="paragraph" w:customStyle="1" w:styleId="SigleVCA">
    <w:name w:val="Sigle/VCA"/>
    <w:basedOn w:val="Normal"/>
    <w:uiPriority w:val="99"/>
    <w:rsid w:val="00AD709A"/>
    <w:pPr>
      <w:spacing w:after="60" w:line="480" w:lineRule="atLeast"/>
      <w:ind w:left="20"/>
      <w:jc w:val="center"/>
    </w:pPr>
    <w:rPr>
      <w:b/>
      <w:color w:val="0000FF"/>
      <w:spacing w:val="60"/>
      <w:sz w:val="48"/>
      <w:lang w:val="en-US"/>
    </w:rPr>
  </w:style>
  <w:style w:type="paragraph" w:customStyle="1" w:styleId="CVnormal">
    <w:name w:val="CV_normal"/>
    <w:basedOn w:val="Normal"/>
    <w:autoRedefine/>
    <w:rsid w:val="00AD709A"/>
    <w:pPr>
      <w:tabs>
        <w:tab w:val="left" w:pos="2530"/>
      </w:tabs>
      <w:jc w:val="left"/>
    </w:pPr>
    <w:rPr>
      <w:szCs w:val="24"/>
      <w:lang w:val="fr-FR" w:eastAsia="en-US"/>
    </w:rPr>
  </w:style>
  <w:style w:type="paragraph" w:customStyle="1" w:styleId="CVBMetude">
    <w:name w:val="CV_BM_etude"/>
    <w:basedOn w:val="CVnormal"/>
    <w:next w:val="Normal"/>
    <w:autoRedefine/>
    <w:rsid w:val="00AD709A"/>
    <w:pPr>
      <w:spacing w:before="60"/>
    </w:pPr>
    <w:rPr>
      <w:rFonts w:cs="Arial"/>
      <w:b/>
      <w:bCs/>
      <w:sz w:val="20"/>
      <w:szCs w:val="20"/>
    </w:rPr>
  </w:style>
  <w:style w:type="paragraph" w:styleId="TOAHeading">
    <w:name w:val="toa heading"/>
    <w:basedOn w:val="Normal"/>
    <w:next w:val="Normal"/>
    <w:uiPriority w:val="99"/>
    <w:rsid w:val="00AD709A"/>
    <w:pPr>
      <w:tabs>
        <w:tab w:val="left" w:pos="9000"/>
        <w:tab w:val="right" w:pos="9360"/>
      </w:tabs>
      <w:suppressAutoHyphens/>
      <w:jc w:val="left"/>
    </w:pPr>
    <w:rPr>
      <w:sz w:val="24"/>
      <w:lang w:val="fr-FR"/>
    </w:rPr>
  </w:style>
  <w:style w:type="paragraph" w:customStyle="1" w:styleId="Listepuces1">
    <w:name w:val="Liste à puces 1"/>
    <w:basedOn w:val="Normal"/>
    <w:autoRedefine/>
    <w:uiPriority w:val="99"/>
    <w:rsid w:val="00AD709A"/>
    <w:pPr>
      <w:numPr>
        <w:numId w:val="49"/>
      </w:numPr>
      <w:jc w:val="left"/>
    </w:pPr>
    <w:rPr>
      <w:sz w:val="24"/>
      <w:lang w:val="fr-FR"/>
    </w:rPr>
  </w:style>
  <w:style w:type="paragraph" w:customStyle="1" w:styleId="dateadresse">
    <w:name w:val="date/adresse"/>
    <w:basedOn w:val="Normal"/>
    <w:uiPriority w:val="99"/>
    <w:rsid w:val="00AD709A"/>
    <w:pPr>
      <w:ind w:left="3545"/>
      <w:jc w:val="left"/>
    </w:pPr>
    <w:rPr>
      <w:rFonts w:eastAsia="Calibri"/>
      <w:color w:val="000000"/>
      <w:szCs w:val="22"/>
      <w:lang w:val="fr-FR"/>
    </w:rPr>
  </w:style>
  <w:style w:type="character" w:customStyle="1" w:styleId="st">
    <w:name w:val="st"/>
    <w:basedOn w:val="DefaultParagraphFont"/>
    <w:rsid w:val="00AD709A"/>
  </w:style>
  <w:style w:type="paragraph" w:customStyle="1" w:styleId="Retrait10">
    <w:name w:val="§Retrait 10"/>
    <w:basedOn w:val="Normal"/>
    <w:rsid w:val="00AD709A"/>
    <w:pPr>
      <w:overflowPunct w:val="0"/>
      <w:autoSpaceDE w:val="0"/>
      <w:autoSpaceDN w:val="0"/>
      <w:adjustRightInd w:val="0"/>
      <w:ind w:left="560"/>
      <w:jc w:val="left"/>
      <w:textAlignment w:val="baseline"/>
    </w:pPr>
    <w:rPr>
      <w:color w:val="000000"/>
      <w:lang w:val="en-US"/>
    </w:rPr>
  </w:style>
  <w:style w:type="paragraph" w:customStyle="1" w:styleId="2Texte0">
    <w:name w:val="2 Texte"/>
    <w:basedOn w:val="2"/>
    <w:rsid w:val="00AD709A"/>
    <w:pPr>
      <w:keepNext w:val="0"/>
      <w:pBdr>
        <w:bottom w:val="none" w:sz="0" w:space="0" w:color="auto"/>
      </w:pBdr>
      <w:tabs>
        <w:tab w:val="left" w:pos="560"/>
      </w:tabs>
      <w:suppressAutoHyphens/>
      <w:outlineLvl w:val="9"/>
    </w:pPr>
    <w:rPr>
      <w:rFonts w:ascii="Arial Bold" w:hAnsi="Arial Bold"/>
      <w:b w:val="0"/>
      <w:bCs w:val="0"/>
      <w:color w:val="E50000"/>
      <w:szCs w:val="24"/>
      <w:lang w:eastAsia="fr-FR"/>
    </w:rPr>
  </w:style>
  <w:style w:type="paragraph" w:customStyle="1" w:styleId="3Annx">
    <w:name w:val="3Annx"/>
    <w:basedOn w:val="3"/>
    <w:rsid w:val="00AD709A"/>
    <w:pPr>
      <w:pBdr>
        <w:top w:val="single" w:sz="12" w:space="3" w:color="auto"/>
        <w:bottom w:val="none" w:sz="0" w:space="0" w:color="auto"/>
      </w:pBdr>
      <w:tabs>
        <w:tab w:val="clear" w:pos="567"/>
        <w:tab w:val="clear" w:pos="8789"/>
        <w:tab w:val="left" w:pos="284"/>
        <w:tab w:val="left" w:pos="340"/>
        <w:tab w:val="left" w:pos="426"/>
        <w:tab w:val="right" w:pos="9070"/>
      </w:tabs>
      <w:suppressAutoHyphens/>
      <w:spacing w:before="360" w:after="0" w:line="200" w:lineRule="exact"/>
      <w:ind w:left="340" w:hanging="340"/>
      <w:jc w:val="center"/>
      <w:outlineLvl w:val="9"/>
    </w:pPr>
    <w:rPr>
      <w:rFonts w:ascii="Times New Roman" w:eastAsia="SimSun" w:hAnsi="Times New Roman" w:cs="Arial"/>
      <w:i/>
      <w:color w:val="FF0000"/>
      <w:sz w:val="20"/>
      <w:lang w:eastAsia="en-US"/>
    </w:rPr>
  </w:style>
  <w:style w:type="paragraph" w:customStyle="1" w:styleId="7">
    <w:name w:val="7•"/>
    <w:basedOn w:val="70"/>
    <w:rsid w:val="00AD709A"/>
    <w:pPr>
      <w:numPr>
        <w:numId w:val="50"/>
      </w:numPr>
      <w:tabs>
        <w:tab w:val="clear" w:pos="2041"/>
        <w:tab w:val="num" w:pos="360"/>
      </w:tabs>
      <w:ind w:left="426" w:hanging="284"/>
    </w:pPr>
  </w:style>
  <w:style w:type="paragraph" w:customStyle="1" w:styleId="71">
    <w:name w:val="• 7"/>
    <w:basedOn w:val="70"/>
    <w:rsid w:val="00AD709A"/>
  </w:style>
  <w:style w:type="character" w:customStyle="1" w:styleId="Caractredenotedebasdepage">
    <w:name w:val="Caractère de note de bas de page"/>
    <w:rsid w:val="00AD709A"/>
    <w:rPr>
      <w:rFonts w:ascii="Arial" w:hAnsi="Arial"/>
      <w:vertAlign w:val="superscript"/>
    </w:rPr>
  </w:style>
  <w:style w:type="character" w:customStyle="1" w:styleId="0Char">
    <w:name w:val="0 Char"/>
    <w:aliases w:val="T0 Char"/>
    <w:rsid w:val="00AD709A"/>
    <w:rPr>
      <w:rFonts w:ascii="Arial" w:eastAsia="Times New Roman" w:hAnsi="Arial" w:cs="Times New Roman"/>
      <w:sz w:val="20"/>
      <w:szCs w:val="24"/>
      <w:lang w:eastAsia="fr-FR"/>
    </w:rPr>
  </w:style>
  <w:style w:type="paragraph" w:customStyle="1" w:styleId="3A">
    <w:name w:val="3.A"/>
    <w:basedOn w:val="3"/>
    <w:next w:val="Normal"/>
    <w:qFormat/>
    <w:rsid w:val="00AD709A"/>
    <w:pPr>
      <w:pBdr>
        <w:top w:val="single" w:sz="12" w:space="3" w:color="auto"/>
        <w:bottom w:val="none" w:sz="0" w:space="0" w:color="auto"/>
      </w:pBdr>
      <w:tabs>
        <w:tab w:val="clear" w:pos="567"/>
        <w:tab w:val="clear" w:pos="8789"/>
        <w:tab w:val="left" w:pos="426"/>
        <w:tab w:val="right" w:pos="9072"/>
        <w:tab w:val="right" w:pos="9639"/>
      </w:tabs>
      <w:suppressAutoHyphens/>
      <w:spacing w:before="360" w:after="120"/>
      <w:ind w:left="425" w:hanging="425"/>
      <w:jc w:val="left"/>
      <w:outlineLvl w:val="9"/>
    </w:pPr>
    <w:rPr>
      <w:rFonts w:ascii="Arial Bold" w:eastAsia="SimSun" w:hAnsi="Arial Bold" w:cs="Arial"/>
      <w:bCs w:val="0"/>
      <w:color w:val="FF0000"/>
      <w:sz w:val="22"/>
      <w:lang w:eastAsia="en-US"/>
    </w:rPr>
  </w:style>
  <w:style w:type="paragraph" w:customStyle="1" w:styleId="4A">
    <w:name w:val="4.A"/>
    <w:basedOn w:val="5"/>
    <w:qFormat/>
    <w:rsid w:val="00AD709A"/>
  </w:style>
  <w:style w:type="paragraph" w:customStyle="1" w:styleId="5A">
    <w:name w:val="5.A"/>
    <w:basedOn w:val="5"/>
    <w:qFormat/>
    <w:rsid w:val="00AD709A"/>
  </w:style>
  <w:style w:type="paragraph" w:customStyle="1" w:styleId="6A">
    <w:name w:val="6.A"/>
    <w:basedOn w:val="6"/>
    <w:next w:val="Normal"/>
    <w:qFormat/>
    <w:rsid w:val="00AD709A"/>
  </w:style>
  <w:style w:type="paragraph" w:customStyle="1" w:styleId="30">
    <w:name w:val="3."/>
    <w:basedOn w:val="Normal"/>
    <w:rsid w:val="00AD709A"/>
    <w:pPr>
      <w:contextualSpacing/>
      <w:jc w:val="left"/>
    </w:pPr>
    <w:rPr>
      <w:rFonts w:eastAsia="SimSun"/>
      <w:szCs w:val="24"/>
      <w:lang w:val="fr-FR"/>
    </w:rPr>
  </w:style>
  <w:style w:type="character" w:customStyle="1" w:styleId="Grillemoyenne1-Accent2Car">
    <w:name w:val="Grille moyenne 1 - Accent 2 Car"/>
    <w:aliases w:val="Resume Title Car,Citation List Car,heading 4 Car,Heading II Car,Ha Car,List Paragraph1 Car,List Bullet Mary Car,Liste couleur - Accent 1 Car,Par. de liste Car,Paragraphe de liste Car,List Paragraph (numbered (a)) Car"/>
    <w:link w:val="MediumGrid1-Accent2"/>
    <w:uiPriority w:val="34"/>
    <w:semiHidden/>
    <w:qFormat/>
    <w:locked/>
    <w:rsid w:val="00AD709A"/>
    <w:rPr>
      <w:rFonts w:ascii="Calibri" w:hAnsi="Calibri" w:cs="Calibri"/>
      <w:sz w:val="22"/>
      <w:szCs w:val="22"/>
      <w:lang w:eastAsia="en-US"/>
    </w:rPr>
  </w:style>
  <w:style w:type="table" w:customStyle="1" w:styleId="MediumGrid1-Accent21">
    <w:name w:val="Medium Grid 1 - Accent 21"/>
    <w:basedOn w:val="TableNormal"/>
    <w:next w:val="MediumGrid1-Accent2"/>
    <w:uiPriority w:val="34"/>
    <w:semiHidden/>
    <w:unhideWhenUsed/>
    <w:rsid w:val="00AD709A"/>
    <w:pPr>
      <w:spacing w:after="0" w:line="240" w:lineRule="auto"/>
    </w:pPr>
    <w:rPr>
      <w:rFonts w:ascii="Calibri" w:eastAsia="Times New Roman" w:hAnsi="Calibri" w:cs="Calibri"/>
      <w:lang w:val="fr-FR"/>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paragraph" w:customStyle="1" w:styleId="Titre2">
    <w:name w:val="Titre2"/>
    <w:basedOn w:val="Normal"/>
    <w:rsid w:val="00AD709A"/>
    <w:pPr>
      <w:contextualSpacing/>
      <w:jc w:val="left"/>
    </w:pPr>
    <w:rPr>
      <w:szCs w:val="24"/>
      <w:lang w:val="fr-FR"/>
    </w:rPr>
  </w:style>
  <w:style w:type="paragraph" w:customStyle="1" w:styleId="Normal4">
    <w:name w:val="Normal4"/>
    <w:basedOn w:val="Normal"/>
    <w:rsid w:val="00AD709A"/>
    <w:pPr>
      <w:jc w:val="left"/>
    </w:pPr>
    <w:rPr>
      <w:rFonts w:eastAsia="SimSun"/>
      <w:szCs w:val="24"/>
      <w:lang w:val="en-US"/>
    </w:rPr>
  </w:style>
  <w:style w:type="paragraph" w:customStyle="1" w:styleId="BADA">
    <w:name w:val="BADA"/>
    <w:basedOn w:val="Normal"/>
    <w:rsid w:val="00AD709A"/>
    <w:pPr>
      <w:spacing w:line="300" w:lineRule="auto"/>
      <w:jc w:val="left"/>
    </w:pPr>
    <w:rPr>
      <w:rFonts w:cs="Angsana New"/>
      <w:sz w:val="24"/>
      <w:lang w:val="en-US" w:eastAsia="en-US"/>
    </w:rPr>
  </w:style>
  <w:style w:type="character" w:customStyle="1" w:styleId="hps">
    <w:name w:val="hps"/>
    <w:rsid w:val="00AD709A"/>
  </w:style>
  <w:style w:type="paragraph" w:customStyle="1" w:styleId="font50">
    <w:name w:val="font_5"/>
    <w:basedOn w:val="Normal"/>
    <w:rsid w:val="00AD709A"/>
    <w:pPr>
      <w:spacing w:before="100" w:beforeAutospacing="1" w:after="100" w:afterAutospacing="1"/>
      <w:jc w:val="left"/>
    </w:pPr>
    <w:rPr>
      <w:rFonts w:ascii="Times" w:hAnsi="Times"/>
      <w:sz w:val="24"/>
      <w:lang w:val="fr-FR"/>
    </w:rPr>
  </w:style>
  <w:style w:type="paragraph" w:customStyle="1" w:styleId="font60">
    <w:name w:val="font_6"/>
    <w:basedOn w:val="Normal"/>
    <w:rsid w:val="00AD709A"/>
    <w:pPr>
      <w:spacing w:before="100" w:beforeAutospacing="1" w:after="100" w:afterAutospacing="1"/>
      <w:jc w:val="left"/>
    </w:pPr>
    <w:rPr>
      <w:rFonts w:ascii="Times" w:hAnsi="Times"/>
      <w:sz w:val="24"/>
      <w:lang w:val="fr-FR"/>
    </w:rPr>
  </w:style>
  <w:style w:type="paragraph" w:customStyle="1" w:styleId="font8">
    <w:name w:val="font_8"/>
    <w:basedOn w:val="Normal"/>
    <w:rsid w:val="00AD709A"/>
    <w:pPr>
      <w:spacing w:before="100" w:beforeAutospacing="1" w:after="100" w:afterAutospacing="1"/>
      <w:jc w:val="left"/>
    </w:pPr>
    <w:rPr>
      <w:rFonts w:ascii="Times" w:hAnsi="Times"/>
      <w:sz w:val="24"/>
      <w:lang w:val="fr-FR"/>
    </w:rPr>
  </w:style>
  <w:style w:type="paragraph" w:customStyle="1" w:styleId="font70">
    <w:name w:val="font_7"/>
    <w:basedOn w:val="Normal"/>
    <w:rsid w:val="00AD709A"/>
    <w:pPr>
      <w:spacing w:before="100" w:beforeAutospacing="1" w:after="100" w:afterAutospacing="1"/>
      <w:jc w:val="left"/>
    </w:pPr>
    <w:rPr>
      <w:rFonts w:ascii="Times" w:hAnsi="Times"/>
      <w:sz w:val="24"/>
      <w:lang w:val="fr-FR"/>
    </w:rPr>
  </w:style>
  <w:style w:type="paragraph" w:customStyle="1" w:styleId="PABodytext">
    <w:name w:val="PA Body text"/>
    <w:basedOn w:val="Normal"/>
    <w:rsid w:val="00AD709A"/>
    <w:pPr>
      <w:spacing w:line="320" w:lineRule="exact"/>
      <w:ind w:left="2552"/>
      <w:jc w:val="left"/>
    </w:pPr>
    <w:rPr>
      <w:noProof/>
      <w:sz w:val="24"/>
      <w:lang w:val="en-US" w:eastAsia="en-US"/>
    </w:rPr>
  </w:style>
  <w:style w:type="paragraph" w:customStyle="1" w:styleId="PABullet1">
    <w:name w:val="PA Bullet 1"/>
    <w:basedOn w:val="Normal"/>
    <w:rsid w:val="00AD709A"/>
    <w:pPr>
      <w:numPr>
        <w:numId w:val="51"/>
      </w:numPr>
      <w:tabs>
        <w:tab w:val="clear" w:pos="360"/>
      </w:tabs>
      <w:spacing w:line="320" w:lineRule="exact"/>
      <w:jc w:val="left"/>
    </w:pPr>
    <w:rPr>
      <w:sz w:val="24"/>
      <w:lang w:val="en-US" w:eastAsia="en-US"/>
    </w:rPr>
  </w:style>
  <w:style w:type="paragraph" w:customStyle="1" w:styleId="CharChar1CharCharCharCharCharCharCharCharCharCharChar">
    <w:name w:val="Char Char1 Char Char Char Char Char Char Char Char Char Char Char"/>
    <w:basedOn w:val="Normal"/>
    <w:rsid w:val="00AD709A"/>
    <w:pPr>
      <w:spacing w:after="160" w:line="240" w:lineRule="exact"/>
      <w:jc w:val="left"/>
    </w:pPr>
    <w:rPr>
      <w:rFonts w:ascii="Verdana" w:hAnsi="Verdana"/>
      <w:sz w:val="24"/>
      <w:lang w:val="en-US" w:eastAsia="en-US"/>
    </w:rPr>
  </w:style>
  <w:style w:type="paragraph" w:customStyle="1" w:styleId="CharCharCharCharChar">
    <w:name w:val="Char Char Char Char Char"/>
    <w:basedOn w:val="Normal"/>
    <w:rsid w:val="00AD709A"/>
    <w:pPr>
      <w:spacing w:after="160" w:line="240" w:lineRule="exact"/>
      <w:jc w:val="left"/>
    </w:pPr>
    <w:rPr>
      <w:rFonts w:ascii="Normal" w:hAnsi="Normal"/>
      <w:b/>
      <w:sz w:val="24"/>
      <w:lang w:val="en-GB" w:eastAsia="en-US"/>
    </w:rPr>
  </w:style>
  <w:style w:type="paragraph" w:customStyle="1" w:styleId="a">
    <w:name w:val="_"/>
    <w:basedOn w:val="Normal"/>
    <w:rsid w:val="00AD709A"/>
    <w:pPr>
      <w:widowControl w:val="0"/>
      <w:ind w:left="720" w:hanging="720"/>
      <w:jc w:val="left"/>
    </w:pPr>
    <w:rPr>
      <w:snapToGrid w:val="0"/>
      <w:sz w:val="24"/>
      <w:lang w:val="en-US" w:eastAsia="en-US"/>
    </w:rPr>
  </w:style>
  <w:style w:type="paragraph" w:customStyle="1" w:styleId="LTTABody">
    <w:name w:val="LTTA Body"/>
    <w:basedOn w:val="Normal"/>
    <w:link w:val="LTTABodyChar"/>
    <w:autoRedefine/>
    <w:rsid w:val="00AD709A"/>
    <w:pPr>
      <w:widowControl w:val="0"/>
      <w:tabs>
        <w:tab w:val="left" w:pos="2268"/>
      </w:tabs>
      <w:jc w:val="left"/>
    </w:pPr>
    <w:rPr>
      <w:rFonts w:cs="Arial"/>
      <w:snapToGrid w:val="0"/>
      <w:szCs w:val="22"/>
      <w:lang w:val="en-ZA" w:eastAsia="en-US"/>
    </w:rPr>
  </w:style>
  <w:style w:type="character" w:customStyle="1" w:styleId="LTTABodyChar">
    <w:name w:val="LTTA Body Char"/>
    <w:link w:val="LTTABody"/>
    <w:rsid w:val="00AD709A"/>
    <w:rPr>
      <w:rFonts w:ascii="Times New Roman" w:eastAsia="Times New Roman" w:hAnsi="Times New Roman" w:cs="Arial"/>
      <w:snapToGrid w:val="0"/>
      <w:lang w:val="en-ZA"/>
    </w:rPr>
  </w:style>
  <w:style w:type="paragraph" w:customStyle="1" w:styleId="Norma">
    <w:name w:val="Norma"/>
    <w:basedOn w:val="2"/>
    <w:rsid w:val="00AD709A"/>
    <w:pPr>
      <w:keepNext w:val="0"/>
      <w:pBdr>
        <w:bottom w:val="single" w:sz="12" w:space="1" w:color="FF0000"/>
      </w:pBdr>
      <w:tabs>
        <w:tab w:val="left" w:pos="560"/>
      </w:tabs>
      <w:suppressAutoHyphens/>
    </w:pPr>
    <w:rPr>
      <w:rFonts w:ascii="Arial Narrow" w:hAnsi="Arial Narrow" w:cs="Arial Black"/>
      <w:b w:val="0"/>
      <w:bCs w:val="0"/>
      <w:caps w:val="0"/>
      <w:color w:val="DD0000"/>
      <w:szCs w:val="28"/>
      <w:lang w:val="en-GB" w:eastAsia="fr-FR"/>
    </w:rPr>
  </w:style>
  <w:style w:type="paragraph" w:customStyle="1" w:styleId="document">
    <w:name w:val="document"/>
    <w:basedOn w:val="Normal"/>
    <w:rsid w:val="00AD709A"/>
    <w:pPr>
      <w:spacing w:before="100" w:beforeAutospacing="1" w:after="100" w:afterAutospacing="1"/>
      <w:jc w:val="left"/>
    </w:pPr>
    <w:rPr>
      <w:rFonts w:ascii="Arial Unicode MS" w:eastAsia="Arial Unicode MS" w:hAnsi="Arial Unicode MS" w:cs="CG Times"/>
      <w:sz w:val="24"/>
      <w:szCs w:val="24"/>
      <w:lang w:val="fr-FR"/>
    </w:rPr>
  </w:style>
  <w:style w:type="paragraph" w:customStyle="1" w:styleId="CORPSDELETTRE">
    <w:name w:val="CORPS DE LETTRE"/>
    <w:basedOn w:val="Normal"/>
    <w:rsid w:val="00AD709A"/>
    <w:pPr>
      <w:tabs>
        <w:tab w:val="left" w:pos="900"/>
        <w:tab w:val="left" w:pos="5040"/>
        <w:tab w:val="left" w:pos="6120"/>
        <w:tab w:val="left" w:pos="9899"/>
      </w:tabs>
      <w:ind w:left="560" w:right="-780"/>
      <w:jc w:val="left"/>
    </w:pPr>
    <w:rPr>
      <w:rFonts w:ascii="Times" w:hAnsi="Times"/>
      <w:color w:val="000000"/>
      <w:sz w:val="24"/>
      <w:lang w:val="en-US"/>
    </w:rPr>
  </w:style>
  <w:style w:type="character" w:customStyle="1" w:styleId="apple-style-span">
    <w:name w:val="apple-style-span"/>
    <w:rsid w:val="00AD709A"/>
  </w:style>
  <w:style w:type="character" w:customStyle="1" w:styleId="skypepnhcontainer">
    <w:name w:val="skype_pnh_container"/>
    <w:rsid w:val="00AD709A"/>
  </w:style>
  <w:style w:type="character" w:customStyle="1" w:styleId="skypepnhtextspan">
    <w:name w:val="skype_pnh_text_span"/>
    <w:rsid w:val="00AD709A"/>
  </w:style>
  <w:style w:type="character" w:customStyle="1" w:styleId="skypepnhrightspan">
    <w:name w:val="skype_pnh_right_span"/>
    <w:rsid w:val="00AD709A"/>
  </w:style>
  <w:style w:type="character" w:customStyle="1" w:styleId="apple-converted-space">
    <w:name w:val="apple-converted-space"/>
    <w:rsid w:val="00AD709A"/>
  </w:style>
  <w:style w:type="character" w:customStyle="1" w:styleId="skypec2ctextspan">
    <w:name w:val="skype_c2c_text_span"/>
    <w:rsid w:val="00AD709A"/>
  </w:style>
  <w:style w:type="character" w:customStyle="1" w:styleId="ExplorateurdedocumentCar">
    <w:name w:val="Explorateur de document Car"/>
    <w:rsid w:val="00AD709A"/>
    <w:rPr>
      <w:rFonts w:ascii="Tahoma" w:eastAsia="Times New Roman" w:hAnsi="Tahoma" w:cs="Tahoma"/>
      <w:sz w:val="16"/>
      <w:szCs w:val="16"/>
      <w:lang w:eastAsia="fr-FR"/>
    </w:rPr>
  </w:style>
  <w:style w:type="character" w:customStyle="1" w:styleId="Emphase">
    <w:name w:val="Emphase"/>
    <w:uiPriority w:val="99"/>
    <w:qFormat/>
    <w:rsid w:val="00AD709A"/>
    <w:rPr>
      <w:i/>
      <w:iCs/>
    </w:rPr>
  </w:style>
  <w:style w:type="paragraph" w:customStyle="1" w:styleId="NormalWeb1">
    <w:name w:val="Normal (Web)1"/>
    <w:basedOn w:val="Normal"/>
    <w:uiPriority w:val="99"/>
    <w:rsid w:val="00AD709A"/>
    <w:pPr>
      <w:spacing w:after="200" w:line="276" w:lineRule="auto"/>
      <w:contextualSpacing/>
      <w:jc w:val="left"/>
    </w:pPr>
    <w:rPr>
      <w:rFonts w:ascii="Arial Narrow" w:hAnsi="Arial Narrow"/>
      <w:szCs w:val="24"/>
      <w:lang w:val="fr-FR" w:eastAsia="en-US"/>
    </w:rPr>
  </w:style>
  <w:style w:type="paragraph" w:customStyle="1" w:styleId="Index10">
    <w:name w:val="Index 1"/>
    <w:basedOn w:val="Normal"/>
    <w:next w:val="Normal"/>
    <w:autoRedefine/>
    <w:rsid w:val="00AD709A"/>
    <w:pPr>
      <w:ind w:left="240" w:hanging="240"/>
      <w:contextualSpacing/>
      <w:jc w:val="left"/>
    </w:pPr>
    <w:rPr>
      <w:rFonts w:ascii="Arial Narrow" w:hAnsi="Arial Narrow"/>
      <w:sz w:val="24"/>
      <w:lang w:val="fr-FR"/>
    </w:rPr>
  </w:style>
  <w:style w:type="paragraph" w:customStyle="1" w:styleId="Index20">
    <w:name w:val="Index 2"/>
    <w:basedOn w:val="Normal"/>
    <w:next w:val="Normal"/>
    <w:autoRedefine/>
    <w:rsid w:val="00AD709A"/>
    <w:pPr>
      <w:ind w:left="480" w:hanging="240"/>
      <w:contextualSpacing/>
      <w:jc w:val="left"/>
    </w:pPr>
    <w:rPr>
      <w:rFonts w:ascii="Arial Narrow" w:hAnsi="Arial Narrow"/>
      <w:sz w:val="24"/>
      <w:lang w:val="fr-FR"/>
    </w:rPr>
  </w:style>
  <w:style w:type="paragraph" w:customStyle="1" w:styleId="Index30">
    <w:name w:val="Index 3"/>
    <w:basedOn w:val="Normal"/>
    <w:next w:val="Normal"/>
    <w:autoRedefine/>
    <w:rsid w:val="00AD709A"/>
    <w:pPr>
      <w:ind w:left="720" w:hanging="240"/>
      <w:contextualSpacing/>
      <w:jc w:val="left"/>
    </w:pPr>
    <w:rPr>
      <w:rFonts w:ascii="Arial Narrow" w:hAnsi="Arial Narrow"/>
      <w:sz w:val="24"/>
      <w:lang w:val="fr-FR"/>
    </w:rPr>
  </w:style>
  <w:style w:type="paragraph" w:customStyle="1" w:styleId="Index40">
    <w:name w:val="Index 4"/>
    <w:basedOn w:val="Normal"/>
    <w:next w:val="Normal"/>
    <w:autoRedefine/>
    <w:rsid w:val="00AD709A"/>
    <w:pPr>
      <w:ind w:left="960" w:hanging="240"/>
      <w:contextualSpacing/>
      <w:jc w:val="left"/>
    </w:pPr>
    <w:rPr>
      <w:rFonts w:ascii="Arial Narrow" w:hAnsi="Arial Narrow"/>
      <w:sz w:val="24"/>
      <w:lang w:val="fr-FR"/>
    </w:rPr>
  </w:style>
  <w:style w:type="paragraph" w:customStyle="1" w:styleId="Index50">
    <w:name w:val="Index 5"/>
    <w:basedOn w:val="Normal"/>
    <w:next w:val="Normal"/>
    <w:autoRedefine/>
    <w:rsid w:val="00AD709A"/>
    <w:pPr>
      <w:ind w:left="1200" w:hanging="240"/>
      <w:contextualSpacing/>
      <w:jc w:val="left"/>
    </w:pPr>
    <w:rPr>
      <w:rFonts w:ascii="Arial Narrow" w:hAnsi="Arial Narrow"/>
      <w:sz w:val="24"/>
      <w:lang w:val="fr-FR"/>
    </w:rPr>
  </w:style>
  <w:style w:type="paragraph" w:customStyle="1" w:styleId="Index60">
    <w:name w:val="Index 6"/>
    <w:basedOn w:val="Normal"/>
    <w:next w:val="Normal"/>
    <w:autoRedefine/>
    <w:rsid w:val="00AD709A"/>
    <w:pPr>
      <w:ind w:left="1440" w:hanging="240"/>
      <w:contextualSpacing/>
      <w:jc w:val="left"/>
    </w:pPr>
    <w:rPr>
      <w:rFonts w:ascii="Arial Narrow" w:hAnsi="Arial Narrow"/>
      <w:sz w:val="24"/>
      <w:lang w:val="fr-FR"/>
    </w:rPr>
  </w:style>
  <w:style w:type="paragraph" w:customStyle="1" w:styleId="Index70">
    <w:name w:val="Index 7"/>
    <w:basedOn w:val="Normal"/>
    <w:next w:val="Normal"/>
    <w:autoRedefine/>
    <w:rsid w:val="00AD709A"/>
    <w:pPr>
      <w:ind w:left="1680" w:hanging="240"/>
      <w:contextualSpacing/>
      <w:jc w:val="left"/>
    </w:pPr>
    <w:rPr>
      <w:rFonts w:ascii="Arial Narrow" w:hAnsi="Arial Narrow"/>
      <w:sz w:val="24"/>
      <w:lang w:val="fr-FR"/>
    </w:rPr>
  </w:style>
  <w:style w:type="paragraph" w:customStyle="1" w:styleId="Index80">
    <w:name w:val="Index 8"/>
    <w:basedOn w:val="Normal"/>
    <w:next w:val="Normal"/>
    <w:autoRedefine/>
    <w:rsid w:val="00AD709A"/>
    <w:pPr>
      <w:ind w:left="1920" w:hanging="240"/>
      <w:contextualSpacing/>
      <w:jc w:val="left"/>
    </w:pPr>
    <w:rPr>
      <w:rFonts w:ascii="Arial Narrow" w:hAnsi="Arial Narrow"/>
      <w:sz w:val="24"/>
      <w:lang w:val="fr-FR"/>
    </w:rPr>
  </w:style>
  <w:style w:type="paragraph" w:customStyle="1" w:styleId="Index90">
    <w:name w:val="Index 9"/>
    <w:basedOn w:val="Normal"/>
    <w:next w:val="Normal"/>
    <w:autoRedefine/>
    <w:rsid w:val="00AD709A"/>
    <w:pPr>
      <w:ind w:left="2160" w:hanging="240"/>
      <w:contextualSpacing/>
      <w:jc w:val="left"/>
    </w:pPr>
    <w:rPr>
      <w:rFonts w:ascii="Arial Narrow" w:hAnsi="Arial Narrow"/>
      <w:sz w:val="24"/>
      <w:lang w:val="fr-FR"/>
    </w:rPr>
  </w:style>
  <w:style w:type="character" w:customStyle="1" w:styleId="Lienhypertextevisit">
    <w:name w:val="Lien hypertexte visité"/>
    <w:uiPriority w:val="99"/>
    <w:rsid w:val="00AD709A"/>
    <w:rPr>
      <w:color w:val="993366"/>
      <w:u w:val="single"/>
    </w:rPr>
  </w:style>
  <w:style w:type="paragraph" w:customStyle="1" w:styleId="Explorateurdedocuments1">
    <w:name w:val="Explorateur de documents1"/>
    <w:basedOn w:val="Normal"/>
    <w:unhideWhenUsed/>
    <w:rsid w:val="00AD709A"/>
    <w:pPr>
      <w:jc w:val="left"/>
    </w:pPr>
    <w:rPr>
      <w:rFonts w:ascii="Tahoma" w:hAnsi="Tahoma" w:cs="Tahoma"/>
      <w:sz w:val="16"/>
      <w:szCs w:val="16"/>
      <w:lang w:val="fr-FR"/>
    </w:rPr>
  </w:style>
  <w:style w:type="character" w:customStyle="1" w:styleId="Appeldenotedefin1">
    <w:name w:val="Appel de note de fin1"/>
    <w:rsid w:val="00AD709A"/>
    <w:rPr>
      <w:vertAlign w:val="superscript"/>
    </w:rPr>
  </w:style>
  <w:style w:type="paragraph" w:styleId="ListNumber">
    <w:name w:val="List Number"/>
    <w:basedOn w:val="Normal"/>
    <w:unhideWhenUsed/>
    <w:rsid w:val="00AD709A"/>
    <w:pPr>
      <w:numPr>
        <w:numId w:val="52"/>
      </w:numPr>
      <w:spacing w:line="275" w:lineRule="auto"/>
      <w:ind w:right="57"/>
      <w:contextualSpacing/>
      <w:jc w:val="left"/>
    </w:pPr>
    <w:rPr>
      <w:rFonts w:eastAsia="Arial" w:cs="Arial"/>
      <w:sz w:val="24"/>
      <w:lang w:val="fr-FR"/>
    </w:rPr>
  </w:style>
  <w:style w:type="character" w:customStyle="1" w:styleId="Mentionnonrsolue1">
    <w:name w:val="Mention non résolue1"/>
    <w:uiPriority w:val="99"/>
    <w:unhideWhenUsed/>
    <w:rsid w:val="00AD709A"/>
    <w:rPr>
      <w:color w:val="605E5C"/>
      <w:shd w:val="clear" w:color="auto" w:fill="E1DFDD"/>
    </w:rPr>
  </w:style>
  <w:style w:type="table" w:customStyle="1" w:styleId="Grilledutableau1">
    <w:name w:val="Grille du tableau1"/>
    <w:basedOn w:val="TableNormal"/>
    <w:uiPriority w:val="59"/>
    <w:rsid w:val="00AD709A"/>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AD709A"/>
    <w:pPr>
      <w:keepLines/>
      <w:tabs>
        <w:tab w:val="left" w:pos="567"/>
        <w:tab w:val="left" w:pos="851"/>
        <w:tab w:val="left" w:pos="1134"/>
      </w:tabs>
      <w:ind w:left="284" w:firstLine="284"/>
      <w:jc w:val="left"/>
    </w:pPr>
    <w:rPr>
      <w:lang w:val="fr-FR"/>
    </w:rPr>
  </w:style>
  <w:style w:type="paragraph" w:customStyle="1" w:styleId="Normal10">
    <w:name w:val="Normal1"/>
    <w:basedOn w:val="Normal"/>
    <w:rsid w:val="00AD709A"/>
    <w:pPr>
      <w:keepLines/>
      <w:tabs>
        <w:tab w:val="left" w:pos="284"/>
        <w:tab w:val="left" w:pos="567"/>
        <w:tab w:val="left" w:pos="851"/>
      </w:tabs>
      <w:ind w:firstLine="284"/>
      <w:jc w:val="left"/>
    </w:pPr>
    <w:rPr>
      <w:lang w:val="fr-FR"/>
    </w:rPr>
  </w:style>
  <w:style w:type="paragraph" w:customStyle="1" w:styleId="western">
    <w:name w:val="western"/>
    <w:basedOn w:val="Normal"/>
    <w:rsid w:val="00AD709A"/>
    <w:pPr>
      <w:spacing w:before="100" w:beforeAutospacing="1"/>
      <w:jc w:val="left"/>
    </w:pPr>
    <w:rPr>
      <w:rFonts w:cs="Arial"/>
      <w:b/>
      <w:bCs/>
      <w:color w:val="000000"/>
      <w:szCs w:val="22"/>
      <w:lang w:val="fr-FR"/>
    </w:rPr>
  </w:style>
  <w:style w:type="paragraph" w:customStyle="1" w:styleId="Tech-6TableauTexte">
    <w:name w:val="Tech-6 Tableau Texte"/>
    <w:basedOn w:val="Normal"/>
    <w:rsid w:val="00AD709A"/>
    <w:pPr>
      <w:spacing w:before="60" w:after="60"/>
      <w:jc w:val="center"/>
    </w:pPr>
    <w:rPr>
      <w:rFonts w:eastAsia="Calibri" w:cs="Arial"/>
      <w:sz w:val="24"/>
      <w:szCs w:val="22"/>
      <w:lang w:val="en-CA" w:eastAsia="en-US"/>
    </w:rPr>
  </w:style>
  <w:style w:type="character" w:customStyle="1" w:styleId="Mentionnonrsolue2">
    <w:name w:val="Mention non résolue2"/>
    <w:basedOn w:val="DefaultParagraphFont"/>
    <w:uiPriority w:val="99"/>
    <w:semiHidden/>
    <w:unhideWhenUsed/>
    <w:rsid w:val="00AD709A"/>
    <w:rPr>
      <w:color w:val="605E5C"/>
      <w:shd w:val="clear" w:color="auto" w:fill="E1DFDD"/>
    </w:rPr>
  </w:style>
  <w:style w:type="character" w:customStyle="1" w:styleId="link-external">
    <w:name w:val="link-external"/>
    <w:basedOn w:val="DefaultParagraphFont"/>
    <w:uiPriority w:val="99"/>
    <w:rsid w:val="00AD709A"/>
  </w:style>
  <w:style w:type="character" w:customStyle="1" w:styleId="fontstyle01">
    <w:name w:val="fontstyle01"/>
    <w:uiPriority w:val="99"/>
    <w:rsid w:val="00AD709A"/>
    <w:rPr>
      <w:rFonts w:ascii="Tahoma" w:hAnsi="Tahoma" w:cs="Tahoma"/>
      <w:b/>
      <w:bCs/>
      <w:color w:val="000000"/>
      <w:sz w:val="22"/>
      <w:szCs w:val="22"/>
    </w:rPr>
  </w:style>
  <w:style w:type="character" w:customStyle="1" w:styleId="fontstyle21">
    <w:name w:val="fontstyle21"/>
    <w:uiPriority w:val="99"/>
    <w:rsid w:val="00AD709A"/>
    <w:rPr>
      <w:rFonts w:ascii="Tahoma" w:hAnsi="Tahoma" w:cs="Tahoma"/>
      <w:color w:val="000000"/>
      <w:sz w:val="22"/>
      <w:szCs w:val="22"/>
    </w:rPr>
  </w:style>
  <w:style w:type="paragraph" w:customStyle="1" w:styleId="TablesBelgrade">
    <w:name w:val="Tables Belgrade"/>
    <w:basedOn w:val="Caption"/>
    <w:link w:val="TablesBelgradeChar"/>
    <w:qFormat/>
    <w:rsid w:val="00AD709A"/>
    <w:pPr>
      <w:numPr>
        <w:numId w:val="53"/>
      </w:numPr>
      <w:jc w:val="left"/>
    </w:pPr>
    <w:rPr>
      <w:rFonts w:ascii="Calibri" w:hAnsi="Calibri"/>
      <w:b w:val="0"/>
      <w:bCs/>
      <w:color w:val="auto"/>
      <w:sz w:val="20"/>
      <w:szCs w:val="18"/>
      <w:lang w:val="en-GB" w:eastAsia="en-GB"/>
    </w:rPr>
  </w:style>
  <w:style w:type="character" w:customStyle="1" w:styleId="TablesBelgradeChar">
    <w:name w:val="Tables Belgrade Char"/>
    <w:basedOn w:val="DefaultParagraphFont"/>
    <w:link w:val="TablesBelgrade"/>
    <w:rsid w:val="00AD709A"/>
    <w:rPr>
      <w:rFonts w:ascii="Calibri" w:eastAsia="Times New Roman" w:hAnsi="Calibri" w:cs="Times New Roman"/>
      <w:bCs/>
      <w:sz w:val="20"/>
      <w:szCs w:val="18"/>
      <w:lang w:val="en-GB" w:eastAsia="en-GB"/>
    </w:rPr>
  </w:style>
  <w:style w:type="paragraph" w:customStyle="1" w:styleId="example">
    <w:name w:val="example"/>
    <w:basedOn w:val="Normal"/>
    <w:link w:val="exampleChar"/>
    <w:qFormat/>
    <w:rsid w:val="00AD709A"/>
    <w:pPr>
      <w:keepLines/>
      <w:pBdr>
        <w:top w:val="single" w:sz="4" w:space="1" w:color="auto"/>
        <w:left w:val="single" w:sz="4" w:space="4" w:color="auto"/>
        <w:bottom w:val="single" w:sz="4" w:space="1" w:color="auto"/>
        <w:right w:val="single" w:sz="4" w:space="4" w:color="auto"/>
      </w:pBdr>
      <w:shd w:val="clear" w:color="auto" w:fill="D9D9D9"/>
      <w:spacing w:before="120"/>
    </w:pPr>
    <w:rPr>
      <w:rFonts w:ascii="Calibri" w:eastAsia="Calibri" w:hAnsi="Calibri" w:cs="Arial"/>
      <w:szCs w:val="22"/>
      <w:shd w:val="clear" w:color="auto" w:fill="D9D9D9"/>
      <w:lang w:val="en-GB" w:eastAsia="en-US"/>
    </w:rPr>
  </w:style>
  <w:style w:type="character" w:customStyle="1" w:styleId="exampleChar">
    <w:name w:val="example Char"/>
    <w:basedOn w:val="DefaultParagraphFont"/>
    <w:link w:val="example"/>
    <w:rsid w:val="00AD709A"/>
    <w:rPr>
      <w:rFonts w:ascii="Calibri" w:eastAsia="Calibri" w:hAnsi="Calibri" w:cs="Arial"/>
      <w:shd w:val="clear" w:color="auto" w:fill="D9D9D9"/>
      <w:lang w:val="en-GB"/>
    </w:rPr>
  </w:style>
  <w:style w:type="paragraph" w:customStyle="1" w:styleId="msonormal0">
    <w:name w:val="msonormal"/>
    <w:basedOn w:val="Normal"/>
    <w:rsid w:val="00AD709A"/>
    <w:pPr>
      <w:spacing w:before="100" w:beforeAutospacing="1" w:after="100" w:afterAutospacing="1"/>
      <w:jc w:val="left"/>
    </w:pPr>
    <w:rPr>
      <w:sz w:val="24"/>
      <w:szCs w:val="24"/>
      <w:lang w:val="fr-FR"/>
    </w:rPr>
  </w:style>
  <w:style w:type="table" w:customStyle="1" w:styleId="GridTable7Colorful1">
    <w:name w:val="Grid Table 7 Colorful1"/>
    <w:basedOn w:val="TableNormal"/>
    <w:next w:val="GridTable7Colorful"/>
    <w:uiPriority w:val="52"/>
    <w:rsid w:val="00AD709A"/>
    <w:pPr>
      <w:spacing w:after="0" w:line="240" w:lineRule="auto"/>
    </w:pPr>
    <w:rPr>
      <w:rFonts w:ascii="Calibri" w:eastAsia="SimSun" w:hAnsi="Calibri" w:cs="Arial"/>
      <w:color w:val="000000"/>
      <w:sz w:val="24"/>
      <w:szCs w:val="24"/>
      <w:lang w:val="fr-FR" w:eastAsia="fr-F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PlainTable11">
    <w:name w:val="Plain Table 11"/>
    <w:basedOn w:val="TableNormal"/>
    <w:next w:val="PlainTable1"/>
    <w:uiPriority w:val="41"/>
    <w:rsid w:val="00AD709A"/>
    <w:pPr>
      <w:spacing w:after="0" w:line="240" w:lineRule="auto"/>
    </w:pPr>
    <w:rPr>
      <w:rFonts w:ascii="Calibri" w:eastAsia="SimSun" w:hAnsi="Calibri" w:cs="Arial"/>
      <w:sz w:val="24"/>
      <w:szCs w:val="24"/>
      <w:lang w:val="fr-FR" w:eastAsia="fr-F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lledutableau211">
    <w:name w:val="Grille du tableau211"/>
    <w:basedOn w:val="TableNormal"/>
    <w:next w:val="TableGrid"/>
    <w:uiPriority w:val="39"/>
    <w:rsid w:val="00AD709A"/>
    <w:pPr>
      <w:spacing w:after="0" w:line="240" w:lineRule="auto"/>
    </w:pPr>
    <w:rPr>
      <w:rFonts w:ascii="Calibri" w:eastAsia="Calibri" w:hAnsi="Calibri" w:cs="Arial"/>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T02">
    <w:name w:val="GT02"/>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3">
    <w:name w:val="GT03"/>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4">
    <w:name w:val="GT04"/>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5">
    <w:name w:val="GT05"/>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6">
    <w:name w:val="GT06"/>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31">
    <w:name w:val="GT031"/>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character" w:customStyle="1" w:styleId="UnresolvedMention1">
    <w:name w:val="Unresolved Mention1"/>
    <w:basedOn w:val="DefaultParagraphFont"/>
    <w:uiPriority w:val="99"/>
    <w:semiHidden/>
    <w:unhideWhenUsed/>
    <w:rsid w:val="00AD709A"/>
    <w:rPr>
      <w:color w:val="605E5C"/>
      <w:shd w:val="clear" w:color="auto" w:fill="E1DFDD"/>
    </w:rPr>
  </w:style>
  <w:style w:type="table" w:customStyle="1" w:styleId="LightShading2">
    <w:name w:val="Light Shading2"/>
    <w:basedOn w:val="TableNormal"/>
    <w:next w:val="LightShading"/>
    <w:uiPriority w:val="60"/>
    <w:semiHidden/>
    <w:unhideWhenUsed/>
    <w:rsid w:val="00AD709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2">
    <w:name w:val="Light List2"/>
    <w:basedOn w:val="TableNormal"/>
    <w:next w:val="LightList"/>
    <w:uiPriority w:val="61"/>
    <w:semiHidden/>
    <w:unhideWhenUsed/>
    <w:rsid w:val="00AD709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Quote">
    <w:name w:val="Quote"/>
    <w:basedOn w:val="Normal"/>
    <w:next w:val="Normal"/>
    <w:link w:val="QuoteChar"/>
    <w:qFormat/>
    <w:rsid w:val="00AD709A"/>
    <w:pPr>
      <w:spacing w:before="200" w:after="160" w:line="480" w:lineRule="auto"/>
      <w:ind w:left="864" w:right="864"/>
      <w:jc w:val="center"/>
    </w:pPr>
    <w:rPr>
      <w:rFonts w:asciiTheme="minorHAnsi" w:eastAsiaTheme="minorHAnsi" w:hAnsiTheme="minorHAnsi" w:cstheme="minorBidi"/>
      <w:i/>
      <w:iCs/>
      <w:color w:val="404040"/>
      <w:sz w:val="24"/>
      <w:szCs w:val="24"/>
      <w:lang w:val="en-US" w:eastAsia="en-US"/>
    </w:rPr>
  </w:style>
  <w:style w:type="character" w:customStyle="1" w:styleId="QuoteChar1">
    <w:name w:val="Quote Char1"/>
    <w:basedOn w:val="DefaultParagraphFont"/>
    <w:uiPriority w:val="29"/>
    <w:rsid w:val="00AD709A"/>
    <w:rPr>
      <w:rFonts w:ascii="Times New Roman" w:eastAsia="Times New Roman" w:hAnsi="Times New Roman" w:cs="Times New Roman"/>
      <w:i/>
      <w:iCs/>
      <w:color w:val="404040" w:themeColor="text1" w:themeTint="BF"/>
      <w:szCs w:val="20"/>
      <w:lang w:val="sr-Cyrl-RS" w:eastAsia="fr-FR"/>
    </w:rPr>
  </w:style>
  <w:style w:type="table" w:customStyle="1" w:styleId="MediumGrid1-Accent22">
    <w:name w:val="Medium Grid 1 - Accent 22"/>
    <w:basedOn w:val="TableNormal"/>
    <w:next w:val="MediumGrid1-Accent2"/>
    <w:uiPriority w:val="34"/>
    <w:semiHidden/>
    <w:unhideWhenUsed/>
    <w:rsid w:val="00AD709A"/>
    <w:pPr>
      <w:spacing w:after="0" w:line="240" w:lineRule="auto"/>
    </w:pPr>
    <w:rPr>
      <w:rFonts w:ascii="Calibri" w:eastAsia="Times New Roman" w:hAnsi="Calibri" w:cs="Calibri"/>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table" w:customStyle="1" w:styleId="GridTable7Colorful2">
    <w:name w:val="Grid Table 7 Colorful2"/>
    <w:basedOn w:val="TableNormal"/>
    <w:next w:val="GridTable7Colorful"/>
    <w:uiPriority w:val="52"/>
    <w:rsid w:val="00AD709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PlainTable12">
    <w:name w:val="Plain Table 12"/>
    <w:basedOn w:val="TableNormal"/>
    <w:next w:val="PlainTable1"/>
    <w:uiPriority w:val="41"/>
    <w:rsid w:val="00AD709A"/>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
    <w:name w:val="No List2"/>
    <w:next w:val="NoList"/>
    <w:uiPriority w:val="99"/>
    <w:semiHidden/>
    <w:unhideWhenUsed/>
    <w:rsid w:val="00AD709A"/>
  </w:style>
  <w:style w:type="table" w:customStyle="1" w:styleId="GT07">
    <w:name w:val="GT07"/>
    <w:basedOn w:val="TableNormal"/>
    <w:next w:val="TableGrid"/>
    <w:uiPriority w:val="39"/>
    <w:rsid w:val="00AD709A"/>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NoList"/>
    <w:next w:val="111111"/>
    <w:uiPriority w:val="99"/>
    <w:semiHidden/>
    <w:unhideWhenUsed/>
    <w:rsid w:val="00AD709A"/>
    <w:pPr>
      <w:numPr>
        <w:numId w:val="9"/>
      </w:numPr>
    </w:pPr>
  </w:style>
  <w:style w:type="table" w:customStyle="1" w:styleId="Grilledutableau22">
    <w:name w:val="Grille du tableau22"/>
    <w:basedOn w:val="TableNormal"/>
    <w:uiPriority w:val="39"/>
    <w:rsid w:val="00AD709A"/>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AD709A"/>
    <w:pPr>
      <w:numPr>
        <w:numId w:val="40"/>
      </w:numPr>
      <w:contextualSpacing/>
    </w:pPr>
  </w:style>
  <w:style w:type="table" w:styleId="LightShading">
    <w:name w:val="Light Shading"/>
    <w:basedOn w:val="TableNormal"/>
    <w:uiPriority w:val="60"/>
    <w:unhideWhenUsed/>
    <w:rsid w:val="00AD709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unhideWhenUsed/>
    <w:rsid w:val="00AD709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Grid1-Accent2">
    <w:name w:val="Medium Grid 1 Accent 2"/>
    <w:basedOn w:val="TableNormal"/>
    <w:link w:val="Grillemoyenne1-Accent2Car"/>
    <w:uiPriority w:val="34"/>
    <w:semiHidden/>
    <w:unhideWhenUsed/>
    <w:rsid w:val="00AD709A"/>
    <w:pPr>
      <w:spacing w:after="0" w:line="240" w:lineRule="auto"/>
    </w:pPr>
    <w:rPr>
      <w:rFonts w:ascii="Calibri" w:hAnsi="Calibri" w:cs="Calibri"/>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ridTable7Colorful">
    <w:name w:val="Grid Table 7 Colorful"/>
    <w:basedOn w:val="TableNormal"/>
    <w:uiPriority w:val="52"/>
    <w:rsid w:val="00AD709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PlainTable1">
    <w:name w:val="Plain Table 1"/>
    <w:basedOn w:val="TableNormal"/>
    <w:uiPriority w:val="41"/>
    <w:rsid w:val="00AD709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rsid w:val="00D17C03"/>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17C03"/>
    <w:pPr>
      <w:widowControl w:val="0"/>
      <w:jc w:val="left"/>
    </w:pPr>
    <w:rPr>
      <w:rFonts w:asciiTheme="minorHAnsi" w:eastAsiaTheme="minorHAnsi" w:hAnsiTheme="minorHAnsi" w:cstheme="minorBid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1848">
      <w:bodyDiv w:val="1"/>
      <w:marLeft w:val="0"/>
      <w:marRight w:val="0"/>
      <w:marTop w:val="0"/>
      <w:marBottom w:val="0"/>
      <w:divBdr>
        <w:top w:val="none" w:sz="0" w:space="0" w:color="auto"/>
        <w:left w:val="none" w:sz="0" w:space="0" w:color="auto"/>
        <w:bottom w:val="none" w:sz="0" w:space="0" w:color="auto"/>
        <w:right w:val="none" w:sz="0" w:space="0" w:color="auto"/>
      </w:divBdr>
    </w:div>
    <w:div w:id="102457714">
      <w:bodyDiv w:val="1"/>
      <w:marLeft w:val="0"/>
      <w:marRight w:val="0"/>
      <w:marTop w:val="0"/>
      <w:marBottom w:val="0"/>
      <w:divBdr>
        <w:top w:val="none" w:sz="0" w:space="0" w:color="auto"/>
        <w:left w:val="none" w:sz="0" w:space="0" w:color="auto"/>
        <w:bottom w:val="none" w:sz="0" w:space="0" w:color="auto"/>
        <w:right w:val="none" w:sz="0" w:space="0" w:color="auto"/>
      </w:divBdr>
    </w:div>
    <w:div w:id="784890207">
      <w:bodyDiv w:val="1"/>
      <w:marLeft w:val="0"/>
      <w:marRight w:val="0"/>
      <w:marTop w:val="0"/>
      <w:marBottom w:val="0"/>
      <w:divBdr>
        <w:top w:val="none" w:sz="0" w:space="0" w:color="auto"/>
        <w:left w:val="none" w:sz="0" w:space="0" w:color="auto"/>
        <w:bottom w:val="none" w:sz="0" w:space="0" w:color="auto"/>
        <w:right w:val="none" w:sz="0" w:space="0" w:color="auto"/>
      </w:divBdr>
    </w:div>
    <w:div w:id="804275714">
      <w:bodyDiv w:val="1"/>
      <w:marLeft w:val="0"/>
      <w:marRight w:val="0"/>
      <w:marTop w:val="0"/>
      <w:marBottom w:val="0"/>
      <w:divBdr>
        <w:top w:val="none" w:sz="0" w:space="0" w:color="auto"/>
        <w:left w:val="none" w:sz="0" w:space="0" w:color="auto"/>
        <w:bottom w:val="none" w:sz="0" w:space="0" w:color="auto"/>
        <w:right w:val="none" w:sz="0" w:space="0" w:color="auto"/>
      </w:divBdr>
    </w:div>
    <w:div w:id="827600924">
      <w:bodyDiv w:val="1"/>
      <w:marLeft w:val="0"/>
      <w:marRight w:val="0"/>
      <w:marTop w:val="0"/>
      <w:marBottom w:val="0"/>
      <w:divBdr>
        <w:top w:val="none" w:sz="0" w:space="0" w:color="auto"/>
        <w:left w:val="none" w:sz="0" w:space="0" w:color="auto"/>
        <w:bottom w:val="none" w:sz="0" w:space="0" w:color="auto"/>
        <w:right w:val="none" w:sz="0" w:space="0" w:color="auto"/>
      </w:divBdr>
    </w:div>
    <w:div w:id="1008873412">
      <w:bodyDiv w:val="1"/>
      <w:marLeft w:val="0"/>
      <w:marRight w:val="0"/>
      <w:marTop w:val="0"/>
      <w:marBottom w:val="0"/>
      <w:divBdr>
        <w:top w:val="none" w:sz="0" w:space="0" w:color="auto"/>
        <w:left w:val="none" w:sz="0" w:space="0" w:color="auto"/>
        <w:bottom w:val="none" w:sz="0" w:space="0" w:color="auto"/>
        <w:right w:val="none" w:sz="0" w:space="0" w:color="auto"/>
      </w:divBdr>
    </w:div>
    <w:div w:id="1169829625">
      <w:bodyDiv w:val="1"/>
      <w:marLeft w:val="0"/>
      <w:marRight w:val="0"/>
      <w:marTop w:val="0"/>
      <w:marBottom w:val="0"/>
      <w:divBdr>
        <w:top w:val="none" w:sz="0" w:space="0" w:color="auto"/>
        <w:left w:val="none" w:sz="0" w:space="0" w:color="auto"/>
        <w:bottom w:val="none" w:sz="0" w:space="0" w:color="auto"/>
        <w:right w:val="none" w:sz="0" w:space="0" w:color="auto"/>
      </w:divBdr>
    </w:div>
    <w:div w:id="1378235684">
      <w:bodyDiv w:val="1"/>
      <w:marLeft w:val="0"/>
      <w:marRight w:val="0"/>
      <w:marTop w:val="0"/>
      <w:marBottom w:val="0"/>
      <w:divBdr>
        <w:top w:val="none" w:sz="0" w:space="0" w:color="auto"/>
        <w:left w:val="none" w:sz="0" w:space="0" w:color="auto"/>
        <w:bottom w:val="none" w:sz="0" w:space="0" w:color="auto"/>
        <w:right w:val="none" w:sz="0" w:space="0" w:color="auto"/>
      </w:divBdr>
    </w:div>
    <w:div w:id="1540896871">
      <w:bodyDiv w:val="1"/>
      <w:marLeft w:val="0"/>
      <w:marRight w:val="0"/>
      <w:marTop w:val="0"/>
      <w:marBottom w:val="0"/>
      <w:divBdr>
        <w:top w:val="none" w:sz="0" w:space="0" w:color="auto"/>
        <w:left w:val="none" w:sz="0" w:space="0" w:color="auto"/>
        <w:bottom w:val="none" w:sz="0" w:space="0" w:color="auto"/>
        <w:right w:val="none" w:sz="0" w:space="0" w:color="auto"/>
      </w:divBdr>
    </w:div>
    <w:div w:id="1575625900">
      <w:bodyDiv w:val="1"/>
      <w:marLeft w:val="0"/>
      <w:marRight w:val="0"/>
      <w:marTop w:val="0"/>
      <w:marBottom w:val="0"/>
      <w:divBdr>
        <w:top w:val="none" w:sz="0" w:space="0" w:color="auto"/>
        <w:left w:val="none" w:sz="0" w:space="0" w:color="auto"/>
        <w:bottom w:val="none" w:sz="0" w:space="0" w:color="auto"/>
        <w:right w:val="none" w:sz="0" w:space="0" w:color="auto"/>
      </w:divBdr>
    </w:div>
    <w:div w:id="1637056331">
      <w:bodyDiv w:val="1"/>
      <w:marLeft w:val="0"/>
      <w:marRight w:val="0"/>
      <w:marTop w:val="0"/>
      <w:marBottom w:val="0"/>
      <w:divBdr>
        <w:top w:val="none" w:sz="0" w:space="0" w:color="auto"/>
        <w:left w:val="none" w:sz="0" w:space="0" w:color="auto"/>
        <w:bottom w:val="none" w:sz="0" w:space="0" w:color="auto"/>
        <w:right w:val="none" w:sz="0" w:space="0" w:color="auto"/>
      </w:divBdr>
    </w:div>
    <w:div w:id="1642613026">
      <w:bodyDiv w:val="1"/>
      <w:marLeft w:val="0"/>
      <w:marRight w:val="0"/>
      <w:marTop w:val="0"/>
      <w:marBottom w:val="0"/>
      <w:divBdr>
        <w:top w:val="none" w:sz="0" w:space="0" w:color="auto"/>
        <w:left w:val="none" w:sz="0" w:space="0" w:color="auto"/>
        <w:bottom w:val="none" w:sz="0" w:space="0" w:color="auto"/>
        <w:right w:val="none" w:sz="0" w:space="0" w:color="auto"/>
      </w:divBdr>
    </w:div>
    <w:div w:id="184650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10" Type="http://schemas.openxmlformats.org/officeDocument/2006/relationships/footer" Target="footer3.xml"/><Relationship Id="rId19" Type="http://schemas.openxmlformats.org/officeDocument/2006/relationships/footer" Target="footer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74909-68A8-4270-B870-CA483D83F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79</Pages>
  <Words>26455</Words>
  <Characters>150800</Characters>
  <Application>Microsoft Office Word</Application>
  <DocSecurity>0</DocSecurity>
  <Lines>1256</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Petras</dc:creator>
  <cp:keywords/>
  <dc:description/>
  <cp:lastModifiedBy>Bojan Grgic</cp:lastModifiedBy>
  <cp:revision>2</cp:revision>
  <cp:lastPrinted>2021-06-11T08:30:00Z</cp:lastPrinted>
  <dcterms:created xsi:type="dcterms:W3CDTF">2021-06-14T13:49:00Z</dcterms:created>
  <dcterms:modified xsi:type="dcterms:W3CDTF">2021-06-14T13:49:00Z</dcterms:modified>
</cp:coreProperties>
</file>