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1D71BE" w14:textId="77777777" w:rsidR="0059601A" w:rsidRPr="003E3F7C" w:rsidRDefault="00703059" w:rsidP="003E3F7C">
      <w:pPr>
        <w:spacing w:line="240" w:lineRule="auto"/>
        <w:ind w:firstLine="284"/>
        <w:jc w:val="center"/>
        <w:rPr>
          <w:rFonts w:eastAsia="Times New Roman"/>
          <w:b/>
          <w:sz w:val="24"/>
          <w:szCs w:val="24"/>
          <w:lang w:val="sr-Cyrl-RS"/>
        </w:rPr>
      </w:pPr>
      <w:r w:rsidRPr="003E3F7C">
        <w:rPr>
          <w:rFonts w:eastAsia="Times New Roman"/>
          <w:b/>
          <w:sz w:val="24"/>
          <w:szCs w:val="24"/>
          <w:lang w:val="sr-Cyrl-RS"/>
        </w:rPr>
        <w:t xml:space="preserve">ПРЕДЛОГ </w:t>
      </w:r>
      <w:r w:rsidR="00C74DA0" w:rsidRPr="003E3F7C">
        <w:rPr>
          <w:rFonts w:eastAsia="Times New Roman"/>
          <w:b/>
          <w:sz w:val="24"/>
          <w:szCs w:val="24"/>
          <w:lang w:val="sr-Cyrl-RS"/>
        </w:rPr>
        <w:t>ЗАКОН</w:t>
      </w:r>
      <w:r w:rsidRPr="003E3F7C">
        <w:rPr>
          <w:rFonts w:eastAsia="Times New Roman"/>
          <w:b/>
          <w:sz w:val="24"/>
          <w:szCs w:val="24"/>
          <w:lang w:val="sr-Cyrl-RS"/>
        </w:rPr>
        <w:t>А</w:t>
      </w:r>
      <w:r w:rsidR="00C74DA0" w:rsidRPr="003E3F7C">
        <w:rPr>
          <w:rFonts w:eastAsia="Times New Roman"/>
          <w:b/>
          <w:sz w:val="24"/>
          <w:szCs w:val="24"/>
          <w:lang w:val="sr-Cyrl-RS"/>
        </w:rPr>
        <w:t xml:space="preserve"> </w:t>
      </w:r>
    </w:p>
    <w:p w14:paraId="2780A0C9" w14:textId="2722121C" w:rsidR="00C74DA0" w:rsidRPr="003E3F7C" w:rsidRDefault="00C74DA0" w:rsidP="003E3F7C">
      <w:pPr>
        <w:spacing w:line="240" w:lineRule="auto"/>
        <w:ind w:firstLine="284"/>
        <w:jc w:val="center"/>
        <w:rPr>
          <w:rFonts w:eastAsia="Times New Roman"/>
          <w:b/>
          <w:sz w:val="24"/>
          <w:szCs w:val="24"/>
          <w:lang w:val="sr-Cyrl-RS"/>
        </w:rPr>
      </w:pPr>
      <w:r w:rsidRPr="003E3F7C">
        <w:rPr>
          <w:rFonts w:eastAsia="Times New Roman"/>
          <w:b/>
          <w:sz w:val="24"/>
          <w:szCs w:val="24"/>
          <w:lang w:val="sr-Cyrl-RS"/>
        </w:rPr>
        <w:t>О ДИГИТАЛНОЈ ИМОВИНИ</w:t>
      </w:r>
    </w:p>
    <w:p w14:paraId="0CA4FA84" w14:textId="77777777" w:rsidR="00C07E51" w:rsidRPr="003E3F7C" w:rsidRDefault="00C07E51" w:rsidP="008C4867">
      <w:pPr>
        <w:spacing w:after="120" w:line="240" w:lineRule="auto"/>
        <w:ind w:firstLine="284"/>
        <w:rPr>
          <w:b/>
          <w:lang w:val="sr-Cyrl-RS"/>
        </w:rPr>
      </w:pPr>
    </w:p>
    <w:p w14:paraId="2937CE3A" w14:textId="77777777" w:rsidR="003E3F7C" w:rsidRDefault="003E3F7C" w:rsidP="008C4867">
      <w:pPr>
        <w:spacing w:after="120" w:line="240" w:lineRule="auto"/>
        <w:ind w:firstLine="284"/>
        <w:jc w:val="center"/>
        <w:rPr>
          <w:rFonts w:eastAsia="Times New Roman"/>
          <w:b/>
          <w:lang w:val="sr-Cyrl-RS"/>
        </w:rPr>
      </w:pPr>
      <w:bookmarkStart w:id="0" w:name="_Hlk55493904"/>
    </w:p>
    <w:p w14:paraId="302B55F9" w14:textId="6AA07866" w:rsidR="00C74DA0" w:rsidRPr="0039029D" w:rsidRDefault="00C74DA0" w:rsidP="008C4867">
      <w:pPr>
        <w:spacing w:after="120" w:line="240" w:lineRule="auto"/>
        <w:ind w:firstLine="284"/>
        <w:jc w:val="center"/>
        <w:rPr>
          <w:rFonts w:eastAsia="Times New Roman"/>
          <w:b/>
          <w:lang w:val="sr-Cyrl-RS"/>
        </w:rPr>
      </w:pPr>
      <w:r w:rsidRPr="0039029D">
        <w:rPr>
          <w:rFonts w:eastAsia="Times New Roman"/>
          <w:b/>
          <w:lang w:val="sr-Cyrl-RS"/>
        </w:rPr>
        <w:t>I</w:t>
      </w:r>
      <w:r w:rsidR="007652BC" w:rsidRPr="0039029D">
        <w:rPr>
          <w:rFonts w:eastAsia="Times New Roman"/>
          <w:b/>
          <w:lang w:val="sr-Cyrl-RS"/>
        </w:rPr>
        <w:t>.</w:t>
      </w:r>
      <w:r w:rsidRPr="0039029D">
        <w:rPr>
          <w:rFonts w:eastAsia="Times New Roman"/>
          <w:b/>
          <w:lang w:val="sr-Cyrl-RS"/>
        </w:rPr>
        <w:t xml:space="preserve"> </w:t>
      </w:r>
      <w:r w:rsidR="00DD15C7" w:rsidRPr="0039029D">
        <w:rPr>
          <w:rFonts w:eastAsia="Times New Roman"/>
          <w:b/>
        </w:rPr>
        <w:t>O</w:t>
      </w:r>
      <w:r w:rsidR="00DD15C7" w:rsidRPr="0039029D">
        <w:rPr>
          <w:rFonts w:eastAsia="Times New Roman"/>
          <w:b/>
          <w:lang w:val="sr-Cyrl-RS"/>
        </w:rPr>
        <w:t xml:space="preserve">СНОВНЕ </w:t>
      </w:r>
      <w:r w:rsidRPr="0039029D">
        <w:rPr>
          <w:rFonts w:eastAsia="Times New Roman"/>
          <w:b/>
          <w:lang w:val="sr-Cyrl-RS"/>
        </w:rPr>
        <w:t>ОДРЕДБЕ</w:t>
      </w:r>
    </w:p>
    <w:bookmarkEnd w:id="0"/>
    <w:p w14:paraId="098DF7E5" w14:textId="77777777" w:rsidR="00C74DA0" w:rsidRPr="0039029D" w:rsidRDefault="00C74DA0" w:rsidP="008C4867">
      <w:pPr>
        <w:spacing w:after="120" w:line="240" w:lineRule="auto"/>
        <w:ind w:firstLine="284"/>
        <w:jc w:val="center"/>
        <w:rPr>
          <w:rFonts w:eastAsia="Times New Roman"/>
          <w:b/>
          <w:bCs/>
          <w:lang w:val="sr-Cyrl-RS"/>
        </w:rPr>
      </w:pPr>
      <w:r w:rsidRPr="0039029D">
        <w:rPr>
          <w:rFonts w:eastAsia="Times New Roman"/>
          <w:b/>
          <w:bCs/>
          <w:lang w:val="sr-Cyrl-RS"/>
        </w:rPr>
        <w:t>Предмет уређивања</w:t>
      </w:r>
    </w:p>
    <w:p w14:paraId="266BB5C7" w14:textId="77777777" w:rsidR="00C74DA0" w:rsidRPr="0039029D" w:rsidRDefault="00C74DA0" w:rsidP="008C4867">
      <w:pPr>
        <w:spacing w:after="120" w:line="240" w:lineRule="auto"/>
        <w:ind w:firstLine="284"/>
        <w:jc w:val="center"/>
        <w:rPr>
          <w:rFonts w:eastAsia="Times New Roman"/>
          <w:lang w:val="sr-Cyrl-RS"/>
        </w:rPr>
      </w:pPr>
      <w:r w:rsidRPr="0039029D">
        <w:rPr>
          <w:rFonts w:eastAsia="Times New Roman"/>
          <w:b/>
          <w:lang w:val="sr-Cyrl-RS"/>
        </w:rPr>
        <w:t>Члан 1.</w:t>
      </w:r>
    </w:p>
    <w:p w14:paraId="0D2965DE" w14:textId="77777777" w:rsidR="00C74DA0" w:rsidRPr="0039029D" w:rsidRDefault="00C74DA0" w:rsidP="008C4867">
      <w:pPr>
        <w:spacing w:after="120" w:line="240" w:lineRule="auto"/>
        <w:ind w:firstLine="284"/>
        <w:jc w:val="both"/>
        <w:rPr>
          <w:rFonts w:eastAsia="Times New Roman"/>
          <w:lang w:val="sr-Cyrl-RS"/>
        </w:rPr>
      </w:pPr>
      <w:r w:rsidRPr="0039029D">
        <w:rPr>
          <w:rFonts w:eastAsia="Times New Roman"/>
          <w:lang w:val="sr-Cyrl-RS"/>
        </w:rPr>
        <w:t>Овим законом уређују се:</w:t>
      </w:r>
    </w:p>
    <w:p w14:paraId="0835AF92" w14:textId="77777777" w:rsidR="00C74DA0" w:rsidRPr="0039029D" w:rsidRDefault="00C74DA0" w:rsidP="008C4867">
      <w:pPr>
        <w:spacing w:after="120" w:line="240" w:lineRule="auto"/>
        <w:ind w:firstLine="284"/>
        <w:jc w:val="both"/>
        <w:rPr>
          <w:rFonts w:eastAsia="Times New Roman"/>
          <w:lang w:val="sr-Cyrl-RS"/>
        </w:rPr>
      </w:pPr>
      <w:r w:rsidRPr="0039029D">
        <w:rPr>
          <w:rFonts w:eastAsia="Times New Roman"/>
          <w:lang w:val="sr-Cyrl-RS"/>
        </w:rPr>
        <w:t xml:space="preserve">1) </w:t>
      </w:r>
      <w:r w:rsidRPr="0039029D">
        <w:rPr>
          <w:rFonts w:eastAsia="Times New Roman"/>
          <w:lang w:val="sr-Cyrl-RS"/>
        </w:rPr>
        <w:tab/>
        <w:t>издавање дигиталне имовине и секундарно трговање дигиталном имовином у Републици Србији (у даљем тексту: Република);</w:t>
      </w:r>
    </w:p>
    <w:p w14:paraId="0E9D372E" w14:textId="77777777" w:rsidR="00C74DA0" w:rsidRPr="0039029D" w:rsidRDefault="00C74DA0" w:rsidP="008C4867">
      <w:pPr>
        <w:spacing w:after="120" w:line="240" w:lineRule="auto"/>
        <w:ind w:firstLine="284"/>
        <w:jc w:val="both"/>
        <w:rPr>
          <w:rFonts w:eastAsia="Times New Roman"/>
          <w:lang w:val="sr-Cyrl-RS"/>
        </w:rPr>
      </w:pPr>
      <w:r w:rsidRPr="0039029D">
        <w:rPr>
          <w:rFonts w:eastAsia="Times New Roman"/>
          <w:lang w:val="sr-Cyrl-RS"/>
        </w:rPr>
        <w:t xml:space="preserve">2) </w:t>
      </w:r>
      <w:r w:rsidRPr="0039029D">
        <w:rPr>
          <w:rFonts w:eastAsia="Times New Roman"/>
          <w:lang w:val="sr-Cyrl-RS"/>
        </w:rPr>
        <w:tab/>
        <w:t xml:space="preserve">пружање услуга </w:t>
      </w:r>
      <w:r w:rsidR="00DD15C7" w:rsidRPr="0039029D">
        <w:rPr>
          <w:rFonts w:eastAsia="Times New Roman"/>
          <w:lang w:val="sr-Cyrl-RS"/>
        </w:rPr>
        <w:t>повезаних с дигиталном имовином</w:t>
      </w:r>
      <w:r w:rsidR="001A1A10" w:rsidRPr="0039029D">
        <w:rPr>
          <w:rFonts w:eastAsia="Times New Roman"/>
          <w:lang w:val="sr-Cyrl-RS"/>
        </w:rPr>
        <w:t>;</w:t>
      </w:r>
    </w:p>
    <w:p w14:paraId="405A8999" w14:textId="407D38E7" w:rsidR="00C74DA0" w:rsidRPr="0039029D" w:rsidRDefault="00DD15C7" w:rsidP="008C4867">
      <w:pPr>
        <w:spacing w:after="120" w:line="240" w:lineRule="auto"/>
        <w:ind w:firstLine="284"/>
        <w:jc w:val="both"/>
        <w:rPr>
          <w:rFonts w:eastAsia="Times New Roman"/>
          <w:lang w:val="sr-Cyrl-RS"/>
        </w:rPr>
      </w:pPr>
      <w:r w:rsidRPr="0039029D">
        <w:rPr>
          <w:rFonts w:eastAsia="Times New Roman"/>
          <w:lang w:val="sr-Cyrl-RS"/>
        </w:rPr>
        <w:t>3</w:t>
      </w:r>
      <w:r w:rsidR="00C74DA0" w:rsidRPr="0039029D">
        <w:rPr>
          <w:rFonts w:eastAsia="Times New Roman"/>
          <w:lang w:val="sr-Cyrl-RS"/>
        </w:rPr>
        <w:t xml:space="preserve">) </w:t>
      </w:r>
      <w:r w:rsidR="00C74DA0" w:rsidRPr="0039029D">
        <w:rPr>
          <w:rFonts w:eastAsia="Times New Roman"/>
          <w:lang w:val="sr-Cyrl-RS"/>
        </w:rPr>
        <w:tab/>
        <w:t xml:space="preserve">заложно </w:t>
      </w:r>
      <w:r w:rsidR="00D176D3" w:rsidRPr="0039029D">
        <w:rPr>
          <w:rFonts w:eastAsia="Times New Roman"/>
          <w:lang w:val="sr-Cyrl-RS"/>
        </w:rPr>
        <w:t xml:space="preserve">и фидуцијарно </w:t>
      </w:r>
      <w:r w:rsidR="00C74DA0" w:rsidRPr="0039029D">
        <w:rPr>
          <w:rFonts w:eastAsia="Times New Roman"/>
          <w:lang w:val="sr-Cyrl-RS"/>
        </w:rPr>
        <w:t>право на дигиталној имовини;</w:t>
      </w:r>
    </w:p>
    <w:p w14:paraId="59379B8E" w14:textId="0FBEC229" w:rsidR="00C74DA0" w:rsidRPr="0039029D" w:rsidRDefault="000B58BF" w:rsidP="008C4867">
      <w:pPr>
        <w:spacing w:after="120" w:line="240" w:lineRule="auto"/>
        <w:ind w:firstLine="284"/>
        <w:jc w:val="both"/>
        <w:rPr>
          <w:rFonts w:eastAsia="Times New Roman"/>
          <w:lang w:val="sr-Cyrl-RS"/>
        </w:rPr>
      </w:pPr>
      <w:r w:rsidRPr="0039029D">
        <w:rPr>
          <w:rFonts w:eastAsia="Times New Roman"/>
          <w:lang w:val="sr-Latn-RS"/>
        </w:rPr>
        <w:t>4)</w:t>
      </w:r>
      <w:r w:rsidRPr="0039029D">
        <w:rPr>
          <w:rFonts w:eastAsia="Times New Roman"/>
          <w:lang w:val="sr-Latn-RS"/>
        </w:rPr>
        <w:tab/>
      </w:r>
      <w:r w:rsidR="00C74DA0" w:rsidRPr="0039029D">
        <w:rPr>
          <w:rFonts w:eastAsia="Times New Roman"/>
          <w:lang w:val="sr-Cyrl-RS"/>
        </w:rPr>
        <w:t>надлежност Комисије за хартије од вредности (у даљем тексту: Комисија) и Народне банке Србије</w:t>
      </w:r>
      <w:r w:rsidR="001A1A10" w:rsidRPr="0039029D">
        <w:rPr>
          <w:rFonts w:eastAsia="Times New Roman"/>
          <w:lang w:val="sr-Cyrl-RS"/>
        </w:rPr>
        <w:t>;</w:t>
      </w:r>
    </w:p>
    <w:p w14:paraId="455781A9" w14:textId="242B5213" w:rsidR="00C74DA0" w:rsidRPr="0039029D" w:rsidRDefault="00FF0834" w:rsidP="008C4867">
      <w:pPr>
        <w:spacing w:after="120" w:line="240" w:lineRule="auto"/>
        <w:ind w:firstLine="284"/>
        <w:jc w:val="both"/>
        <w:rPr>
          <w:rFonts w:eastAsia="Times New Roman"/>
          <w:lang w:val="sr-Cyrl-RS"/>
        </w:rPr>
      </w:pPr>
      <w:r w:rsidRPr="0039029D">
        <w:rPr>
          <w:rFonts w:eastAsia="Times New Roman"/>
          <w:lang w:val="sr-Cyrl-RS"/>
        </w:rPr>
        <w:t>5</w:t>
      </w:r>
      <w:r w:rsidR="00C74DA0" w:rsidRPr="0039029D">
        <w:rPr>
          <w:rFonts w:eastAsia="Times New Roman"/>
          <w:lang w:val="sr-Cyrl-RS"/>
        </w:rPr>
        <w:t xml:space="preserve">) </w:t>
      </w:r>
      <w:r w:rsidR="00C74DA0" w:rsidRPr="0039029D">
        <w:rPr>
          <w:rFonts w:eastAsia="Times New Roman"/>
          <w:lang w:val="sr-Cyrl-RS"/>
        </w:rPr>
        <w:tab/>
        <w:t>надзор над применом овог закона.</w:t>
      </w:r>
    </w:p>
    <w:p w14:paraId="4915F986" w14:textId="77777777" w:rsidR="00C409F2" w:rsidRPr="0039029D" w:rsidRDefault="00C409F2" w:rsidP="008C4867">
      <w:pPr>
        <w:spacing w:after="120" w:line="240" w:lineRule="auto"/>
        <w:ind w:firstLine="284"/>
        <w:jc w:val="center"/>
        <w:rPr>
          <w:rFonts w:eastAsia="Times New Roman"/>
          <w:lang w:val="sr-Cyrl-RS"/>
        </w:rPr>
      </w:pPr>
      <w:r w:rsidRPr="0039029D">
        <w:rPr>
          <w:rFonts w:eastAsia="Times New Roman"/>
          <w:b/>
          <w:bCs/>
          <w:lang w:val="sr-Cyrl-RS"/>
        </w:rPr>
        <w:t>Појмови</w:t>
      </w:r>
    </w:p>
    <w:p w14:paraId="6B126E4E" w14:textId="77777777" w:rsidR="00C409F2" w:rsidRPr="0039029D" w:rsidRDefault="00C409F2" w:rsidP="008C4867">
      <w:pPr>
        <w:spacing w:after="120" w:line="240" w:lineRule="auto"/>
        <w:ind w:firstLine="284"/>
        <w:jc w:val="center"/>
        <w:rPr>
          <w:rFonts w:eastAsia="Times New Roman"/>
          <w:lang w:val="sr-Cyrl-RS"/>
        </w:rPr>
      </w:pPr>
      <w:r w:rsidRPr="0039029D">
        <w:rPr>
          <w:rFonts w:eastAsia="Times New Roman"/>
          <w:b/>
          <w:bCs/>
          <w:lang w:val="sr-Cyrl-RS"/>
        </w:rPr>
        <w:t>Члан 2.</w:t>
      </w:r>
    </w:p>
    <w:p w14:paraId="3D1EA45E" w14:textId="77777777" w:rsidR="00C409F2" w:rsidRPr="0039029D" w:rsidRDefault="00C409F2" w:rsidP="008C4867">
      <w:pPr>
        <w:spacing w:after="120" w:line="240" w:lineRule="auto"/>
        <w:ind w:firstLine="284"/>
        <w:jc w:val="both"/>
        <w:rPr>
          <w:rFonts w:eastAsia="Times New Roman"/>
          <w:lang w:val="sr-Cyrl-RS"/>
        </w:rPr>
      </w:pPr>
      <w:r w:rsidRPr="0039029D">
        <w:rPr>
          <w:rFonts w:eastAsia="Times New Roman"/>
          <w:lang w:val="sr-Cyrl-RS"/>
        </w:rPr>
        <w:t>Поједини појмови, у смислу овог закона, имају следећа значења:</w:t>
      </w:r>
    </w:p>
    <w:p w14:paraId="5B9471B4" w14:textId="77777777" w:rsidR="00C409F2" w:rsidRPr="0039029D" w:rsidRDefault="00C409F2" w:rsidP="008C4867">
      <w:pPr>
        <w:numPr>
          <w:ilvl w:val="0"/>
          <w:numId w:val="1"/>
        </w:numPr>
        <w:tabs>
          <w:tab w:val="clear" w:pos="360"/>
          <w:tab w:val="num" w:pos="284"/>
        </w:tabs>
        <w:spacing w:after="120" w:line="240" w:lineRule="auto"/>
        <w:ind w:left="0" w:firstLine="284"/>
        <w:jc w:val="both"/>
        <w:rPr>
          <w:rFonts w:eastAsia="Times New Roman"/>
          <w:lang w:val="sr-Cyrl-RS"/>
        </w:rPr>
      </w:pPr>
      <w:bookmarkStart w:id="1" w:name="_Hlk51244122"/>
      <w:r w:rsidRPr="0039029D">
        <w:rPr>
          <w:rFonts w:eastAsia="Times New Roman"/>
          <w:i/>
          <w:lang w:val="sr-Cyrl-RS"/>
        </w:rPr>
        <w:t>дигитална имовина</w:t>
      </w:r>
      <w:r w:rsidRPr="0039029D">
        <w:rPr>
          <w:rFonts w:eastAsia="Times New Roman"/>
          <w:lang w:val="sr-Cyrl-RS"/>
        </w:rPr>
        <w:t xml:space="preserve">, односно виртуелна имовина, </w:t>
      </w:r>
      <w:r w:rsidR="000B58BF" w:rsidRPr="0039029D">
        <w:rPr>
          <w:rFonts w:eastAsia="Times New Roman"/>
          <w:lang w:val="sr-Cyrl-RS"/>
        </w:rPr>
        <w:t xml:space="preserve">означава </w:t>
      </w:r>
      <w:r w:rsidRPr="0039029D">
        <w:rPr>
          <w:rFonts w:eastAsia="Times New Roman"/>
          <w:lang w:val="sr-Cyrl-RS"/>
        </w:rPr>
        <w:t>дигитални запис вредности који се може дигитално куповати, продавати, размењивати или преносити и који се може користити као средство размене или у сврху улагања, при чему дигитална имовина не укључује дигиталне записе валута које су законско средство плаћања и другу финансијску имовину која је уређена другим законима</w:t>
      </w:r>
      <w:r w:rsidR="00942F29" w:rsidRPr="0039029D">
        <w:rPr>
          <w:rFonts w:eastAsia="Times New Roman"/>
          <w:lang w:val="sr-Cyrl-RS"/>
        </w:rPr>
        <w:t>, осим када је другачије уређено овим законом</w:t>
      </w:r>
      <w:bookmarkEnd w:id="1"/>
      <w:r w:rsidRPr="0039029D">
        <w:rPr>
          <w:rFonts w:eastAsia="Times New Roman"/>
          <w:lang w:val="sr-Cyrl-RS"/>
        </w:rPr>
        <w:t>;</w:t>
      </w:r>
    </w:p>
    <w:p w14:paraId="68DAF223" w14:textId="16790993" w:rsidR="00C409F2" w:rsidRPr="0039029D" w:rsidRDefault="00C409F2" w:rsidP="008C4867">
      <w:pPr>
        <w:numPr>
          <w:ilvl w:val="0"/>
          <w:numId w:val="1"/>
        </w:numPr>
        <w:tabs>
          <w:tab w:val="clear" w:pos="360"/>
          <w:tab w:val="num" w:pos="284"/>
        </w:tabs>
        <w:spacing w:after="120" w:line="240" w:lineRule="auto"/>
        <w:ind w:left="0" w:firstLine="284"/>
        <w:jc w:val="both"/>
        <w:rPr>
          <w:rFonts w:eastAsia="Times New Roman"/>
          <w:lang w:val="sr-Cyrl-RS"/>
        </w:rPr>
      </w:pPr>
      <w:bookmarkStart w:id="2" w:name="_Hlk51244177"/>
      <w:r w:rsidRPr="0039029D">
        <w:rPr>
          <w:rFonts w:eastAsia="Times New Roman"/>
          <w:i/>
          <w:lang w:val="sr-Cyrl-RS"/>
        </w:rPr>
        <w:t>виртуелна валута</w:t>
      </w:r>
      <w:r w:rsidRPr="0039029D">
        <w:rPr>
          <w:rFonts w:eastAsia="Times New Roman"/>
          <w:lang w:val="sr-Cyrl-RS"/>
        </w:rPr>
        <w:t xml:space="preserve"> је врста дигиталне имовине кој</w:t>
      </w:r>
      <w:r w:rsidR="00B7015E" w:rsidRPr="0039029D">
        <w:rPr>
          <w:rFonts w:eastAsia="Times New Roman"/>
          <w:lang w:val="sr-Cyrl-RS"/>
        </w:rPr>
        <w:t>у</w:t>
      </w:r>
      <w:r w:rsidR="00B7015E" w:rsidRPr="0039029D">
        <w:rPr>
          <w:lang w:val="sr-Cyrl-RS"/>
        </w:rPr>
        <w:t xml:space="preserve"> </w:t>
      </w:r>
      <w:r w:rsidR="00B7015E" w:rsidRPr="0039029D">
        <w:rPr>
          <w:rFonts w:eastAsia="Times New Roman"/>
          <w:lang w:val="sr-Cyrl-RS"/>
        </w:rPr>
        <w:t xml:space="preserve">није издала и за чију вредност не гарантује централна банка, нити други орган јавне власти, која </w:t>
      </w:r>
      <w:r w:rsidRPr="0039029D">
        <w:rPr>
          <w:rFonts w:eastAsia="Times New Roman"/>
          <w:lang w:val="sr-Cyrl-RS"/>
        </w:rPr>
        <w:t>ни</w:t>
      </w:r>
      <w:r w:rsidR="000B58BF" w:rsidRPr="0039029D">
        <w:rPr>
          <w:rFonts w:eastAsia="Times New Roman"/>
          <w:lang w:val="sr-Cyrl-RS"/>
        </w:rPr>
        <w:t>је</w:t>
      </w:r>
      <w:r w:rsidRPr="0039029D">
        <w:rPr>
          <w:rFonts w:eastAsia="Times New Roman"/>
          <w:lang w:val="sr-Cyrl-RS"/>
        </w:rPr>
        <w:t xml:space="preserve"> нужно везан</w:t>
      </w:r>
      <w:r w:rsidR="000B58BF" w:rsidRPr="0039029D">
        <w:rPr>
          <w:rFonts w:eastAsia="Times New Roman"/>
          <w:lang w:val="sr-Cyrl-RS"/>
        </w:rPr>
        <w:t>а</w:t>
      </w:r>
      <w:r w:rsidRPr="0039029D">
        <w:rPr>
          <w:rFonts w:eastAsia="Times New Roman"/>
          <w:lang w:val="sr-Cyrl-RS"/>
        </w:rPr>
        <w:t xml:space="preserve"> за законско средство плаћања и нема правни статус новца или валуте, али </w:t>
      </w:r>
      <w:r w:rsidR="00B7015E" w:rsidRPr="0039029D">
        <w:rPr>
          <w:rFonts w:eastAsia="Times New Roman"/>
          <w:lang w:val="sr-Latn-RS"/>
        </w:rPr>
        <w:t>je</w:t>
      </w:r>
      <w:r w:rsidRPr="0039029D">
        <w:rPr>
          <w:rFonts w:eastAsia="Times New Roman"/>
          <w:lang w:val="sr-Cyrl-RS"/>
        </w:rPr>
        <w:t xml:space="preserve"> физичка или правна лица прихватају као средство размене и </w:t>
      </w:r>
      <w:r w:rsidR="008329A5" w:rsidRPr="0039029D">
        <w:rPr>
          <w:rFonts w:eastAsia="Times New Roman"/>
          <w:lang w:val="sr-Cyrl-RS"/>
        </w:rPr>
        <w:t xml:space="preserve">може </w:t>
      </w:r>
      <w:r w:rsidRPr="0039029D">
        <w:rPr>
          <w:rFonts w:eastAsia="Times New Roman"/>
          <w:lang w:val="sr-Cyrl-RS"/>
        </w:rPr>
        <w:t>се куповати, продавати, размењивати, преносити и чувати електронски;</w:t>
      </w:r>
    </w:p>
    <w:p w14:paraId="32880A33" w14:textId="77777777" w:rsidR="00D619E5" w:rsidRPr="0039029D" w:rsidRDefault="00D619E5" w:rsidP="008C4867">
      <w:pPr>
        <w:numPr>
          <w:ilvl w:val="0"/>
          <w:numId w:val="1"/>
        </w:numPr>
        <w:tabs>
          <w:tab w:val="clear" w:pos="360"/>
          <w:tab w:val="num" w:pos="284"/>
        </w:tabs>
        <w:spacing w:after="120" w:line="240" w:lineRule="auto"/>
        <w:ind w:left="0" w:firstLine="284"/>
        <w:jc w:val="both"/>
        <w:rPr>
          <w:rFonts w:eastAsia="Times New Roman"/>
          <w:lang w:val="sr-Cyrl-RS"/>
        </w:rPr>
      </w:pPr>
      <w:bookmarkStart w:id="3" w:name="_Hlk51244410"/>
      <w:bookmarkEnd w:id="2"/>
      <w:r w:rsidRPr="0039029D">
        <w:rPr>
          <w:rFonts w:eastAsia="Times New Roman"/>
          <w:i/>
          <w:lang w:val="sr-Cyrl-RS"/>
        </w:rPr>
        <w:t>дигитални токен</w:t>
      </w:r>
      <w:r w:rsidRPr="0039029D">
        <w:rPr>
          <w:rFonts w:eastAsia="Times New Roman"/>
          <w:lang w:val="sr-Cyrl-RS"/>
        </w:rPr>
        <w:t xml:space="preserve"> је врста дигиталне имовине и означава било које нематеријално имовинско право које у дигиталној форми представља једно или више других имовинских права</w:t>
      </w:r>
      <w:r w:rsidR="00D73D4E" w:rsidRPr="0039029D">
        <w:rPr>
          <w:rFonts w:eastAsia="Times New Roman"/>
          <w:lang w:val="sr-Cyrl-RS"/>
        </w:rPr>
        <w:t xml:space="preserve">, што може укључивати и право корисника дигиталног токена да му буду пружене </w:t>
      </w:r>
      <w:r w:rsidR="000753A6" w:rsidRPr="0039029D">
        <w:rPr>
          <w:rFonts w:eastAsia="Times New Roman"/>
          <w:lang w:val="sr-Cyrl-RS"/>
        </w:rPr>
        <w:t xml:space="preserve">одређене </w:t>
      </w:r>
      <w:r w:rsidR="00D73D4E" w:rsidRPr="0039029D">
        <w:rPr>
          <w:rFonts w:eastAsia="Times New Roman"/>
          <w:lang w:val="sr-Cyrl-RS"/>
        </w:rPr>
        <w:t>услуге</w:t>
      </w:r>
      <w:r w:rsidRPr="0039029D">
        <w:rPr>
          <w:rFonts w:eastAsia="Times New Roman"/>
          <w:lang w:val="sr-Cyrl-RS"/>
        </w:rPr>
        <w:t>;</w:t>
      </w:r>
    </w:p>
    <w:bookmarkEnd w:id="3"/>
    <w:p w14:paraId="27FC0611" w14:textId="77777777" w:rsidR="00C409F2" w:rsidRPr="0039029D" w:rsidRDefault="00C409F2" w:rsidP="008C4867">
      <w:pPr>
        <w:pStyle w:val="ListParagraph"/>
        <w:numPr>
          <w:ilvl w:val="0"/>
          <w:numId w:val="1"/>
        </w:numPr>
        <w:tabs>
          <w:tab w:val="clear" w:pos="360"/>
          <w:tab w:val="num" w:pos="284"/>
        </w:tabs>
        <w:spacing w:after="120" w:line="240" w:lineRule="auto"/>
        <w:ind w:left="0" w:firstLine="284"/>
        <w:contextualSpacing w:val="0"/>
        <w:jc w:val="both"/>
        <w:rPr>
          <w:rFonts w:eastAsia="Times New Roman"/>
          <w:lang w:val="sr-Cyrl-RS"/>
        </w:rPr>
      </w:pPr>
      <w:r w:rsidRPr="0039029D">
        <w:rPr>
          <w:rFonts w:eastAsia="Times New Roman"/>
          <w:i/>
          <w:lang w:val="sr-Cyrl-RS"/>
        </w:rPr>
        <w:t>надзорни орган</w:t>
      </w:r>
      <w:r w:rsidRPr="0039029D">
        <w:rPr>
          <w:rFonts w:eastAsia="Times New Roman"/>
          <w:lang w:val="sr-Cyrl-RS"/>
        </w:rPr>
        <w:t xml:space="preserve"> означава Народну банку Србије и Комисију, у складу са надлежностима утврђеним овим законом;</w:t>
      </w:r>
    </w:p>
    <w:p w14:paraId="0A819538" w14:textId="77777777" w:rsidR="00C409F2" w:rsidRPr="0039029D" w:rsidRDefault="00C409F2" w:rsidP="008C4867">
      <w:pPr>
        <w:numPr>
          <w:ilvl w:val="0"/>
          <w:numId w:val="1"/>
        </w:numPr>
        <w:tabs>
          <w:tab w:val="clear" w:pos="360"/>
          <w:tab w:val="num" w:pos="284"/>
        </w:tabs>
        <w:spacing w:after="120" w:line="240" w:lineRule="auto"/>
        <w:ind w:left="0" w:firstLine="284"/>
        <w:jc w:val="both"/>
        <w:rPr>
          <w:rFonts w:eastAsia="Times New Roman"/>
          <w:lang w:val="sr-Cyrl-RS"/>
        </w:rPr>
      </w:pPr>
      <w:bookmarkStart w:id="4" w:name="_Hlk51244508"/>
      <w:r w:rsidRPr="0039029D">
        <w:rPr>
          <w:rFonts w:eastAsia="Times New Roman"/>
          <w:i/>
          <w:lang w:val="sr-Cyrl-RS"/>
        </w:rPr>
        <w:t xml:space="preserve">пружалац услуга </w:t>
      </w:r>
      <w:r w:rsidR="000B58BF" w:rsidRPr="0039029D">
        <w:rPr>
          <w:rFonts w:eastAsia="Times New Roman"/>
          <w:i/>
          <w:lang w:val="sr-Cyrl-RS"/>
        </w:rPr>
        <w:t xml:space="preserve">повезаних с дигиталном имовином </w:t>
      </w:r>
      <w:r w:rsidRPr="0039029D">
        <w:rPr>
          <w:rFonts w:eastAsia="Times New Roman"/>
          <w:lang w:val="sr-Cyrl-RS"/>
        </w:rPr>
        <w:t xml:space="preserve">је </w:t>
      </w:r>
      <w:r w:rsidR="0012456D" w:rsidRPr="0039029D">
        <w:rPr>
          <w:rFonts w:eastAsia="Times New Roman"/>
          <w:lang w:val="sr-Cyrl-RS"/>
        </w:rPr>
        <w:t>правно лице</w:t>
      </w:r>
      <w:r w:rsidRPr="0039029D">
        <w:rPr>
          <w:rFonts w:eastAsia="Times New Roman"/>
          <w:lang w:val="sr-Cyrl-RS"/>
        </w:rPr>
        <w:t xml:space="preserve"> које пружа једну или више услуга </w:t>
      </w:r>
      <w:r w:rsidR="00D774DD" w:rsidRPr="0039029D">
        <w:rPr>
          <w:rFonts w:eastAsia="Times New Roman"/>
          <w:lang w:val="sr-Cyrl-RS"/>
        </w:rPr>
        <w:t>повезаних</w:t>
      </w:r>
      <w:r w:rsidRPr="0039029D">
        <w:rPr>
          <w:rFonts w:eastAsia="Times New Roman"/>
          <w:lang w:val="sr-Cyrl-RS"/>
        </w:rPr>
        <w:t xml:space="preserve"> с дигиталном имовином</w:t>
      </w:r>
      <w:r w:rsidR="002F4E5B" w:rsidRPr="0039029D">
        <w:rPr>
          <w:rFonts w:eastAsia="Times New Roman"/>
          <w:lang w:val="sr-Cyrl-RS"/>
        </w:rPr>
        <w:t xml:space="preserve"> </w:t>
      </w:r>
      <w:r w:rsidR="000B58BF" w:rsidRPr="0039029D">
        <w:rPr>
          <w:rFonts w:eastAsia="Times New Roman"/>
          <w:lang w:val="sr-Cyrl-RS"/>
        </w:rPr>
        <w:t xml:space="preserve">утврђених </w:t>
      </w:r>
      <w:bookmarkEnd w:id="4"/>
      <w:r w:rsidR="002F4E5B" w:rsidRPr="0039029D">
        <w:rPr>
          <w:rFonts w:eastAsia="Times New Roman"/>
          <w:lang w:val="sr-Cyrl-RS"/>
        </w:rPr>
        <w:t>у члану 3. овог закона</w:t>
      </w:r>
      <w:r w:rsidRPr="0039029D">
        <w:rPr>
          <w:rFonts w:eastAsia="Times New Roman"/>
          <w:lang w:val="sr-Cyrl-RS"/>
        </w:rPr>
        <w:t>;</w:t>
      </w:r>
    </w:p>
    <w:p w14:paraId="28462D0F" w14:textId="2E7BCEA5" w:rsidR="00C409F2" w:rsidRPr="0039029D" w:rsidRDefault="00C409F2" w:rsidP="008C4867">
      <w:pPr>
        <w:numPr>
          <w:ilvl w:val="0"/>
          <w:numId w:val="1"/>
        </w:numPr>
        <w:tabs>
          <w:tab w:val="clear" w:pos="360"/>
          <w:tab w:val="num" w:pos="284"/>
        </w:tabs>
        <w:spacing w:after="120" w:line="240" w:lineRule="auto"/>
        <w:ind w:left="0" w:firstLine="284"/>
        <w:jc w:val="both"/>
        <w:rPr>
          <w:rFonts w:eastAsia="Times New Roman"/>
          <w:lang w:val="sr-Cyrl-RS"/>
        </w:rPr>
      </w:pPr>
      <w:r w:rsidRPr="0039029D">
        <w:rPr>
          <w:rFonts w:eastAsia="Times New Roman"/>
          <w:i/>
          <w:lang w:val="sr-Cyrl-RS"/>
        </w:rPr>
        <w:t>пружа</w:t>
      </w:r>
      <w:r w:rsidR="0013230F" w:rsidRPr="0039029D">
        <w:rPr>
          <w:rFonts w:eastAsia="Times New Roman"/>
          <w:i/>
          <w:lang w:val="sr-Cyrl-RS"/>
        </w:rPr>
        <w:t>лац</w:t>
      </w:r>
      <w:r w:rsidRPr="0039029D">
        <w:rPr>
          <w:rFonts w:eastAsia="Times New Roman"/>
          <w:i/>
          <w:lang w:val="sr-Cyrl-RS"/>
        </w:rPr>
        <w:t xml:space="preserve"> саветодавних услуга</w:t>
      </w:r>
      <w:r w:rsidRPr="0039029D">
        <w:rPr>
          <w:rFonts w:eastAsia="Times New Roman"/>
          <w:lang w:val="sr-Cyrl-RS"/>
        </w:rPr>
        <w:t xml:space="preserve"> </w:t>
      </w:r>
      <w:r w:rsidR="0013230F" w:rsidRPr="0039029D">
        <w:rPr>
          <w:rFonts w:eastAsia="Times New Roman"/>
          <w:lang w:val="sr-Cyrl-RS"/>
        </w:rPr>
        <w:t>је</w:t>
      </w:r>
      <w:r w:rsidRPr="0039029D">
        <w:rPr>
          <w:rFonts w:eastAsia="Times New Roman"/>
          <w:lang w:val="sr-Cyrl-RS"/>
        </w:rPr>
        <w:t xml:space="preserve"> лиц</w:t>
      </w:r>
      <w:r w:rsidR="0013230F" w:rsidRPr="0039029D">
        <w:rPr>
          <w:rFonts w:eastAsia="Times New Roman"/>
          <w:lang w:val="sr-Cyrl-RS"/>
        </w:rPr>
        <w:t>е</w:t>
      </w:r>
      <w:r w:rsidRPr="0039029D">
        <w:rPr>
          <w:rFonts w:eastAsia="Times New Roman"/>
          <w:lang w:val="sr-Cyrl-RS"/>
        </w:rPr>
        <w:t xml:space="preserve"> кој</w:t>
      </w:r>
      <w:r w:rsidR="0013230F" w:rsidRPr="0039029D">
        <w:rPr>
          <w:rFonts w:eastAsia="Times New Roman"/>
          <w:lang w:val="sr-Cyrl-RS"/>
        </w:rPr>
        <w:t>е</w:t>
      </w:r>
      <w:r w:rsidRPr="0039029D">
        <w:rPr>
          <w:rFonts w:eastAsia="Times New Roman"/>
          <w:lang w:val="sr-Cyrl-RS"/>
        </w:rPr>
        <w:t xml:space="preserve"> </w:t>
      </w:r>
      <w:r w:rsidR="0012456D" w:rsidRPr="0039029D">
        <w:rPr>
          <w:rFonts w:eastAsia="Times New Roman"/>
          <w:lang w:val="sr-Cyrl-RS"/>
        </w:rPr>
        <w:t>пружа искључиво саветодавне услуге</w:t>
      </w:r>
      <w:r w:rsidR="0013230F" w:rsidRPr="0039029D">
        <w:rPr>
          <w:rFonts w:eastAsia="Times New Roman"/>
          <w:lang w:val="sr-Cyrl-RS"/>
        </w:rPr>
        <w:t xml:space="preserve"> </w:t>
      </w:r>
      <w:r w:rsidR="00762A11" w:rsidRPr="0039029D">
        <w:rPr>
          <w:rFonts w:eastAsia="Times New Roman"/>
          <w:lang w:val="sr-Cyrl-RS"/>
        </w:rPr>
        <w:t xml:space="preserve">повезане </w:t>
      </w:r>
      <w:r w:rsidR="0013230F" w:rsidRPr="0039029D">
        <w:rPr>
          <w:rFonts w:eastAsia="Times New Roman"/>
          <w:lang w:val="sr-Cyrl-RS"/>
        </w:rPr>
        <w:t>с дигиталном имовином</w:t>
      </w:r>
      <w:r w:rsidRPr="0039029D">
        <w:rPr>
          <w:rFonts w:eastAsia="Times New Roman"/>
          <w:lang w:val="sr-Cyrl-RS"/>
        </w:rPr>
        <w:t>;</w:t>
      </w:r>
    </w:p>
    <w:p w14:paraId="273B5644" w14:textId="77777777" w:rsidR="00C409F2" w:rsidRPr="0039029D" w:rsidRDefault="00C07E51" w:rsidP="008C4867">
      <w:pPr>
        <w:numPr>
          <w:ilvl w:val="0"/>
          <w:numId w:val="1"/>
        </w:numPr>
        <w:tabs>
          <w:tab w:val="clear" w:pos="360"/>
          <w:tab w:val="num" w:pos="284"/>
        </w:tabs>
        <w:spacing w:after="120" w:line="240" w:lineRule="auto"/>
        <w:ind w:left="0" w:firstLine="284"/>
        <w:jc w:val="both"/>
        <w:rPr>
          <w:rFonts w:eastAsia="Times New Roman"/>
          <w:lang w:val="sr-Cyrl-RS"/>
        </w:rPr>
      </w:pPr>
      <w:r w:rsidRPr="0039029D">
        <w:rPr>
          <w:rFonts w:eastAsia="Times New Roman"/>
          <w:i/>
          <w:lang w:val="sr-Cyrl-RS"/>
        </w:rPr>
        <w:lastRenderedPageBreak/>
        <w:t>к</w:t>
      </w:r>
      <w:r w:rsidR="00C409F2" w:rsidRPr="0039029D">
        <w:rPr>
          <w:rFonts w:eastAsia="Times New Roman"/>
          <w:i/>
          <w:lang w:val="sr-Cyrl-RS"/>
        </w:rPr>
        <w:t>риптомат</w:t>
      </w:r>
      <w:r w:rsidR="00C409F2" w:rsidRPr="0039029D">
        <w:rPr>
          <w:rFonts w:eastAsia="Times New Roman"/>
          <w:lang w:val="sr-Cyrl-RS"/>
        </w:rPr>
        <w:t xml:space="preserve"> јесте аутоматска машина преко које се обављају куповина и продаја </w:t>
      </w:r>
      <w:r w:rsidR="001A1A10" w:rsidRPr="0039029D">
        <w:rPr>
          <w:rFonts w:eastAsia="Times New Roman"/>
          <w:lang w:val="sr-Cyrl-RS"/>
        </w:rPr>
        <w:t>дигиталне имовине</w:t>
      </w:r>
      <w:r w:rsidR="00C409F2" w:rsidRPr="0039029D">
        <w:rPr>
          <w:rFonts w:eastAsia="Times New Roman"/>
          <w:lang w:val="sr-Cyrl-RS"/>
        </w:rPr>
        <w:t xml:space="preserve"> за </w:t>
      </w:r>
      <w:r w:rsidR="007652BC" w:rsidRPr="0039029D">
        <w:rPr>
          <w:rFonts w:eastAsia="Times New Roman"/>
          <w:lang w:val="sr-Cyrl-RS"/>
        </w:rPr>
        <w:t>новчана средства или</w:t>
      </w:r>
      <w:r w:rsidR="000753A6" w:rsidRPr="0039029D">
        <w:rPr>
          <w:rFonts w:eastAsia="Times New Roman"/>
          <w:lang w:val="sr-Cyrl-RS"/>
        </w:rPr>
        <w:t xml:space="preserve"> замена дигиталне имовине</w:t>
      </w:r>
      <w:r w:rsidR="007652BC" w:rsidRPr="0039029D">
        <w:rPr>
          <w:rFonts w:eastAsia="Times New Roman"/>
          <w:lang w:val="sr-Cyrl-RS"/>
        </w:rPr>
        <w:t xml:space="preserve"> за другу дигиталну имовину</w:t>
      </w:r>
      <w:r w:rsidR="00C409F2" w:rsidRPr="0039029D">
        <w:rPr>
          <w:rFonts w:eastAsia="Times New Roman"/>
          <w:lang w:val="sr-Cyrl-RS"/>
        </w:rPr>
        <w:t>;</w:t>
      </w:r>
    </w:p>
    <w:p w14:paraId="2A6942ED" w14:textId="77777777" w:rsidR="00C409F2" w:rsidRPr="0039029D" w:rsidRDefault="00C07E51" w:rsidP="008C4867">
      <w:pPr>
        <w:numPr>
          <w:ilvl w:val="0"/>
          <w:numId w:val="1"/>
        </w:numPr>
        <w:tabs>
          <w:tab w:val="clear" w:pos="360"/>
          <w:tab w:val="num" w:pos="284"/>
        </w:tabs>
        <w:spacing w:after="120" w:line="240" w:lineRule="auto"/>
        <w:ind w:left="0" w:firstLine="284"/>
        <w:jc w:val="both"/>
        <w:rPr>
          <w:rFonts w:eastAsia="Times New Roman"/>
          <w:lang w:val="sr-Cyrl-RS"/>
        </w:rPr>
      </w:pPr>
      <w:r w:rsidRPr="0039029D">
        <w:rPr>
          <w:rFonts w:eastAsia="Times New Roman"/>
          <w:i/>
          <w:lang w:val="sr-Cyrl-RS"/>
        </w:rPr>
        <w:t>п</w:t>
      </w:r>
      <w:r w:rsidR="00C409F2" w:rsidRPr="0039029D">
        <w:rPr>
          <w:rFonts w:eastAsia="Times New Roman"/>
          <w:i/>
          <w:lang w:val="sr-Cyrl-RS"/>
        </w:rPr>
        <w:t>ортфолио</w:t>
      </w:r>
      <w:r w:rsidR="0022558A" w:rsidRPr="0039029D">
        <w:rPr>
          <w:rFonts w:eastAsia="Times New Roman"/>
          <w:i/>
          <w:lang w:val="sr-Cyrl-RS"/>
        </w:rPr>
        <w:t xml:space="preserve"> дигиталне имовине</w:t>
      </w:r>
      <w:r w:rsidR="00C409F2" w:rsidRPr="0039029D">
        <w:rPr>
          <w:rFonts w:eastAsia="Times New Roman"/>
          <w:lang w:val="sr-Cyrl-RS"/>
        </w:rPr>
        <w:t xml:space="preserve"> је</w:t>
      </w:r>
      <w:r w:rsidR="000B58BF" w:rsidRPr="0039029D">
        <w:rPr>
          <w:rFonts w:eastAsia="Times New Roman"/>
          <w:lang w:val="sr-Cyrl-RS"/>
        </w:rPr>
        <w:t xml:space="preserve"> </w:t>
      </w:r>
      <w:r w:rsidR="00C409F2" w:rsidRPr="0039029D">
        <w:rPr>
          <w:rFonts w:eastAsia="Times New Roman"/>
          <w:lang w:val="sr-Cyrl-RS"/>
        </w:rPr>
        <w:t>скуп дигиталне имовине у коју одређено лице улаже своја средства;</w:t>
      </w:r>
    </w:p>
    <w:p w14:paraId="233937DF" w14:textId="5EB369C7" w:rsidR="00C409F2" w:rsidRPr="0039029D" w:rsidRDefault="00C07E51" w:rsidP="008C4867">
      <w:pPr>
        <w:numPr>
          <w:ilvl w:val="0"/>
          <w:numId w:val="1"/>
        </w:numPr>
        <w:tabs>
          <w:tab w:val="clear" w:pos="360"/>
          <w:tab w:val="num" w:pos="284"/>
        </w:tabs>
        <w:spacing w:after="120" w:line="240" w:lineRule="auto"/>
        <w:ind w:left="0" w:firstLine="284"/>
        <w:jc w:val="both"/>
        <w:rPr>
          <w:rFonts w:eastAsia="Times New Roman"/>
          <w:lang w:val="sr-Cyrl-RS"/>
        </w:rPr>
      </w:pPr>
      <w:r w:rsidRPr="0039029D">
        <w:rPr>
          <w:rFonts w:eastAsia="Times New Roman"/>
          <w:i/>
          <w:lang w:val="sr-Cyrl-RS"/>
        </w:rPr>
        <w:t>б</w:t>
      </w:r>
      <w:r w:rsidR="00C409F2" w:rsidRPr="0039029D">
        <w:rPr>
          <w:rFonts w:eastAsia="Times New Roman"/>
          <w:i/>
          <w:lang w:val="sr-Cyrl-RS"/>
        </w:rPr>
        <w:t>ели папир</w:t>
      </w:r>
      <w:r w:rsidR="00C409F2" w:rsidRPr="0039029D">
        <w:rPr>
          <w:rFonts w:eastAsia="Times New Roman"/>
          <w:lang w:val="sr-Cyrl-RS"/>
        </w:rPr>
        <w:t xml:space="preserve"> је документ који се објављује приликом издавања дигиталне имовине у складу са овим законом, који садржи податке о издаваоцу дигиталне имовине, дигиталној имовини и ризицима </w:t>
      </w:r>
      <w:r w:rsidR="003737D2" w:rsidRPr="0039029D">
        <w:rPr>
          <w:rFonts w:eastAsia="Times New Roman"/>
          <w:lang w:val="sr-Cyrl-RS"/>
        </w:rPr>
        <w:t xml:space="preserve">повезаним </w:t>
      </w:r>
      <w:r w:rsidR="008329A5" w:rsidRPr="0039029D">
        <w:rPr>
          <w:rFonts w:eastAsia="Times New Roman"/>
          <w:lang w:val="sr-Cyrl-RS"/>
        </w:rPr>
        <w:t>с</w:t>
      </w:r>
      <w:r w:rsidR="00C409F2" w:rsidRPr="0039029D">
        <w:rPr>
          <w:rFonts w:eastAsia="Times New Roman"/>
          <w:lang w:val="sr-Cyrl-RS"/>
        </w:rPr>
        <w:t xml:space="preserve"> </w:t>
      </w:r>
      <w:r w:rsidR="008329A5" w:rsidRPr="0039029D">
        <w:rPr>
          <w:rFonts w:eastAsia="Times New Roman"/>
          <w:lang w:val="sr-Cyrl-RS"/>
        </w:rPr>
        <w:t xml:space="preserve">дигиталном </w:t>
      </w:r>
      <w:r w:rsidR="00C409F2" w:rsidRPr="0039029D">
        <w:rPr>
          <w:rFonts w:eastAsia="Times New Roman"/>
          <w:lang w:val="sr-Cyrl-RS"/>
        </w:rPr>
        <w:t>имовин</w:t>
      </w:r>
      <w:r w:rsidR="008329A5" w:rsidRPr="0039029D">
        <w:rPr>
          <w:rFonts w:eastAsia="Times New Roman"/>
          <w:lang w:val="sr-Cyrl-RS"/>
        </w:rPr>
        <w:t>ом</w:t>
      </w:r>
      <w:r w:rsidR="00C409F2" w:rsidRPr="0039029D">
        <w:rPr>
          <w:rFonts w:eastAsia="Times New Roman"/>
          <w:lang w:val="sr-Cyrl-RS"/>
        </w:rPr>
        <w:t xml:space="preserve"> и који омогућава инвеститорима да донесу информисану инвестициону одлуку;</w:t>
      </w:r>
    </w:p>
    <w:p w14:paraId="65211B35" w14:textId="74FC9009" w:rsidR="00C409F2" w:rsidRPr="0039029D" w:rsidRDefault="00C07E51" w:rsidP="008C4867">
      <w:pPr>
        <w:numPr>
          <w:ilvl w:val="0"/>
          <w:numId w:val="1"/>
        </w:numPr>
        <w:tabs>
          <w:tab w:val="clear" w:pos="360"/>
          <w:tab w:val="num" w:pos="284"/>
        </w:tabs>
        <w:spacing w:after="120" w:line="240" w:lineRule="auto"/>
        <w:ind w:left="0" w:firstLine="284"/>
        <w:jc w:val="both"/>
        <w:rPr>
          <w:rFonts w:eastAsia="Times New Roman"/>
          <w:lang w:val="sr-Cyrl-RS"/>
        </w:rPr>
      </w:pPr>
      <w:r w:rsidRPr="0039029D">
        <w:rPr>
          <w:rFonts w:eastAsia="Times New Roman"/>
          <w:i/>
          <w:lang w:val="sr-Cyrl-RS"/>
        </w:rPr>
        <w:t>н</w:t>
      </w:r>
      <w:r w:rsidR="00C409F2" w:rsidRPr="0039029D">
        <w:rPr>
          <w:rFonts w:eastAsia="Times New Roman"/>
          <w:i/>
          <w:lang w:val="sr-Cyrl-RS"/>
        </w:rPr>
        <w:t xml:space="preserve">акнадни </w:t>
      </w:r>
      <w:r w:rsidR="000B58BF" w:rsidRPr="0039029D">
        <w:rPr>
          <w:rFonts w:eastAsia="Times New Roman"/>
          <w:i/>
          <w:lang w:val="sr-Cyrl-RS"/>
        </w:rPr>
        <w:t xml:space="preserve">бели </w:t>
      </w:r>
      <w:r w:rsidR="00C409F2" w:rsidRPr="0039029D">
        <w:rPr>
          <w:rFonts w:eastAsia="Times New Roman"/>
          <w:i/>
          <w:lang w:val="sr-Cyrl-RS"/>
        </w:rPr>
        <w:t>папир</w:t>
      </w:r>
      <w:r w:rsidR="00C409F2" w:rsidRPr="0039029D">
        <w:rPr>
          <w:rFonts w:eastAsia="Times New Roman"/>
          <w:lang w:val="sr-Cyrl-RS"/>
        </w:rPr>
        <w:t xml:space="preserve"> је документ који се објављује након издавања дигиталне имовине за коју није објављен </w:t>
      </w:r>
      <w:r w:rsidR="008329A5" w:rsidRPr="0039029D">
        <w:rPr>
          <w:rFonts w:eastAsia="Times New Roman"/>
          <w:lang w:val="sr-Cyrl-RS"/>
        </w:rPr>
        <w:t>б</w:t>
      </w:r>
      <w:r w:rsidR="00C409F2" w:rsidRPr="0039029D">
        <w:rPr>
          <w:rFonts w:eastAsia="Times New Roman"/>
          <w:lang w:val="sr-Cyrl-RS"/>
        </w:rPr>
        <w:t xml:space="preserve">ели папир, који садржи податке о издаваоцу дигиталне имовине, дигиталној имовини и ризицима </w:t>
      </w:r>
      <w:r w:rsidR="003737D2" w:rsidRPr="0039029D">
        <w:rPr>
          <w:rFonts w:eastAsia="Times New Roman"/>
          <w:lang w:val="sr-Cyrl-RS"/>
        </w:rPr>
        <w:t xml:space="preserve">повезаним </w:t>
      </w:r>
      <w:r w:rsidR="008329A5" w:rsidRPr="0039029D">
        <w:rPr>
          <w:rFonts w:eastAsia="Times New Roman"/>
          <w:lang w:val="sr-Cyrl-RS"/>
        </w:rPr>
        <w:t>с</w:t>
      </w:r>
      <w:r w:rsidR="00C409F2" w:rsidRPr="0039029D">
        <w:rPr>
          <w:rFonts w:eastAsia="Times New Roman"/>
          <w:lang w:val="sr-Cyrl-RS"/>
        </w:rPr>
        <w:t xml:space="preserve"> дигиталн</w:t>
      </w:r>
      <w:r w:rsidR="008329A5" w:rsidRPr="0039029D">
        <w:rPr>
          <w:rFonts w:eastAsia="Times New Roman"/>
          <w:lang w:val="sr-Cyrl-RS"/>
        </w:rPr>
        <w:t>ом</w:t>
      </w:r>
      <w:r w:rsidR="00C409F2" w:rsidRPr="0039029D">
        <w:rPr>
          <w:rFonts w:eastAsia="Times New Roman"/>
          <w:lang w:val="sr-Cyrl-RS"/>
        </w:rPr>
        <w:t xml:space="preserve"> имовин</w:t>
      </w:r>
      <w:r w:rsidR="008329A5" w:rsidRPr="0039029D">
        <w:rPr>
          <w:rFonts w:eastAsia="Times New Roman"/>
          <w:lang w:val="sr-Cyrl-RS"/>
        </w:rPr>
        <w:t>ом</w:t>
      </w:r>
      <w:r w:rsidR="00C409F2" w:rsidRPr="0039029D">
        <w:rPr>
          <w:rFonts w:eastAsia="Times New Roman"/>
          <w:lang w:val="sr-Cyrl-RS"/>
        </w:rPr>
        <w:t xml:space="preserve"> и који омогућава инвеститорима да донесу информисану инвестициону одлуку;</w:t>
      </w:r>
    </w:p>
    <w:p w14:paraId="421DBF1C" w14:textId="521D8ABC" w:rsidR="00C409F2" w:rsidRPr="0039029D" w:rsidRDefault="00C07E51" w:rsidP="008C4867">
      <w:pPr>
        <w:numPr>
          <w:ilvl w:val="0"/>
          <w:numId w:val="1"/>
        </w:numPr>
        <w:tabs>
          <w:tab w:val="clear" w:pos="360"/>
          <w:tab w:val="num" w:pos="284"/>
        </w:tabs>
        <w:spacing w:after="120" w:line="240" w:lineRule="auto"/>
        <w:ind w:left="0" w:firstLine="284"/>
        <w:jc w:val="both"/>
        <w:rPr>
          <w:rFonts w:eastAsia="Times New Roman"/>
          <w:lang w:val="sr-Cyrl-RS"/>
        </w:rPr>
      </w:pPr>
      <w:r w:rsidRPr="0039029D">
        <w:rPr>
          <w:rFonts w:eastAsia="Times New Roman"/>
          <w:i/>
          <w:lang w:val="sr-Cyrl-RS"/>
        </w:rPr>
        <w:t>п</w:t>
      </w:r>
      <w:r w:rsidR="00C409F2" w:rsidRPr="0039029D">
        <w:rPr>
          <w:rFonts w:eastAsia="Times New Roman"/>
          <w:i/>
          <w:lang w:val="sr-Cyrl-RS"/>
        </w:rPr>
        <w:t>латформа за трговање дигиталном имовином</w:t>
      </w:r>
      <w:r w:rsidR="00C409F2" w:rsidRPr="0039029D">
        <w:rPr>
          <w:rFonts w:eastAsia="Times New Roman"/>
          <w:lang w:val="sr-Cyrl-RS"/>
        </w:rPr>
        <w:t xml:space="preserve"> је мултилатерални систем који организује</w:t>
      </w:r>
      <w:r w:rsidR="008329A5" w:rsidRPr="0039029D">
        <w:rPr>
          <w:rFonts w:eastAsia="Times New Roman"/>
          <w:lang w:val="sr-Cyrl-RS"/>
        </w:rPr>
        <w:t xml:space="preserve"> трговање дигиталном имовином</w:t>
      </w:r>
      <w:r w:rsidR="00553038" w:rsidRPr="0039029D">
        <w:rPr>
          <w:rFonts w:eastAsia="Times New Roman"/>
          <w:lang w:val="sr-Cyrl-RS"/>
        </w:rPr>
        <w:t>,</w:t>
      </w:r>
      <w:r w:rsidR="008329A5" w:rsidRPr="0039029D">
        <w:rPr>
          <w:rFonts w:eastAsia="Times New Roman"/>
          <w:lang w:val="sr-Cyrl-RS"/>
        </w:rPr>
        <w:t xml:space="preserve"> </w:t>
      </w:r>
      <w:r w:rsidR="00C409F2" w:rsidRPr="0039029D">
        <w:rPr>
          <w:rFonts w:eastAsia="Times New Roman"/>
          <w:lang w:val="sr-Cyrl-RS"/>
        </w:rPr>
        <w:t>којим управља организатор платформе и који омогућава и олакшава спајање интереса трећих лица за куповину</w:t>
      </w:r>
      <w:r w:rsidR="00BA5C4E" w:rsidRPr="0039029D">
        <w:rPr>
          <w:rFonts w:eastAsia="Times New Roman"/>
          <w:lang w:val="sr-Cyrl-RS"/>
        </w:rPr>
        <w:t xml:space="preserve"> и/или </w:t>
      </w:r>
      <w:r w:rsidR="00C409F2" w:rsidRPr="0039029D">
        <w:rPr>
          <w:rFonts w:eastAsia="Times New Roman"/>
          <w:lang w:val="sr-Cyrl-RS"/>
        </w:rPr>
        <w:t>продају дигиталне имовине</w:t>
      </w:r>
      <w:r w:rsidR="008329A5" w:rsidRPr="0039029D">
        <w:rPr>
          <w:rFonts w:eastAsia="Times New Roman"/>
          <w:lang w:val="sr-Cyrl-RS"/>
        </w:rPr>
        <w:t xml:space="preserve"> и/или </w:t>
      </w:r>
      <w:r w:rsidR="00BD06FC" w:rsidRPr="0039029D">
        <w:rPr>
          <w:rFonts w:eastAsia="Times New Roman"/>
          <w:lang w:val="sr-Cyrl-RS"/>
        </w:rPr>
        <w:t xml:space="preserve">замену </w:t>
      </w:r>
      <w:r w:rsidR="00C409F2" w:rsidRPr="0039029D">
        <w:rPr>
          <w:rFonts w:eastAsia="Times New Roman"/>
          <w:lang w:val="sr-Cyrl-RS"/>
        </w:rPr>
        <w:t xml:space="preserve">дигиталне имовине за </w:t>
      </w:r>
      <w:r w:rsidR="00553038" w:rsidRPr="0039029D">
        <w:rPr>
          <w:rFonts w:eastAsia="Times New Roman"/>
          <w:lang w:val="sr-Cyrl-RS"/>
        </w:rPr>
        <w:t xml:space="preserve">другу </w:t>
      </w:r>
      <w:r w:rsidR="00C409F2" w:rsidRPr="0039029D">
        <w:rPr>
          <w:rFonts w:eastAsia="Times New Roman"/>
          <w:lang w:val="sr-Cyrl-RS"/>
        </w:rPr>
        <w:t>дигиталну имовину, у складу са његовим обавезујућим правилима и на начин који доводи до закључења уговора;</w:t>
      </w:r>
    </w:p>
    <w:p w14:paraId="0A395C82" w14:textId="6E4624DE" w:rsidR="00C409F2" w:rsidRPr="0039029D" w:rsidRDefault="00C07E51" w:rsidP="008C4867">
      <w:pPr>
        <w:numPr>
          <w:ilvl w:val="0"/>
          <w:numId w:val="1"/>
        </w:numPr>
        <w:tabs>
          <w:tab w:val="clear" w:pos="360"/>
          <w:tab w:val="num" w:pos="284"/>
        </w:tabs>
        <w:spacing w:after="120" w:line="240" w:lineRule="auto"/>
        <w:ind w:left="0" w:firstLine="284"/>
        <w:jc w:val="both"/>
        <w:rPr>
          <w:rFonts w:eastAsia="Times New Roman"/>
          <w:lang w:val="sr-Cyrl-RS"/>
        </w:rPr>
      </w:pPr>
      <w:r w:rsidRPr="0039029D">
        <w:rPr>
          <w:rFonts w:eastAsia="Times New Roman"/>
          <w:i/>
          <w:lang w:val="sr-Cyrl-RS"/>
        </w:rPr>
        <w:t>ч</w:t>
      </w:r>
      <w:r w:rsidR="00C409F2" w:rsidRPr="0039029D">
        <w:rPr>
          <w:rFonts w:eastAsia="Times New Roman"/>
          <w:i/>
          <w:lang w:val="sr-Cyrl-RS"/>
        </w:rPr>
        <w:t>лан управе</w:t>
      </w:r>
      <w:r w:rsidR="00C409F2" w:rsidRPr="0039029D">
        <w:rPr>
          <w:rFonts w:eastAsia="Times New Roman"/>
          <w:lang w:val="sr-Cyrl-RS"/>
        </w:rPr>
        <w:t xml:space="preserve"> </w:t>
      </w:r>
      <w:r w:rsidR="00941CAC" w:rsidRPr="0039029D">
        <w:rPr>
          <w:rFonts w:eastAsia="Times New Roman"/>
          <w:lang w:val="sr-Cyrl-RS"/>
        </w:rPr>
        <w:t xml:space="preserve">означава </w:t>
      </w:r>
      <w:r w:rsidR="00C409F2" w:rsidRPr="0039029D">
        <w:rPr>
          <w:rFonts w:eastAsia="Times New Roman"/>
          <w:lang w:val="sr-Cyrl-RS"/>
        </w:rPr>
        <w:t>директор</w:t>
      </w:r>
      <w:r w:rsidR="00941CAC" w:rsidRPr="0039029D">
        <w:rPr>
          <w:rFonts w:eastAsia="Times New Roman"/>
          <w:lang w:val="sr-Cyrl-RS"/>
        </w:rPr>
        <w:t>а</w:t>
      </w:r>
      <w:r w:rsidR="00C409F2" w:rsidRPr="0039029D">
        <w:rPr>
          <w:rFonts w:eastAsia="Times New Roman"/>
          <w:lang w:val="sr-Cyrl-RS"/>
        </w:rPr>
        <w:t>, извршн</w:t>
      </w:r>
      <w:r w:rsidR="00941CAC" w:rsidRPr="0039029D">
        <w:rPr>
          <w:rFonts w:eastAsia="Times New Roman"/>
          <w:lang w:val="sr-Cyrl-RS"/>
        </w:rPr>
        <w:t>ог</w:t>
      </w:r>
      <w:r w:rsidR="00C409F2" w:rsidRPr="0039029D">
        <w:rPr>
          <w:rFonts w:eastAsia="Times New Roman"/>
          <w:lang w:val="sr-Cyrl-RS"/>
        </w:rPr>
        <w:t xml:space="preserve"> директор</w:t>
      </w:r>
      <w:r w:rsidR="00941CAC" w:rsidRPr="0039029D">
        <w:rPr>
          <w:rFonts w:eastAsia="Times New Roman"/>
          <w:lang w:val="sr-Cyrl-RS"/>
        </w:rPr>
        <w:t>а</w:t>
      </w:r>
      <w:r w:rsidR="00C409F2" w:rsidRPr="0039029D">
        <w:rPr>
          <w:rFonts w:eastAsia="Times New Roman"/>
          <w:lang w:val="sr-Cyrl-RS"/>
        </w:rPr>
        <w:t>, члан</w:t>
      </w:r>
      <w:r w:rsidR="00941CAC" w:rsidRPr="0039029D">
        <w:rPr>
          <w:rFonts w:eastAsia="Times New Roman"/>
          <w:lang w:val="sr-Cyrl-RS"/>
        </w:rPr>
        <w:t>а</w:t>
      </w:r>
      <w:r w:rsidR="00C409F2" w:rsidRPr="0039029D">
        <w:rPr>
          <w:rFonts w:eastAsia="Times New Roman"/>
          <w:lang w:val="sr-Cyrl-RS"/>
        </w:rPr>
        <w:t xml:space="preserve"> извршног одбора</w:t>
      </w:r>
      <w:r w:rsidR="00DB47CA" w:rsidRPr="0039029D">
        <w:rPr>
          <w:rFonts w:eastAsia="Times New Roman"/>
          <w:lang w:val="sr-Cyrl-RS"/>
        </w:rPr>
        <w:t xml:space="preserve"> </w:t>
      </w:r>
      <w:r w:rsidR="00C409F2" w:rsidRPr="0039029D">
        <w:rPr>
          <w:rFonts w:eastAsia="Times New Roman"/>
          <w:lang w:val="sr-Cyrl-RS"/>
        </w:rPr>
        <w:t>и члан</w:t>
      </w:r>
      <w:r w:rsidR="00941CAC" w:rsidRPr="0039029D">
        <w:rPr>
          <w:rFonts w:eastAsia="Times New Roman"/>
          <w:lang w:val="sr-Cyrl-RS"/>
        </w:rPr>
        <w:t>а</w:t>
      </w:r>
      <w:r w:rsidR="00C409F2" w:rsidRPr="0039029D">
        <w:rPr>
          <w:rFonts w:eastAsia="Times New Roman"/>
          <w:lang w:val="sr-Cyrl-RS"/>
        </w:rPr>
        <w:t xml:space="preserve"> надзорног одбора</w:t>
      </w:r>
      <w:r w:rsidR="00941CAC" w:rsidRPr="0039029D">
        <w:rPr>
          <w:rFonts w:eastAsia="Times New Roman"/>
          <w:lang w:val="sr-Cyrl-RS"/>
        </w:rPr>
        <w:t xml:space="preserve"> правног лица</w:t>
      </w:r>
      <w:r w:rsidR="00C409F2" w:rsidRPr="0039029D">
        <w:rPr>
          <w:rFonts w:eastAsia="Times New Roman"/>
          <w:lang w:val="sr-Cyrl-RS"/>
        </w:rPr>
        <w:t xml:space="preserve">, у зависности од управљачке структуре </w:t>
      </w:r>
      <w:r w:rsidR="008C7235" w:rsidRPr="0039029D">
        <w:rPr>
          <w:rFonts w:eastAsia="Times New Roman"/>
          <w:lang w:val="sr-Cyrl-RS"/>
        </w:rPr>
        <w:t xml:space="preserve">тог </w:t>
      </w:r>
      <w:r w:rsidR="00941CAC" w:rsidRPr="0039029D">
        <w:rPr>
          <w:rFonts w:eastAsia="Times New Roman"/>
          <w:lang w:val="sr-Cyrl-RS"/>
        </w:rPr>
        <w:t>лица</w:t>
      </w:r>
      <w:r w:rsidR="00F81578" w:rsidRPr="0039029D">
        <w:rPr>
          <w:rFonts w:eastAsia="Times New Roman"/>
          <w:lang w:val="sr-Cyrl-RS"/>
        </w:rPr>
        <w:t>, као и законског заступника ортачког и командитног друштва</w:t>
      </w:r>
      <w:r w:rsidR="001E7892" w:rsidRPr="0039029D">
        <w:rPr>
          <w:rFonts w:eastAsia="Times New Roman"/>
          <w:lang w:val="sr-Cyrl-RS"/>
        </w:rPr>
        <w:t>, односно треће лице на које је пренето овлашћење за пословођење</w:t>
      </w:r>
      <w:r w:rsidR="009A1D59" w:rsidRPr="0039029D">
        <w:rPr>
          <w:rFonts w:eastAsia="Times New Roman"/>
          <w:lang w:val="sr-Latn-RS"/>
        </w:rPr>
        <w:t xml:space="preserve"> </w:t>
      </w:r>
      <w:r w:rsidR="009A1D59" w:rsidRPr="0039029D">
        <w:rPr>
          <w:rFonts w:eastAsia="Times New Roman"/>
          <w:lang w:val="sr-Cyrl-RS"/>
        </w:rPr>
        <w:t>у</w:t>
      </w:r>
      <w:r w:rsidR="001E7892" w:rsidRPr="0039029D">
        <w:rPr>
          <w:rFonts w:eastAsia="Times New Roman"/>
          <w:lang w:val="sr-Cyrl-RS"/>
        </w:rPr>
        <w:t xml:space="preserve"> ортачк</w:t>
      </w:r>
      <w:r w:rsidR="009A1D59" w:rsidRPr="0039029D">
        <w:rPr>
          <w:rFonts w:eastAsia="Times New Roman"/>
          <w:lang w:val="sr-Cyrl-RS"/>
        </w:rPr>
        <w:t>ом</w:t>
      </w:r>
      <w:r w:rsidR="001E7892" w:rsidRPr="0039029D">
        <w:rPr>
          <w:rFonts w:eastAsia="Times New Roman"/>
          <w:lang w:val="sr-Cyrl-RS"/>
        </w:rPr>
        <w:t xml:space="preserve"> и командитн</w:t>
      </w:r>
      <w:r w:rsidR="009A1D59" w:rsidRPr="0039029D">
        <w:rPr>
          <w:rFonts w:eastAsia="Times New Roman"/>
          <w:lang w:val="sr-Cyrl-RS"/>
        </w:rPr>
        <w:t>о</w:t>
      </w:r>
      <w:r w:rsidR="001E7892" w:rsidRPr="0039029D">
        <w:rPr>
          <w:rFonts w:eastAsia="Times New Roman"/>
          <w:lang w:val="sr-Cyrl-RS"/>
        </w:rPr>
        <w:t>м друштв</w:t>
      </w:r>
      <w:r w:rsidR="009A1D59" w:rsidRPr="0039029D">
        <w:rPr>
          <w:rFonts w:eastAsia="Times New Roman"/>
          <w:lang w:val="sr-Cyrl-RS"/>
        </w:rPr>
        <w:t>у</w:t>
      </w:r>
      <w:r w:rsidR="00E83710" w:rsidRPr="0039029D">
        <w:rPr>
          <w:rFonts w:eastAsia="Times New Roman"/>
          <w:lang w:val="sr-Cyrl-RS"/>
        </w:rPr>
        <w:t>;</w:t>
      </w:r>
    </w:p>
    <w:p w14:paraId="559E97B4" w14:textId="140138B6" w:rsidR="00C409F2" w:rsidRPr="0039029D" w:rsidRDefault="00C07E51" w:rsidP="008C4867">
      <w:pPr>
        <w:numPr>
          <w:ilvl w:val="0"/>
          <w:numId w:val="1"/>
        </w:numPr>
        <w:tabs>
          <w:tab w:val="clear" w:pos="360"/>
          <w:tab w:val="num" w:pos="284"/>
        </w:tabs>
        <w:spacing w:after="120" w:line="240" w:lineRule="auto"/>
        <w:ind w:left="0" w:firstLine="284"/>
        <w:jc w:val="both"/>
        <w:rPr>
          <w:rFonts w:eastAsia="Times New Roman"/>
          <w:lang w:val="sr-Cyrl-RS"/>
        </w:rPr>
      </w:pPr>
      <w:r w:rsidRPr="0039029D">
        <w:rPr>
          <w:rFonts w:eastAsia="Times New Roman"/>
          <w:i/>
          <w:lang w:val="sr-Cyrl-RS"/>
        </w:rPr>
        <w:t>и</w:t>
      </w:r>
      <w:r w:rsidR="00C409F2" w:rsidRPr="0039029D">
        <w:rPr>
          <w:rFonts w:eastAsia="Times New Roman"/>
          <w:i/>
          <w:lang w:val="sr-Cyrl-RS"/>
        </w:rPr>
        <w:t>здавалац</w:t>
      </w:r>
      <w:r w:rsidR="00C409F2" w:rsidRPr="0039029D">
        <w:rPr>
          <w:rFonts w:eastAsia="Times New Roman"/>
          <w:lang w:val="sr-Cyrl-RS"/>
        </w:rPr>
        <w:t xml:space="preserve"> је </w:t>
      </w:r>
      <w:r w:rsidRPr="0039029D">
        <w:rPr>
          <w:rFonts w:eastAsia="Times New Roman"/>
          <w:lang w:val="sr-Cyrl-RS"/>
        </w:rPr>
        <w:t>домаће или страно физичко</w:t>
      </w:r>
      <w:r w:rsidR="008B6CAA" w:rsidRPr="0039029D">
        <w:rPr>
          <w:rFonts w:eastAsia="Times New Roman"/>
          <w:lang w:val="sr-Cyrl-RS"/>
        </w:rPr>
        <w:t xml:space="preserve"> лице, предузетник</w:t>
      </w:r>
      <w:r w:rsidRPr="0039029D">
        <w:rPr>
          <w:rFonts w:eastAsia="Times New Roman"/>
          <w:lang w:val="sr-Cyrl-RS"/>
        </w:rPr>
        <w:t xml:space="preserve"> или правно </w:t>
      </w:r>
      <w:r w:rsidR="00C409F2" w:rsidRPr="0039029D">
        <w:rPr>
          <w:rFonts w:eastAsia="Times New Roman"/>
          <w:lang w:val="sr-Cyrl-RS"/>
        </w:rPr>
        <w:t>лице које је издало дигиталну имовину;</w:t>
      </w:r>
    </w:p>
    <w:p w14:paraId="402EC23C" w14:textId="77777777" w:rsidR="002F4E5B" w:rsidRPr="0039029D" w:rsidRDefault="00C409F2" w:rsidP="008C4867">
      <w:pPr>
        <w:numPr>
          <w:ilvl w:val="0"/>
          <w:numId w:val="1"/>
        </w:numPr>
        <w:tabs>
          <w:tab w:val="clear" w:pos="360"/>
          <w:tab w:val="num" w:pos="284"/>
        </w:tabs>
        <w:spacing w:after="120" w:line="240" w:lineRule="auto"/>
        <w:ind w:left="0" w:firstLine="284"/>
        <w:jc w:val="both"/>
        <w:rPr>
          <w:rFonts w:eastAsia="Times New Roman"/>
          <w:lang w:val="sr-Cyrl-RS"/>
        </w:rPr>
      </w:pPr>
      <w:r w:rsidRPr="0039029D">
        <w:rPr>
          <w:rFonts w:eastAsia="Times New Roman"/>
          <w:i/>
          <w:lang w:val="sr-Cyrl-RS"/>
        </w:rPr>
        <w:t>ОТЦ тржиште дигиталне имовине</w:t>
      </w:r>
      <w:r w:rsidRPr="0039029D">
        <w:rPr>
          <w:rFonts w:eastAsia="Times New Roman"/>
          <w:lang w:val="sr-Cyrl-RS"/>
        </w:rPr>
        <w:t xml:space="preserve"> је тржиште за трговање дигиталном имовином на ком се трансакције обављају директно између продавца и купца дигиталне имовине без обавезног учешћа </w:t>
      </w:r>
      <w:r w:rsidR="0072660F" w:rsidRPr="0039029D">
        <w:rPr>
          <w:rFonts w:eastAsia="Times New Roman"/>
          <w:lang w:val="sr-Cyrl-RS"/>
        </w:rPr>
        <w:t xml:space="preserve">пружаоца услуга повезаних с дигиталном имовином </w:t>
      </w:r>
      <w:r w:rsidRPr="0039029D">
        <w:rPr>
          <w:rFonts w:eastAsia="Times New Roman"/>
          <w:lang w:val="sr-Cyrl-RS"/>
        </w:rPr>
        <w:t>и изван платформи за трговање дигиталном имовином;</w:t>
      </w:r>
    </w:p>
    <w:p w14:paraId="5CDE5C93" w14:textId="4A288EAF" w:rsidR="00C409F2" w:rsidRPr="0039029D" w:rsidRDefault="00C07E51" w:rsidP="008C4867">
      <w:pPr>
        <w:numPr>
          <w:ilvl w:val="0"/>
          <w:numId w:val="1"/>
        </w:numPr>
        <w:tabs>
          <w:tab w:val="clear" w:pos="360"/>
          <w:tab w:val="num" w:pos="284"/>
        </w:tabs>
        <w:spacing w:after="120" w:line="240" w:lineRule="auto"/>
        <w:ind w:left="0" w:firstLine="284"/>
        <w:jc w:val="both"/>
        <w:rPr>
          <w:rFonts w:eastAsia="Times New Roman"/>
          <w:lang w:val="sr-Cyrl-RS"/>
        </w:rPr>
      </w:pPr>
      <w:r w:rsidRPr="0039029D">
        <w:rPr>
          <w:rFonts w:eastAsia="Times New Roman"/>
          <w:i/>
          <w:lang w:val="sr-Cyrl-RS"/>
        </w:rPr>
        <w:t>ф</w:t>
      </w:r>
      <w:r w:rsidR="00C409F2" w:rsidRPr="0039029D">
        <w:rPr>
          <w:rFonts w:eastAsia="Times New Roman"/>
          <w:i/>
          <w:lang w:val="sr-Cyrl-RS"/>
        </w:rPr>
        <w:t>инансијске институције под надзором Народне банке Србије</w:t>
      </w:r>
      <w:r w:rsidR="00C409F2" w:rsidRPr="0039029D">
        <w:rPr>
          <w:rFonts w:eastAsia="Times New Roman"/>
          <w:lang w:val="sr-Cyrl-RS"/>
        </w:rPr>
        <w:t xml:space="preserve"> су </w:t>
      </w:r>
      <w:bookmarkStart w:id="5" w:name="_Hlk55485440"/>
      <w:r w:rsidR="00C409F2" w:rsidRPr="0039029D">
        <w:rPr>
          <w:rFonts w:eastAsia="Times New Roman"/>
          <w:lang w:val="sr-Cyrl-RS"/>
        </w:rPr>
        <w:t>банке, друштва за осигурање, друштва за реосигурање, друштва за посредовање у осигурању, друштва за заступање у осигурању и заступници у осигурању, даваоци финансијског лизинга, друштва за управљање добровољним пензијским фондовима, платне институције и институције електронског новца, у складу са посебним законима којима се уређује пословање ових институција</w:t>
      </w:r>
      <w:bookmarkEnd w:id="5"/>
      <w:r w:rsidR="00C409F2" w:rsidRPr="0039029D">
        <w:rPr>
          <w:rFonts w:eastAsia="Times New Roman"/>
          <w:lang w:val="sr-Cyrl-RS"/>
        </w:rPr>
        <w:t>;</w:t>
      </w:r>
    </w:p>
    <w:p w14:paraId="59925901" w14:textId="77777777" w:rsidR="00C409F2" w:rsidRPr="0039029D" w:rsidRDefault="00C07E51" w:rsidP="008C4867">
      <w:pPr>
        <w:numPr>
          <w:ilvl w:val="0"/>
          <w:numId w:val="1"/>
        </w:numPr>
        <w:tabs>
          <w:tab w:val="clear" w:pos="360"/>
          <w:tab w:val="num" w:pos="284"/>
        </w:tabs>
        <w:spacing w:after="120" w:line="240" w:lineRule="auto"/>
        <w:ind w:left="0" w:firstLine="284"/>
        <w:jc w:val="both"/>
        <w:rPr>
          <w:rFonts w:eastAsia="Times New Roman"/>
          <w:lang w:val="sr-Cyrl-RS"/>
        </w:rPr>
      </w:pPr>
      <w:r w:rsidRPr="0039029D">
        <w:rPr>
          <w:rFonts w:eastAsia="Times New Roman"/>
          <w:i/>
          <w:lang w:val="sr-Cyrl-RS"/>
        </w:rPr>
        <w:t>л</w:t>
      </w:r>
      <w:r w:rsidR="00C409F2" w:rsidRPr="0039029D">
        <w:rPr>
          <w:rFonts w:eastAsia="Times New Roman"/>
          <w:i/>
          <w:lang w:val="sr-Cyrl-RS"/>
        </w:rPr>
        <w:t>ица повезана с финансијским институцијама под надзором Народне банке Србије</w:t>
      </w:r>
      <w:r w:rsidR="00C409F2" w:rsidRPr="0039029D">
        <w:rPr>
          <w:rFonts w:eastAsia="Times New Roman"/>
          <w:lang w:val="sr-Cyrl-RS"/>
        </w:rPr>
        <w:t xml:space="preserve"> имају значење утврђено посебним законима којима се уређује пословање ових институција;</w:t>
      </w:r>
    </w:p>
    <w:p w14:paraId="5E6D60E4" w14:textId="182EA701" w:rsidR="00C409F2" w:rsidRPr="0039029D" w:rsidRDefault="00C07E51" w:rsidP="008C4867">
      <w:pPr>
        <w:numPr>
          <w:ilvl w:val="0"/>
          <w:numId w:val="1"/>
        </w:numPr>
        <w:tabs>
          <w:tab w:val="clear" w:pos="360"/>
          <w:tab w:val="num" w:pos="284"/>
        </w:tabs>
        <w:spacing w:after="120" w:line="240" w:lineRule="auto"/>
        <w:ind w:left="0" w:firstLine="284"/>
        <w:jc w:val="both"/>
        <w:rPr>
          <w:rFonts w:eastAsia="Times New Roman"/>
          <w:lang w:val="sr-Cyrl-RS"/>
        </w:rPr>
      </w:pPr>
      <w:r w:rsidRPr="0039029D">
        <w:rPr>
          <w:rFonts w:eastAsia="Times New Roman"/>
          <w:i/>
          <w:lang w:val="sr-Cyrl-RS"/>
        </w:rPr>
        <w:t>п</w:t>
      </w:r>
      <w:r w:rsidR="00C409F2" w:rsidRPr="0039029D">
        <w:rPr>
          <w:rFonts w:eastAsia="Times New Roman"/>
          <w:i/>
          <w:lang w:val="sr-Cyrl-RS"/>
        </w:rPr>
        <w:t>ружалац платних услуга</w:t>
      </w:r>
      <w:r w:rsidR="00C409F2" w:rsidRPr="0039029D">
        <w:rPr>
          <w:rFonts w:eastAsia="Times New Roman"/>
          <w:lang w:val="sr-Cyrl-RS"/>
        </w:rPr>
        <w:t xml:space="preserve"> означава банку, платну институцију, институцију електронског новца и јавног поштанског оператора са седиштем у Републици, у складу са законом којим се уређују платне услуге;</w:t>
      </w:r>
    </w:p>
    <w:p w14:paraId="252AE964" w14:textId="77777777" w:rsidR="00C409F2" w:rsidRPr="0039029D" w:rsidRDefault="00C07E51" w:rsidP="008C4867">
      <w:pPr>
        <w:numPr>
          <w:ilvl w:val="0"/>
          <w:numId w:val="1"/>
        </w:numPr>
        <w:tabs>
          <w:tab w:val="clear" w:pos="360"/>
          <w:tab w:val="num" w:pos="284"/>
        </w:tabs>
        <w:spacing w:after="120" w:line="240" w:lineRule="auto"/>
        <w:ind w:left="0" w:firstLine="284"/>
        <w:jc w:val="both"/>
        <w:rPr>
          <w:rFonts w:eastAsia="Times New Roman"/>
          <w:lang w:val="sr-Cyrl-RS"/>
        </w:rPr>
      </w:pPr>
      <w:r w:rsidRPr="0039029D">
        <w:rPr>
          <w:rFonts w:eastAsia="Times New Roman"/>
          <w:i/>
          <w:lang w:val="sr-Cyrl-RS"/>
        </w:rPr>
        <w:t>к</w:t>
      </w:r>
      <w:r w:rsidR="00C409F2" w:rsidRPr="0039029D">
        <w:rPr>
          <w:rFonts w:eastAsia="Times New Roman"/>
          <w:i/>
          <w:lang w:val="sr-Cyrl-RS"/>
        </w:rPr>
        <w:t>валификовано учешће</w:t>
      </w:r>
      <w:r w:rsidR="00C409F2" w:rsidRPr="0039029D">
        <w:rPr>
          <w:rFonts w:eastAsia="Times New Roman"/>
          <w:lang w:val="sr-Cyrl-RS"/>
        </w:rPr>
        <w:t xml:space="preserve"> постоји када једно лице има:</w:t>
      </w:r>
    </w:p>
    <w:p w14:paraId="7A485DA4" w14:textId="77777777" w:rsidR="00C409F2" w:rsidRPr="0039029D" w:rsidRDefault="00C409F2" w:rsidP="008C4867">
      <w:pPr>
        <w:numPr>
          <w:ilvl w:val="0"/>
          <w:numId w:val="2"/>
        </w:numPr>
        <w:tabs>
          <w:tab w:val="num" w:pos="284"/>
        </w:tabs>
        <w:spacing w:after="120" w:line="240" w:lineRule="auto"/>
        <w:ind w:left="0" w:firstLine="284"/>
        <w:jc w:val="both"/>
        <w:rPr>
          <w:rFonts w:eastAsia="Times New Roman"/>
          <w:lang w:val="sr-Cyrl-RS"/>
        </w:rPr>
      </w:pPr>
      <w:r w:rsidRPr="0039029D">
        <w:rPr>
          <w:rFonts w:eastAsia="Times New Roman"/>
          <w:lang w:val="sr-Cyrl-RS"/>
        </w:rPr>
        <w:t>директно или индиректно право или могућност да оствари најмање 10% гласачких права у правном лицу, односно директно или индиректно власништво над најмање 10% капитала тог правног лица</w:t>
      </w:r>
      <w:r w:rsidR="008C7235" w:rsidRPr="0039029D">
        <w:rPr>
          <w:rFonts w:eastAsia="Times New Roman"/>
          <w:lang w:val="sr-Cyrl-RS"/>
        </w:rPr>
        <w:t>,</w:t>
      </w:r>
      <w:r w:rsidR="006F2FC3" w:rsidRPr="0039029D">
        <w:rPr>
          <w:rFonts w:eastAsia="Times New Roman"/>
          <w:lang w:val="sr-Cyrl-RS"/>
        </w:rPr>
        <w:t xml:space="preserve"> или</w:t>
      </w:r>
    </w:p>
    <w:p w14:paraId="453D653F" w14:textId="77777777" w:rsidR="00C409F2" w:rsidRPr="0039029D" w:rsidRDefault="00C409F2" w:rsidP="008C4867">
      <w:pPr>
        <w:numPr>
          <w:ilvl w:val="0"/>
          <w:numId w:val="2"/>
        </w:numPr>
        <w:tabs>
          <w:tab w:val="num" w:pos="284"/>
        </w:tabs>
        <w:spacing w:after="120" w:line="240" w:lineRule="auto"/>
        <w:ind w:left="0" w:firstLine="284"/>
        <w:jc w:val="both"/>
        <w:rPr>
          <w:rFonts w:eastAsia="Times New Roman"/>
          <w:lang w:val="sr-Cyrl-RS"/>
        </w:rPr>
      </w:pPr>
      <w:r w:rsidRPr="0039029D">
        <w:rPr>
          <w:rFonts w:eastAsia="Times New Roman"/>
          <w:lang w:val="sr-Cyrl-RS"/>
        </w:rPr>
        <w:t>могућност ефективног вршења знатног утицаја на управљање другим правним лицем;</w:t>
      </w:r>
    </w:p>
    <w:p w14:paraId="5F6207B6" w14:textId="77777777" w:rsidR="00C409F2" w:rsidRPr="0039029D" w:rsidRDefault="00C07E51" w:rsidP="008C4867">
      <w:pPr>
        <w:numPr>
          <w:ilvl w:val="0"/>
          <w:numId w:val="1"/>
        </w:numPr>
        <w:tabs>
          <w:tab w:val="clear" w:pos="360"/>
          <w:tab w:val="num" w:pos="284"/>
        </w:tabs>
        <w:spacing w:after="120" w:line="240" w:lineRule="auto"/>
        <w:ind w:left="0" w:firstLine="284"/>
        <w:jc w:val="both"/>
        <w:rPr>
          <w:rFonts w:eastAsia="Times New Roman"/>
          <w:lang w:val="sr-Cyrl-RS"/>
        </w:rPr>
      </w:pPr>
      <w:r w:rsidRPr="0039029D">
        <w:rPr>
          <w:rFonts w:eastAsia="Times New Roman"/>
          <w:i/>
          <w:lang w:val="sr-Cyrl-RS"/>
        </w:rPr>
        <w:t>к</w:t>
      </w:r>
      <w:r w:rsidR="00C409F2" w:rsidRPr="0039029D">
        <w:rPr>
          <w:rFonts w:eastAsia="Times New Roman"/>
          <w:i/>
          <w:lang w:val="sr-Cyrl-RS"/>
        </w:rPr>
        <w:t>онтролно учешће</w:t>
      </w:r>
      <w:r w:rsidR="00C409F2" w:rsidRPr="0039029D">
        <w:rPr>
          <w:rFonts w:eastAsia="Times New Roman"/>
          <w:lang w:val="sr-Cyrl-RS"/>
        </w:rPr>
        <w:t xml:space="preserve"> постоји када једно лице има:</w:t>
      </w:r>
    </w:p>
    <w:p w14:paraId="4ECECB8D" w14:textId="77777777" w:rsidR="00C409F2" w:rsidRPr="0039029D" w:rsidRDefault="00C409F2" w:rsidP="008C4867">
      <w:pPr>
        <w:numPr>
          <w:ilvl w:val="0"/>
          <w:numId w:val="3"/>
        </w:numPr>
        <w:tabs>
          <w:tab w:val="num" w:pos="284"/>
        </w:tabs>
        <w:spacing w:after="120" w:line="240" w:lineRule="auto"/>
        <w:ind w:left="0" w:firstLine="284"/>
        <w:jc w:val="both"/>
        <w:rPr>
          <w:rFonts w:eastAsia="Times New Roman"/>
          <w:lang w:val="sr-Cyrl-RS"/>
        </w:rPr>
      </w:pPr>
      <w:r w:rsidRPr="0039029D">
        <w:rPr>
          <w:rFonts w:eastAsia="Times New Roman"/>
          <w:lang w:val="sr-Cyrl-RS"/>
        </w:rPr>
        <w:t>директно или индиректно право или могућност да оствари најмање 50% гласачких права у правном лицу, односно директно или индиректно власништво над најмање 50% капитала тог правног лица</w:t>
      </w:r>
      <w:r w:rsidR="006F2FC3" w:rsidRPr="0039029D">
        <w:rPr>
          <w:rFonts w:eastAsia="Times New Roman"/>
          <w:lang w:val="sr-Cyrl-RS"/>
        </w:rPr>
        <w:t>, или</w:t>
      </w:r>
    </w:p>
    <w:p w14:paraId="6E63B26B" w14:textId="77777777" w:rsidR="00C409F2" w:rsidRPr="0039029D" w:rsidRDefault="00C409F2" w:rsidP="008C4867">
      <w:pPr>
        <w:numPr>
          <w:ilvl w:val="0"/>
          <w:numId w:val="3"/>
        </w:numPr>
        <w:tabs>
          <w:tab w:val="num" w:pos="284"/>
        </w:tabs>
        <w:spacing w:after="120" w:line="240" w:lineRule="auto"/>
        <w:ind w:left="0" w:firstLine="284"/>
        <w:rPr>
          <w:rFonts w:eastAsia="Times New Roman"/>
          <w:lang w:val="sr-Cyrl-RS"/>
        </w:rPr>
      </w:pPr>
      <w:r w:rsidRPr="0039029D">
        <w:rPr>
          <w:rFonts w:eastAsia="Times New Roman"/>
          <w:lang w:val="sr-Cyrl-RS"/>
        </w:rPr>
        <w:t xml:space="preserve">могућност избора и/или разрешења најмање половине чланова </w:t>
      </w:r>
      <w:r w:rsidR="00167C40" w:rsidRPr="0039029D">
        <w:rPr>
          <w:rFonts w:eastAsia="Times New Roman"/>
          <w:lang w:val="sr-Cyrl-RS"/>
        </w:rPr>
        <w:t>управе</w:t>
      </w:r>
      <w:r w:rsidRPr="0039029D">
        <w:rPr>
          <w:rFonts w:eastAsia="Times New Roman"/>
          <w:lang w:val="sr-Cyrl-RS"/>
        </w:rPr>
        <w:t xml:space="preserve"> тог правног лица</w:t>
      </w:r>
      <w:r w:rsidR="006F2FC3" w:rsidRPr="0039029D">
        <w:rPr>
          <w:rFonts w:eastAsia="Times New Roman"/>
          <w:lang w:val="sr-Cyrl-RS"/>
        </w:rPr>
        <w:t>, или</w:t>
      </w:r>
    </w:p>
    <w:p w14:paraId="01C096AE" w14:textId="77777777" w:rsidR="00C409F2" w:rsidRPr="0039029D" w:rsidRDefault="00C409F2" w:rsidP="008C4867">
      <w:pPr>
        <w:numPr>
          <w:ilvl w:val="0"/>
          <w:numId w:val="3"/>
        </w:numPr>
        <w:tabs>
          <w:tab w:val="num" w:pos="284"/>
        </w:tabs>
        <w:spacing w:after="120" w:line="240" w:lineRule="auto"/>
        <w:ind w:left="0" w:firstLine="284"/>
        <w:jc w:val="both"/>
        <w:rPr>
          <w:rFonts w:eastAsia="Times New Roman"/>
          <w:lang w:val="sr-Cyrl-RS"/>
        </w:rPr>
      </w:pPr>
      <w:r w:rsidRPr="0039029D">
        <w:rPr>
          <w:rFonts w:eastAsia="Times New Roman"/>
          <w:lang w:val="sr-Cyrl-RS"/>
        </w:rPr>
        <w:t>могућност ефективног вршења доминантног утицаја на управљање другим правним лицем;</w:t>
      </w:r>
    </w:p>
    <w:p w14:paraId="54614296" w14:textId="77777777" w:rsidR="00C409F2" w:rsidRPr="0039029D" w:rsidRDefault="00C07E51" w:rsidP="008C4867">
      <w:pPr>
        <w:numPr>
          <w:ilvl w:val="0"/>
          <w:numId w:val="1"/>
        </w:numPr>
        <w:tabs>
          <w:tab w:val="clear" w:pos="360"/>
          <w:tab w:val="num" w:pos="284"/>
        </w:tabs>
        <w:spacing w:after="120" w:line="240" w:lineRule="auto"/>
        <w:ind w:left="0" w:firstLine="284"/>
        <w:jc w:val="both"/>
        <w:rPr>
          <w:rFonts w:eastAsia="Times New Roman"/>
          <w:lang w:val="sr-Cyrl-RS"/>
        </w:rPr>
      </w:pPr>
      <w:r w:rsidRPr="0039029D">
        <w:rPr>
          <w:rFonts w:eastAsia="Times New Roman"/>
          <w:i/>
          <w:iCs/>
          <w:lang w:val="sr-Cyrl-RS"/>
        </w:rPr>
        <w:t>г</w:t>
      </w:r>
      <w:r w:rsidR="00C409F2" w:rsidRPr="0039029D">
        <w:rPr>
          <w:rFonts w:eastAsia="Times New Roman"/>
          <w:i/>
          <w:iCs/>
          <w:lang w:val="sr-Cyrl-RS"/>
        </w:rPr>
        <w:t>рупа друштава</w:t>
      </w:r>
      <w:r w:rsidR="00C409F2" w:rsidRPr="0039029D">
        <w:rPr>
          <w:rFonts w:eastAsia="Times New Roman"/>
          <w:lang w:val="sr-Cyrl-RS"/>
        </w:rPr>
        <w:t xml:space="preserve"> je група коју чине матично друштво, његова зависна друштва и правна лица у чијем капиталу то матично друштво и/или његова зависна друштва имају удео, као и друштва која су повезана заједничким управљањем;</w:t>
      </w:r>
    </w:p>
    <w:p w14:paraId="3244693C" w14:textId="77777777" w:rsidR="00C409F2" w:rsidRPr="0039029D" w:rsidRDefault="00C07E51" w:rsidP="008C4867">
      <w:pPr>
        <w:numPr>
          <w:ilvl w:val="0"/>
          <w:numId w:val="1"/>
        </w:numPr>
        <w:tabs>
          <w:tab w:val="clear" w:pos="360"/>
          <w:tab w:val="num" w:pos="284"/>
        </w:tabs>
        <w:spacing w:after="120" w:line="240" w:lineRule="auto"/>
        <w:ind w:left="0" w:firstLine="284"/>
        <w:jc w:val="both"/>
        <w:rPr>
          <w:rFonts w:eastAsia="Times New Roman"/>
          <w:lang w:val="sr-Cyrl-RS"/>
        </w:rPr>
      </w:pPr>
      <w:r w:rsidRPr="0039029D">
        <w:rPr>
          <w:rFonts w:eastAsia="Times New Roman"/>
          <w:i/>
          <w:iCs/>
          <w:lang w:val="sr-Cyrl-RS"/>
        </w:rPr>
        <w:t>м</w:t>
      </w:r>
      <w:r w:rsidR="00C409F2" w:rsidRPr="0039029D">
        <w:rPr>
          <w:rFonts w:eastAsia="Times New Roman"/>
          <w:i/>
          <w:iCs/>
          <w:lang w:val="sr-Cyrl-RS"/>
        </w:rPr>
        <w:t>атично друштво правног лица</w:t>
      </w:r>
      <w:r w:rsidR="00C409F2" w:rsidRPr="0039029D">
        <w:rPr>
          <w:rFonts w:eastAsia="Times New Roman"/>
          <w:lang w:val="sr-Cyrl-RS"/>
        </w:rPr>
        <w:t xml:space="preserve"> означава друштво које има контролно учешће у том правном лицу;</w:t>
      </w:r>
    </w:p>
    <w:p w14:paraId="0585ED21" w14:textId="77777777" w:rsidR="00C409F2" w:rsidRPr="0039029D" w:rsidRDefault="00C07E51" w:rsidP="008C4867">
      <w:pPr>
        <w:numPr>
          <w:ilvl w:val="0"/>
          <w:numId w:val="1"/>
        </w:numPr>
        <w:tabs>
          <w:tab w:val="clear" w:pos="360"/>
          <w:tab w:val="num" w:pos="284"/>
        </w:tabs>
        <w:spacing w:after="120" w:line="240" w:lineRule="auto"/>
        <w:ind w:left="0" w:firstLine="284"/>
        <w:jc w:val="both"/>
        <w:rPr>
          <w:rFonts w:eastAsia="Times New Roman"/>
          <w:lang w:val="sr-Cyrl-RS"/>
        </w:rPr>
      </w:pPr>
      <w:r w:rsidRPr="0039029D">
        <w:rPr>
          <w:rFonts w:eastAsia="Times New Roman"/>
          <w:i/>
          <w:iCs/>
          <w:lang w:val="sr-Cyrl-RS"/>
        </w:rPr>
        <w:t>з</w:t>
      </w:r>
      <w:r w:rsidR="00C409F2" w:rsidRPr="0039029D">
        <w:rPr>
          <w:rFonts w:eastAsia="Times New Roman"/>
          <w:i/>
          <w:iCs/>
          <w:lang w:val="sr-Cyrl-RS"/>
        </w:rPr>
        <w:t>ависно друштво правног лица</w:t>
      </w:r>
      <w:r w:rsidR="00C409F2" w:rsidRPr="0039029D">
        <w:rPr>
          <w:rFonts w:eastAsia="Times New Roman"/>
          <w:lang w:val="sr-Cyrl-RS"/>
        </w:rPr>
        <w:t xml:space="preserve"> означава друштво у којем то правно лице има контролно учешће;</w:t>
      </w:r>
    </w:p>
    <w:p w14:paraId="7DE6C5A7" w14:textId="77777777" w:rsidR="00C409F2" w:rsidRPr="0039029D" w:rsidRDefault="00C07E51" w:rsidP="008C4867">
      <w:pPr>
        <w:numPr>
          <w:ilvl w:val="0"/>
          <w:numId w:val="1"/>
        </w:numPr>
        <w:tabs>
          <w:tab w:val="clear" w:pos="360"/>
          <w:tab w:val="num" w:pos="284"/>
        </w:tabs>
        <w:spacing w:after="120" w:line="240" w:lineRule="auto"/>
        <w:ind w:left="0" w:firstLine="284"/>
        <w:jc w:val="both"/>
        <w:rPr>
          <w:rFonts w:eastAsia="Times New Roman"/>
          <w:lang w:val="sr-Cyrl-RS"/>
        </w:rPr>
      </w:pPr>
      <w:r w:rsidRPr="0039029D">
        <w:rPr>
          <w:rFonts w:eastAsia="Times New Roman"/>
          <w:i/>
          <w:iCs/>
          <w:lang w:val="sr-Cyrl-RS"/>
        </w:rPr>
        <w:t>д</w:t>
      </w:r>
      <w:r w:rsidR="00C409F2" w:rsidRPr="0039029D">
        <w:rPr>
          <w:rFonts w:eastAsia="Times New Roman"/>
          <w:i/>
          <w:iCs/>
          <w:lang w:val="sr-Cyrl-RS"/>
        </w:rPr>
        <w:t>руштва повезана заједничким управљањем</w:t>
      </w:r>
      <w:r w:rsidR="00C409F2" w:rsidRPr="0039029D">
        <w:rPr>
          <w:rFonts w:eastAsia="Times New Roman"/>
          <w:lang w:val="sr-Cyrl-RS"/>
        </w:rPr>
        <w:t xml:space="preserve"> јесу друштва која нису повезана односом матичног и зависног друштва, нити уделом у капиталу у смислу тачке 2</w:t>
      </w:r>
      <w:r w:rsidR="00DB7D06" w:rsidRPr="0039029D">
        <w:rPr>
          <w:rFonts w:eastAsia="Times New Roman"/>
          <w:lang w:val="sr-Cyrl-RS"/>
        </w:rPr>
        <w:t>0</w:t>
      </w:r>
      <w:r w:rsidR="00C409F2" w:rsidRPr="0039029D">
        <w:rPr>
          <w:rFonts w:eastAsia="Times New Roman"/>
          <w:lang w:val="sr-Cyrl-RS"/>
        </w:rPr>
        <w:t>) овог става, а обухватају:</w:t>
      </w:r>
    </w:p>
    <w:p w14:paraId="1939A07D" w14:textId="77777777" w:rsidR="00C409F2" w:rsidRPr="0039029D" w:rsidRDefault="00934E8A" w:rsidP="008C4867">
      <w:pPr>
        <w:numPr>
          <w:ilvl w:val="0"/>
          <w:numId w:val="4"/>
        </w:numPr>
        <w:tabs>
          <w:tab w:val="num" w:pos="284"/>
        </w:tabs>
        <w:spacing w:after="120" w:line="240" w:lineRule="auto"/>
        <w:ind w:left="0" w:firstLine="284"/>
        <w:rPr>
          <w:rFonts w:eastAsia="Times New Roman"/>
          <w:lang w:val="sr-Cyrl-RS"/>
        </w:rPr>
      </w:pPr>
      <w:r w:rsidRPr="0039029D">
        <w:rPr>
          <w:rFonts w:eastAsia="Times New Roman"/>
          <w:lang w:val="sr-Cyrl-RS"/>
        </w:rPr>
        <w:t xml:space="preserve">друштва </w:t>
      </w:r>
      <w:r w:rsidR="00C409F2" w:rsidRPr="0039029D">
        <w:rPr>
          <w:rFonts w:eastAsia="Times New Roman"/>
          <w:lang w:val="sr-Cyrl-RS"/>
        </w:rPr>
        <w:t>којима се управља на јединствен начин у складу са уговором закљученим између тих друштава или одредбама статута или оснивачких аката тих друштава</w:t>
      </w:r>
      <w:r w:rsidR="00296BD4" w:rsidRPr="0039029D">
        <w:rPr>
          <w:rFonts w:eastAsia="Times New Roman"/>
          <w:lang w:val="sr-Cyrl-RS"/>
        </w:rPr>
        <w:t>, или</w:t>
      </w:r>
    </w:p>
    <w:p w14:paraId="52CEA8F6" w14:textId="77777777" w:rsidR="00C409F2" w:rsidRPr="0039029D" w:rsidRDefault="00C409F2" w:rsidP="008C4867">
      <w:pPr>
        <w:numPr>
          <w:ilvl w:val="0"/>
          <w:numId w:val="4"/>
        </w:numPr>
        <w:tabs>
          <w:tab w:val="num" w:pos="284"/>
        </w:tabs>
        <w:spacing w:after="120" w:line="240" w:lineRule="auto"/>
        <w:ind w:left="0" w:firstLine="284"/>
        <w:jc w:val="both"/>
        <w:rPr>
          <w:rFonts w:eastAsia="Times New Roman"/>
          <w:lang w:val="sr-Cyrl-RS"/>
        </w:rPr>
      </w:pPr>
      <w:r w:rsidRPr="0039029D">
        <w:rPr>
          <w:rFonts w:eastAsia="Times New Roman"/>
          <w:lang w:val="sr-Cyrl-RS"/>
        </w:rPr>
        <w:t xml:space="preserve">друштва код којих иста лица чине већину чланова </w:t>
      </w:r>
      <w:r w:rsidR="006D2574" w:rsidRPr="0039029D">
        <w:rPr>
          <w:rFonts w:eastAsia="Times New Roman"/>
          <w:lang w:val="sr-Cyrl-RS"/>
        </w:rPr>
        <w:t>управе</w:t>
      </w:r>
      <w:r w:rsidRPr="0039029D">
        <w:rPr>
          <w:rFonts w:eastAsia="Times New Roman"/>
          <w:lang w:val="sr-Cyrl-RS"/>
        </w:rPr>
        <w:t>;</w:t>
      </w:r>
    </w:p>
    <w:p w14:paraId="5D34BF21" w14:textId="77777777" w:rsidR="00C409F2" w:rsidRPr="0039029D" w:rsidRDefault="00C07E51" w:rsidP="008C4867">
      <w:pPr>
        <w:numPr>
          <w:ilvl w:val="0"/>
          <w:numId w:val="1"/>
        </w:numPr>
        <w:tabs>
          <w:tab w:val="clear" w:pos="360"/>
          <w:tab w:val="num" w:pos="284"/>
        </w:tabs>
        <w:spacing w:after="120" w:line="240" w:lineRule="auto"/>
        <w:ind w:left="0" w:firstLine="284"/>
        <w:jc w:val="both"/>
        <w:rPr>
          <w:rFonts w:eastAsia="Times New Roman"/>
          <w:lang w:val="sr-Cyrl-RS"/>
        </w:rPr>
      </w:pPr>
      <w:r w:rsidRPr="0039029D">
        <w:rPr>
          <w:rFonts w:eastAsia="Times New Roman"/>
          <w:i/>
          <w:lang w:val="sr-Cyrl-RS"/>
        </w:rPr>
        <w:t>блиска</w:t>
      </w:r>
      <w:r w:rsidR="00C409F2" w:rsidRPr="0039029D">
        <w:rPr>
          <w:rFonts w:eastAsia="Times New Roman"/>
          <w:i/>
          <w:lang w:val="sr-Cyrl-RS"/>
        </w:rPr>
        <w:t xml:space="preserve"> повезаност</w:t>
      </w:r>
      <w:r w:rsidR="00C409F2" w:rsidRPr="0039029D">
        <w:rPr>
          <w:rFonts w:eastAsia="Times New Roman"/>
          <w:lang w:val="sr-Cyrl-RS"/>
        </w:rPr>
        <w:t xml:space="preserve"> означава однос између два или више правних и/или физичких лица када:</w:t>
      </w:r>
    </w:p>
    <w:p w14:paraId="4B95460E" w14:textId="77777777" w:rsidR="00C409F2" w:rsidRPr="0039029D" w:rsidRDefault="00C409F2" w:rsidP="008C4867">
      <w:pPr>
        <w:numPr>
          <w:ilvl w:val="0"/>
          <w:numId w:val="5"/>
        </w:numPr>
        <w:tabs>
          <w:tab w:val="num" w:pos="284"/>
        </w:tabs>
        <w:spacing w:after="120" w:line="240" w:lineRule="auto"/>
        <w:ind w:left="0" w:firstLine="284"/>
        <w:jc w:val="both"/>
        <w:rPr>
          <w:rFonts w:eastAsia="Times New Roman"/>
          <w:lang w:val="sr-Cyrl-RS"/>
        </w:rPr>
      </w:pPr>
      <w:r w:rsidRPr="0039029D">
        <w:rPr>
          <w:rFonts w:eastAsia="Times New Roman"/>
          <w:lang w:val="sr-Cyrl-RS"/>
        </w:rPr>
        <w:t>једно од њих, директно или индиректно преко учешћа у зависном друштву, има право или могућност да оствари најмање 20% гласачких права у правном лицу, односно власништво над најмање 20% капитала у правном лицу</w:t>
      </w:r>
      <w:r w:rsidR="00296BD4" w:rsidRPr="0039029D">
        <w:rPr>
          <w:rFonts w:eastAsia="Times New Roman"/>
          <w:lang w:val="sr-Cyrl-RS"/>
        </w:rPr>
        <w:t>,</w:t>
      </w:r>
    </w:p>
    <w:p w14:paraId="38AD6499" w14:textId="77777777" w:rsidR="00C409F2" w:rsidRPr="0039029D" w:rsidRDefault="00C409F2" w:rsidP="008C4867">
      <w:pPr>
        <w:numPr>
          <w:ilvl w:val="0"/>
          <w:numId w:val="5"/>
        </w:numPr>
        <w:tabs>
          <w:tab w:val="num" w:pos="284"/>
        </w:tabs>
        <w:spacing w:after="120" w:line="240" w:lineRule="auto"/>
        <w:ind w:left="0" w:firstLine="284"/>
        <w:rPr>
          <w:rFonts w:eastAsia="Times New Roman"/>
          <w:lang w:val="sr-Cyrl-RS"/>
        </w:rPr>
      </w:pPr>
      <w:r w:rsidRPr="0039029D">
        <w:rPr>
          <w:rFonts w:eastAsia="Times New Roman"/>
          <w:lang w:val="sr-Cyrl-RS"/>
        </w:rPr>
        <w:t>једно од њих има контролно учешће у другом правном лицу</w:t>
      </w:r>
      <w:r w:rsidR="00296BD4" w:rsidRPr="0039029D">
        <w:rPr>
          <w:rFonts w:eastAsia="Times New Roman"/>
          <w:lang w:val="sr-Cyrl-RS"/>
        </w:rPr>
        <w:t>,</w:t>
      </w:r>
    </w:p>
    <w:p w14:paraId="6EF90F6E" w14:textId="77777777" w:rsidR="00C409F2" w:rsidRPr="0039029D" w:rsidRDefault="00C409F2" w:rsidP="008C4867">
      <w:pPr>
        <w:numPr>
          <w:ilvl w:val="0"/>
          <w:numId w:val="5"/>
        </w:numPr>
        <w:tabs>
          <w:tab w:val="num" w:pos="284"/>
        </w:tabs>
        <w:spacing w:after="120" w:line="240" w:lineRule="auto"/>
        <w:ind w:left="0" w:firstLine="284"/>
        <w:rPr>
          <w:rFonts w:eastAsia="Times New Roman"/>
          <w:lang w:val="sr-Cyrl-RS"/>
        </w:rPr>
      </w:pPr>
      <w:r w:rsidRPr="0039029D">
        <w:rPr>
          <w:rFonts w:eastAsia="Times New Roman"/>
          <w:lang w:val="sr-Cyrl-RS"/>
        </w:rPr>
        <w:t>постоји трајна повезаност ових лица са истим трећим лицем на основу контролног учешћа;</w:t>
      </w:r>
    </w:p>
    <w:p w14:paraId="63D1E499" w14:textId="77777777" w:rsidR="00C409F2" w:rsidRPr="0039029D" w:rsidRDefault="00934E8A" w:rsidP="008C4867">
      <w:pPr>
        <w:numPr>
          <w:ilvl w:val="0"/>
          <w:numId w:val="1"/>
        </w:numPr>
        <w:tabs>
          <w:tab w:val="clear" w:pos="360"/>
          <w:tab w:val="num" w:pos="284"/>
        </w:tabs>
        <w:spacing w:after="120" w:line="240" w:lineRule="auto"/>
        <w:ind w:left="0" w:firstLine="284"/>
        <w:jc w:val="both"/>
        <w:rPr>
          <w:rFonts w:eastAsia="Times New Roman"/>
          <w:lang w:val="sr-Cyrl-RS"/>
        </w:rPr>
      </w:pPr>
      <w:r w:rsidRPr="0039029D">
        <w:rPr>
          <w:rFonts w:eastAsia="Times New Roman"/>
          <w:i/>
          <w:iCs/>
          <w:lang w:val="sr-Cyrl-RS"/>
        </w:rPr>
        <w:t xml:space="preserve">новчана </w:t>
      </w:r>
      <w:r w:rsidR="00C409F2" w:rsidRPr="0039029D">
        <w:rPr>
          <w:rFonts w:eastAsia="Times New Roman"/>
          <w:i/>
          <w:iCs/>
          <w:lang w:val="sr-Cyrl-RS"/>
        </w:rPr>
        <w:t>средства</w:t>
      </w:r>
      <w:r w:rsidR="00C409F2" w:rsidRPr="0039029D">
        <w:rPr>
          <w:rFonts w:eastAsia="Times New Roman"/>
          <w:lang w:val="sr-Cyrl-RS"/>
        </w:rPr>
        <w:t xml:space="preserve"> означавају готов новац, средства на рачуну и електронски новац;</w:t>
      </w:r>
    </w:p>
    <w:p w14:paraId="063BA251" w14:textId="77777777" w:rsidR="00C409F2" w:rsidRPr="0039029D" w:rsidRDefault="00C07E51" w:rsidP="008C4867">
      <w:pPr>
        <w:numPr>
          <w:ilvl w:val="0"/>
          <w:numId w:val="1"/>
        </w:numPr>
        <w:tabs>
          <w:tab w:val="clear" w:pos="360"/>
          <w:tab w:val="num" w:pos="284"/>
        </w:tabs>
        <w:spacing w:after="120" w:line="240" w:lineRule="auto"/>
        <w:ind w:left="0" w:firstLine="284"/>
        <w:jc w:val="both"/>
        <w:rPr>
          <w:rFonts w:eastAsia="Times New Roman"/>
          <w:lang w:val="sr-Cyrl-RS"/>
        </w:rPr>
      </w:pPr>
      <w:r w:rsidRPr="0039029D">
        <w:rPr>
          <w:rFonts w:eastAsia="Times New Roman"/>
          <w:i/>
          <w:iCs/>
          <w:lang w:val="sr-Cyrl-RS"/>
        </w:rPr>
        <w:t>г</w:t>
      </w:r>
      <w:r w:rsidR="00C409F2" w:rsidRPr="0039029D">
        <w:rPr>
          <w:rFonts w:eastAsia="Times New Roman"/>
          <w:i/>
          <w:iCs/>
          <w:lang w:val="sr-Cyrl-RS"/>
        </w:rPr>
        <w:t>отов новац</w:t>
      </w:r>
      <w:r w:rsidR="00C409F2" w:rsidRPr="0039029D">
        <w:rPr>
          <w:rFonts w:eastAsia="Times New Roman"/>
          <w:lang w:val="sr-Cyrl-RS"/>
        </w:rPr>
        <w:t xml:space="preserve"> означава новчанице и ковани новац;</w:t>
      </w:r>
    </w:p>
    <w:p w14:paraId="38CEC402" w14:textId="77777777" w:rsidR="00C409F2" w:rsidRPr="0039029D" w:rsidRDefault="00C07E51" w:rsidP="008C4867">
      <w:pPr>
        <w:numPr>
          <w:ilvl w:val="0"/>
          <w:numId w:val="1"/>
        </w:numPr>
        <w:tabs>
          <w:tab w:val="clear" w:pos="360"/>
          <w:tab w:val="num" w:pos="284"/>
        </w:tabs>
        <w:spacing w:after="120" w:line="240" w:lineRule="auto"/>
        <w:ind w:left="0" w:firstLine="284"/>
        <w:jc w:val="both"/>
        <w:rPr>
          <w:rFonts w:eastAsia="Times New Roman"/>
          <w:lang w:val="sr-Cyrl-RS"/>
        </w:rPr>
      </w:pPr>
      <w:r w:rsidRPr="0039029D">
        <w:rPr>
          <w:rFonts w:eastAsia="Times New Roman"/>
          <w:i/>
          <w:iCs/>
          <w:lang w:val="sr-Cyrl-RS"/>
        </w:rPr>
        <w:t>е</w:t>
      </w:r>
      <w:r w:rsidR="00C409F2" w:rsidRPr="0039029D">
        <w:rPr>
          <w:rFonts w:eastAsia="Times New Roman"/>
          <w:i/>
          <w:iCs/>
          <w:lang w:val="sr-Cyrl-RS"/>
        </w:rPr>
        <w:t>лектронски новац</w:t>
      </w:r>
      <w:r w:rsidR="00C409F2" w:rsidRPr="0039029D">
        <w:rPr>
          <w:rFonts w:eastAsia="Times New Roman"/>
          <w:lang w:val="sr-Cyrl-RS"/>
        </w:rPr>
        <w:t xml:space="preserve"> има значење утврђено законом којим се уређује електронски новац;</w:t>
      </w:r>
    </w:p>
    <w:p w14:paraId="6F425E9C" w14:textId="77777777" w:rsidR="002F4E5B" w:rsidRPr="0039029D" w:rsidRDefault="002F4E5B" w:rsidP="008C4867">
      <w:pPr>
        <w:numPr>
          <w:ilvl w:val="0"/>
          <w:numId w:val="1"/>
        </w:numPr>
        <w:tabs>
          <w:tab w:val="clear" w:pos="360"/>
          <w:tab w:val="num" w:pos="284"/>
        </w:tabs>
        <w:spacing w:after="120" w:line="240" w:lineRule="auto"/>
        <w:ind w:left="0" w:firstLine="284"/>
        <w:jc w:val="both"/>
        <w:rPr>
          <w:rFonts w:eastAsia="Times New Roman"/>
          <w:lang w:val="sr-Cyrl-RS"/>
        </w:rPr>
      </w:pPr>
      <w:r w:rsidRPr="0039029D">
        <w:rPr>
          <w:rFonts w:eastAsia="Times New Roman"/>
          <w:i/>
          <w:iCs/>
          <w:lang w:val="sr-Cyrl-RS"/>
        </w:rPr>
        <w:t xml:space="preserve">финансијски инструмент </w:t>
      </w:r>
      <w:r w:rsidRPr="0039029D">
        <w:rPr>
          <w:rFonts w:eastAsia="Times New Roman"/>
          <w:iCs/>
          <w:lang w:val="sr-Cyrl-RS"/>
        </w:rPr>
        <w:t>има значење утврђено законом којим се уређује тржиште капитала;</w:t>
      </w:r>
    </w:p>
    <w:p w14:paraId="6034775D" w14:textId="03502279" w:rsidR="00C41D8A" w:rsidRPr="0039029D" w:rsidRDefault="00C41D8A" w:rsidP="008C4867">
      <w:pPr>
        <w:numPr>
          <w:ilvl w:val="0"/>
          <w:numId w:val="1"/>
        </w:numPr>
        <w:tabs>
          <w:tab w:val="clear" w:pos="360"/>
          <w:tab w:val="num" w:pos="284"/>
        </w:tabs>
        <w:spacing w:after="120" w:line="240" w:lineRule="auto"/>
        <w:ind w:left="0" w:firstLine="284"/>
        <w:jc w:val="both"/>
        <w:rPr>
          <w:rFonts w:eastAsia="Times New Roman"/>
          <w:lang w:val="sr-Cyrl-RS"/>
        </w:rPr>
      </w:pPr>
      <w:r w:rsidRPr="0039029D">
        <w:rPr>
          <w:rFonts w:eastAsia="Times New Roman"/>
          <w:i/>
          <w:iCs/>
          <w:lang w:val="sr-Cyrl-RS"/>
        </w:rPr>
        <w:t xml:space="preserve">организатор тржишта </w:t>
      </w:r>
      <w:r w:rsidRPr="0039029D">
        <w:rPr>
          <w:rFonts w:eastAsia="Times New Roman"/>
          <w:iCs/>
          <w:lang w:val="sr-Cyrl-RS"/>
        </w:rPr>
        <w:t>има значење утврђено законом којим се уређује тржиште капитала;</w:t>
      </w:r>
    </w:p>
    <w:p w14:paraId="34473E45" w14:textId="19906DBC" w:rsidR="001034C5" w:rsidRPr="0039029D" w:rsidRDefault="001034C5" w:rsidP="008C4867">
      <w:pPr>
        <w:numPr>
          <w:ilvl w:val="0"/>
          <w:numId w:val="1"/>
        </w:numPr>
        <w:tabs>
          <w:tab w:val="clear" w:pos="360"/>
          <w:tab w:val="num" w:pos="284"/>
        </w:tabs>
        <w:spacing w:after="120" w:line="240" w:lineRule="auto"/>
        <w:ind w:left="0" w:firstLine="284"/>
        <w:jc w:val="both"/>
        <w:rPr>
          <w:rFonts w:eastAsia="Times New Roman"/>
          <w:lang w:val="sr-Cyrl-RS"/>
        </w:rPr>
      </w:pPr>
      <w:bookmarkStart w:id="6" w:name="_Hlk55305185"/>
      <w:r w:rsidRPr="0039029D">
        <w:rPr>
          <w:rFonts w:eastAsia="Times New Roman"/>
          <w:i/>
          <w:iCs/>
          <w:lang w:val="sr-Cyrl-RS"/>
        </w:rPr>
        <w:t xml:space="preserve">брокерско-дилерско друштво </w:t>
      </w:r>
      <w:r w:rsidRPr="0039029D">
        <w:rPr>
          <w:rFonts w:eastAsia="Times New Roman"/>
          <w:iCs/>
          <w:lang w:val="sr-Cyrl-RS"/>
        </w:rPr>
        <w:t>има значење утврђено законом којим се уређује тржиште капитала;</w:t>
      </w:r>
    </w:p>
    <w:bookmarkEnd w:id="6"/>
    <w:p w14:paraId="57D40BD1" w14:textId="77777777" w:rsidR="00C409F2" w:rsidRPr="0039029D" w:rsidRDefault="00C07E51" w:rsidP="008C4867">
      <w:pPr>
        <w:numPr>
          <w:ilvl w:val="0"/>
          <w:numId w:val="1"/>
        </w:numPr>
        <w:tabs>
          <w:tab w:val="clear" w:pos="360"/>
          <w:tab w:val="num" w:pos="284"/>
        </w:tabs>
        <w:spacing w:after="120" w:line="240" w:lineRule="auto"/>
        <w:ind w:left="0" w:firstLine="284"/>
        <w:jc w:val="both"/>
        <w:rPr>
          <w:rFonts w:eastAsia="Times New Roman"/>
          <w:lang w:val="sr-Cyrl-RS"/>
        </w:rPr>
      </w:pPr>
      <w:r w:rsidRPr="0039029D">
        <w:rPr>
          <w:rFonts w:eastAsia="Times New Roman"/>
          <w:i/>
          <w:iCs/>
          <w:lang w:val="sr-Cyrl-RS"/>
        </w:rPr>
        <w:t>т</w:t>
      </w:r>
      <w:r w:rsidR="00C409F2" w:rsidRPr="0039029D">
        <w:rPr>
          <w:rFonts w:eastAsia="Times New Roman"/>
          <w:i/>
          <w:iCs/>
          <w:lang w:val="sr-Cyrl-RS"/>
        </w:rPr>
        <w:t>рговина на мало</w:t>
      </w:r>
      <w:r w:rsidR="00C409F2" w:rsidRPr="0039029D">
        <w:rPr>
          <w:rFonts w:eastAsia="Times New Roman"/>
          <w:lang w:val="sr-Cyrl-RS"/>
        </w:rPr>
        <w:t xml:space="preserve"> има значење утврђено законом којим се уређује трговина;</w:t>
      </w:r>
    </w:p>
    <w:p w14:paraId="7CD63361" w14:textId="77777777" w:rsidR="00C409F2" w:rsidRPr="0039029D" w:rsidRDefault="00C07E51" w:rsidP="008C4867">
      <w:pPr>
        <w:numPr>
          <w:ilvl w:val="0"/>
          <w:numId w:val="1"/>
        </w:numPr>
        <w:tabs>
          <w:tab w:val="clear" w:pos="360"/>
          <w:tab w:val="num" w:pos="284"/>
        </w:tabs>
        <w:spacing w:after="120" w:line="240" w:lineRule="auto"/>
        <w:ind w:left="0" w:firstLine="284"/>
        <w:jc w:val="both"/>
        <w:rPr>
          <w:rFonts w:eastAsia="Times New Roman"/>
          <w:lang w:val="sr-Cyrl-RS"/>
        </w:rPr>
      </w:pPr>
      <w:r w:rsidRPr="0039029D">
        <w:rPr>
          <w:rFonts w:eastAsia="Times New Roman"/>
          <w:i/>
          <w:iCs/>
          <w:lang w:val="sr-Cyrl-RS"/>
        </w:rPr>
        <w:t>п</w:t>
      </w:r>
      <w:r w:rsidR="00C409F2" w:rsidRPr="0039029D">
        <w:rPr>
          <w:rFonts w:eastAsia="Times New Roman"/>
          <w:i/>
          <w:iCs/>
          <w:lang w:val="sr-Cyrl-RS"/>
        </w:rPr>
        <w:t xml:space="preserve">отрошач </w:t>
      </w:r>
      <w:r w:rsidR="00C409F2" w:rsidRPr="0039029D">
        <w:rPr>
          <w:rFonts w:eastAsia="Times New Roman"/>
          <w:lang w:val="sr-Cyrl-RS"/>
        </w:rPr>
        <w:t>има значење утврђено законом којим се уређује трговина;</w:t>
      </w:r>
    </w:p>
    <w:p w14:paraId="407E0401" w14:textId="77777777" w:rsidR="00C409F2" w:rsidRPr="0039029D" w:rsidRDefault="00C07E51" w:rsidP="008C4867">
      <w:pPr>
        <w:numPr>
          <w:ilvl w:val="0"/>
          <w:numId w:val="1"/>
        </w:numPr>
        <w:tabs>
          <w:tab w:val="clear" w:pos="360"/>
          <w:tab w:val="num" w:pos="284"/>
        </w:tabs>
        <w:spacing w:after="120" w:line="240" w:lineRule="auto"/>
        <w:ind w:left="0" w:firstLine="284"/>
        <w:jc w:val="both"/>
        <w:rPr>
          <w:rFonts w:eastAsia="Times New Roman"/>
          <w:lang w:val="sr-Cyrl-RS"/>
        </w:rPr>
      </w:pPr>
      <w:r w:rsidRPr="0039029D">
        <w:rPr>
          <w:rFonts w:eastAsia="Times New Roman"/>
          <w:i/>
          <w:iCs/>
          <w:lang w:val="sr-Cyrl-RS"/>
        </w:rPr>
        <w:t>о</w:t>
      </w:r>
      <w:r w:rsidR="00C409F2" w:rsidRPr="0039029D">
        <w:rPr>
          <w:rFonts w:eastAsia="Times New Roman"/>
          <w:i/>
          <w:iCs/>
          <w:lang w:val="sr-Cyrl-RS"/>
        </w:rPr>
        <w:t xml:space="preserve">глашавање </w:t>
      </w:r>
      <w:r w:rsidR="00C409F2" w:rsidRPr="0039029D">
        <w:rPr>
          <w:rFonts w:eastAsia="Times New Roman"/>
          <w:lang w:val="sr-Cyrl-RS"/>
        </w:rPr>
        <w:t xml:space="preserve">има значење утврђено законом којим се уређује оглашавање, осим </w:t>
      </w:r>
      <w:r w:rsidR="00543B38" w:rsidRPr="0039029D">
        <w:rPr>
          <w:rFonts w:eastAsia="Times New Roman"/>
          <w:lang w:val="sr-Cyrl-RS"/>
        </w:rPr>
        <w:t xml:space="preserve">ако </w:t>
      </w:r>
      <w:r w:rsidR="00C409F2" w:rsidRPr="0039029D">
        <w:rPr>
          <w:rFonts w:eastAsia="Times New Roman"/>
          <w:lang w:val="sr-Cyrl-RS"/>
        </w:rPr>
        <w:t>је другачије уређено овим законом;</w:t>
      </w:r>
    </w:p>
    <w:p w14:paraId="3D6C6644" w14:textId="77777777" w:rsidR="00C409F2" w:rsidRPr="0039029D" w:rsidRDefault="00C07E51" w:rsidP="008C4867">
      <w:pPr>
        <w:numPr>
          <w:ilvl w:val="0"/>
          <w:numId w:val="1"/>
        </w:numPr>
        <w:tabs>
          <w:tab w:val="clear" w:pos="360"/>
          <w:tab w:val="num" w:pos="284"/>
        </w:tabs>
        <w:spacing w:after="120" w:line="240" w:lineRule="auto"/>
        <w:ind w:left="0" w:firstLine="284"/>
        <w:jc w:val="both"/>
        <w:rPr>
          <w:rFonts w:eastAsia="Times New Roman"/>
          <w:lang w:val="sr-Cyrl-RS"/>
        </w:rPr>
      </w:pPr>
      <w:r w:rsidRPr="0039029D">
        <w:rPr>
          <w:rFonts w:eastAsia="Times New Roman"/>
          <w:i/>
          <w:lang w:val="sr-Cyrl-RS"/>
        </w:rPr>
        <w:t>т</w:t>
      </w:r>
      <w:r w:rsidR="00C409F2" w:rsidRPr="0039029D">
        <w:rPr>
          <w:rFonts w:eastAsia="Times New Roman"/>
          <w:i/>
          <w:lang w:val="sr-Cyrl-RS"/>
        </w:rPr>
        <w:t>рансакција с дигиталном имовином</w:t>
      </w:r>
      <w:r w:rsidR="00C409F2" w:rsidRPr="0039029D">
        <w:rPr>
          <w:rFonts w:eastAsia="Times New Roman"/>
          <w:lang w:val="sr-Cyrl-RS"/>
        </w:rPr>
        <w:t xml:space="preserve"> означава куповину, продају, прихватање или пренос дигиталне имовине или замену дигиталне имовине за другу дигиталну имовину;</w:t>
      </w:r>
    </w:p>
    <w:p w14:paraId="029C189F" w14:textId="7B28D4E3" w:rsidR="00D619E5" w:rsidRPr="0039029D" w:rsidRDefault="00D619E5" w:rsidP="008C4867">
      <w:pPr>
        <w:numPr>
          <w:ilvl w:val="0"/>
          <w:numId w:val="1"/>
        </w:numPr>
        <w:tabs>
          <w:tab w:val="clear" w:pos="360"/>
          <w:tab w:val="num" w:pos="284"/>
        </w:tabs>
        <w:spacing w:after="120" w:line="240" w:lineRule="auto"/>
        <w:ind w:left="0" w:firstLine="284"/>
        <w:jc w:val="both"/>
        <w:rPr>
          <w:rFonts w:eastAsia="Times New Roman"/>
          <w:lang w:val="sr-Cyrl-RS"/>
        </w:rPr>
      </w:pPr>
      <w:r w:rsidRPr="0039029D">
        <w:rPr>
          <w:rFonts w:eastAsia="Times New Roman"/>
          <w:i/>
          <w:iCs/>
          <w:lang w:val="sr-Cyrl-RS"/>
        </w:rPr>
        <w:t xml:space="preserve">корисник дигиталне имовине </w:t>
      </w:r>
      <w:r w:rsidRPr="0039029D">
        <w:rPr>
          <w:rFonts w:eastAsia="Times New Roman"/>
          <w:lang w:val="sr-Cyrl-RS"/>
        </w:rPr>
        <w:t xml:space="preserve">означава физичко лице, предузетника или правно лице које користи или је користило услугу повезану с дигиталном имовином или се пружаоцу </w:t>
      </w:r>
      <w:r w:rsidR="00541315" w:rsidRPr="0039029D">
        <w:rPr>
          <w:rFonts w:eastAsia="Times New Roman"/>
          <w:lang w:val="sr-Cyrl-RS"/>
        </w:rPr>
        <w:t>услуга</w:t>
      </w:r>
      <w:r w:rsidR="00541315" w:rsidRPr="0039029D">
        <w:rPr>
          <w:rFonts w:eastAsia="Times New Roman"/>
          <w:lang w:val="sr-Latn-RS"/>
        </w:rPr>
        <w:t xml:space="preserve"> </w:t>
      </w:r>
      <w:r w:rsidR="00541315" w:rsidRPr="0039029D">
        <w:rPr>
          <w:rFonts w:eastAsia="Times New Roman"/>
          <w:lang w:val="sr-Cyrl-RS"/>
        </w:rPr>
        <w:t>повезаних с дигиталном имовином</w:t>
      </w:r>
      <w:r w:rsidR="00541315" w:rsidRPr="0039029D" w:rsidDel="00541315">
        <w:rPr>
          <w:rFonts w:eastAsia="Times New Roman"/>
          <w:lang w:val="sr-Cyrl-RS"/>
        </w:rPr>
        <w:t xml:space="preserve"> </w:t>
      </w:r>
      <w:r w:rsidRPr="0039029D">
        <w:rPr>
          <w:rFonts w:eastAsia="Times New Roman"/>
          <w:lang w:val="sr-Cyrl-RS"/>
        </w:rPr>
        <w:t>обратило ради коришћења те услуге;</w:t>
      </w:r>
    </w:p>
    <w:p w14:paraId="39693E0A" w14:textId="77777777" w:rsidR="00C409F2" w:rsidRPr="0039029D" w:rsidRDefault="00C07E51" w:rsidP="008C4867">
      <w:pPr>
        <w:numPr>
          <w:ilvl w:val="0"/>
          <w:numId w:val="1"/>
        </w:numPr>
        <w:tabs>
          <w:tab w:val="clear" w:pos="360"/>
          <w:tab w:val="num" w:pos="284"/>
        </w:tabs>
        <w:spacing w:after="120" w:line="240" w:lineRule="auto"/>
        <w:ind w:left="0" w:firstLine="284"/>
        <w:jc w:val="both"/>
        <w:rPr>
          <w:rFonts w:eastAsia="Times New Roman"/>
          <w:lang w:val="sr-Cyrl-RS"/>
        </w:rPr>
      </w:pPr>
      <w:r w:rsidRPr="0039029D">
        <w:rPr>
          <w:rFonts w:eastAsia="Times New Roman"/>
          <w:i/>
          <w:lang w:val="sr-Cyrl-RS"/>
        </w:rPr>
        <w:t>и</w:t>
      </w:r>
      <w:r w:rsidR="00C409F2" w:rsidRPr="0039029D">
        <w:rPr>
          <w:rFonts w:eastAsia="Times New Roman"/>
          <w:i/>
          <w:lang w:val="sr-Cyrl-RS"/>
        </w:rPr>
        <w:t>малац дигиталне имовине</w:t>
      </w:r>
      <w:r w:rsidR="00C409F2" w:rsidRPr="0039029D">
        <w:rPr>
          <w:rFonts w:eastAsia="Times New Roman"/>
          <w:lang w:val="sr-Cyrl-RS"/>
        </w:rPr>
        <w:t xml:space="preserve"> означава корисника дигиталне имовине и лице које је стекло дигиталну имовину независно од пословног односа успостављеног с пружаоцем </w:t>
      </w:r>
      <w:r w:rsidR="00541315" w:rsidRPr="0039029D">
        <w:rPr>
          <w:rFonts w:eastAsia="Times New Roman"/>
          <w:lang w:val="sr-Cyrl-RS"/>
        </w:rPr>
        <w:t>услуга</w:t>
      </w:r>
      <w:r w:rsidR="00541315" w:rsidRPr="0039029D">
        <w:rPr>
          <w:rFonts w:eastAsia="Times New Roman"/>
          <w:lang w:val="sr-Latn-RS"/>
        </w:rPr>
        <w:t xml:space="preserve"> </w:t>
      </w:r>
      <w:r w:rsidR="00541315" w:rsidRPr="0039029D">
        <w:rPr>
          <w:rFonts w:eastAsia="Times New Roman"/>
          <w:lang w:val="sr-Cyrl-RS"/>
        </w:rPr>
        <w:t>повезаних с дигиталном имовином</w:t>
      </w:r>
      <w:r w:rsidR="00541315" w:rsidRPr="0039029D" w:rsidDel="00541315">
        <w:rPr>
          <w:rFonts w:eastAsia="Times New Roman"/>
          <w:lang w:val="sr-Cyrl-RS"/>
        </w:rPr>
        <w:t xml:space="preserve"> </w:t>
      </w:r>
      <w:r w:rsidR="00C409F2" w:rsidRPr="0039029D">
        <w:rPr>
          <w:rFonts w:eastAsia="Times New Roman"/>
          <w:lang w:val="sr-Cyrl-RS"/>
        </w:rPr>
        <w:t>или трансакције извршене преко тог пружаоца (нпр. лице које је стекло дигиталну имовину учествовањем у пружању услуге рачунарског потврђивања трансакција у информационим системима који се односе на одређену дигиталну имовину);</w:t>
      </w:r>
    </w:p>
    <w:p w14:paraId="157DDAE8" w14:textId="77777777" w:rsidR="00C409F2" w:rsidRPr="0039029D" w:rsidRDefault="00C07E51" w:rsidP="008C4867">
      <w:pPr>
        <w:numPr>
          <w:ilvl w:val="0"/>
          <w:numId w:val="1"/>
        </w:numPr>
        <w:tabs>
          <w:tab w:val="clear" w:pos="360"/>
          <w:tab w:val="num" w:pos="284"/>
        </w:tabs>
        <w:spacing w:after="120" w:line="240" w:lineRule="auto"/>
        <w:ind w:left="0" w:firstLine="284"/>
        <w:jc w:val="both"/>
        <w:rPr>
          <w:rFonts w:eastAsia="Times New Roman"/>
          <w:lang w:val="sr-Cyrl-RS"/>
        </w:rPr>
      </w:pPr>
      <w:r w:rsidRPr="0039029D">
        <w:rPr>
          <w:rFonts w:eastAsia="Times New Roman"/>
          <w:i/>
          <w:lang w:val="sr-Cyrl-RS"/>
        </w:rPr>
        <w:t>а</w:t>
      </w:r>
      <w:r w:rsidR="00C409F2" w:rsidRPr="0039029D">
        <w:rPr>
          <w:rFonts w:eastAsia="Times New Roman"/>
          <w:i/>
          <w:lang w:val="sr-Cyrl-RS"/>
        </w:rPr>
        <w:t>дреса дигиталне имовине</w:t>
      </w:r>
      <w:r w:rsidR="00C409F2" w:rsidRPr="0039029D">
        <w:rPr>
          <w:rFonts w:eastAsia="Times New Roman"/>
          <w:lang w:val="sr-Cyrl-RS"/>
        </w:rPr>
        <w:t xml:space="preserve"> означава јединствену ознаку (енг.</w:t>
      </w:r>
      <w:r w:rsidR="00C409F2" w:rsidRPr="0039029D">
        <w:rPr>
          <w:rFonts w:eastAsia="Times New Roman"/>
          <w:i/>
          <w:lang w:val="sr-Cyrl-RS"/>
        </w:rPr>
        <w:t xml:space="preserve"> identifier</w:t>
      </w:r>
      <w:r w:rsidR="00C409F2" w:rsidRPr="0039029D">
        <w:rPr>
          <w:rFonts w:eastAsia="Times New Roman"/>
          <w:lang w:val="sr-Cyrl-RS"/>
        </w:rPr>
        <w:t>) виртуелног места које садржи податке о одређеној дигиталној имовини;</w:t>
      </w:r>
    </w:p>
    <w:p w14:paraId="1843B586" w14:textId="1D10A5C8" w:rsidR="00C409F2" w:rsidRPr="0039029D" w:rsidRDefault="00C07E51" w:rsidP="008C4867">
      <w:pPr>
        <w:numPr>
          <w:ilvl w:val="0"/>
          <w:numId w:val="1"/>
        </w:numPr>
        <w:tabs>
          <w:tab w:val="clear" w:pos="360"/>
          <w:tab w:val="num" w:pos="284"/>
        </w:tabs>
        <w:spacing w:after="120" w:line="240" w:lineRule="auto"/>
        <w:ind w:left="0" w:firstLine="284"/>
        <w:jc w:val="both"/>
        <w:rPr>
          <w:rFonts w:eastAsia="Times New Roman"/>
          <w:lang w:val="sr-Cyrl-RS"/>
        </w:rPr>
      </w:pPr>
      <w:r w:rsidRPr="0039029D">
        <w:rPr>
          <w:rFonts w:eastAsia="Times New Roman"/>
          <w:i/>
          <w:iCs/>
          <w:lang w:val="sr-Cyrl-RS"/>
        </w:rPr>
        <w:t>с</w:t>
      </w:r>
      <w:r w:rsidR="00C409F2" w:rsidRPr="0039029D">
        <w:rPr>
          <w:rFonts w:eastAsia="Times New Roman"/>
          <w:i/>
          <w:iCs/>
          <w:lang w:val="sr-Cyrl-RS"/>
        </w:rPr>
        <w:t>табилна дигитална имовина</w:t>
      </w:r>
      <w:r w:rsidR="00C409F2" w:rsidRPr="0039029D">
        <w:rPr>
          <w:rFonts w:eastAsia="Times New Roman"/>
          <w:lang w:val="sr-Cyrl-RS"/>
        </w:rPr>
        <w:t xml:space="preserve"> је дигитална имовина </w:t>
      </w:r>
      <w:r w:rsidR="00541315" w:rsidRPr="0039029D">
        <w:rPr>
          <w:rFonts w:eastAsia="Times New Roman"/>
          <w:lang w:val="sr-Cyrl-RS"/>
        </w:rPr>
        <w:t xml:space="preserve">која је издата с циљем што мањих промена вредности те имовине, а </w:t>
      </w:r>
      <w:r w:rsidR="00E83710" w:rsidRPr="0039029D">
        <w:rPr>
          <w:rFonts w:eastAsia="Times New Roman"/>
          <w:lang w:val="sr-Cyrl-RS"/>
        </w:rPr>
        <w:t xml:space="preserve">чија је вредност повезана с вредношћу </w:t>
      </w:r>
      <w:r w:rsidR="00541315" w:rsidRPr="0039029D">
        <w:rPr>
          <w:rFonts w:eastAsia="Times New Roman"/>
          <w:lang w:val="sr-Cyrl-RS"/>
        </w:rPr>
        <w:t xml:space="preserve">законског средства плаћања или </w:t>
      </w:r>
      <w:r w:rsidR="00E83710" w:rsidRPr="0039029D">
        <w:rPr>
          <w:rFonts w:eastAsia="Times New Roman"/>
          <w:lang w:val="sr-Cyrl-RS"/>
        </w:rPr>
        <w:t>једног или више имовинских права која имају мале промене вредности (нпр. везивање за</w:t>
      </w:r>
      <w:r w:rsidR="00134C0B" w:rsidRPr="0039029D">
        <w:rPr>
          <w:lang w:val="sr-Cyrl-RS"/>
        </w:rPr>
        <w:t xml:space="preserve"> </w:t>
      </w:r>
      <w:r w:rsidR="00134C0B" w:rsidRPr="0039029D">
        <w:rPr>
          <w:rFonts w:eastAsia="Times New Roman"/>
          <w:lang w:val="sr-Cyrl-RS"/>
        </w:rPr>
        <w:t>званичан</w:t>
      </w:r>
      <w:r w:rsidR="00E83710" w:rsidRPr="0039029D">
        <w:rPr>
          <w:rFonts w:eastAsia="Times New Roman"/>
          <w:lang w:val="sr-Cyrl-RS"/>
        </w:rPr>
        <w:t xml:space="preserve"> курс динара или </w:t>
      </w:r>
      <w:r w:rsidR="00134C0B" w:rsidRPr="0039029D">
        <w:rPr>
          <w:rFonts w:eastAsia="Times New Roman"/>
          <w:lang w:val="sr-Cyrl-RS"/>
        </w:rPr>
        <w:t xml:space="preserve">курс </w:t>
      </w:r>
      <w:r w:rsidR="00E83710" w:rsidRPr="0039029D">
        <w:rPr>
          <w:rFonts w:eastAsia="Times New Roman"/>
          <w:lang w:val="sr-Cyrl-RS"/>
        </w:rPr>
        <w:t>стране валуте кој</w:t>
      </w:r>
      <w:r w:rsidR="00134C0B" w:rsidRPr="0039029D">
        <w:rPr>
          <w:rFonts w:eastAsia="Times New Roman"/>
          <w:lang w:val="sr-Cyrl-RS"/>
        </w:rPr>
        <w:t>и</w:t>
      </w:r>
      <w:r w:rsidR="009C7A29" w:rsidRPr="0039029D">
        <w:rPr>
          <w:rFonts w:eastAsia="Times New Roman"/>
          <w:lang w:val="sr-Latn-RS"/>
        </w:rPr>
        <w:t xml:space="preserve"> </w:t>
      </w:r>
      <w:r w:rsidR="00134C0B" w:rsidRPr="0039029D">
        <w:rPr>
          <w:rFonts w:eastAsia="Times New Roman"/>
          <w:lang w:val="sr-Cyrl-RS"/>
        </w:rPr>
        <w:t xml:space="preserve">је </w:t>
      </w:r>
      <w:r w:rsidR="00E83710" w:rsidRPr="0039029D">
        <w:rPr>
          <w:rFonts w:eastAsia="Times New Roman"/>
          <w:lang w:val="sr-Cyrl-RS"/>
        </w:rPr>
        <w:t>релативно стабилан);</w:t>
      </w:r>
    </w:p>
    <w:p w14:paraId="16E29C0C" w14:textId="77777777" w:rsidR="007D1DDB" w:rsidRPr="0039029D" w:rsidRDefault="00C07E51" w:rsidP="008C4867">
      <w:pPr>
        <w:numPr>
          <w:ilvl w:val="0"/>
          <w:numId w:val="1"/>
        </w:numPr>
        <w:tabs>
          <w:tab w:val="clear" w:pos="360"/>
          <w:tab w:val="num" w:pos="284"/>
        </w:tabs>
        <w:spacing w:after="120" w:line="240" w:lineRule="auto"/>
        <w:ind w:left="0" w:firstLine="284"/>
        <w:jc w:val="both"/>
        <w:rPr>
          <w:rFonts w:eastAsia="Times New Roman"/>
          <w:lang w:val="sr-Cyrl-RS"/>
        </w:rPr>
      </w:pPr>
      <w:r w:rsidRPr="0039029D">
        <w:rPr>
          <w:rFonts w:eastAsia="Times New Roman"/>
          <w:i/>
          <w:iCs/>
          <w:lang w:val="sr-Cyrl-RS"/>
        </w:rPr>
        <w:t>п</w:t>
      </w:r>
      <w:r w:rsidR="00C409F2" w:rsidRPr="0039029D">
        <w:rPr>
          <w:rFonts w:eastAsia="Times New Roman"/>
          <w:i/>
          <w:iCs/>
          <w:lang w:val="sr-Cyrl-RS"/>
        </w:rPr>
        <w:t>аметан уговор</w:t>
      </w:r>
      <w:r w:rsidR="00C409F2" w:rsidRPr="0039029D">
        <w:rPr>
          <w:rFonts w:eastAsia="Times New Roman"/>
          <w:lang w:val="sr-Cyrl-RS"/>
        </w:rPr>
        <w:t xml:space="preserve"> је компјутерски програм или протокол, заснован на технологији дистрибуиране базе података или сличним технологијама, који, у целини или делимично, аутоматски извршава, контролише или документује правно релевантне догађаје и радње у складу са већ закљученим уговором, при чему тај уговор може бити закључен електронски путем тог програма или протокола</w:t>
      </w:r>
      <w:r w:rsidR="007D1DDB" w:rsidRPr="0039029D">
        <w:rPr>
          <w:rFonts w:eastAsia="Times New Roman"/>
          <w:lang w:val="sr-Cyrl-RS"/>
        </w:rPr>
        <w:t>;</w:t>
      </w:r>
    </w:p>
    <w:p w14:paraId="789794D7" w14:textId="0D6F9BDE" w:rsidR="00C74DA0" w:rsidRPr="0039029D" w:rsidRDefault="007D1DDB" w:rsidP="008C4867">
      <w:pPr>
        <w:numPr>
          <w:ilvl w:val="0"/>
          <w:numId w:val="1"/>
        </w:numPr>
        <w:tabs>
          <w:tab w:val="clear" w:pos="360"/>
          <w:tab w:val="num" w:pos="284"/>
        </w:tabs>
        <w:spacing w:after="120" w:line="240" w:lineRule="auto"/>
        <w:ind w:left="0" w:firstLine="284"/>
        <w:jc w:val="both"/>
        <w:rPr>
          <w:rFonts w:eastAsia="Times New Roman"/>
          <w:lang w:val="sr-Cyrl-RS"/>
        </w:rPr>
      </w:pPr>
      <w:r w:rsidRPr="0039029D">
        <w:rPr>
          <w:rFonts w:eastAsia="Times New Roman"/>
          <w:i/>
          <w:iCs/>
          <w:lang w:val="sr-Cyrl-RS"/>
        </w:rPr>
        <w:t xml:space="preserve">пословни дан </w:t>
      </w:r>
      <w:r w:rsidRPr="0039029D">
        <w:rPr>
          <w:rFonts w:eastAsia="Times New Roman"/>
          <w:iCs/>
          <w:lang w:val="sr-Cyrl-RS"/>
        </w:rPr>
        <w:t>је дан, односно део дана у којем пружалац услуга повезаних с дигиталном имовином који учествује у извршењу трансакције с дигиталном имовином послује тако да омогући извршење те трансакције кориснику дигиталне имовине</w:t>
      </w:r>
      <w:r w:rsidR="00C409F2" w:rsidRPr="0039029D">
        <w:rPr>
          <w:rFonts w:eastAsia="Times New Roman"/>
          <w:lang w:val="sr-Cyrl-RS"/>
        </w:rPr>
        <w:t>.</w:t>
      </w:r>
    </w:p>
    <w:p w14:paraId="6A360107" w14:textId="77777777" w:rsidR="00541315" w:rsidRPr="0039029D" w:rsidRDefault="00541315" w:rsidP="008C4867">
      <w:pPr>
        <w:spacing w:after="120" w:line="240" w:lineRule="auto"/>
        <w:ind w:firstLine="284"/>
        <w:jc w:val="center"/>
        <w:rPr>
          <w:b/>
          <w:lang w:val="sr-Cyrl-RS"/>
        </w:rPr>
      </w:pPr>
      <w:r w:rsidRPr="0039029D">
        <w:rPr>
          <w:b/>
          <w:lang w:val="sr-Cyrl-RS"/>
        </w:rPr>
        <w:t>Врсте услуга повезаних с дигиталном имовином</w:t>
      </w:r>
    </w:p>
    <w:p w14:paraId="34D24C60" w14:textId="77777777" w:rsidR="00541315" w:rsidRPr="0039029D" w:rsidRDefault="00541315" w:rsidP="008C4867">
      <w:pPr>
        <w:spacing w:after="120" w:line="240" w:lineRule="auto"/>
        <w:ind w:firstLine="284"/>
        <w:jc w:val="center"/>
        <w:rPr>
          <w:b/>
          <w:lang w:val="sr-Cyrl-RS"/>
        </w:rPr>
      </w:pPr>
      <w:r w:rsidRPr="0039029D">
        <w:rPr>
          <w:b/>
          <w:lang w:val="sr-Cyrl-RS"/>
        </w:rPr>
        <w:t>Члан 3.</w:t>
      </w:r>
    </w:p>
    <w:p w14:paraId="02C8C8C2" w14:textId="77777777" w:rsidR="00541315" w:rsidRPr="0039029D" w:rsidRDefault="00541315" w:rsidP="008C4867">
      <w:pPr>
        <w:spacing w:after="120" w:line="240" w:lineRule="auto"/>
        <w:ind w:firstLine="284"/>
        <w:jc w:val="both"/>
        <w:rPr>
          <w:lang w:val="sr-Cyrl-RS"/>
        </w:rPr>
      </w:pPr>
      <w:r w:rsidRPr="0039029D">
        <w:rPr>
          <w:lang w:val="sr-Cyrl-RS"/>
        </w:rPr>
        <w:t>Услуге повезане с дигиталном имовином обухватају:</w:t>
      </w:r>
    </w:p>
    <w:p w14:paraId="6BCA71B2" w14:textId="77777777" w:rsidR="00541315" w:rsidRPr="0039029D" w:rsidRDefault="00541315" w:rsidP="008C4867">
      <w:pPr>
        <w:numPr>
          <w:ilvl w:val="0"/>
          <w:numId w:val="21"/>
        </w:numPr>
        <w:spacing w:after="120" w:line="240" w:lineRule="auto"/>
        <w:ind w:left="0" w:firstLine="284"/>
        <w:jc w:val="both"/>
        <w:rPr>
          <w:rFonts w:eastAsia="Times New Roman"/>
          <w:lang w:val="sr-Cyrl-RS"/>
        </w:rPr>
      </w:pPr>
      <w:bookmarkStart w:id="7" w:name="_Hlk55580858"/>
      <w:r w:rsidRPr="0039029D">
        <w:rPr>
          <w:rFonts w:eastAsia="Times New Roman"/>
          <w:lang w:val="sr-Cyrl-RS"/>
        </w:rPr>
        <w:t xml:space="preserve">пријем, пренос и извршење налога који се односе на куповину </w:t>
      </w:r>
      <w:r w:rsidR="00B117BB" w:rsidRPr="0039029D">
        <w:rPr>
          <w:rFonts w:eastAsia="Times New Roman"/>
          <w:lang w:val="sr-Cyrl-RS"/>
        </w:rPr>
        <w:t xml:space="preserve">и продају </w:t>
      </w:r>
      <w:r w:rsidRPr="0039029D">
        <w:rPr>
          <w:rFonts w:eastAsia="Times New Roman"/>
          <w:lang w:val="sr-Cyrl-RS"/>
        </w:rPr>
        <w:t>дигиталне имовине за рачун трећих лица</w:t>
      </w:r>
      <w:bookmarkEnd w:id="7"/>
      <w:r w:rsidRPr="0039029D">
        <w:rPr>
          <w:rFonts w:eastAsia="Times New Roman"/>
          <w:lang w:val="sr-Cyrl-RS"/>
        </w:rPr>
        <w:t>;</w:t>
      </w:r>
    </w:p>
    <w:p w14:paraId="5078B4D9" w14:textId="77777777" w:rsidR="00541315" w:rsidRPr="0039029D" w:rsidRDefault="00541315" w:rsidP="008C4867">
      <w:pPr>
        <w:pStyle w:val="ListParagraph"/>
        <w:numPr>
          <w:ilvl w:val="0"/>
          <w:numId w:val="21"/>
        </w:numPr>
        <w:spacing w:after="120" w:line="240" w:lineRule="auto"/>
        <w:ind w:left="0" w:firstLine="284"/>
        <w:contextualSpacing w:val="0"/>
        <w:jc w:val="both"/>
        <w:rPr>
          <w:lang w:val="sr-Cyrl-RS"/>
        </w:rPr>
      </w:pPr>
      <w:bookmarkStart w:id="8" w:name="_Hlk55580532"/>
      <w:r w:rsidRPr="0039029D">
        <w:rPr>
          <w:lang w:val="sr-Cyrl-RS"/>
        </w:rPr>
        <w:t>услуге куповине и продаје дигиталне имовине за готов новац и/или средства на рачуну и/или електронски новац;</w:t>
      </w:r>
    </w:p>
    <w:p w14:paraId="41BECB10" w14:textId="77777777" w:rsidR="00541315" w:rsidRPr="0039029D" w:rsidRDefault="00541315" w:rsidP="008C4867">
      <w:pPr>
        <w:numPr>
          <w:ilvl w:val="0"/>
          <w:numId w:val="21"/>
        </w:numPr>
        <w:spacing w:after="120" w:line="240" w:lineRule="auto"/>
        <w:ind w:left="0" w:firstLine="284"/>
        <w:jc w:val="both"/>
        <w:rPr>
          <w:lang w:val="sr-Cyrl-RS"/>
        </w:rPr>
      </w:pPr>
      <w:r w:rsidRPr="0039029D">
        <w:rPr>
          <w:lang w:val="sr-Cyrl-RS"/>
        </w:rPr>
        <w:t>услуге замене дигиталне имовине за другу дигиталну имовину;</w:t>
      </w:r>
    </w:p>
    <w:p w14:paraId="4F8103AC" w14:textId="77777777" w:rsidR="00541315" w:rsidRPr="0039029D" w:rsidRDefault="00541315" w:rsidP="008C4867">
      <w:pPr>
        <w:numPr>
          <w:ilvl w:val="0"/>
          <w:numId w:val="21"/>
        </w:numPr>
        <w:spacing w:after="120" w:line="240" w:lineRule="auto"/>
        <w:ind w:left="0" w:firstLine="284"/>
        <w:jc w:val="both"/>
        <w:rPr>
          <w:lang w:val="sr-Cyrl-RS"/>
        </w:rPr>
      </w:pPr>
      <w:bookmarkStart w:id="9" w:name="_Hlk55485727"/>
      <w:bookmarkStart w:id="10" w:name="_Hlk55580983"/>
      <w:bookmarkEnd w:id="8"/>
      <w:r w:rsidRPr="0039029D">
        <w:rPr>
          <w:rFonts w:eastAsia="Times New Roman"/>
          <w:lang w:val="sr-Cyrl-RS"/>
        </w:rPr>
        <w:t xml:space="preserve">чување и администрирање дигиталне имовине за рачун </w:t>
      </w:r>
      <w:r w:rsidR="00DE7EDE" w:rsidRPr="0039029D">
        <w:rPr>
          <w:rFonts w:eastAsia="Times New Roman"/>
          <w:lang w:val="sr-Cyrl-RS"/>
        </w:rPr>
        <w:t xml:space="preserve">корисника </w:t>
      </w:r>
      <w:r w:rsidR="00CD4217" w:rsidRPr="0039029D">
        <w:rPr>
          <w:rFonts w:eastAsia="Times New Roman"/>
          <w:lang w:val="sr-Cyrl-RS"/>
        </w:rPr>
        <w:t>дигиталне имовине</w:t>
      </w:r>
      <w:bookmarkEnd w:id="9"/>
      <w:r w:rsidR="00CD4217" w:rsidRPr="0039029D">
        <w:rPr>
          <w:rFonts w:eastAsia="Times New Roman"/>
          <w:lang w:val="sr-Cyrl-RS"/>
        </w:rPr>
        <w:t xml:space="preserve"> </w:t>
      </w:r>
      <w:r w:rsidRPr="0039029D">
        <w:rPr>
          <w:rFonts w:eastAsia="Times New Roman"/>
          <w:lang w:val="sr-Cyrl-RS"/>
        </w:rPr>
        <w:t>и са тим повезане услуге</w:t>
      </w:r>
      <w:r w:rsidRPr="0039029D">
        <w:rPr>
          <w:lang w:val="sr-Cyrl-RS"/>
        </w:rPr>
        <w:t>;</w:t>
      </w:r>
    </w:p>
    <w:bookmarkEnd w:id="10"/>
    <w:p w14:paraId="2376B5AD" w14:textId="77777777" w:rsidR="00541315" w:rsidRPr="0039029D" w:rsidRDefault="00541315" w:rsidP="008C4867">
      <w:pPr>
        <w:numPr>
          <w:ilvl w:val="0"/>
          <w:numId w:val="21"/>
        </w:numPr>
        <w:spacing w:after="120" w:line="240" w:lineRule="auto"/>
        <w:ind w:left="0" w:firstLine="284"/>
        <w:jc w:val="both"/>
        <w:rPr>
          <w:rFonts w:eastAsia="Times New Roman"/>
          <w:lang w:val="sr-Cyrl-RS"/>
        </w:rPr>
      </w:pPr>
      <w:r w:rsidRPr="0039029D">
        <w:rPr>
          <w:rFonts w:eastAsia="Times New Roman"/>
          <w:lang w:val="sr-Cyrl-RS"/>
        </w:rPr>
        <w:t xml:space="preserve">услуге </w:t>
      </w:r>
      <w:r w:rsidR="00D774DD" w:rsidRPr="0039029D">
        <w:rPr>
          <w:rFonts w:eastAsia="Times New Roman"/>
          <w:lang w:val="sr-Cyrl-RS"/>
        </w:rPr>
        <w:t>у вези</w:t>
      </w:r>
      <w:r w:rsidRPr="0039029D">
        <w:rPr>
          <w:rFonts w:eastAsia="Times New Roman"/>
          <w:lang w:val="sr-Cyrl-RS"/>
        </w:rPr>
        <w:t xml:space="preserve"> са издавањем, понудом и продајом дигиталне имовине, са обавезом њеног откупа (покровитељство) или без те обавезе (агентура);</w:t>
      </w:r>
    </w:p>
    <w:p w14:paraId="1C247FAC" w14:textId="77777777" w:rsidR="00FA0905" w:rsidRPr="0039029D" w:rsidRDefault="00541315" w:rsidP="008C4867">
      <w:pPr>
        <w:numPr>
          <w:ilvl w:val="0"/>
          <w:numId w:val="21"/>
        </w:numPr>
        <w:spacing w:after="120" w:line="240" w:lineRule="auto"/>
        <w:ind w:left="0" w:firstLine="284"/>
        <w:jc w:val="both"/>
        <w:rPr>
          <w:rFonts w:eastAsia="Times New Roman"/>
          <w:lang w:val="sr-Cyrl-RS"/>
        </w:rPr>
      </w:pPr>
      <w:r w:rsidRPr="0039029D">
        <w:rPr>
          <w:rFonts w:eastAsia="Times New Roman"/>
          <w:lang w:val="sr-Cyrl-RS"/>
        </w:rPr>
        <w:t>вођење регистра заложног права на дигиталној имовини</w:t>
      </w:r>
      <w:r w:rsidR="00FA0905" w:rsidRPr="0039029D">
        <w:rPr>
          <w:rFonts w:eastAsia="Times New Roman"/>
          <w:lang w:val="sr-Cyrl-RS"/>
        </w:rPr>
        <w:t>;</w:t>
      </w:r>
    </w:p>
    <w:p w14:paraId="3F42AA73" w14:textId="77777777" w:rsidR="00FA0905" w:rsidRPr="0039029D" w:rsidRDefault="00CB3A01" w:rsidP="008C4867">
      <w:pPr>
        <w:numPr>
          <w:ilvl w:val="0"/>
          <w:numId w:val="21"/>
        </w:numPr>
        <w:spacing w:after="120" w:line="240" w:lineRule="auto"/>
        <w:ind w:left="0" w:firstLine="284"/>
        <w:jc w:val="both"/>
        <w:rPr>
          <w:rFonts w:eastAsia="Times New Roman"/>
          <w:lang w:val="sr-Cyrl-RS"/>
        </w:rPr>
      </w:pPr>
      <w:r w:rsidRPr="0039029D">
        <w:rPr>
          <w:rFonts w:eastAsia="Times New Roman"/>
          <w:lang w:val="sr-Cyrl-RS"/>
        </w:rPr>
        <w:t xml:space="preserve">услуге </w:t>
      </w:r>
      <w:r w:rsidR="00FA0905" w:rsidRPr="0039029D">
        <w:rPr>
          <w:rFonts w:eastAsia="Times New Roman"/>
          <w:lang w:val="sr-Cyrl-RS"/>
        </w:rPr>
        <w:t>прихват</w:t>
      </w:r>
      <w:r w:rsidRPr="0039029D">
        <w:rPr>
          <w:rFonts w:eastAsia="Times New Roman"/>
          <w:lang w:val="sr-Cyrl-RS"/>
        </w:rPr>
        <w:t>ања</w:t>
      </w:r>
      <w:r w:rsidR="00FA0905" w:rsidRPr="0039029D">
        <w:rPr>
          <w:rFonts w:eastAsia="Times New Roman"/>
          <w:lang w:val="sr-Cyrl-RS"/>
        </w:rPr>
        <w:t>/пренос</w:t>
      </w:r>
      <w:r w:rsidRPr="0039029D">
        <w:rPr>
          <w:rFonts w:eastAsia="Times New Roman"/>
          <w:lang w:val="sr-Cyrl-RS"/>
        </w:rPr>
        <w:t>а</w:t>
      </w:r>
      <w:r w:rsidR="00FA0905" w:rsidRPr="0039029D">
        <w:rPr>
          <w:rFonts w:eastAsia="Times New Roman"/>
          <w:lang w:val="sr-Cyrl-RS"/>
        </w:rPr>
        <w:t xml:space="preserve"> дигиталне имовине;</w:t>
      </w:r>
    </w:p>
    <w:p w14:paraId="7B91C3C2" w14:textId="77777777" w:rsidR="00FA0905" w:rsidRPr="0039029D" w:rsidRDefault="00FA0905" w:rsidP="008C4867">
      <w:pPr>
        <w:numPr>
          <w:ilvl w:val="0"/>
          <w:numId w:val="21"/>
        </w:numPr>
        <w:spacing w:after="120" w:line="240" w:lineRule="auto"/>
        <w:ind w:left="0" w:firstLine="284"/>
        <w:jc w:val="both"/>
        <w:rPr>
          <w:lang w:val="sr-Cyrl-RS"/>
        </w:rPr>
      </w:pPr>
      <w:bookmarkStart w:id="11" w:name="_Hlk55580880"/>
      <w:r w:rsidRPr="0039029D">
        <w:rPr>
          <w:lang w:val="sr-Cyrl-RS"/>
        </w:rPr>
        <w:t>управљање портфолиом</w:t>
      </w:r>
      <w:r w:rsidRPr="0039029D">
        <w:rPr>
          <w:lang w:val="sr-Latn-RS"/>
        </w:rPr>
        <w:t xml:space="preserve"> </w:t>
      </w:r>
      <w:r w:rsidRPr="0039029D">
        <w:rPr>
          <w:lang w:val="sr-Cyrl-RS"/>
        </w:rPr>
        <w:t>дигиталн</w:t>
      </w:r>
      <w:r w:rsidR="005B11B3" w:rsidRPr="0039029D">
        <w:rPr>
          <w:lang w:val="sr-Cyrl-RS"/>
        </w:rPr>
        <w:t>е</w:t>
      </w:r>
      <w:r w:rsidRPr="0039029D">
        <w:rPr>
          <w:lang w:val="sr-Cyrl-RS"/>
        </w:rPr>
        <w:t xml:space="preserve"> имовин</w:t>
      </w:r>
      <w:r w:rsidR="005B11B3" w:rsidRPr="0039029D">
        <w:rPr>
          <w:lang w:val="sr-Cyrl-RS"/>
        </w:rPr>
        <w:t>е</w:t>
      </w:r>
      <w:r w:rsidRPr="0039029D">
        <w:rPr>
          <w:lang w:val="sr-Cyrl-RS"/>
        </w:rPr>
        <w:t>;</w:t>
      </w:r>
    </w:p>
    <w:p w14:paraId="220FDC58" w14:textId="77777777" w:rsidR="00541315" w:rsidRPr="0039029D" w:rsidRDefault="00FA0905" w:rsidP="008C4867">
      <w:pPr>
        <w:pStyle w:val="ListParagraph"/>
        <w:numPr>
          <w:ilvl w:val="0"/>
          <w:numId w:val="21"/>
        </w:numPr>
        <w:spacing w:after="120" w:line="240" w:lineRule="auto"/>
        <w:ind w:left="0" w:firstLine="284"/>
        <w:contextualSpacing w:val="0"/>
        <w:jc w:val="both"/>
        <w:rPr>
          <w:lang w:val="sr-Cyrl-RS"/>
        </w:rPr>
      </w:pPr>
      <w:bookmarkStart w:id="12" w:name="_Hlk50102691"/>
      <w:r w:rsidRPr="0039029D">
        <w:rPr>
          <w:lang w:val="sr-Cyrl-RS"/>
        </w:rPr>
        <w:t>организовање платформе за трговање дигиталном имовином</w:t>
      </w:r>
      <w:bookmarkEnd w:id="12"/>
      <w:r w:rsidR="002A0DF4" w:rsidRPr="0039029D">
        <w:rPr>
          <w:rFonts w:eastAsia="Times New Roman"/>
          <w:lang w:val="sr-Latn-RS"/>
        </w:rPr>
        <w:t>.</w:t>
      </w:r>
    </w:p>
    <w:bookmarkEnd w:id="11"/>
    <w:p w14:paraId="5584E0FA" w14:textId="77777777" w:rsidR="00541315" w:rsidRPr="0039029D" w:rsidRDefault="00541315" w:rsidP="008C4867">
      <w:pPr>
        <w:spacing w:after="120" w:line="240" w:lineRule="auto"/>
        <w:ind w:firstLine="284"/>
        <w:jc w:val="both"/>
        <w:rPr>
          <w:rFonts w:eastAsia="Times New Roman"/>
          <w:lang w:val="sr-Cyrl-RS"/>
        </w:rPr>
      </w:pPr>
      <w:r w:rsidRPr="0039029D">
        <w:rPr>
          <w:rFonts w:eastAsia="Times New Roman"/>
          <w:lang w:val="sr-Cyrl-RS"/>
        </w:rPr>
        <w:t xml:space="preserve">Чување и администрирање дигиталне имовине за рачун </w:t>
      </w:r>
      <w:r w:rsidR="00DE7EDE" w:rsidRPr="0039029D">
        <w:rPr>
          <w:rFonts w:eastAsia="Times New Roman"/>
          <w:lang w:val="sr-Cyrl-RS"/>
        </w:rPr>
        <w:t>корисника</w:t>
      </w:r>
      <w:r w:rsidR="00CB3A01" w:rsidRPr="0039029D">
        <w:rPr>
          <w:rFonts w:eastAsia="Times New Roman"/>
          <w:lang w:val="sr-Cyrl-RS"/>
        </w:rPr>
        <w:t xml:space="preserve"> дигиталне имовине</w:t>
      </w:r>
      <w:r w:rsidR="00DE7EDE" w:rsidRPr="0039029D">
        <w:rPr>
          <w:rFonts w:eastAsia="Times New Roman"/>
          <w:lang w:val="sr-Cyrl-RS"/>
        </w:rPr>
        <w:t xml:space="preserve"> </w:t>
      </w:r>
      <w:r w:rsidRPr="0039029D">
        <w:rPr>
          <w:rFonts w:eastAsia="Times New Roman"/>
          <w:lang w:val="sr-Cyrl-RS"/>
        </w:rPr>
        <w:t>и са тим повезане услуге обухватају контролу над средствима помоћу којих се приступа дигиталној имовини (нпр</w:t>
      </w:r>
      <w:r w:rsidR="00400D65" w:rsidRPr="0039029D">
        <w:rPr>
          <w:rFonts w:eastAsia="Times New Roman"/>
          <w:lang w:val="sr-Cyrl-RS"/>
        </w:rPr>
        <w:t xml:space="preserve">. </w:t>
      </w:r>
      <w:r w:rsidRPr="0039029D">
        <w:rPr>
          <w:rFonts w:eastAsia="Times New Roman"/>
          <w:lang w:val="sr-Cyrl-RS"/>
        </w:rPr>
        <w:t>криптографски кључеви), као и са тим повезане услуге (нпр. администрирање средствима обезбеђења).</w:t>
      </w:r>
    </w:p>
    <w:p w14:paraId="65B7BBD2" w14:textId="77777777" w:rsidR="00541315" w:rsidRPr="0039029D" w:rsidRDefault="00541315" w:rsidP="008C4867">
      <w:pPr>
        <w:spacing w:after="120" w:line="240" w:lineRule="auto"/>
        <w:ind w:firstLine="284"/>
        <w:jc w:val="both"/>
        <w:rPr>
          <w:rFonts w:eastAsia="Times New Roman"/>
          <w:lang w:val="sr-Cyrl-RS"/>
        </w:rPr>
      </w:pPr>
      <w:r w:rsidRPr="0039029D">
        <w:rPr>
          <w:rFonts w:eastAsia="Times New Roman"/>
          <w:lang w:val="sr-Cyrl-RS"/>
        </w:rPr>
        <w:t>Управљање портфолиом дигиталн</w:t>
      </w:r>
      <w:r w:rsidR="005B11B3" w:rsidRPr="0039029D">
        <w:rPr>
          <w:rFonts w:eastAsia="Times New Roman"/>
          <w:lang w:val="sr-Cyrl-RS"/>
        </w:rPr>
        <w:t>е</w:t>
      </w:r>
      <w:r w:rsidRPr="0039029D">
        <w:rPr>
          <w:rFonts w:eastAsia="Times New Roman"/>
          <w:lang w:val="sr-Cyrl-RS"/>
        </w:rPr>
        <w:t xml:space="preserve"> имовин</w:t>
      </w:r>
      <w:r w:rsidR="005B11B3" w:rsidRPr="0039029D">
        <w:rPr>
          <w:rFonts w:eastAsia="Times New Roman"/>
          <w:lang w:val="sr-Cyrl-RS"/>
        </w:rPr>
        <w:t>е</w:t>
      </w:r>
      <w:r w:rsidRPr="0039029D">
        <w:rPr>
          <w:rFonts w:eastAsia="Times New Roman"/>
          <w:lang w:val="sr-Cyrl-RS"/>
        </w:rPr>
        <w:t xml:space="preserve"> (у даљем тексту: управљање портфолиом) </w:t>
      </w:r>
      <w:r w:rsidR="00CB3A01" w:rsidRPr="0039029D">
        <w:rPr>
          <w:rFonts w:eastAsia="Times New Roman"/>
          <w:lang w:val="sr-Cyrl-RS"/>
        </w:rPr>
        <w:t xml:space="preserve">означава </w:t>
      </w:r>
      <w:r w:rsidRPr="0039029D">
        <w:rPr>
          <w:rFonts w:eastAsia="Times New Roman"/>
          <w:lang w:val="sr-Cyrl-RS"/>
        </w:rPr>
        <w:t xml:space="preserve">управљање појединачним портфолијима </w:t>
      </w:r>
      <w:r w:rsidR="00400D65" w:rsidRPr="0039029D">
        <w:rPr>
          <w:rFonts w:eastAsia="Times New Roman"/>
          <w:lang w:val="sr-Cyrl-RS"/>
        </w:rPr>
        <w:t>дигиталне имовине</w:t>
      </w:r>
      <w:r w:rsidRPr="0039029D">
        <w:rPr>
          <w:rFonts w:eastAsia="Times New Roman"/>
          <w:lang w:val="sr-Cyrl-RS"/>
        </w:rPr>
        <w:t xml:space="preserve"> на основу одобрења из посеб</w:t>
      </w:r>
      <w:r w:rsidR="005B11B3" w:rsidRPr="0039029D">
        <w:rPr>
          <w:rFonts w:eastAsia="Times New Roman"/>
          <w:lang w:val="sr-Cyrl-RS"/>
        </w:rPr>
        <w:t>н</w:t>
      </w:r>
      <w:r w:rsidRPr="0039029D">
        <w:rPr>
          <w:rFonts w:eastAsia="Times New Roman"/>
          <w:lang w:val="sr-Cyrl-RS"/>
        </w:rPr>
        <w:t xml:space="preserve">ог уговора закљученог са </w:t>
      </w:r>
      <w:r w:rsidR="00DE7EDE" w:rsidRPr="0039029D">
        <w:rPr>
          <w:rFonts w:eastAsia="Times New Roman"/>
          <w:lang w:val="sr-Cyrl-RS"/>
        </w:rPr>
        <w:t>корисником</w:t>
      </w:r>
      <w:r w:rsidR="00CB3A01" w:rsidRPr="0039029D">
        <w:rPr>
          <w:rFonts w:eastAsia="Times New Roman"/>
          <w:lang w:val="sr-Cyrl-RS"/>
        </w:rPr>
        <w:t xml:space="preserve"> дигиталне имовине</w:t>
      </w:r>
      <w:r w:rsidRPr="0039029D">
        <w:rPr>
          <w:rFonts w:eastAsia="Times New Roman"/>
          <w:lang w:val="sr-Cyrl-RS"/>
        </w:rPr>
        <w:t>.</w:t>
      </w:r>
    </w:p>
    <w:p w14:paraId="54AD61CC" w14:textId="77777777" w:rsidR="00541315" w:rsidRPr="0039029D" w:rsidRDefault="00541315" w:rsidP="008C4867">
      <w:pPr>
        <w:spacing w:after="120" w:line="240" w:lineRule="auto"/>
        <w:ind w:firstLine="284"/>
        <w:jc w:val="both"/>
        <w:rPr>
          <w:rFonts w:eastAsia="Times New Roman"/>
          <w:lang w:val="sr-Cyrl-RS"/>
        </w:rPr>
      </w:pPr>
      <w:r w:rsidRPr="0039029D">
        <w:rPr>
          <w:rFonts w:eastAsia="Times New Roman"/>
          <w:lang w:val="sr-Cyrl-RS"/>
        </w:rPr>
        <w:t xml:space="preserve">Покровитељство </w:t>
      </w:r>
      <w:r w:rsidR="009144CB" w:rsidRPr="0039029D">
        <w:rPr>
          <w:rFonts w:eastAsia="Times New Roman"/>
          <w:lang w:val="sr-Cyrl-RS"/>
        </w:rPr>
        <w:t>означава</w:t>
      </w:r>
      <w:r w:rsidRPr="0039029D">
        <w:rPr>
          <w:rFonts w:eastAsia="Times New Roman"/>
          <w:lang w:val="sr-Cyrl-RS"/>
        </w:rPr>
        <w:t xml:space="preserve"> услугу </w:t>
      </w:r>
      <w:r w:rsidR="00D774DD" w:rsidRPr="0039029D">
        <w:rPr>
          <w:rFonts w:eastAsia="Times New Roman"/>
          <w:lang w:val="sr-Cyrl-RS"/>
        </w:rPr>
        <w:t>у вези</w:t>
      </w:r>
      <w:r w:rsidRPr="0039029D">
        <w:rPr>
          <w:rFonts w:eastAsia="Times New Roman"/>
          <w:lang w:val="sr-Cyrl-RS"/>
        </w:rPr>
        <w:t xml:space="preserve"> са </w:t>
      </w:r>
      <w:r w:rsidR="005B11B3" w:rsidRPr="0039029D">
        <w:rPr>
          <w:rFonts w:eastAsia="Times New Roman"/>
          <w:lang w:val="sr-Cyrl-RS"/>
        </w:rPr>
        <w:t xml:space="preserve">понудом и продајом </w:t>
      </w:r>
      <w:r w:rsidRPr="0039029D">
        <w:rPr>
          <w:rFonts w:eastAsia="Times New Roman"/>
          <w:lang w:val="sr-Cyrl-RS"/>
        </w:rPr>
        <w:t>дигиталне имовине уз обавезу откупа те имовине од стране покровитеља</w:t>
      </w:r>
      <w:r w:rsidR="009144CB" w:rsidRPr="0039029D">
        <w:rPr>
          <w:rFonts w:eastAsia="Times New Roman"/>
          <w:lang w:val="sr-Cyrl-RS"/>
        </w:rPr>
        <w:t xml:space="preserve"> емисије.</w:t>
      </w:r>
    </w:p>
    <w:p w14:paraId="1A8DA847" w14:textId="77777777" w:rsidR="00541315" w:rsidRPr="0039029D" w:rsidRDefault="00541315" w:rsidP="008C4867">
      <w:pPr>
        <w:spacing w:after="120" w:line="240" w:lineRule="auto"/>
        <w:ind w:firstLine="284"/>
        <w:jc w:val="both"/>
        <w:rPr>
          <w:rFonts w:eastAsia="Times New Roman"/>
          <w:lang w:val="sr-Latn-RS"/>
        </w:rPr>
      </w:pPr>
      <w:r w:rsidRPr="0039029D">
        <w:rPr>
          <w:rFonts w:eastAsia="Times New Roman"/>
          <w:lang w:val="sr-Cyrl-RS"/>
        </w:rPr>
        <w:t xml:space="preserve">Агентура </w:t>
      </w:r>
      <w:r w:rsidR="009144CB" w:rsidRPr="0039029D">
        <w:rPr>
          <w:rFonts w:eastAsia="Times New Roman"/>
          <w:lang w:val="sr-Cyrl-RS"/>
        </w:rPr>
        <w:t xml:space="preserve">означава </w:t>
      </w:r>
      <w:r w:rsidRPr="0039029D">
        <w:rPr>
          <w:rFonts w:eastAsia="Times New Roman"/>
          <w:lang w:val="sr-Cyrl-RS"/>
        </w:rPr>
        <w:t xml:space="preserve">услугу </w:t>
      </w:r>
      <w:r w:rsidR="00D774DD" w:rsidRPr="0039029D">
        <w:rPr>
          <w:rFonts w:eastAsia="Times New Roman"/>
          <w:lang w:val="sr-Cyrl-RS"/>
        </w:rPr>
        <w:t>у вези</w:t>
      </w:r>
      <w:r w:rsidRPr="0039029D">
        <w:rPr>
          <w:rFonts w:eastAsia="Times New Roman"/>
          <w:lang w:val="sr-Cyrl-RS"/>
        </w:rPr>
        <w:t xml:space="preserve"> са понудом и продајом дигиталне имовине без обавезе откупа те имовине од стране агента</w:t>
      </w:r>
      <w:r w:rsidR="009144CB" w:rsidRPr="0039029D">
        <w:rPr>
          <w:rFonts w:eastAsia="Times New Roman"/>
          <w:lang w:val="sr-Cyrl-RS"/>
        </w:rPr>
        <w:t xml:space="preserve"> емисије</w:t>
      </w:r>
      <w:r w:rsidRPr="0039029D">
        <w:rPr>
          <w:rFonts w:eastAsia="Times New Roman"/>
          <w:lang w:val="sr-Cyrl-RS"/>
        </w:rPr>
        <w:t>.</w:t>
      </w:r>
    </w:p>
    <w:p w14:paraId="477D651D" w14:textId="56FCFCD8" w:rsidR="00BC71BB" w:rsidRPr="0039029D" w:rsidRDefault="00541315" w:rsidP="008C4867">
      <w:pPr>
        <w:spacing w:after="120" w:line="240" w:lineRule="auto"/>
        <w:ind w:firstLine="284"/>
        <w:jc w:val="both"/>
        <w:rPr>
          <w:rFonts w:eastAsia="Times New Roman"/>
          <w:lang w:val="sr-Cyrl-RS"/>
        </w:rPr>
      </w:pPr>
      <w:r w:rsidRPr="0039029D">
        <w:rPr>
          <w:rFonts w:eastAsia="Times New Roman"/>
          <w:lang w:val="sr-Cyrl-RS"/>
        </w:rPr>
        <w:t>Услугa прихватања</w:t>
      </w:r>
      <w:r w:rsidR="007652BC" w:rsidRPr="0039029D">
        <w:rPr>
          <w:rFonts w:eastAsia="Times New Roman"/>
          <w:lang w:val="sr-Cyrl-RS"/>
        </w:rPr>
        <w:t>/</w:t>
      </w:r>
      <w:r w:rsidRPr="0039029D">
        <w:rPr>
          <w:rFonts w:eastAsia="Times New Roman"/>
          <w:lang w:val="sr-Cyrl-RS"/>
        </w:rPr>
        <w:t xml:space="preserve">преноса дигиталне имовине </w:t>
      </w:r>
      <w:r w:rsidR="009144CB" w:rsidRPr="0039029D">
        <w:rPr>
          <w:rFonts w:eastAsia="Times New Roman"/>
          <w:lang w:val="sr-Cyrl-RS"/>
        </w:rPr>
        <w:t xml:space="preserve">означава </w:t>
      </w:r>
      <w:r w:rsidRPr="0039029D">
        <w:rPr>
          <w:rFonts w:eastAsia="Times New Roman"/>
          <w:lang w:val="sr-Cyrl-RS"/>
        </w:rPr>
        <w:t>услугу коју пружалац услуга повезаних с дигиталном имовином пружа трговцу у смислу закона којим се уређује трговина, тако што од потрошача прихвата одговарајућу вредност дигиталне имовине, која одговара цени продате робе и/или пружених услуга том потрошачу, замењује је за одговарајући износ законског средства плаћања и преноси тај износ на одговарајући рачун трговца.</w:t>
      </w:r>
    </w:p>
    <w:p w14:paraId="309CE1A7" w14:textId="77777777" w:rsidR="00852AD3" w:rsidRPr="0039029D" w:rsidRDefault="00852AD3" w:rsidP="008C4867">
      <w:pPr>
        <w:spacing w:after="120" w:line="240" w:lineRule="auto"/>
        <w:ind w:firstLine="284"/>
        <w:jc w:val="both"/>
        <w:rPr>
          <w:rFonts w:eastAsia="Times New Roman"/>
          <w:lang w:val="sr-Cyrl-RS"/>
        </w:rPr>
      </w:pPr>
      <w:r w:rsidRPr="0039029D">
        <w:rPr>
          <w:rFonts w:eastAsia="Times New Roman"/>
          <w:lang w:val="sr-Cyrl-RS"/>
        </w:rPr>
        <w:t>Услуге из става 1. тач</w:t>
      </w:r>
      <w:r w:rsidR="00B535A9" w:rsidRPr="0039029D">
        <w:rPr>
          <w:rFonts w:eastAsia="Times New Roman"/>
          <w:lang w:val="sr-Cyrl-RS"/>
        </w:rPr>
        <w:t>.</w:t>
      </w:r>
      <w:r w:rsidRPr="0039029D">
        <w:rPr>
          <w:rFonts w:eastAsia="Times New Roman"/>
          <w:lang w:val="sr-Cyrl-RS"/>
        </w:rPr>
        <w:t xml:space="preserve"> 2) и 3) овог члана се могу пружати и помоћу криптомата.</w:t>
      </w:r>
    </w:p>
    <w:p w14:paraId="0D898E86" w14:textId="77777777" w:rsidR="00F34FF2" w:rsidRPr="0039029D" w:rsidRDefault="00F34FF2" w:rsidP="008C4867">
      <w:pPr>
        <w:spacing w:after="120" w:line="240" w:lineRule="auto"/>
        <w:ind w:firstLine="284"/>
        <w:jc w:val="center"/>
        <w:rPr>
          <w:rFonts w:eastAsia="Times New Roman"/>
          <w:b/>
          <w:lang w:val="sr-Cyrl-RS"/>
        </w:rPr>
      </w:pPr>
      <w:r w:rsidRPr="0039029D">
        <w:rPr>
          <w:rFonts w:eastAsia="Times New Roman"/>
          <w:b/>
          <w:lang w:val="sr-Cyrl-RS"/>
        </w:rPr>
        <w:t>Послови пружаоца услуга повезаних с дигиталном имовином</w:t>
      </w:r>
    </w:p>
    <w:p w14:paraId="712D6FC3" w14:textId="77777777" w:rsidR="00F34FF2" w:rsidRPr="0039029D" w:rsidRDefault="00F34FF2" w:rsidP="008C4867">
      <w:pPr>
        <w:spacing w:after="120" w:line="240" w:lineRule="auto"/>
        <w:ind w:firstLine="284"/>
        <w:jc w:val="center"/>
        <w:rPr>
          <w:rFonts w:eastAsia="Times New Roman"/>
          <w:b/>
          <w:lang w:val="sr-Cyrl-RS"/>
        </w:rPr>
      </w:pPr>
      <w:r w:rsidRPr="0039029D">
        <w:rPr>
          <w:rFonts w:eastAsia="Times New Roman"/>
          <w:b/>
          <w:lang w:val="sr-Cyrl-RS"/>
        </w:rPr>
        <w:t>Члан 4.</w:t>
      </w:r>
    </w:p>
    <w:p w14:paraId="772577CF" w14:textId="3EB616B3" w:rsidR="00F34FF2" w:rsidRPr="0039029D" w:rsidRDefault="00F34FF2" w:rsidP="008C4867">
      <w:pPr>
        <w:spacing w:after="120" w:line="240" w:lineRule="auto"/>
        <w:ind w:firstLine="284"/>
        <w:jc w:val="both"/>
        <w:rPr>
          <w:rFonts w:eastAsia="Times New Roman"/>
          <w:lang w:val="sr-Cyrl-RS"/>
        </w:rPr>
      </w:pPr>
      <w:r w:rsidRPr="0039029D">
        <w:rPr>
          <w:rFonts w:eastAsia="Times New Roman"/>
          <w:lang w:val="sr-Cyrl-RS"/>
        </w:rPr>
        <w:t>Пружалац услуга повезаних с дигиталном имовином овлашћен је да пружа те услуге након што добије дозволу надзорног органа за пружање услуга повезаних с дигиталном имовином.</w:t>
      </w:r>
    </w:p>
    <w:p w14:paraId="737236A8" w14:textId="68C73324" w:rsidR="00F34FF2" w:rsidRPr="0039029D" w:rsidRDefault="00F34FF2" w:rsidP="008C4867">
      <w:pPr>
        <w:spacing w:after="120" w:line="240" w:lineRule="auto"/>
        <w:ind w:firstLine="284"/>
        <w:jc w:val="both"/>
        <w:rPr>
          <w:lang w:val="sr-Cyrl-RS"/>
        </w:rPr>
      </w:pPr>
      <w:r w:rsidRPr="0039029D">
        <w:rPr>
          <w:lang w:val="sr-Cyrl-RS"/>
        </w:rPr>
        <w:t xml:space="preserve">Пружалац </w:t>
      </w:r>
      <w:r w:rsidRPr="0039029D">
        <w:rPr>
          <w:rFonts w:eastAsia="Times New Roman"/>
          <w:lang w:val="sr-Cyrl-RS"/>
        </w:rPr>
        <w:t xml:space="preserve">услуга повезаних с дигиталном имовином </w:t>
      </w:r>
      <w:r w:rsidRPr="0039029D">
        <w:rPr>
          <w:lang w:val="sr-Cyrl-RS"/>
        </w:rPr>
        <w:t xml:space="preserve">поред услуга повезаних с </w:t>
      </w:r>
      <w:r w:rsidR="0064240F" w:rsidRPr="0039029D">
        <w:rPr>
          <w:lang w:val="sr-Cyrl-RS"/>
        </w:rPr>
        <w:t>дигиталном</w:t>
      </w:r>
      <w:r w:rsidRPr="0039029D">
        <w:rPr>
          <w:lang w:val="sr-Cyrl-RS"/>
        </w:rPr>
        <w:t xml:space="preserve"> имовином</w:t>
      </w:r>
      <w:r w:rsidR="00FC7A9F" w:rsidRPr="0039029D">
        <w:rPr>
          <w:lang w:val="sr-Cyrl-RS"/>
        </w:rPr>
        <w:t xml:space="preserve"> може да обавља само</w:t>
      </w:r>
      <w:r w:rsidR="0064240F" w:rsidRPr="0039029D">
        <w:rPr>
          <w:lang w:val="sr-Latn-RS"/>
        </w:rPr>
        <w:t xml:space="preserve"> он</w:t>
      </w:r>
      <w:r w:rsidR="00FC7A9F" w:rsidRPr="0039029D">
        <w:rPr>
          <w:lang w:val="sr-Cyrl-RS"/>
        </w:rPr>
        <w:t>е</w:t>
      </w:r>
      <w:r w:rsidR="0064240F" w:rsidRPr="0039029D">
        <w:rPr>
          <w:lang w:val="sr-Latn-RS"/>
        </w:rPr>
        <w:t xml:space="preserve"> послов</w:t>
      </w:r>
      <w:r w:rsidR="00FC7A9F" w:rsidRPr="0039029D">
        <w:rPr>
          <w:lang w:val="sr-Cyrl-RS"/>
        </w:rPr>
        <w:t>е</w:t>
      </w:r>
      <w:r w:rsidR="0064240F" w:rsidRPr="0039029D">
        <w:rPr>
          <w:lang w:val="sr-Latn-RS"/>
        </w:rPr>
        <w:t xml:space="preserve"> и услуг</w:t>
      </w:r>
      <w:r w:rsidR="00FC7A9F" w:rsidRPr="0039029D">
        <w:rPr>
          <w:lang w:val="sr-Cyrl-RS"/>
        </w:rPr>
        <w:t>е</w:t>
      </w:r>
      <w:r w:rsidR="0064240F" w:rsidRPr="0039029D">
        <w:rPr>
          <w:lang w:val="sr-Latn-RS"/>
        </w:rPr>
        <w:t xml:space="preserve"> који су </w:t>
      </w:r>
      <w:r w:rsidR="007F2131" w:rsidRPr="0039029D">
        <w:rPr>
          <w:lang w:val="sr-Cyrl-RS"/>
        </w:rPr>
        <w:t xml:space="preserve">непосредно </w:t>
      </w:r>
      <w:r w:rsidR="00D774DD" w:rsidRPr="0039029D">
        <w:rPr>
          <w:lang w:val="sr-Latn-RS"/>
        </w:rPr>
        <w:t>повезани</w:t>
      </w:r>
      <w:r w:rsidR="0064240F" w:rsidRPr="0039029D">
        <w:rPr>
          <w:lang w:val="sr-Latn-RS"/>
        </w:rPr>
        <w:t xml:space="preserve"> са услугама повезаним с дигиталном имовином</w:t>
      </w:r>
      <w:r w:rsidRPr="0039029D">
        <w:rPr>
          <w:lang w:val="sr-Cyrl-RS"/>
        </w:rPr>
        <w:t>.</w:t>
      </w:r>
    </w:p>
    <w:p w14:paraId="7491CD97" w14:textId="77777777" w:rsidR="002A01C7" w:rsidRPr="0039029D" w:rsidRDefault="00320488" w:rsidP="00E76C8C">
      <w:pPr>
        <w:tabs>
          <w:tab w:val="center" w:pos="4822"/>
          <w:tab w:val="left" w:pos="6382"/>
        </w:tabs>
        <w:spacing w:after="120" w:line="240" w:lineRule="auto"/>
        <w:ind w:firstLine="284"/>
        <w:jc w:val="both"/>
        <w:rPr>
          <w:rFonts w:eastAsia="Times New Roman"/>
          <w:b/>
          <w:lang w:val="sr-Cyrl-RS"/>
        </w:rPr>
      </w:pPr>
      <w:r w:rsidRPr="0039029D">
        <w:rPr>
          <w:lang w:val="sr-Cyrl-RS"/>
        </w:rPr>
        <w:t xml:space="preserve">Изузетно од става 2. овог члана, правна лица која имају дозволу Комисије за обављање делатности </w:t>
      </w:r>
      <w:r w:rsidR="00B117BB" w:rsidRPr="0039029D">
        <w:rPr>
          <w:lang w:val="sr-Cyrl-RS"/>
        </w:rPr>
        <w:t>брокер</w:t>
      </w:r>
      <w:r w:rsidR="00A61E71" w:rsidRPr="0039029D">
        <w:rPr>
          <w:lang w:val="sr-Cyrl-RS"/>
        </w:rPr>
        <w:t>с</w:t>
      </w:r>
      <w:r w:rsidR="00B117BB" w:rsidRPr="0039029D">
        <w:rPr>
          <w:lang w:val="sr-Cyrl-RS"/>
        </w:rPr>
        <w:t>ко-дилер</w:t>
      </w:r>
      <w:r w:rsidR="000B0C83" w:rsidRPr="0039029D">
        <w:rPr>
          <w:lang w:val="sr-Cyrl-RS"/>
        </w:rPr>
        <w:t>с</w:t>
      </w:r>
      <w:r w:rsidR="00B117BB" w:rsidRPr="0039029D">
        <w:rPr>
          <w:lang w:val="sr-Cyrl-RS"/>
        </w:rPr>
        <w:t xml:space="preserve">ког </w:t>
      </w:r>
      <w:r w:rsidRPr="0039029D">
        <w:rPr>
          <w:lang w:val="sr-Cyrl-RS"/>
        </w:rPr>
        <w:t>друштва или организатора тржишта у складу са законом који</w:t>
      </w:r>
      <w:r w:rsidR="00B535A9" w:rsidRPr="0039029D">
        <w:rPr>
          <w:lang w:val="sr-Cyrl-RS"/>
        </w:rPr>
        <w:t>м се</w:t>
      </w:r>
      <w:r w:rsidRPr="0039029D">
        <w:rPr>
          <w:lang w:val="sr-Cyrl-RS"/>
        </w:rPr>
        <w:t xml:space="preserve"> уређује тржиште капитала могу да пружају услуге повезане с дигиталном имовином у складу са овим законом по добијању дозволе надзорног органа за пружање услуга повезаних с дигиталном имовином.</w:t>
      </w:r>
      <w:r w:rsidR="00942F29" w:rsidRPr="0039029D">
        <w:rPr>
          <w:rFonts w:eastAsia="Times New Roman"/>
          <w:b/>
          <w:lang w:val="sr-Cyrl-RS"/>
        </w:rPr>
        <w:tab/>
      </w:r>
    </w:p>
    <w:p w14:paraId="642F42E7" w14:textId="4F0B037E" w:rsidR="00C27EFB" w:rsidRPr="0039029D" w:rsidRDefault="00C27EFB" w:rsidP="008C4867">
      <w:pPr>
        <w:tabs>
          <w:tab w:val="center" w:pos="4822"/>
          <w:tab w:val="left" w:pos="6382"/>
        </w:tabs>
        <w:spacing w:after="120" w:line="240" w:lineRule="auto"/>
        <w:ind w:firstLine="284"/>
        <w:jc w:val="center"/>
        <w:rPr>
          <w:rFonts w:eastAsia="Times New Roman"/>
          <w:b/>
          <w:lang w:val="sr-Cyrl-RS"/>
        </w:rPr>
      </w:pPr>
      <w:r w:rsidRPr="0039029D">
        <w:rPr>
          <w:rFonts w:eastAsia="Times New Roman"/>
          <w:b/>
          <w:lang w:val="sr-Cyrl-RS"/>
        </w:rPr>
        <w:t>Саветодавне услуге</w:t>
      </w:r>
      <w:r w:rsidR="00942F29" w:rsidRPr="0039029D">
        <w:rPr>
          <w:rFonts w:eastAsia="Times New Roman"/>
          <w:b/>
          <w:lang w:val="sr-Cyrl-RS"/>
        </w:rPr>
        <w:t xml:space="preserve"> повезане с дигиталном имовином</w:t>
      </w:r>
    </w:p>
    <w:p w14:paraId="04268518" w14:textId="77777777" w:rsidR="00C27EFB" w:rsidRPr="0039029D" w:rsidRDefault="00C27EFB" w:rsidP="008C4867">
      <w:pPr>
        <w:spacing w:after="120" w:line="240" w:lineRule="auto"/>
        <w:ind w:firstLine="284"/>
        <w:jc w:val="center"/>
        <w:rPr>
          <w:rFonts w:eastAsia="Times New Roman"/>
          <w:b/>
          <w:lang w:val="sr-Cyrl-RS"/>
        </w:rPr>
      </w:pPr>
      <w:r w:rsidRPr="0039029D">
        <w:rPr>
          <w:rFonts w:eastAsia="Times New Roman"/>
          <w:b/>
          <w:lang w:val="sr-Cyrl-RS"/>
        </w:rPr>
        <w:t xml:space="preserve">Члан </w:t>
      </w:r>
      <w:r w:rsidR="00320488" w:rsidRPr="0039029D">
        <w:rPr>
          <w:rFonts w:eastAsia="Times New Roman"/>
          <w:b/>
          <w:lang w:val="sr-Cyrl-RS"/>
        </w:rPr>
        <w:t>5</w:t>
      </w:r>
      <w:r w:rsidRPr="0039029D">
        <w:rPr>
          <w:rFonts w:eastAsia="Times New Roman"/>
          <w:b/>
          <w:lang w:val="sr-Cyrl-RS"/>
        </w:rPr>
        <w:t>.</w:t>
      </w:r>
    </w:p>
    <w:p w14:paraId="54CC8FC8" w14:textId="575DB056" w:rsidR="00C27EFB" w:rsidRPr="0039029D" w:rsidRDefault="00C27EFB" w:rsidP="008C4867">
      <w:pPr>
        <w:spacing w:after="120" w:line="240" w:lineRule="auto"/>
        <w:ind w:firstLine="284"/>
        <w:jc w:val="both"/>
        <w:rPr>
          <w:rFonts w:eastAsia="Times New Roman"/>
          <w:lang w:val="sr-Cyrl-RS"/>
        </w:rPr>
      </w:pPr>
      <w:r w:rsidRPr="0039029D">
        <w:rPr>
          <w:rFonts w:eastAsia="Times New Roman"/>
          <w:lang w:val="sr-Cyrl-RS"/>
        </w:rPr>
        <w:t xml:space="preserve">Саветодавне услуге </w:t>
      </w:r>
      <w:r w:rsidR="00AA1975" w:rsidRPr="0039029D">
        <w:rPr>
          <w:rFonts w:eastAsia="Times New Roman"/>
          <w:lang w:val="sr-Cyrl-RS"/>
        </w:rPr>
        <w:t xml:space="preserve">повезане с дигиталном имовином (у даљем тексту: саветодавне услуге) </w:t>
      </w:r>
      <w:r w:rsidRPr="0039029D">
        <w:rPr>
          <w:rFonts w:eastAsia="Times New Roman"/>
          <w:lang w:val="sr-Cyrl-RS"/>
        </w:rPr>
        <w:t xml:space="preserve">обухватају инвестиционо саветовање, давање инвестиционих препорука, саветовање </w:t>
      </w:r>
      <w:r w:rsidR="00D774DD" w:rsidRPr="0039029D">
        <w:rPr>
          <w:rFonts w:eastAsia="Times New Roman"/>
          <w:lang w:val="sr-Cyrl-RS"/>
        </w:rPr>
        <w:t>у вези</w:t>
      </w:r>
      <w:r w:rsidRPr="0039029D">
        <w:rPr>
          <w:rFonts w:eastAsia="Times New Roman"/>
          <w:lang w:val="sr-Cyrl-RS"/>
        </w:rPr>
        <w:t xml:space="preserve"> са структуром капитала, пословном стратегијом, издавањем дигиталне имовине и сличним питањима, као и друге саветодавне услуге </w:t>
      </w:r>
      <w:r w:rsidR="00AA1975" w:rsidRPr="0039029D">
        <w:rPr>
          <w:rFonts w:eastAsia="Times New Roman"/>
          <w:lang w:val="sr-Cyrl-RS"/>
        </w:rPr>
        <w:t>повезане с</w:t>
      </w:r>
      <w:r w:rsidRPr="0039029D">
        <w:rPr>
          <w:rFonts w:eastAsia="Times New Roman"/>
          <w:lang w:val="sr-Cyrl-RS"/>
        </w:rPr>
        <w:t xml:space="preserve"> </w:t>
      </w:r>
      <w:r w:rsidR="00852AD3" w:rsidRPr="0039029D">
        <w:rPr>
          <w:rFonts w:eastAsia="Times New Roman"/>
          <w:lang w:val="sr-Cyrl-RS"/>
        </w:rPr>
        <w:t>дигиталн</w:t>
      </w:r>
      <w:r w:rsidR="00AA1975" w:rsidRPr="0039029D">
        <w:rPr>
          <w:rFonts w:eastAsia="Times New Roman"/>
          <w:lang w:val="sr-Cyrl-RS"/>
        </w:rPr>
        <w:t>ом</w:t>
      </w:r>
      <w:r w:rsidR="00852AD3" w:rsidRPr="0039029D">
        <w:rPr>
          <w:rFonts w:eastAsia="Times New Roman"/>
          <w:lang w:val="sr-Cyrl-RS"/>
        </w:rPr>
        <w:t xml:space="preserve"> имовин</w:t>
      </w:r>
      <w:r w:rsidR="00AA1975" w:rsidRPr="0039029D">
        <w:rPr>
          <w:rFonts w:eastAsia="Times New Roman"/>
          <w:lang w:val="sr-Cyrl-RS"/>
        </w:rPr>
        <w:t>ом</w:t>
      </w:r>
      <w:r w:rsidRPr="0039029D">
        <w:rPr>
          <w:rFonts w:eastAsia="Times New Roman"/>
          <w:lang w:val="sr-Cyrl-RS"/>
        </w:rPr>
        <w:t>.</w:t>
      </w:r>
    </w:p>
    <w:p w14:paraId="46B4CFFC" w14:textId="77777777" w:rsidR="00C27EFB" w:rsidRPr="0039029D" w:rsidRDefault="00C27EFB" w:rsidP="008C4867">
      <w:pPr>
        <w:spacing w:after="120" w:line="240" w:lineRule="auto"/>
        <w:ind w:firstLine="284"/>
        <w:jc w:val="both"/>
        <w:rPr>
          <w:rFonts w:eastAsia="Times New Roman"/>
          <w:lang w:val="sr-Cyrl-RS"/>
        </w:rPr>
      </w:pPr>
      <w:r w:rsidRPr="0039029D">
        <w:rPr>
          <w:rFonts w:eastAsia="Times New Roman"/>
          <w:lang w:val="sr-Cyrl-RS"/>
        </w:rPr>
        <w:t xml:space="preserve">Инвестициони савет је пружање личне препоруке </w:t>
      </w:r>
      <w:r w:rsidR="00DE7EDE" w:rsidRPr="0039029D">
        <w:rPr>
          <w:rFonts w:eastAsia="Times New Roman"/>
          <w:lang w:val="sr-Cyrl-RS"/>
        </w:rPr>
        <w:t>кориснику</w:t>
      </w:r>
      <w:r w:rsidR="00B535A9" w:rsidRPr="0039029D">
        <w:rPr>
          <w:rFonts w:eastAsia="Times New Roman"/>
          <w:lang w:val="sr-Cyrl-RS"/>
        </w:rPr>
        <w:t xml:space="preserve"> дигиталне имовине</w:t>
      </w:r>
      <w:r w:rsidR="00DE7EDE" w:rsidRPr="0039029D">
        <w:rPr>
          <w:rFonts w:eastAsia="Times New Roman"/>
          <w:lang w:val="sr-Cyrl-RS"/>
        </w:rPr>
        <w:t xml:space="preserve"> </w:t>
      </w:r>
      <w:r w:rsidRPr="0039029D">
        <w:rPr>
          <w:rFonts w:eastAsia="Times New Roman"/>
          <w:lang w:val="sr-Cyrl-RS"/>
        </w:rPr>
        <w:t xml:space="preserve">у погледу једне или више трансакција </w:t>
      </w:r>
      <w:r w:rsidR="0012456D" w:rsidRPr="0039029D">
        <w:rPr>
          <w:rFonts w:eastAsia="Times New Roman"/>
          <w:lang w:val="sr-Cyrl-RS"/>
        </w:rPr>
        <w:t>које укључују дигиталну имовину.</w:t>
      </w:r>
    </w:p>
    <w:p w14:paraId="219BD8B5" w14:textId="77777777" w:rsidR="00C27EFB" w:rsidRPr="0039029D" w:rsidRDefault="00C27EFB" w:rsidP="008C4867">
      <w:pPr>
        <w:spacing w:after="120" w:line="240" w:lineRule="auto"/>
        <w:ind w:firstLine="284"/>
        <w:jc w:val="both"/>
        <w:rPr>
          <w:rFonts w:eastAsia="Times New Roman"/>
          <w:lang w:val="sr-Cyrl-RS"/>
        </w:rPr>
      </w:pPr>
      <w:r w:rsidRPr="0039029D">
        <w:rPr>
          <w:rFonts w:eastAsia="Times New Roman"/>
          <w:lang w:val="sr-Cyrl-RS"/>
        </w:rPr>
        <w:t>Инвестициона препорука је истраживање или друга информација намењена јавности у којој се изричито или прећутно препоручује или предлаже стратегија улагањ</w:t>
      </w:r>
      <w:r w:rsidR="0012456D" w:rsidRPr="0039029D">
        <w:rPr>
          <w:rFonts w:eastAsia="Times New Roman"/>
          <w:lang w:val="sr-Cyrl-RS"/>
        </w:rPr>
        <w:t xml:space="preserve">а </w:t>
      </w:r>
      <w:r w:rsidR="00D774DD" w:rsidRPr="0039029D">
        <w:rPr>
          <w:rFonts w:eastAsia="Times New Roman"/>
          <w:lang w:val="sr-Cyrl-RS"/>
        </w:rPr>
        <w:t>у вези</w:t>
      </w:r>
      <w:r w:rsidR="0012456D" w:rsidRPr="0039029D">
        <w:rPr>
          <w:rFonts w:eastAsia="Times New Roman"/>
          <w:lang w:val="sr-Cyrl-RS"/>
        </w:rPr>
        <w:t xml:space="preserve"> са дигиталном имовином.</w:t>
      </w:r>
    </w:p>
    <w:p w14:paraId="72D54947" w14:textId="77777777" w:rsidR="00BC71BB" w:rsidRPr="0039029D" w:rsidRDefault="00BC71BB" w:rsidP="008C4867">
      <w:pPr>
        <w:spacing w:after="120" w:line="240" w:lineRule="auto"/>
        <w:ind w:firstLine="284"/>
        <w:jc w:val="center"/>
        <w:rPr>
          <w:b/>
          <w:lang w:val="sr-Cyrl-RS"/>
        </w:rPr>
      </w:pPr>
      <w:bookmarkStart w:id="13" w:name="_Hlk55482616"/>
      <w:r w:rsidRPr="0039029D">
        <w:rPr>
          <w:b/>
          <w:lang w:val="sr-Cyrl-RS"/>
        </w:rPr>
        <w:t>Искључења из области примене овог закона</w:t>
      </w:r>
    </w:p>
    <w:bookmarkEnd w:id="13"/>
    <w:p w14:paraId="7B692B77" w14:textId="77777777" w:rsidR="00BC71BB" w:rsidRPr="0039029D" w:rsidRDefault="00BC71BB" w:rsidP="008C4867">
      <w:pPr>
        <w:spacing w:after="120" w:line="240" w:lineRule="auto"/>
        <w:ind w:firstLine="284"/>
        <w:jc w:val="center"/>
        <w:rPr>
          <w:b/>
          <w:lang w:val="sr-Cyrl-RS"/>
        </w:rPr>
      </w:pPr>
      <w:r w:rsidRPr="0039029D">
        <w:rPr>
          <w:b/>
          <w:lang w:val="sr-Cyrl-RS"/>
        </w:rPr>
        <w:t xml:space="preserve">Члан </w:t>
      </w:r>
      <w:r w:rsidR="00320488" w:rsidRPr="0039029D">
        <w:rPr>
          <w:b/>
          <w:lang w:val="sr-Cyrl-RS"/>
        </w:rPr>
        <w:t>6</w:t>
      </w:r>
      <w:r w:rsidRPr="0039029D">
        <w:rPr>
          <w:b/>
          <w:lang w:val="sr-Cyrl-RS"/>
        </w:rPr>
        <w:t>.</w:t>
      </w:r>
    </w:p>
    <w:p w14:paraId="0CB56C0B" w14:textId="77777777" w:rsidR="00BC71BB" w:rsidRPr="0039029D" w:rsidRDefault="00BC71BB" w:rsidP="008C4867">
      <w:pPr>
        <w:spacing w:after="120" w:line="240" w:lineRule="auto"/>
        <w:ind w:firstLine="284"/>
        <w:jc w:val="both"/>
        <w:rPr>
          <w:rFonts w:eastAsia="Times New Roman"/>
          <w:lang w:val="sr-Cyrl-RS"/>
        </w:rPr>
      </w:pPr>
      <w:bookmarkStart w:id="14" w:name="_Hlk55482673"/>
      <w:r w:rsidRPr="0039029D">
        <w:rPr>
          <w:rFonts w:eastAsia="Times New Roman"/>
          <w:lang w:val="sr-Cyrl-RS"/>
        </w:rPr>
        <w:t xml:space="preserve">Одредбе овог закона не примењују се на трансакције с дигиталном имовином ако се те трансакције врше искључиво у оквиру ограничене мреже лица која прихватају ту </w:t>
      </w:r>
      <w:r w:rsidR="009144CB" w:rsidRPr="0039029D">
        <w:rPr>
          <w:rFonts w:eastAsia="Times New Roman"/>
          <w:lang w:val="sr-Cyrl-RS"/>
        </w:rPr>
        <w:t xml:space="preserve">дигиталну </w:t>
      </w:r>
      <w:r w:rsidRPr="0039029D">
        <w:rPr>
          <w:rFonts w:eastAsia="Times New Roman"/>
          <w:lang w:val="sr-Cyrl-RS"/>
        </w:rPr>
        <w:t>имовину (нпр. коришћење дигиталне имовине за одређене производе или услуге, као облика лојалности или награде, без могућности њеног преноса или продаје</w:t>
      </w:r>
      <w:bookmarkEnd w:id="14"/>
      <w:r w:rsidRPr="0039029D">
        <w:rPr>
          <w:rFonts w:eastAsia="Times New Roman"/>
          <w:lang w:val="sr-Cyrl-RS"/>
        </w:rPr>
        <w:t>).</w:t>
      </w:r>
    </w:p>
    <w:p w14:paraId="26FEA68F" w14:textId="77777777" w:rsidR="00BC71BB" w:rsidRPr="0039029D" w:rsidRDefault="00942F29" w:rsidP="008C4867">
      <w:pPr>
        <w:spacing w:after="120" w:line="240" w:lineRule="auto"/>
        <w:ind w:firstLine="284"/>
        <w:jc w:val="both"/>
        <w:rPr>
          <w:rFonts w:eastAsia="Times New Roman"/>
          <w:lang w:val="sr-Cyrl-RS"/>
        </w:rPr>
      </w:pPr>
      <w:r w:rsidRPr="0039029D">
        <w:rPr>
          <w:rFonts w:eastAsia="Times New Roman"/>
          <w:lang w:val="sr-Cyrl-RS"/>
        </w:rPr>
        <w:t>С</w:t>
      </w:r>
      <w:r w:rsidR="00BC71BB" w:rsidRPr="0039029D">
        <w:rPr>
          <w:rFonts w:eastAsia="Times New Roman"/>
          <w:lang w:val="sr-Cyrl-RS"/>
        </w:rPr>
        <w:t xml:space="preserve">тицање дигиталне имовине учествовањем у пружању услуге рачунарског потврђивања трансакција у информационим системима који се односе на одређену </w:t>
      </w:r>
      <w:r w:rsidR="00266715" w:rsidRPr="0039029D">
        <w:rPr>
          <w:rFonts w:eastAsia="Times New Roman"/>
          <w:lang w:val="sr-Cyrl-RS"/>
        </w:rPr>
        <w:t xml:space="preserve">дигиталну </w:t>
      </w:r>
      <w:r w:rsidR="00BC71BB" w:rsidRPr="0039029D">
        <w:rPr>
          <w:rFonts w:eastAsia="Times New Roman"/>
          <w:lang w:val="sr-Cyrl-RS"/>
        </w:rPr>
        <w:t>имовину (тзв. рударење дигиталне имовине)</w:t>
      </w:r>
      <w:r w:rsidRPr="0039029D">
        <w:rPr>
          <w:rFonts w:eastAsia="Times New Roman"/>
          <w:lang w:val="sr-Cyrl-RS"/>
        </w:rPr>
        <w:t xml:space="preserve"> је дозвољено</w:t>
      </w:r>
      <w:r w:rsidR="001A59BB" w:rsidRPr="0039029D">
        <w:rPr>
          <w:rFonts w:eastAsia="Times New Roman"/>
          <w:lang w:val="sr-Cyrl-RS"/>
        </w:rPr>
        <w:t>, а на стицаоце се, приликом</w:t>
      </w:r>
      <w:r w:rsidR="0035794D" w:rsidRPr="0039029D">
        <w:rPr>
          <w:rFonts w:eastAsia="Times New Roman"/>
          <w:lang w:val="sr-Cyrl-RS"/>
        </w:rPr>
        <w:t xml:space="preserve"> тог</w:t>
      </w:r>
      <w:r w:rsidR="001A59BB" w:rsidRPr="0039029D">
        <w:rPr>
          <w:rFonts w:eastAsia="Times New Roman"/>
          <w:lang w:val="sr-Cyrl-RS"/>
        </w:rPr>
        <w:t xml:space="preserve"> стицања, не примењују одредбе овог закона</w:t>
      </w:r>
      <w:r w:rsidR="00BC71BB" w:rsidRPr="0039029D">
        <w:rPr>
          <w:rFonts w:eastAsia="Times New Roman"/>
          <w:lang w:val="sr-Cyrl-RS"/>
        </w:rPr>
        <w:t>.</w:t>
      </w:r>
    </w:p>
    <w:p w14:paraId="12487725" w14:textId="6BE5D665" w:rsidR="00BC71BB" w:rsidRPr="0039029D" w:rsidRDefault="00BC71BB" w:rsidP="008C4867">
      <w:pPr>
        <w:spacing w:after="120" w:line="240" w:lineRule="auto"/>
        <w:ind w:firstLine="284"/>
        <w:jc w:val="both"/>
        <w:rPr>
          <w:rFonts w:eastAsia="Times New Roman"/>
          <w:lang w:val="sr-Cyrl-RS"/>
        </w:rPr>
      </w:pPr>
      <w:r w:rsidRPr="0039029D">
        <w:rPr>
          <w:rFonts w:eastAsia="Times New Roman"/>
          <w:lang w:val="sr-Cyrl-RS"/>
        </w:rPr>
        <w:t xml:space="preserve">Дигиталном имовином коју су стекли на начин из става 2. овог члана имаоци те имовине могу слободно располагати </w:t>
      </w:r>
      <w:r w:rsidR="00942F29" w:rsidRPr="0039029D">
        <w:rPr>
          <w:rFonts w:eastAsia="Times New Roman"/>
          <w:lang w:val="sr-Cyrl-RS"/>
        </w:rPr>
        <w:t xml:space="preserve">било </w:t>
      </w:r>
      <w:r w:rsidRPr="0039029D">
        <w:rPr>
          <w:rFonts w:eastAsia="Times New Roman"/>
          <w:lang w:val="sr-Cyrl-RS"/>
        </w:rPr>
        <w:t>коришћењем услуга пружалаца услуга повезаних с дигиталном имовином</w:t>
      </w:r>
      <w:r w:rsidR="00942F29" w:rsidRPr="0039029D">
        <w:rPr>
          <w:rFonts w:eastAsia="Times New Roman"/>
          <w:lang w:val="sr-Cyrl-RS"/>
        </w:rPr>
        <w:t>,</w:t>
      </w:r>
      <w:r w:rsidRPr="0039029D">
        <w:rPr>
          <w:rFonts w:eastAsia="Times New Roman"/>
          <w:lang w:val="sr-Cyrl-RS"/>
        </w:rPr>
        <w:t xml:space="preserve"> </w:t>
      </w:r>
      <w:r w:rsidR="00AF133D" w:rsidRPr="0039029D">
        <w:rPr>
          <w:rFonts w:eastAsia="Times New Roman"/>
          <w:lang w:val="sr-Cyrl-RS"/>
        </w:rPr>
        <w:t>у ком</w:t>
      </w:r>
      <w:r w:rsidRPr="0039029D">
        <w:rPr>
          <w:rFonts w:eastAsia="Times New Roman"/>
          <w:lang w:val="sr-Cyrl-RS"/>
        </w:rPr>
        <w:t xml:space="preserve"> случају се на те имаоце примењују одредбе овог закона које се односе на кориснике дигиталне имовине</w:t>
      </w:r>
      <w:r w:rsidR="00942F29" w:rsidRPr="0039029D">
        <w:rPr>
          <w:rFonts w:eastAsia="Times New Roman"/>
          <w:lang w:val="sr-Cyrl-RS"/>
        </w:rPr>
        <w:t xml:space="preserve">, било </w:t>
      </w:r>
      <w:r w:rsidR="00F55B33" w:rsidRPr="0039029D">
        <w:rPr>
          <w:rFonts w:eastAsia="Times New Roman"/>
          <w:lang w:val="sr-Cyrl-RS"/>
        </w:rPr>
        <w:t xml:space="preserve">обављањем трансакција </w:t>
      </w:r>
      <w:r w:rsidR="00942F29" w:rsidRPr="0039029D">
        <w:rPr>
          <w:rFonts w:eastAsia="Times New Roman"/>
          <w:lang w:val="sr-Cyrl-RS"/>
        </w:rPr>
        <w:t>на ОТЦ тржишту</w:t>
      </w:r>
      <w:r w:rsidRPr="0039029D">
        <w:rPr>
          <w:rFonts w:eastAsia="Times New Roman"/>
          <w:lang w:val="sr-Cyrl-RS"/>
        </w:rPr>
        <w:t>.</w:t>
      </w:r>
    </w:p>
    <w:p w14:paraId="3C790631" w14:textId="77777777" w:rsidR="00613D19" w:rsidRPr="0039029D" w:rsidRDefault="00613D19" w:rsidP="00613D19">
      <w:pPr>
        <w:spacing w:after="120" w:line="240" w:lineRule="auto"/>
        <w:ind w:firstLine="284"/>
        <w:jc w:val="both"/>
        <w:rPr>
          <w:rFonts w:eastAsia="Times New Roman"/>
          <w:lang w:val="sr-Cyrl-RS"/>
        </w:rPr>
      </w:pPr>
      <w:r w:rsidRPr="0039029D">
        <w:rPr>
          <w:rFonts w:eastAsia="Times New Roman"/>
          <w:lang w:val="sr-Cyrl-RS"/>
        </w:rPr>
        <w:t>На издавање електронског новца и пружање услуга повезаних са електронским новцем не примењују се одредбе овог закона, већ одредбе закона којим се уређују пружање платних услуга и издавање електронског новца.</w:t>
      </w:r>
    </w:p>
    <w:p w14:paraId="010F8CF4" w14:textId="77777777" w:rsidR="00BC71BB" w:rsidRPr="0039029D" w:rsidRDefault="009144CB" w:rsidP="008C4867">
      <w:pPr>
        <w:spacing w:after="120" w:line="240" w:lineRule="auto"/>
        <w:ind w:firstLine="284"/>
        <w:jc w:val="both"/>
        <w:rPr>
          <w:rFonts w:eastAsia="Times New Roman"/>
          <w:lang w:val="sr-Cyrl-RS"/>
        </w:rPr>
      </w:pPr>
      <w:r w:rsidRPr="0039029D">
        <w:rPr>
          <w:rFonts w:eastAsia="Times New Roman"/>
          <w:lang w:val="sr-Cyrl-RS"/>
        </w:rPr>
        <w:t>Надзорни орган може</w:t>
      </w:r>
      <w:r w:rsidR="00BC71BB" w:rsidRPr="0039029D">
        <w:rPr>
          <w:rFonts w:eastAsia="Times New Roman"/>
          <w:lang w:val="sr-Cyrl-RS"/>
        </w:rPr>
        <w:t xml:space="preserve"> ближе уредити услове и начин примене искључења од примене овог закона из става 1. овог члана.</w:t>
      </w:r>
    </w:p>
    <w:p w14:paraId="4C9F1D32" w14:textId="6B6F92D3" w:rsidR="00BC71BB" w:rsidRPr="0039029D" w:rsidRDefault="00BC71BB" w:rsidP="008C4867">
      <w:pPr>
        <w:spacing w:after="120" w:line="240" w:lineRule="auto"/>
        <w:ind w:firstLine="284"/>
        <w:jc w:val="center"/>
        <w:rPr>
          <w:b/>
          <w:lang w:val="sr-Cyrl-RS"/>
        </w:rPr>
      </w:pPr>
      <w:r w:rsidRPr="0039029D">
        <w:rPr>
          <w:b/>
          <w:lang w:val="sr-Cyrl-RS"/>
        </w:rPr>
        <w:t>Дигитална имовина која има одлике финансијског инструмента</w:t>
      </w:r>
    </w:p>
    <w:p w14:paraId="0F2FD59E" w14:textId="77777777" w:rsidR="00BC71BB" w:rsidRPr="0039029D" w:rsidRDefault="00BC71BB" w:rsidP="008C4867">
      <w:pPr>
        <w:spacing w:after="120" w:line="240" w:lineRule="auto"/>
        <w:ind w:firstLine="284"/>
        <w:jc w:val="center"/>
        <w:rPr>
          <w:b/>
          <w:lang w:val="sr-Cyrl-RS"/>
        </w:rPr>
      </w:pPr>
      <w:r w:rsidRPr="0039029D">
        <w:rPr>
          <w:b/>
          <w:lang w:val="sr-Cyrl-RS"/>
        </w:rPr>
        <w:t xml:space="preserve">Члан </w:t>
      </w:r>
      <w:r w:rsidR="00320488" w:rsidRPr="0039029D">
        <w:rPr>
          <w:b/>
          <w:lang w:val="sr-Cyrl-RS"/>
        </w:rPr>
        <w:t>7</w:t>
      </w:r>
      <w:r w:rsidR="002212DA" w:rsidRPr="0039029D">
        <w:rPr>
          <w:b/>
          <w:lang w:val="sr-Cyrl-RS"/>
        </w:rPr>
        <w:t>.</w:t>
      </w:r>
    </w:p>
    <w:p w14:paraId="3922D428" w14:textId="5403728A" w:rsidR="00BC71BB" w:rsidRPr="0039029D" w:rsidRDefault="00BC71BB" w:rsidP="008C4867">
      <w:pPr>
        <w:spacing w:after="120" w:line="240" w:lineRule="auto"/>
        <w:ind w:firstLine="284"/>
        <w:jc w:val="both"/>
        <w:rPr>
          <w:rFonts w:eastAsia="Times New Roman"/>
          <w:lang w:val="sr-Cyrl-RS"/>
        </w:rPr>
      </w:pPr>
      <w:bookmarkStart w:id="15" w:name="_Hlk55482814"/>
      <w:r w:rsidRPr="0039029D">
        <w:rPr>
          <w:rFonts w:eastAsia="Times New Roman"/>
          <w:lang w:val="sr-Cyrl-RS"/>
        </w:rPr>
        <w:t>На издавање дигиталне имовине која има</w:t>
      </w:r>
      <w:r w:rsidR="00CD77B9" w:rsidRPr="0039029D">
        <w:rPr>
          <w:rFonts w:eastAsia="Times New Roman"/>
          <w:lang w:val="sr-Cyrl-RS"/>
        </w:rPr>
        <w:t xml:space="preserve"> све</w:t>
      </w:r>
      <w:r w:rsidRPr="0039029D">
        <w:rPr>
          <w:rFonts w:eastAsia="Times New Roman"/>
          <w:lang w:val="sr-Cyrl-RS"/>
        </w:rPr>
        <w:t xml:space="preserve"> одлике финансијског инструмента, као и на секундарно трговање и пружање услуга </w:t>
      </w:r>
      <w:r w:rsidR="00D774DD" w:rsidRPr="0039029D">
        <w:rPr>
          <w:rFonts w:eastAsia="Times New Roman"/>
          <w:lang w:val="sr-Cyrl-RS"/>
        </w:rPr>
        <w:t>повезаних</w:t>
      </w:r>
      <w:r w:rsidRPr="0039029D">
        <w:rPr>
          <w:rFonts w:eastAsia="Times New Roman"/>
          <w:lang w:val="sr-Cyrl-RS"/>
        </w:rPr>
        <w:t xml:space="preserve"> с</w:t>
      </w:r>
      <w:r w:rsidR="00266715" w:rsidRPr="0039029D">
        <w:rPr>
          <w:rFonts w:eastAsia="Times New Roman"/>
          <w:lang w:val="sr-Cyrl-RS"/>
        </w:rPr>
        <w:t xml:space="preserve"> </w:t>
      </w:r>
      <w:r w:rsidRPr="0039029D">
        <w:rPr>
          <w:rFonts w:eastAsia="Times New Roman"/>
          <w:lang w:val="sr-Cyrl-RS"/>
        </w:rPr>
        <w:t>таквом дигиталном имовином</w:t>
      </w:r>
      <w:bookmarkEnd w:id="15"/>
      <w:r w:rsidRPr="0039029D">
        <w:rPr>
          <w:rFonts w:eastAsia="Times New Roman"/>
          <w:lang w:val="sr-Cyrl-RS"/>
        </w:rPr>
        <w:t>, примењује се закон који</w:t>
      </w:r>
      <w:r w:rsidR="009407D9" w:rsidRPr="0039029D">
        <w:rPr>
          <w:rFonts w:eastAsia="Times New Roman"/>
          <w:lang w:val="sr-Cyrl-RS"/>
        </w:rPr>
        <w:t>м се</w:t>
      </w:r>
      <w:r w:rsidRPr="0039029D">
        <w:rPr>
          <w:rFonts w:eastAsia="Times New Roman"/>
          <w:lang w:val="sr-Cyrl-RS"/>
        </w:rPr>
        <w:t xml:space="preserve"> уређује тржиште капитала, осим </w:t>
      </w:r>
      <w:r w:rsidR="00F42CD5" w:rsidRPr="0039029D">
        <w:rPr>
          <w:rFonts w:eastAsia="Times New Roman"/>
          <w:lang w:val="sr-Cyrl-RS"/>
        </w:rPr>
        <w:t xml:space="preserve">ако </w:t>
      </w:r>
      <w:r w:rsidRPr="0039029D">
        <w:rPr>
          <w:rFonts w:eastAsia="Times New Roman"/>
          <w:lang w:val="sr-Cyrl-RS"/>
        </w:rPr>
        <w:t>је другачије прописано овим законом.</w:t>
      </w:r>
    </w:p>
    <w:p w14:paraId="0831E07F" w14:textId="03312DA3" w:rsidR="00BC71BB" w:rsidRPr="0039029D" w:rsidRDefault="0081325D" w:rsidP="008C4867">
      <w:pPr>
        <w:spacing w:after="120" w:line="240" w:lineRule="auto"/>
        <w:ind w:firstLine="284"/>
        <w:jc w:val="both"/>
        <w:rPr>
          <w:rFonts w:eastAsia="Times New Roman"/>
          <w:lang w:val="sr-Cyrl-RS"/>
        </w:rPr>
      </w:pPr>
      <w:r w:rsidRPr="0039029D">
        <w:rPr>
          <w:rFonts w:eastAsia="Times New Roman"/>
          <w:lang w:val="sr-Cyrl-RS"/>
        </w:rPr>
        <w:t>Изузетно од става 1. овог члана, з</w:t>
      </w:r>
      <w:r w:rsidR="00BC71BB" w:rsidRPr="0039029D">
        <w:rPr>
          <w:rFonts w:eastAsia="Times New Roman"/>
          <w:lang w:val="sr-Cyrl-RS"/>
        </w:rPr>
        <w:t xml:space="preserve">акон којим се уређује тржиште капитала </w:t>
      </w:r>
      <w:r w:rsidR="002212DA" w:rsidRPr="0039029D">
        <w:rPr>
          <w:rFonts w:eastAsia="Times New Roman"/>
          <w:lang w:val="sr-Cyrl-RS"/>
        </w:rPr>
        <w:t>не примењује се</w:t>
      </w:r>
      <w:r w:rsidR="00BC71BB" w:rsidRPr="0039029D">
        <w:rPr>
          <w:rFonts w:eastAsia="Times New Roman"/>
          <w:lang w:val="sr-Cyrl-RS"/>
        </w:rPr>
        <w:t xml:space="preserve"> на издавање дигиталне имовине која има </w:t>
      </w:r>
      <w:r w:rsidRPr="0039029D">
        <w:rPr>
          <w:rFonts w:eastAsia="Times New Roman"/>
          <w:lang w:val="sr-Cyrl-RS"/>
        </w:rPr>
        <w:t>све</w:t>
      </w:r>
      <w:r w:rsidR="00CD77B9" w:rsidRPr="0039029D">
        <w:rPr>
          <w:rFonts w:eastAsia="Times New Roman"/>
          <w:lang w:val="sr-Cyrl-RS"/>
        </w:rPr>
        <w:t xml:space="preserve"> </w:t>
      </w:r>
      <w:r w:rsidR="00BC71BB" w:rsidRPr="0039029D">
        <w:rPr>
          <w:rFonts w:eastAsia="Times New Roman"/>
          <w:lang w:val="sr-Cyrl-RS"/>
        </w:rPr>
        <w:t xml:space="preserve">одлике финансијског инструмента, нити на секундарно трговање и пружање услуга </w:t>
      </w:r>
      <w:r w:rsidR="00D774DD" w:rsidRPr="0039029D">
        <w:rPr>
          <w:rFonts w:eastAsia="Times New Roman"/>
          <w:lang w:val="sr-Cyrl-RS"/>
        </w:rPr>
        <w:t>повезаних</w:t>
      </w:r>
      <w:r w:rsidR="00BC71BB" w:rsidRPr="0039029D">
        <w:rPr>
          <w:rFonts w:eastAsia="Times New Roman"/>
          <w:lang w:val="sr-Cyrl-RS"/>
        </w:rPr>
        <w:t xml:space="preserve"> с таквом дигиталном имовином, </w:t>
      </w:r>
      <w:bookmarkStart w:id="16" w:name="_Hlk55482874"/>
      <w:r w:rsidR="002212DA" w:rsidRPr="0039029D">
        <w:rPr>
          <w:rFonts w:eastAsia="Times New Roman"/>
          <w:lang w:val="sr-Cyrl-RS"/>
        </w:rPr>
        <w:t xml:space="preserve">ако </w:t>
      </w:r>
      <w:r w:rsidR="00BC71BB" w:rsidRPr="0039029D">
        <w:rPr>
          <w:rFonts w:eastAsia="Times New Roman"/>
          <w:lang w:val="sr-Cyrl-RS"/>
        </w:rPr>
        <w:t>су испуњени сви следећи услови:</w:t>
      </w:r>
    </w:p>
    <w:p w14:paraId="7C7E1311" w14:textId="77777777" w:rsidR="00BC71BB" w:rsidRPr="0039029D" w:rsidRDefault="002212DA" w:rsidP="008C4867">
      <w:pPr>
        <w:numPr>
          <w:ilvl w:val="0"/>
          <w:numId w:val="22"/>
        </w:numPr>
        <w:spacing w:after="120" w:line="240" w:lineRule="auto"/>
        <w:ind w:left="0" w:firstLine="284"/>
        <w:jc w:val="both"/>
        <w:rPr>
          <w:rFonts w:eastAsia="Times New Roman"/>
          <w:lang w:val="sr-Cyrl-RS"/>
        </w:rPr>
      </w:pPr>
      <w:r w:rsidRPr="0039029D">
        <w:rPr>
          <w:rFonts w:eastAsia="Times New Roman"/>
          <w:lang w:val="sr-Cyrl-RS"/>
        </w:rPr>
        <w:t>дигиталн</w:t>
      </w:r>
      <w:r w:rsidR="0012456D" w:rsidRPr="0039029D">
        <w:rPr>
          <w:rFonts w:eastAsia="Times New Roman"/>
          <w:lang w:val="sr-Cyrl-RS"/>
        </w:rPr>
        <w:t>а</w:t>
      </w:r>
      <w:r w:rsidRPr="0039029D">
        <w:rPr>
          <w:rFonts w:eastAsia="Times New Roman"/>
          <w:lang w:val="sr-Cyrl-RS"/>
        </w:rPr>
        <w:t xml:space="preserve"> имовина нема одлике акција</w:t>
      </w:r>
      <w:r w:rsidR="00BC71BB" w:rsidRPr="0039029D">
        <w:rPr>
          <w:rFonts w:eastAsia="Times New Roman"/>
          <w:lang w:val="sr-Cyrl-RS"/>
        </w:rPr>
        <w:t>;</w:t>
      </w:r>
    </w:p>
    <w:p w14:paraId="0BAE7674" w14:textId="77777777" w:rsidR="00400D65" w:rsidRPr="0039029D" w:rsidRDefault="00BC71BB" w:rsidP="008C4867">
      <w:pPr>
        <w:numPr>
          <w:ilvl w:val="0"/>
          <w:numId w:val="22"/>
        </w:numPr>
        <w:spacing w:after="120" w:line="240" w:lineRule="auto"/>
        <w:ind w:left="0" w:firstLine="284"/>
        <w:jc w:val="both"/>
        <w:rPr>
          <w:rStyle w:val="CommentReference"/>
          <w:rFonts w:eastAsia="Times New Roman"/>
          <w:sz w:val="22"/>
          <w:szCs w:val="22"/>
          <w:lang w:val="sr-Cyrl-RS"/>
        </w:rPr>
      </w:pPr>
      <w:r w:rsidRPr="0039029D">
        <w:rPr>
          <w:rFonts w:eastAsia="Times New Roman"/>
          <w:lang w:val="sr-Cyrl-RS"/>
        </w:rPr>
        <w:t>дигитална имовина није заменљива за акције;</w:t>
      </w:r>
    </w:p>
    <w:p w14:paraId="3F02FC9C" w14:textId="10B08010" w:rsidR="00174843" w:rsidRPr="0039029D" w:rsidRDefault="0003099D" w:rsidP="008C4867">
      <w:pPr>
        <w:numPr>
          <w:ilvl w:val="0"/>
          <w:numId w:val="22"/>
        </w:numPr>
        <w:spacing w:after="120" w:line="240" w:lineRule="auto"/>
        <w:ind w:left="0" w:firstLine="284"/>
        <w:jc w:val="both"/>
        <w:rPr>
          <w:rFonts w:eastAsia="Times New Roman"/>
          <w:lang w:val="sr-Cyrl-RS"/>
        </w:rPr>
      </w:pPr>
      <w:r w:rsidRPr="0039029D">
        <w:rPr>
          <w:rFonts w:eastAsia="Times New Roman"/>
          <w:lang w:val="sr-Cyrl-RS"/>
        </w:rPr>
        <w:t>ук</w:t>
      </w:r>
      <w:r w:rsidR="002212DA" w:rsidRPr="0039029D">
        <w:rPr>
          <w:rFonts w:eastAsia="Times New Roman"/>
          <w:lang w:val="sr-Cyrl-RS"/>
        </w:rPr>
        <w:t>упна вредност</w:t>
      </w:r>
      <w:r w:rsidR="00BC71BB" w:rsidRPr="0039029D">
        <w:rPr>
          <w:rFonts w:eastAsia="Times New Roman"/>
          <w:lang w:val="sr-Cyrl-RS"/>
        </w:rPr>
        <w:t xml:space="preserve"> дигиталне имовине </w:t>
      </w:r>
      <w:r w:rsidR="002212DA" w:rsidRPr="0039029D">
        <w:rPr>
          <w:rFonts w:eastAsia="Times New Roman"/>
          <w:lang w:val="sr-Cyrl-RS"/>
        </w:rPr>
        <w:t>кој</w:t>
      </w:r>
      <w:r w:rsidR="004D11D7" w:rsidRPr="0039029D">
        <w:rPr>
          <w:rFonts w:eastAsia="Times New Roman"/>
          <w:lang w:val="sr-Cyrl-RS"/>
        </w:rPr>
        <w:t>у током периода од 12 месеци издаје један издавалац</w:t>
      </w:r>
      <w:r w:rsidR="002212DA" w:rsidRPr="0039029D">
        <w:rPr>
          <w:rFonts w:eastAsia="Times New Roman"/>
          <w:lang w:val="sr-Cyrl-RS"/>
        </w:rPr>
        <w:t xml:space="preserve"> </w:t>
      </w:r>
      <w:r w:rsidR="00BC71BB" w:rsidRPr="0039029D">
        <w:rPr>
          <w:rFonts w:eastAsia="Times New Roman"/>
          <w:lang w:val="sr-Cyrl-RS"/>
        </w:rPr>
        <w:t xml:space="preserve">не </w:t>
      </w:r>
      <w:r w:rsidR="009407D9" w:rsidRPr="0039029D">
        <w:rPr>
          <w:rFonts w:eastAsia="Times New Roman"/>
          <w:lang w:val="sr-Cyrl-RS"/>
        </w:rPr>
        <w:t>прелази износ од</w:t>
      </w:r>
      <w:r w:rsidR="002212DA" w:rsidRPr="0039029D">
        <w:rPr>
          <w:rFonts w:eastAsia="Times New Roman"/>
          <w:lang w:val="sr-Cyrl-RS"/>
        </w:rPr>
        <w:t xml:space="preserve"> </w:t>
      </w:r>
      <w:r w:rsidR="00BC71BB" w:rsidRPr="0039029D">
        <w:rPr>
          <w:rFonts w:eastAsia="Times New Roman"/>
          <w:lang w:val="sr-Cyrl-RS"/>
        </w:rPr>
        <w:t xml:space="preserve">3.000.000 евра у динарској противвредности по званичном средњем курсу </w:t>
      </w:r>
      <w:r w:rsidR="000C0A4A" w:rsidRPr="0039029D">
        <w:rPr>
          <w:rFonts w:eastAsia="Times New Roman"/>
          <w:lang w:val="sr-Cyrl-RS"/>
        </w:rPr>
        <w:t>динара према евру који утврђује Народна банка Србије</w:t>
      </w:r>
      <w:r w:rsidR="00BC71BB" w:rsidRPr="0039029D">
        <w:rPr>
          <w:rFonts w:eastAsia="Times New Roman"/>
          <w:lang w:val="sr-Cyrl-RS"/>
        </w:rPr>
        <w:t xml:space="preserve"> на дан издавања, односно </w:t>
      </w:r>
      <w:r w:rsidR="005B11B3" w:rsidRPr="0039029D">
        <w:rPr>
          <w:rFonts w:eastAsia="Times New Roman"/>
          <w:lang w:val="sr-Cyrl-RS"/>
        </w:rPr>
        <w:t xml:space="preserve">током </w:t>
      </w:r>
      <w:r w:rsidR="00BC71BB" w:rsidRPr="0039029D">
        <w:rPr>
          <w:rFonts w:eastAsia="Times New Roman"/>
          <w:lang w:val="sr-Cyrl-RS"/>
        </w:rPr>
        <w:t>примарне продаје</w:t>
      </w:r>
      <w:r w:rsidR="00BC71BB" w:rsidRPr="0039029D">
        <w:rPr>
          <w:rFonts w:eastAsia="Times New Roman"/>
          <w:lang w:val="sr-Latn-RS"/>
        </w:rPr>
        <w:t>.</w:t>
      </w:r>
    </w:p>
    <w:bookmarkEnd w:id="16"/>
    <w:p w14:paraId="70A1B68C" w14:textId="77777777" w:rsidR="002212DA" w:rsidRPr="0039029D" w:rsidRDefault="002212DA" w:rsidP="008C4867">
      <w:pPr>
        <w:spacing w:after="120" w:line="240" w:lineRule="auto"/>
        <w:ind w:firstLine="284"/>
        <w:jc w:val="center"/>
        <w:rPr>
          <w:b/>
          <w:lang w:val="sr-Cyrl-RS"/>
        </w:rPr>
      </w:pPr>
      <w:r w:rsidRPr="0039029D">
        <w:rPr>
          <w:b/>
          <w:lang w:val="sr-Cyrl-RS"/>
        </w:rPr>
        <w:t>Начело технолошке неутралности</w:t>
      </w:r>
    </w:p>
    <w:p w14:paraId="06E51CD0" w14:textId="77777777" w:rsidR="002212DA" w:rsidRPr="0039029D" w:rsidRDefault="001A1A10" w:rsidP="008C4867">
      <w:pPr>
        <w:spacing w:after="120" w:line="240" w:lineRule="auto"/>
        <w:ind w:firstLine="284"/>
        <w:jc w:val="center"/>
        <w:rPr>
          <w:b/>
          <w:lang w:val="sr-Cyrl-RS"/>
        </w:rPr>
      </w:pPr>
      <w:r w:rsidRPr="0039029D">
        <w:rPr>
          <w:b/>
          <w:lang w:val="sr-Cyrl-RS"/>
        </w:rPr>
        <w:t xml:space="preserve">Члан </w:t>
      </w:r>
      <w:r w:rsidR="00320488" w:rsidRPr="0039029D">
        <w:rPr>
          <w:b/>
          <w:lang w:val="sr-Cyrl-RS"/>
        </w:rPr>
        <w:t>8</w:t>
      </w:r>
      <w:r w:rsidRPr="0039029D">
        <w:rPr>
          <w:b/>
          <w:lang w:val="sr-Cyrl-RS"/>
        </w:rPr>
        <w:t>.</w:t>
      </w:r>
    </w:p>
    <w:p w14:paraId="1E8F0618" w14:textId="4C9B1EC8" w:rsidR="002212DA" w:rsidRPr="0039029D" w:rsidRDefault="002212DA" w:rsidP="008C4867">
      <w:pPr>
        <w:spacing w:after="120" w:line="240" w:lineRule="auto"/>
        <w:ind w:firstLine="284"/>
        <w:jc w:val="both"/>
        <w:rPr>
          <w:rFonts w:eastAsia="Times New Roman"/>
          <w:lang w:val="sr-Cyrl-RS"/>
        </w:rPr>
      </w:pPr>
      <w:bookmarkStart w:id="17" w:name="_Hlk55483175"/>
      <w:r w:rsidRPr="0039029D">
        <w:rPr>
          <w:rFonts w:eastAsia="Times New Roman"/>
          <w:lang w:val="sr-Cyrl-RS"/>
        </w:rPr>
        <w:t>Одредбе овог закона примењују се на сву дигиталну имовину без обзира на технологију на којој је та дигитална имовина заснована</w:t>
      </w:r>
      <w:r w:rsidR="00E3777B" w:rsidRPr="0039029D">
        <w:rPr>
          <w:rFonts w:eastAsia="Times New Roman"/>
          <w:lang w:val="sr-Cyrl-RS"/>
        </w:rPr>
        <w:t>, укључујући стабилну дигиталну имовину</w:t>
      </w:r>
      <w:r w:rsidRPr="0039029D">
        <w:rPr>
          <w:rFonts w:eastAsia="Times New Roman"/>
          <w:lang w:val="sr-Cyrl-RS"/>
        </w:rPr>
        <w:t>.</w:t>
      </w:r>
    </w:p>
    <w:p w14:paraId="6FE998D6" w14:textId="77777777" w:rsidR="002212DA" w:rsidRPr="0039029D" w:rsidRDefault="002212DA" w:rsidP="008C4867">
      <w:pPr>
        <w:spacing w:after="120" w:line="240" w:lineRule="auto"/>
        <w:ind w:firstLine="284"/>
        <w:jc w:val="both"/>
        <w:rPr>
          <w:rFonts w:eastAsia="Times New Roman"/>
          <w:lang w:val="sr-Cyrl-RS"/>
        </w:rPr>
      </w:pPr>
      <w:r w:rsidRPr="0039029D">
        <w:rPr>
          <w:rFonts w:eastAsia="Times New Roman"/>
          <w:lang w:val="sr-Cyrl-RS"/>
        </w:rPr>
        <w:t>Одредбе овог закона примењују се на пружање свих услуга повезаних с дигиталном имовином из члана 3. овог закона без обзира на технологију на којој се заснива пружање тих услуга.</w:t>
      </w:r>
      <w:bookmarkEnd w:id="17"/>
    </w:p>
    <w:p w14:paraId="6F994CF0" w14:textId="77777777" w:rsidR="002212DA" w:rsidRPr="0039029D" w:rsidRDefault="002212DA" w:rsidP="008C4867">
      <w:pPr>
        <w:spacing w:after="120" w:line="240" w:lineRule="auto"/>
        <w:ind w:firstLine="284"/>
        <w:jc w:val="center"/>
        <w:rPr>
          <w:b/>
          <w:lang w:val="sr-Cyrl-RS"/>
        </w:rPr>
      </w:pPr>
      <w:bookmarkStart w:id="18" w:name="_Hlk55483466"/>
      <w:r w:rsidRPr="0039029D">
        <w:rPr>
          <w:b/>
          <w:lang w:val="sr-Cyrl-RS"/>
        </w:rPr>
        <w:t>Начело ефикасности, економичности и дигитализације поступка</w:t>
      </w:r>
    </w:p>
    <w:bookmarkEnd w:id="18"/>
    <w:p w14:paraId="6729957C" w14:textId="77777777" w:rsidR="002212DA" w:rsidRPr="0039029D" w:rsidRDefault="002212DA" w:rsidP="008C4867">
      <w:pPr>
        <w:spacing w:after="120" w:line="240" w:lineRule="auto"/>
        <w:ind w:firstLine="284"/>
        <w:jc w:val="center"/>
        <w:rPr>
          <w:b/>
          <w:lang w:val="sr-Cyrl-RS"/>
        </w:rPr>
      </w:pPr>
      <w:r w:rsidRPr="0039029D">
        <w:rPr>
          <w:b/>
          <w:lang w:val="sr-Cyrl-RS"/>
        </w:rPr>
        <w:t xml:space="preserve">Члан </w:t>
      </w:r>
      <w:r w:rsidR="00320488" w:rsidRPr="0039029D">
        <w:rPr>
          <w:b/>
          <w:lang w:val="sr-Cyrl-RS"/>
        </w:rPr>
        <w:t>9</w:t>
      </w:r>
      <w:r w:rsidRPr="0039029D">
        <w:rPr>
          <w:b/>
          <w:lang w:val="sr-Cyrl-RS"/>
        </w:rPr>
        <w:t>.</w:t>
      </w:r>
    </w:p>
    <w:p w14:paraId="4158B174" w14:textId="5C7D3FA3" w:rsidR="002212DA" w:rsidRPr="0039029D" w:rsidRDefault="002212DA" w:rsidP="008C4867">
      <w:pPr>
        <w:spacing w:after="120" w:line="240" w:lineRule="auto"/>
        <w:ind w:firstLine="284"/>
        <w:jc w:val="both"/>
        <w:rPr>
          <w:rFonts w:eastAsia="Times New Roman"/>
          <w:lang w:val="sr-Cyrl-RS"/>
        </w:rPr>
      </w:pPr>
      <w:r w:rsidRPr="0039029D">
        <w:rPr>
          <w:rFonts w:eastAsia="Times New Roman"/>
          <w:lang w:val="sr-Cyrl-RS"/>
        </w:rPr>
        <w:t>Правно и физичко лице које покреће управни поступак у складу са одредбама овог закона (нпр. подноси захтев за одобрење објављивања белог папира, захтев за издавање дозволе за пружање услуга повезаних с дигиталном имовином и др</w:t>
      </w:r>
      <w:r w:rsidR="00F86DB5" w:rsidRPr="0039029D">
        <w:rPr>
          <w:rFonts w:eastAsia="Times New Roman"/>
          <w:lang w:val="sr-Cyrl-RS"/>
        </w:rPr>
        <w:t>.</w:t>
      </w:r>
      <w:r w:rsidR="005B11B3" w:rsidRPr="0039029D">
        <w:rPr>
          <w:rFonts w:eastAsia="Times New Roman"/>
          <w:lang w:val="sr-Cyrl-RS"/>
        </w:rPr>
        <w:t>)</w:t>
      </w:r>
      <w:r w:rsidRPr="0039029D">
        <w:rPr>
          <w:rFonts w:eastAsia="Times New Roman"/>
          <w:lang w:val="sr-Cyrl-RS"/>
        </w:rPr>
        <w:t xml:space="preserve"> </w:t>
      </w:r>
      <w:r w:rsidR="005B11B3" w:rsidRPr="0039029D">
        <w:rPr>
          <w:rFonts w:eastAsia="Times New Roman"/>
          <w:lang w:val="sr-Cyrl-RS"/>
        </w:rPr>
        <w:t xml:space="preserve">подноси </w:t>
      </w:r>
      <w:r w:rsidRPr="0039029D">
        <w:rPr>
          <w:rFonts w:eastAsia="Times New Roman"/>
          <w:lang w:val="sr-Cyrl-RS"/>
        </w:rPr>
        <w:t>одговарајућ</w:t>
      </w:r>
      <w:r w:rsidR="005B11B3" w:rsidRPr="0039029D">
        <w:rPr>
          <w:rFonts w:eastAsia="Times New Roman"/>
          <w:lang w:val="sr-Cyrl-RS"/>
        </w:rPr>
        <w:t>и</w:t>
      </w:r>
      <w:r w:rsidRPr="0039029D">
        <w:rPr>
          <w:rFonts w:eastAsia="Times New Roman"/>
          <w:lang w:val="sr-Cyrl-RS"/>
        </w:rPr>
        <w:t xml:space="preserve"> захтев путем посебног веб портала којим управља служба Владе Републике Србије која је надлежна за пројектовање, усклађивање, развој и функционисање система електронске управе, и уз тај захтев доставља целокупну документацију утврђену овим законом и прописима донетим на основу овог закона којом доказује испуњеност услова за усвајање тог захтева.  </w:t>
      </w:r>
    </w:p>
    <w:p w14:paraId="029C8F34" w14:textId="77777777" w:rsidR="002212DA" w:rsidRPr="0039029D" w:rsidRDefault="002212DA" w:rsidP="008C4867">
      <w:pPr>
        <w:spacing w:after="120" w:line="240" w:lineRule="auto"/>
        <w:ind w:firstLine="284"/>
        <w:jc w:val="both"/>
        <w:rPr>
          <w:rFonts w:eastAsia="Times New Roman"/>
          <w:lang w:val="sr-Cyrl-RS"/>
        </w:rPr>
      </w:pPr>
      <w:r w:rsidRPr="0039029D">
        <w:rPr>
          <w:rFonts w:eastAsia="Times New Roman"/>
          <w:lang w:val="sr-Cyrl-RS"/>
        </w:rPr>
        <w:t>Документација из става 1. овог члана подноси се у једном примерку, а Народна банка Србије и Комисија су дужне да свака из своје надлежности одлуч</w:t>
      </w:r>
      <w:r w:rsidR="007F1C85" w:rsidRPr="0039029D">
        <w:rPr>
          <w:rFonts w:eastAsia="Times New Roman"/>
          <w:lang w:val="sr-Cyrl-RS"/>
        </w:rPr>
        <w:t>е</w:t>
      </w:r>
      <w:r w:rsidRPr="0039029D">
        <w:rPr>
          <w:rFonts w:eastAsia="Times New Roman"/>
          <w:lang w:val="sr-Cyrl-RS"/>
        </w:rPr>
        <w:t xml:space="preserve"> о том захтеву у прописаном року. </w:t>
      </w:r>
    </w:p>
    <w:p w14:paraId="4B2E6C1F" w14:textId="38D56763" w:rsidR="002212DA" w:rsidRPr="0039029D" w:rsidRDefault="002212DA" w:rsidP="008C4867">
      <w:pPr>
        <w:spacing w:after="120" w:line="240" w:lineRule="auto"/>
        <w:ind w:firstLine="284"/>
        <w:jc w:val="both"/>
        <w:rPr>
          <w:rFonts w:eastAsia="Times New Roman"/>
          <w:lang w:val="sr-Cyrl-RS"/>
        </w:rPr>
      </w:pPr>
      <w:r w:rsidRPr="0039029D">
        <w:rPr>
          <w:rFonts w:eastAsia="Times New Roman"/>
          <w:lang w:val="sr-Cyrl-RS"/>
        </w:rPr>
        <w:t>Издавалац дигиталне имовине и привредно друштво које пружа, односно намерава да пружа услуге повезане с дигиталном имовином које су у надлежности и Народне банке Србије, и Комисије, све податке, захтеве, обавештења и другу документацију која се подноси и Народној банци Србије, и Комисији – поднос</w:t>
      </w:r>
      <w:r w:rsidR="007F1C85" w:rsidRPr="0039029D">
        <w:rPr>
          <w:rFonts w:eastAsia="Times New Roman"/>
          <w:lang w:val="sr-Cyrl-RS"/>
        </w:rPr>
        <w:t>е</w:t>
      </w:r>
      <w:r w:rsidRPr="0039029D">
        <w:rPr>
          <w:rFonts w:eastAsia="Times New Roman"/>
          <w:lang w:val="sr-Cyrl-RS"/>
        </w:rPr>
        <w:t xml:space="preserve"> путем веб портала из става 1. овог члана, у једном примерку. Рокови за одлучивање по захтеву који је поднет на веб порталу из става 1. овог члана почињу да теку од дана када је уредан захтев </w:t>
      </w:r>
      <w:r w:rsidR="00433C3C" w:rsidRPr="0039029D">
        <w:rPr>
          <w:rFonts w:eastAsia="Times New Roman"/>
          <w:lang w:val="sr-Cyrl-RS"/>
        </w:rPr>
        <w:t xml:space="preserve">примљен </w:t>
      </w:r>
      <w:r w:rsidRPr="0039029D">
        <w:rPr>
          <w:rFonts w:eastAsia="Times New Roman"/>
          <w:lang w:val="sr-Cyrl-RS"/>
        </w:rPr>
        <w:t>на том порталу.</w:t>
      </w:r>
    </w:p>
    <w:p w14:paraId="4EF6BDE0" w14:textId="6DEC08E5" w:rsidR="002212DA" w:rsidRPr="0039029D" w:rsidRDefault="002212DA" w:rsidP="008C4867">
      <w:pPr>
        <w:spacing w:after="120" w:line="240" w:lineRule="auto"/>
        <w:ind w:firstLine="284"/>
        <w:jc w:val="both"/>
        <w:rPr>
          <w:rFonts w:eastAsia="Times New Roman"/>
          <w:lang w:val="sr-Cyrl-RS"/>
        </w:rPr>
      </w:pPr>
      <w:bookmarkStart w:id="19" w:name="_Hlk55483839"/>
      <w:r w:rsidRPr="0039029D">
        <w:rPr>
          <w:rFonts w:eastAsia="Times New Roman"/>
          <w:lang w:val="sr-Cyrl-RS"/>
        </w:rPr>
        <w:t xml:space="preserve">Сва документација која се подноси </w:t>
      </w:r>
      <w:r w:rsidR="001B03A2" w:rsidRPr="0039029D">
        <w:rPr>
          <w:rFonts w:eastAsia="Times New Roman"/>
          <w:lang w:val="sr-Cyrl-RS"/>
        </w:rPr>
        <w:t>надзорном</w:t>
      </w:r>
      <w:r w:rsidR="009144CB" w:rsidRPr="0039029D">
        <w:rPr>
          <w:rFonts w:eastAsia="Times New Roman"/>
          <w:lang w:val="sr-Cyrl-RS"/>
        </w:rPr>
        <w:t xml:space="preserve"> органу </w:t>
      </w:r>
      <w:r w:rsidRPr="0039029D">
        <w:rPr>
          <w:rFonts w:eastAsia="Times New Roman"/>
          <w:lang w:val="sr-Cyrl-RS"/>
        </w:rPr>
        <w:t xml:space="preserve">у складу са овим законом може да се поднесе и у електронском облику у складу са законом којим се уређују </w:t>
      </w:r>
      <w:r w:rsidR="00184CAA" w:rsidRPr="0039029D">
        <w:rPr>
          <w:lang w:val="sr-Cyrl-RS"/>
        </w:rPr>
        <w:t>електронски документ, електронска идентификација и услуге од поверења у електронском пословању</w:t>
      </w:r>
      <w:r w:rsidRPr="0039029D">
        <w:rPr>
          <w:rFonts w:eastAsia="Times New Roman"/>
          <w:lang w:val="sr-Cyrl-RS"/>
        </w:rPr>
        <w:t>.</w:t>
      </w:r>
    </w:p>
    <w:bookmarkEnd w:id="19"/>
    <w:p w14:paraId="6ADF1855" w14:textId="0A452179" w:rsidR="002212DA" w:rsidRPr="0039029D" w:rsidRDefault="002212DA" w:rsidP="008C4867">
      <w:pPr>
        <w:spacing w:after="120" w:line="240" w:lineRule="auto"/>
        <w:ind w:firstLine="284"/>
        <w:jc w:val="both"/>
        <w:rPr>
          <w:rFonts w:eastAsia="Times New Roman"/>
          <w:lang w:val="sr-Cyrl-RS"/>
        </w:rPr>
      </w:pPr>
      <w:r w:rsidRPr="0039029D">
        <w:rPr>
          <w:rFonts w:eastAsia="Times New Roman"/>
          <w:lang w:val="sr-Cyrl-RS"/>
        </w:rPr>
        <w:t xml:space="preserve">Народна банка Србије и Комисија су дужне да податке и документацију којима располажу, а који су неопходни за одлучивање у складу са овим законом, размењују по службеној дужности, а могу </w:t>
      </w:r>
      <w:r w:rsidR="003F0F45" w:rsidRPr="0039029D">
        <w:rPr>
          <w:rFonts w:eastAsia="Times New Roman"/>
          <w:lang w:val="sr-Cyrl-RS"/>
        </w:rPr>
        <w:t>их</w:t>
      </w:r>
      <w:r w:rsidRPr="0039029D">
        <w:rPr>
          <w:rFonts w:eastAsia="Times New Roman"/>
          <w:lang w:val="sr-Cyrl-RS"/>
        </w:rPr>
        <w:t xml:space="preserve"> размењивати и преко већ развијених електронских канала у оквиру система електронске управе (тзв. сервисна магистрала органа у складу са законом којим се уређује електронска управа)</w:t>
      </w:r>
      <w:r w:rsidR="001430AE" w:rsidRPr="0039029D">
        <w:rPr>
          <w:rFonts w:eastAsia="Times New Roman"/>
          <w:lang w:val="sr-Cyrl-RS"/>
        </w:rPr>
        <w:t xml:space="preserve"> и других начина за достављање електронских докумената између органа јавне власти у складу са законом којим се уређују </w:t>
      </w:r>
      <w:r w:rsidR="001430AE" w:rsidRPr="0039029D">
        <w:rPr>
          <w:lang w:val="sr-Cyrl-RS"/>
        </w:rPr>
        <w:t>електронски документ, електронска идентификација и услуге од поверења у електронском пословању</w:t>
      </w:r>
      <w:r w:rsidRPr="0039029D">
        <w:rPr>
          <w:rFonts w:eastAsia="Times New Roman"/>
          <w:lang w:val="sr-Cyrl-RS"/>
        </w:rPr>
        <w:t>.</w:t>
      </w:r>
    </w:p>
    <w:p w14:paraId="0BB56C8B" w14:textId="77777777" w:rsidR="002212DA" w:rsidRPr="0039029D" w:rsidRDefault="00D01BA2" w:rsidP="008C4867">
      <w:pPr>
        <w:pStyle w:val="ListParagraph"/>
        <w:spacing w:after="120" w:line="240" w:lineRule="auto"/>
        <w:ind w:left="0" w:firstLine="284"/>
        <w:contextualSpacing w:val="0"/>
        <w:jc w:val="center"/>
        <w:rPr>
          <w:rFonts w:eastAsia="Times New Roman"/>
          <w:b/>
          <w:lang w:val="sr-Cyrl-RS"/>
        </w:rPr>
      </w:pPr>
      <w:r w:rsidRPr="0039029D">
        <w:rPr>
          <w:rFonts w:eastAsia="Times New Roman"/>
          <w:b/>
          <w:lang w:val="sr-Cyrl-RS"/>
        </w:rPr>
        <w:t>Поделе н</w:t>
      </w:r>
      <w:r w:rsidR="002212DA" w:rsidRPr="0039029D">
        <w:rPr>
          <w:rFonts w:eastAsia="Times New Roman"/>
          <w:b/>
          <w:lang w:val="sr-Cyrl-RS"/>
        </w:rPr>
        <w:t>адлежности</w:t>
      </w:r>
    </w:p>
    <w:p w14:paraId="4A11C71E" w14:textId="77777777" w:rsidR="002212DA" w:rsidRPr="0039029D" w:rsidRDefault="002212DA" w:rsidP="008C4867">
      <w:pPr>
        <w:spacing w:after="120" w:line="240" w:lineRule="auto"/>
        <w:ind w:firstLine="284"/>
        <w:jc w:val="center"/>
        <w:rPr>
          <w:rFonts w:eastAsia="Times New Roman"/>
          <w:b/>
          <w:lang w:val="sr-Cyrl-RS"/>
        </w:rPr>
      </w:pPr>
      <w:r w:rsidRPr="0039029D">
        <w:rPr>
          <w:rFonts w:eastAsia="Times New Roman"/>
          <w:b/>
          <w:lang w:val="sr-Cyrl-RS"/>
        </w:rPr>
        <w:t xml:space="preserve">Члан </w:t>
      </w:r>
      <w:r w:rsidR="00320488" w:rsidRPr="0039029D">
        <w:rPr>
          <w:rFonts w:eastAsia="Times New Roman"/>
          <w:b/>
          <w:lang w:val="sr-Cyrl-RS"/>
        </w:rPr>
        <w:t>10</w:t>
      </w:r>
      <w:r w:rsidRPr="0039029D">
        <w:rPr>
          <w:rFonts w:eastAsia="Times New Roman"/>
          <w:b/>
          <w:lang w:val="sr-Cyrl-RS"/>
        </w:rPr>
        <w:t>.</w:t>
      </w:r>
    </w:p>
    <w:p w14:paraId="2710B3B3" w14:textId="77777777" w:rsidR="00B80824" w:rsidRPr="0039029D" w:rsidRDefault="002212DA" w:rsidP="008C4867">
      <w:pPr>
        <w:spacing w:after="120" w:line="240" w:lineRule="auto"/>
        <w:ind w:firstLine="284"/>
        <w:jc w:val="both"/>
        <w:rPr>
          <w:rFonts w:eastAsia="Times New Roman"/>
          <w:lang w:val="sr-Cyrl-RS"/>
        </w:rPr>
      </w:pPr>
      <w:bookmarkStart w:id="20" w:name="_Hlk55484411"/>
      <w:r w:rsidRPr="0039029D">
        <w:rPr>
          <w:rFonts w:eastAsia="Times New Roman"/>
          <w:lang w:val="sr-Cyrl-RS"/>
        </w:rPr>
        <w:t xml:space="preserve">Народна банка Србије надлежна је за питања из овог закона која се односе на одлучивање у управним поступцима, доношење подзаконских аката, надзор над обављањем послова и </w:t>
      </w:r>
      <w:bookmarkStart w:id="21" w:name="_Hlk55483519"/>
      <w:r w:rsidRPr="0039029D">
        <w:rPr>
          <w:rFonts w:eastAsia="Times New Roman"/>
          <w:lang w:val="sr-Cyrl-RS"/>
        </w:rPr>
        <w:t xml:space="preserve">остваривање других права и обавеза надзорног органа </w:t>
      </w:r>
      <w:bookmarkEnd w:id="21"/>
      <w:r w:rsidRPr="0039029D">
        <w:rPr>
          <w:rFonts w:eastAsia="Times New Roman"/>
          <w:lang w:val="sr-Cyrl-RS"/>
        </w:rPr>
        <w:t xml:space="preserve">у делу који се односи на виртуелне валуте као врсту дигиталне имовине. </w:t>
      </w:r>
    </w:p>
    <w:p w14:paraId="46CA9FC9" w14:textId="77777777" w:rsidR="002212DA" w:rsidRPr="0039029D" w:rsidRDefault="002212DA" w:rsidP="008C4867">
      <w:pPr>
        <w:spacing w:after="120" w:line="240" w:lineRule="auto"/>
        <w:ind w:firstLine="284"/>
        <w:jc w:val="both"/>
        <w:rPr>
          <w:lang w:val="sr-Cyrl-RS"/>
        </w:rPr>
      </w:pPr>
      <w:bookmarkStart w:id="22" w:name="_Hlk55484393"/>
      <w:bookmarkEnd w:id="20"/>
      <w:r w:rsidRPr="0039029D">
        <w:rPr>
          <w:rFonts w:eastAsia="Times New Roman"/>
          <w:lang w:val="sr-Cyrl-RS"/>
        </w:rPr>
        <w:t xml:space="preserve">Комисија </w:t>
      </w:r>
      <w:r w:rsidR="009E539D" w:rsidRPr="0039029D">
        <w:rPr>
          <w:rFonts w:eastAsia="Times New Roman"/>
          <w:lang w:val="sr-Cyrl-RS"/>
        </w:rPr>
        <w:t>је</w:t>
      </w:r>
      <w:r w:rsidRPr="0039029D">
        <w:rPr>
          <w:rFonts w:eastAsia="Times New Roman"/>
          <w:lang w:val="sr-Cyrl-RS"/>
        </w:rPr>
        <w:t xml:space="preserve"> надлежна за питања из овог закона која се односе на одлучивање у управним поступцима, доношење подзаконских аката, надзор над обављањем послова и остваривање других права и обавеза надзорног органа у делу који се односи на </w:t>
      </w:r>
      <w:r w:rsidR="00852AD3" w:rsidRPr="0039029D">
        <w:rPr>
          <w:rFonts w:eastAsia="Times New Roman"/>
          <w:lang w:val="sr-Cyrl-RS"/>
        </w:rPr>
        <w:t>дигиталне токене</w:t>
      </w:r>
      <w:r w:rsidRPr="0039029D">
        <w:rPr>
          <w:rFonts w:eastAsia="Times New Roman"/>
          <w:lang w:val="sr-Cyrl-RS"/>
        </w:rPr>
        <w:t xml:space="preserve"> као врсту дигиталне имовине</w:t>
      </w:r>
      <w:r w:rsidR="004B238F" w:rsidRPr="0039029D">
        <w:rPr>
          <w:rFonts w:eastAsia="Times New Roman"/>
          <w:lang w:val="sr-Latn-RS"/>
        </w:rPr>
        <w:t xml:space="preserve">, </w:t>
      </w:r>
      <w:r w:rsidR="00A32529" w:rsidRPr="0039029D">
        <w:rPr>
          <w:rFonts w:eastAsia="Times New Roman"/>
          <w:lang w:val="sr-Cyrl-RS"/>
        </w:rPr>
        <w:t>као и у делу који се односи на дигиталну имовину која има</w:t>
      </w:r>
      <w:r w:rsidR="004B238F" w:rsidRPr="0039029D">
        <w:rPr>
          <w:rFonts w:eastAsia="Times New Roman"/>
          <w:lang w:val="sr-Cyrl-RS"/>
        </w:rPr>
        <w:t xml:space="preserve"> одлике финансијских инструмената</w:t>
      </w:r>
      <w:r w:rsidRPr="0039029D">
        <w:rPr>
          <w:rFonts w:eastAsia="Times New Roman"/>
          <w:lang w:val="sr-Cyrl-RS"/>
        </w:rPr>
        <w:t>.</w:t>
      </w:r>
    </w:p>
    <w:p w14:paraId="6660BFFA" w14:textId="11E46DAC" w:rsidR="00C27EFB" w:rsidRPr="0039029D" w:rsidRDefault="00D774DD" w:rsidP="008C4867">
      <w:pPr>
        <w:spacing w:after="120" w:line="240" w:lineRule="auto"/>
        <w:ind w:firstLine="284"/>
        <w:jc w:val="both"/>
        <w:rPr>
          <w:rFonts w:eastAsia="Times New Roman"/>
          <w:lang w:val="sr-Cyrl-RS"/>
        </w:rPr>
      </w:pPr>
      <w:bookmarkStart w:id="23" w:name="_Hlk55484440"/>
      <w:bookmarkEnd w:id="22"/>
      <w:r w:rsidRPr="0039029D">
        <w:rPr>
          <w:rFonts w:eastAsia="Times New Roman"/>
          <w:lang w:val="sr-Cyrl-RS"/>
        </w:rPr>
        <w:t>У вези</w:t>
      </w:r>
      <w:r w:rsidR="008606E8" w:rsidRPr="0039029D">
        <w:rPr>
          <w:rFonts w:eastAsia="Times New Roman"/>
          <w:lang w:val="sr-Cyrl-RS"/>
        </w:rPr>
        <w:t xml:space="preserve"> са</w:t>
      </w:r>
      <w:r w:rsidR="00C27EFB" w:rsidRPr="0039029D">
        <w:rPr>
          <w:rFonts w:eastAsia="Times New Roman"/>
          <w:lang w:val="sr-Cyrl-RS"/>
        </w:rPr>
        <w:t xml:space="preserve"> дигиталн</w:t>
      </w:r>
      <w:r w:rsidR="008606E8" w:rsidRPr="0039029D">
        <w:rPr>
          <w:rFonts w:eastAsia="Times New Roman"/>
          <w:lang w:val="sr-Cyrl-RS"/>
        </w:rPr>
        <w:t>ом</w:t>
      </w:r>
      <w:r w:rsidR="00C27EFB" w:rsidRPr="0039029D">
        <w:rPr>
          <w:rFonts w:eastAsia="Times New Roman"/>
          <w:lang w:val="sr-Cyrl-RS"/>
        </w:rPr>
        <w:t xml:space="preserve"> имовин</w:t>
      </w:r>
      <w:r w:rsidR="008606E8" w:rsidRPr="0039029D">
        <w:rPr>
          <w:rFonts w:eastAsia="Times New Roman"/>
          <w:lang w:val="sr-Cyrl-RS"/>
        </w:rPr>
        <w:t>ом која</w:t>
      </w:r>
      <w:r w:rsidR="00C27EFB" w:rsidRPr="0039029D">
        <w:rPr>
          <w:rFonts w:eastAsia="Times New Roman"/>
          <w:lang w:val="sr-Cyrl-RS"/>
        </w:rPr>
        <w:t xml:space="preserve"> има </w:t>
      </w:r>
      <w:r w:rsidR="00DE620B" w:rsidRPr="0039029D">
        <w:rPr>
          <w:rFonts w:eastAsia="Times New Roman"/>
          <w:lang w:val="sr-Cyrl-RS"/>
        </w:rPr>
        <w:t xml:space="preserve">карактеристике </w:t>
      </w:r>
      <w:r w:rsidR="00C27EFB" w:rsidRPr="0039029D">
        <w:rPr>
          <w:rFonts w:eastAsia="Times New Roman"/>
          <w:lang w:val="sr-Cyrl-RS"/>
        </w:rPr>
        <w:t xml:space="preserve">и виртуелне валуте и </w:t>
      </w:r>
      <w:r w:rsidR="00852AD3" w:rsidRPr="0039029D">
        <w:rPr>
          <w:rFonts w:eastAsia="Times New Roman"/>
          <w:lang w:val="sr-Cyrl-RS"/>
        </w:rPr>
        <w:t>дигиталног токена</w:t>
      </w:r>
      <w:bookmarkEnd w:id="23"/>
      <w:r w:rsidR="00DE620B" w:rsidRPr="0039029D">
        <w:rPr>
          <w:rFonts w:eastAsia="Times New Roman"/>
          <w:lang w:val="sr-Cyrl-RS"/>
        </w:rPr>
        <w:t>,</w:t>
      </w:r>
      <w:r w:rsidR="00C27EFB" w:rsidRPr="0039029D">
        <w:rPr>
          <w:rFonts w:eastAsia="Times New Roman"/>
          <w:lang w:val="sr-Cyrl-RS"/>
        </w:rPr>
        <w:t xml:space="preserve"> на одлучивање у управним поступцима, доношење подзаконских аката, надзор над обављањем послова и остваривање других права и обавеза надзорног органа</w:t>
      </w:r>
      <w:r w:rsidR="00014826" w:rsidRPr="0039029D">
        <w:rPr>
          <w:rFonts w:eastAsia="Times New Roman"/>
          <w:lang w:val="sr-Cyrl-RS"/>
        </w:rPr>
        <w:t>,</w:t>
      </w:r>
      <w:r w:rsidR="00C27EFB" w:rsidRPr="0039029D">
        <w:rPr>
          <w:rFonts w:eastAsia="Times New Roman"/>
          <w:lang w:val="sr-Cyrl-RS"/>
        </w:rPr>
        <w:t xml:space="preserve"> </w:t>
      </w:r>
      <w:r w:rsidR="00014826" w:rsidRPr="0039029D">
        <w:rPr>
          <w:rFonts w:eastAsia="Times New Roman"/>
          <w:lang w:val="sr-Cyrl-RS"/>
        </w:rPr>
        <w:t xml:space="preserve">сходно се </w:t>
      </w:r>
      <w:r w:rsidR="00DE620B" w:rsidRPr="0039029D">
        <w:rPr>
          <w:rFonts w:eastAsia="Times New Roman"/>
          <w:lang w:val="sr-Cyrl-RS"/>
        </w:rPr>
        <w:t xml:space="preserve">примењују </w:t>
      </w:r>
      <w:r w:rsidR="00C27EFB" w:rsidRPr="0039029D">
        <w:rPr>
          <w:rFonts w:eastAsia="Times New Roman"/>
          <w:lang w:val="sr-Cyrl-RS"/>
        </w:rPr>
        <w:t>ст</w:t>
      </w:r>
      <w:r w:rsidR="00014826" w:rsidRPr="0039029D">
        <w:rPr>
          <w:rFonts w:eastAsia="Times New Roman"/>
          <w:lang w:val="sr-Cyrl-RS"/>
        </w:rPr>
        <w:t>.</w:t>
      </w:r>
      <w:r w:rsidR="00C27EFB" w:rsidRPr="0039029D">
        <w:rPr>
          <w:rFonts w:eastAsia="Times New Roman"/>
          <w:lang w:val="sr-Cyrl-RS"/>
        </w:rPr>
        <w:t xml:space="preserve"> 1. и 2. овог члана.</w:t>
      </w:r>
    </w:p>
    <w:p w14:paraId="28B1D17C" w14:textId="5E2DA1FB" w:rsidR="002212DA" w:rsidRPr="0039029D" w:rsidRDefault="002212DA" w:rsidP="008C4867">
      <w:pPr>
        <w:spacing w:after="120" w:line="240" w:lineRule="auto"/>
        <w:ind w:firstLine="284"/>
        <w:jc w:val="both"/>
        <w:rPr>
          <w:rFonts w:eastAsia="Times New Roman"/>
          <w:lang w:val="sr-Cyrl-RS"/>
        </w:rPr>
      </w:pPr>
      <w:r w:rsidRPr="0039029D">
        <w:rPr>
          <w:rFonts w:eastAsia="Times New Roman"/>
          <w:lang w:val="sr-Cyrl-RS"/>
        </w:rPr>
        <w:t xml:space="preserve">Народна банка Србије </w:t>
      </w:r>
      <w:r w:rsidR="0020757C" w:rsidRPr="0039029D">
        <w:rPr>
          <w:rFonts w:eastAsia="Times New Roman"/>
          <w:lang w:val="sr-Cyrl-RS"/>
        </w:rPr>
        <w:t xml:space="preserve">и Комисија </w:t>
      </w:r>
      <w:r w:rsidRPr="0039029D">
        <w:rPr>
          <w:rFonts w:eastAsia="Times New Roman"/>
          <w:lang w:val="sr-Cyrl-RS"/>
        </w:rPr>
        <w:t xml:space="preserve">дужне су да сарађују у вршењу својих надлежности из овог закона. </w:t>
      </w:r>
    </w:p>
    <w:p w14:paraId="48BE3898" w14:textId="53356DD2" w:rsidR="00D01BA2" w:rsidRPr="0039029D" w:rsidRDefault="00D01BA2" w:rsidP="008C4867">
      <w:pPr>
        <w:spacing w:after="120" w:line="240" w:lineRule="auto"/>
        <w:ind w:firstLine="284"/>
        <w:jc w:val="both"/>
        <w:rPr>
          <w:rFonts w:eastAsia="Times New Roman"/>
          <w:lang w:val="sr-Cyrl-RS"/>
        </w:rPr>
      </w:pPr>
      <w:r w:rsidRPr="0039029D">
        <w:rPr>
          <w:rFonts w:eastAsia="Times New Roman"/>
          <w:lang w:val="sr-Cyrl-RS"/>
        </w:rPr>
        <w:t xml:space="preserve">Народна банка Србије </w:t>
      </w:r>
      <w:bookmarkStart w:id="24" w:name="_Hlk55484554"/>
      <w:r w:rsidRPr="0039029D">
        <w:rPr>
          <w:rFonts w:eastAsia="Times New Roman"/>
          <w:lang w:val="sr-Cyrl-RS"/>
        </w:rPr>
        <w:t xml:space="preserve">припрема и даје мишљења о примени овог закона и прописа донетих на основу овог закона </w:t>
      </w:r>
      <w:bookmarkEnd w:id="24"/>
      <w:r w:rsidRPr="0039029D">
        <w:rPr>
          <w:rFonts w:eastAsia="Times New Roman"/>
          <w:lang w:val="sr-Cyrl-RS"/>
        </w:rPr>
        <w:t xml:space="preserve">у делу који се односи на виртуелне валуте као врсту дигиталне имовине, </w:t>
      </w:r>
      <w:proofErr w:type="spellStart"/>
      <w:r w:rsidR="00812BEB" w:rsidRPr="0039029D">
        <w:t>осим</w:t>
      </w:r>
      <w:proofErr w:type="spellEnd"/>
      <w:r w:rsidR="00812BEB" w:rsidRPr="0039029D">
        <w:t xml:space="preserve"> у </w:t>
      </w:r>
      <w:proofErr w:type="spellStart"/>
      <w:r w:rsidR="00812BEB" w:rsidRPr="0039029D">
        <w:t>вези</w:t>
      </w:r>
      <w:proofErr w:type="spellEnd"/>
      <w:r w:rsidR="00812BEB" w:rsidRPr="0039029D">
        <w:t xml:space="preserve"> с </w:t>
      </w:r>
      <w:proofErr w:type="spellStart"/>
      <w:r w:rsidR="00812BEB" w:rsidRPr="0039029D">
        <w:t>применом</w:t>
      </w:r>
      <w:proofErr w:type="spellEnd"/>
      <w:r w:rsidR="00812BEB" w:rsidRPr="0039029D">
        <w:t xml:space="preserve"> </w:t>
      </w:r>
      <w:proofErr w:type="spellStart"/>
      <w:r w:rsidR="00812BEB" w:rsidRPr="0039029D">
        <w:t>члана</w:t>
      </w:r>
      <w:proofErr w:type="spellEnd"/>
      <w:r w:rsidR="00812BEB" w:rsidRPr="0039029D">
        <w:t xml:space="preserve"> 14. </w:t>
      </w:r>
      <w:proofErr w:type="spellStart"/>
      <w:r w:rsidR="00812BEB" w:rsidRPr="0039029D">
        <w:t>овог</w:t>
      </w:r>
      <w:proofErr w:type="spellEnd"/>
      <w:r w:rsidR="00812BEB" w:rsidRPr="0039029D">
        <w:t xml:space="preserve"> </w:t>
      </w:r>
      <w:proofErr w:type="spellStart"/>
      <w:r w:rsidR="00812BEB" w:rsidRPr="0039029D">
        <w:t>закона</w:t>
      </w:r>
      <w:proofErr w:type="spellEnd"/>
      <w:r w:rsidR="00812BEB" w:rsidRPr="0039029D">
        <w:rPr>
          <w:lang w:val="sr-Cyrl-RS"/>
        </w:rPr>
        <w:t>,</w:t>
      </w:r>
      <w:r w:rsidR="00812BEB" w:rsidRPr="0039029D">
        <w:t xml:space="preserve"> </w:t>
      </w:r>
      <w:r w:rsidR="00991B0B" w:rsidRPr="0039029D">
        <w:rPr>
          <w:rFonts w:eastAsia="Times New Roman"/>
          <w:lang w:val="sr-Cyrl-RS"/>
        </w:rPr>
        <w:t xml:space="preserve">а </w:t>
      </w:r>
      <w:r w:rsidRPr="0039029D">
        <w:rPr>
          <w:rFonts w:eastAsia="Times New Roman"/>
          <w:lang w:val="sr-Cyrl-RS"/>
        </w:rPr>
        <w:t>Комисиј</w:t>
      </w:r>
      <w:r w:rsidR="00BB44A4" w:rsidRPr="0039029D">
        <w:rPr>
          <w:rFonts w:eastAsia="Times New Roman"/>
          <w:lang w:val="sr-Cyrl-RS"/>
        </w:rPr>
        <w:t>а</w:t>
      </w:r>
      <w:r w:rsidRPr="0039029D">
        <w:rPr>
          <w:rFonts w:eastAsia="Times New Roman"/>
          <w:lang w:val="sr-Cyrl-RS"/>
        </w:rPr>
        <w:t xml:space="preserve"> припрема и даје мишљења о примени овог закона и прописа донетих на основу овог закона у делу који се односи на дигиталне токене као врсту дигиталне имовине</w:t>
      </w:r>
      <w:r w:rsidRPr="0039029D">
        <w:rPr>
          <w:rFonts w:eastAsia="Times New Roman"/>
          <w:lang w:val="sr-Latn-RS"/>
        </w:rPr>
        <w:t xml:space="preserve">, </w:t>
      </w:r>
      <w:r w:rsidRPr="0039029D">
        <w:rPr>
          <w:rFonts w:eastAsia="Times New Roman"/>
          <w:lang w:val="sr-Cyrl-RS"/>
        </w:rPr>
        <w:t>као и у делу који се односи на дигиталну имовину која има одлике финансијских инструмената.</w:t>
      </w:r>
    </w:p>
    <w:p w14:paraId="448E020D" w14:textId="77777777" w:rsidR="002212DA" w:rsidRPr="0039029D" w:rsidRDefault="002212DA" w:rsidP="008C4867">
      <w:pPr>
        <w:spacing w:after="120" w:line="240" w:lineRule="auto"/>
        <w:ind w:firstLine="284"/>
        <w:jc w:val="center"/>
        <w:rPr>
          <w:b/>
          <w:lang w:val="sr-Cyrl-RS"/>
        </w:rPr>
      </w:pPr>
      <w:r w:rsidRPr="0039029D">
        <w:rPr>
          <w:b/>
          <w:lang w:val="sr-Cyrl-RS"/>
        </w:rPr>
        <w:t>Управни поступак</w:t>
      </w:r>
    </w:p>
    <w:p w14:paraId="16F1769B" w14:textId="77777777" w:rsidR="002212DA" w:rsidRPr="0039029D" w:rsidRDefault="002212DA" w:rsidP="008C4867">
      <w:pPr>
        <w:spacing w:after="120" w:line="240" w:lineRule="auto"/>
        <w:ind w:firstLine="284"/>
        <w:jc w:val="center"/>
        <w:rPr>
          <w:b/>
          <w:lang w:val="sr-Cyrl-RS"/>
        </w:rPr>
      </w:pPr>
      <w:r w:rsidRPr="0039029D">
        <w:rPr>
          <w:b/>
          <w:lang w:val="sr-Cyrl-RS"/>
        </w:rPr>
        <w:t xml:space="preserve">Члан </w:t>
      </w:r>
      <w:r w:rsidR="00C27EFB" w:rsidRPr="0039029D">
        <w:rPr>
          <w:b/>
          <w:lang w:val="sr-Cyrl-RS"/>
        </w:rPr>
        <w:t>1</w:t>
      </w:r>
      <w:r w:rsidR="00320488" w:rsidRPr="0039029D">
        <w:rPr>
          <w:b/>
          <w:lang w:val="sr-Cyrl-RS"/>
        </w:rPr>
        <w:t>1</w:t>
      </w:r>
      <w:r w:rsidRPr="0039029D">
        <w:rPr>
          <w:b/>
          <w:lang w:val="sr-Cyrl-RS"/>
        </w:rPr>
        <w:t>.</w:t>
      </w:r>
    </w:p>
    <w:p w14:paraId="485FCF88" w14:textId="77777777" w:rsidR="002212DA" w:rsidRPr="0039029D" w:rsidRDefault="002212DA" w:rsidP="008C4867">
      <w:pPr>
        <w:spacing w:after="120" w:line="240" w:lineRule="auto"/>
        <w:ind w:firstLine="284"/>
        <w:jc w:val="both"/>
        <w:rPr>
          <w:rFonts w:eastAsia="Times New Roman"/>
          <w:lang w:val="sr-Cyrl-RS"/>
        </w:rPr>
      </w:pPr>
      <w:r w:rsidRPr="0039029D">
        <w:rPr>
          <w:rFonts w:eastAsia="Times New Roman"/>
          <w:lang w:val="sr-Cyrl-RS"/>
        </w:rPr>
        <w:t>На основу надлежности утврђених овим законом, надзорни орган решава о правима, обавезама и правним интересима лица у поступку утврђеном овим законом.</w:t>
      </w:r>
    </w:p>
    <w:p w14:paraId="1EA9693A" w14:textId="3D5DFD97" w:rsidR="002212DA" w:rsidRPr="0039029D" w:rsidRDefault="002212DA" w:rsidP="008C4867">
      <w:pPr>
        <w:spacing w:after="120" w:line="240" w:lineRule="auto"/>
        <w:ind w:firstLine="284"/>
        <w:jc w:val="both"/>
        <w:rPr>
          <w:rFonts w:eastAsia="Times New Roman"/>
          <w:lang w:val="sr-Cyrl-RS"/>
        </w:rPr>
      </w:pPr>
      <w:r w:rsidRPr="0039029D">
        <w:rPr>
          <w:rFonts w:eastAsia="Times New Roman"/>
          <w:lang w:val="sr-Cyrl-RS"/>
        </w:rPr>
        <w:t>На поступак из става 1. овог члана сходно се примењују одредбе закона којим се уређује општи управни поступак, ако овим законом није дру</w:t>
      </w:r>
      <w:r w:rsidR="003D3B6C" w:rsidRPr="0039029D">
        <w:rPr>
          <w:rFonts w:eastAsia="Times New Roman"/>
          <w:lang w:val="sr-Cyrl-RS"/>
        </w:rPr>
        <w:t>га</w:t>
      </w:r>
      <w:r w:rsidRPr="0039029D">
        <w:rPr>
          <w:rFonts w:eastAsia="Times New Roman"/>
          <w:lang w:val="sr-Cyrl-RS"/>
        </w:rPr>
        <w:t>чије уређено.</w:t>
      </w:r>
    </w:p>
    <w:p w14:paraId="6436A139" w14:textId="77777777" w:rsidR="002212DA" w:rsidRPr="0039029D" w:rsidRDefault="002212DA" w:rsidP="008C4867">
      <w:pPr>
        <w:spacing w:after="120" w:line="240" w:lineRule="auto"/>
        <w:ind w:firstLine="284"/>
        <w:jc w:val="both"/>
        <w:rPr>
          <w:rFonts w:eastAsia="Times New Roman"/>
          <w:lang w:val="sr-Cyrl-RS"/>
        </w:rPr>
      </w:pPr>
      <w:r w:rsidRPr="0039029D">
        <w:rPr>
          <w:rFonts w:eastAsia="Times New Roman"/>
          <w:lang w:val="sr-Cyrl-RS"/>
        </w:rPr>
        <w:t>Надзорни орган може у поступку из става 1. овог члана предузети додатне активности ради провере тачности података и документације које су доставила лица из тог става.</w:t>
      </w:r>
    </w:p>
    <w:p w14:paraId="1ED3E8AB" w14:textId="77777777" w:rsidR="002212DA" w:rsidRPr="0039029D" w:rsidRDefault="002212DA" w:rsidP="008C4867">
      <w:pPr>
        <w:spacing w:after="120" w:line="240" w:lineRule="auto"/>
        <w:ind w:firstLine="284"/>
        <w:jc w:val="both"/>
        <w:rPr>
          <w:rFonts w:eastAsia="Times New Roman"/>
          <w:lang w:val="sr-Cyrl-RS"/>
        </w:rPr>
      </w:pPr>
      <w:r w:rsidRPr="0039029D">
        <w:rPr>
          <w:rFonts w:eastAsia="Times New Roman"/>
          <w:lang w:val="sr-Cyrl-RS"/>
        </w:rPr>
        <w:t>Надзорни орган доноси решење о управној ствари која је предмет поступка из става 1. овог члана.</w:t>
      </w:r>
    </w:p>
    <w:p w14:paraId="42919D3F" w14:textId="77777777" w:rsidR="009A1E82" w:rsidRPr="0039029D" w:rsidRDefault="009A1E82" w:rsidP="008C4867">
      <w:pPr>
        <w:spacing w:after="120" w:line="240" w:lineRule="auto"/>
        <w:ind w:firstLine="284"/>
        <w:jc w:val="both"/>
        <w:rPr>
          <w:rFonts w:eastAsia="Times New Roman"/>
          <w:lang w:val="sr-Cyrl-RS"/>
        </w:rPr>
      </w:pPr>
      <w:r w:rsidRPr="0039029D">
        <w:rPr>
          <w:rFonts w:eastAsia="Times New Roman"/>
          <w:lang w:val="sr-Cyrl-RS"/>
        </w:rPr>
        <w:t xml:space="preserve">Ако надзорни орган не одлучи о захтеву </w:t>
      </w:r>
      <w:r w:rsidR="0020579E" w:rsidRPr="0039029D">
        <w:rPr>
          <w:rFonts w:eastAsia="Times New Roman"/>
          <w:lang w:val="sr-Cyrl-RS"/>
        </w:rPr>
        <w:t>подносиоца тог захтева</w:t>
      </w:r>
      <w:r w:rsidRPr="0039029D">
        <w:rPr>
          <w:rFonts w:eastAsia="Times New Roman"/>
          <w:lang w:val="sr-Cyrl-RS"/>
        </w:rPr>
        <w:t xml:space="preserve"> у поступку утврђеном овим законом у прописаном року (тзв. ћутање управе), сматра се да је тај захтев усвојен наредног дана од дана истека рока за одлучивање.</w:t>
      </w:r>
    </w:p>
    <w:p w14:paraId="674A4B68" w14:textId="77777777" w:rsidR="002212DA" w:rsidRPr="0039029D" w:rsidRDefault="002212DA" w:rsidP="008C4867">
      <w:pPr>
        <w:spacing w:after="120" w:line="240" w:lineRule="auto"/>
        <w:ind w:firstLine="284"/>
        <w:jc w:val="both"/>
        <w:rPr>
          <w:rFonts w:eastAsia="Times New Roman"/>
          <w:lang w:val="sr-Cyrl-RS"/>
        </w:rPr>
      </w:pPr>
      <w:r w:rsidRPr="0039029D">
        <w:rPr>
          <w:rFonts w:eastAsia="Times New Roman"/>
          <w:lang w:val="sr-Cyrl-RS"/>
        </w:rPr>
        <w:t>Решење из става 4. овог члана је коначно.</w:t>
      </w:r>
      <w:r w:rsidR="00742412" w:rsidRPr="0039029D">
        <w:rPr>
          <w:rFonts w:eastAsia="Times New Roman"/>
          <w:lang w:val="sr-Cyrl-RS"/>
        </w:rPr>
        <w:t xml:space="preserve"> </w:t>
      </w:r>
      <w:r w:rsidRPr="0039029D">
        <w:rPr>
          <w:rFonts w:eastAsia="Times New Roman"/>
          <w:lang w:val="sr-Cyrl-RS"/>
        </w:rPr>
        <w:t>Против решења из става 4. овог члана може се водити управни спор, али тужба против овог решења не може спречити ни одложити његово извршење.</w:t>
      </w:r>
    </w:p>
    <w:p w14:paraId="283BC699" w14:textId="77777777" w:rsidR="002212DA" w:rsidRPr="0039029D" w:rsidRDefault="002212DA" w:rsidP="008C4867">
      <w:pPr>
        <w:spacing w:after="120" w:line="240" w:lineRule="auto"/>
        <w:ind w:firstLine="284"/>
        <w:jc w:val="both"/>
        <w:rPr>
          <w:rFonts w:eastAsia="Times New Roman"/>
          <w:lang w:val="sr-Cyrl-RS"/>
        </w:rPr>
      </w:pPr>
      <w:r w:rsidRPr="0039029D">
        <w:rPr>
          <w:rFonts w:eastAsia="Times New Roman"/>
          <w:lang w:val="sr-Cyrl-RS"/>
        </w:rPr>
        <w:t>У управном спору против решења из става 4. овог члана суд не може решити управну ствар за чије је решавање овим законом утврђена надлежност надзорног органа.</w:t>
      </w:r>
    </w:p>
    <w:p w14:paraId="183EB20D" w14:textId="77777777" w:rsidR="00BC71BB" w:rsidRPr="0039029D" w:rsidRDefault="00BC71BB" w:rsidP="008C4867">
      <w:pPr>
        <w:spacing w:after="120" w:line="240" w:lineRule="auto"/>
        <w:ind w:firstLine="284"/>
        <w:jc w:val="center"/>
        <w:rPr>
          <w:b/>
          <w:lang w:val="sr-Cyrl-RS"/>
        </w:rPr>
      </w:pPr>
      <w:r w:rsidRPr="0039029D">
        <w:rPr>
          <w:b/>
          <w:lang w:val="sr-Cyrl-RS"/>
        </w:rPr>
        <w:t xml:space="preserve">Плаћања </w:t>
      </w:r>
      <w:r w:rsidR="00D774DD" w:rsidRPr="0039029D">
        <w:rPr>
          <w:b/>
          <w:lang w:val="sr-Cyrl-RS"/>
        </w:rPr>
        <w:t>повезан</w:t>
      </w:r>
      <w:r w:rsidR="00742412" w:rsidRPr="0039029D">
        <w:rPr>
          <w:b/>
          <w:lang w:val="sr-Cyrl-RS"/>
        </w:rPr>
        <w:t>а</w:t>
      </w:r>
      <w:r w:rsidRPr="0039029D">
        <w:rPr>
          <w:b/>
          <w:lang w:val="sr-Cyrl-RS"/>
        </w:rPr>
        <w:t xml:space="preserve"> с дигиталном имовином</w:t>
      </w:r>
    </w:p>
    <w:p w14:paraId="384167BA" w14:textId="77777777" w:rsidR="00BC71BB" w:rsidRPr="0039029D" w:rsidRDefault="00BC71BB" w:rsidP="008C4867">
      <w:pPr>
        <w:spacing w:after="120" w:line="240" w:lineRule="auto"/>
        <w:ind w:firstLine="284"/>
        <w:jc w:val="center"/>
        <w:rPr>
          <w:b/>
          <w:lang w:val="sr-Cyrl-RS"/>
        </w:rPr>
      </w:pPr>
      <w:r w:rsidRPr="0039029D">
        <w:rPr>
          <w:b/>
          <w:lang w:val="sr-Cyrl-RS"/>
        </w:rPr>
        <w:t xml:space="preserve">Члан </w:t>
      </w:r>
      <w:r w:rsidR="009A1E82" w:rsidRPr="0039029D">
        <w:rPr>
          <w:b/>
          <w:lang w:val="sr-Cyrl-RS"/>
        </w:rPr>
        <w:t>1</w:t>
      </w:r>
      <w:r w:rsidR="00320488" w:rsidRPr="0039029D">
        <w:rPr>
          <w:b/>
          <w:lang w:val="sr-Cyrl-RS"/>
        </w:rPr>
        <w:t>2</w:t>
      </w:r>
      <w:r w:rsidRPr="0039029D">
        <w:rPr>
          <w:b/>
          <w:lang w:val="sr-Cyrl-RS"/>
        </w:rPr>
        <w:t>.</w:t>
      </w:r>
    </w:p>
    <w:p w14:paraId="40351D97" w14:textId="77777777" w:rsidR="00BC71BB" w:rsidRPr="0039029D" w:rsidRDefault="00BC71BB" w:rsidP="008C4867">
      <w:pPr>
        <w:spacing w:after="120" w:line="240" w:lineRule="auto"/>
        <w:ind w:firstLine="284"/>
        <w:jc w:val="both"/>
        <w:rPr>
          <w:rFonts w:eastAsia="Times New Roman"/>
          <w:lang w:val="sr-Cyrl-RS"/>
        </w:rPr>
      </w:pPr>
      <w:bookmarkStart w:id="25" w:name="_Hlk55485170"/>
      <w:r w:rsidRPr="0039029D">
        <w:rPr>
          <w:rFonts w:eastAsia="Times New Roman"/>
          <w:lang w:val="sr-Cyrl-RS"/>
        </w:rPr>
        <w:t xml:space="preserve">Сва плаћања, наплате и преноси у динарима </w:t>
      </w:r>
      <w:r w:rsidR="00D774DD" w:rsidRPr="0039029D">
        <w:rPr>
          <w:rFonts w:eastAsia="Times New Roman"/>
          <w:lang w:val="sr-Cyrl-RS"/>
        </w:rPr>
        <w:t>у вези</w:t>
      </w:r>
      <w:r w:rsidRPr="0039029D">
        <w:rPr>
          <w:rFonts w:eastAsia="Times New Roman"/>
          <w:lang w:val="sr-Cyrl-RS"/>
        </w:rPr>
        <w:t xml:space="preserve"> са трансакцијама с дигиталном имовином обављају се у складу </w:t>
      </w:r>
      <w:bookmarkStart w:id="26" w:name="_Hlk55485144"/>
      <w:r w:rsidRPr="0039029D">
        <w:rPr>
          <w:rFonts w:eastAsia="Times New Roman"/>
          <w:lang w:val="sr-Cyrl-RS"/>
        </w:rPr>
        <w:t>с прописима којима се уређују платне услуге</w:t>
      </w:r>
      <w:bookmarkEnd w:id="26"/>
      <w:r w:rsidRPr="0039029D">
        <w:rPr>
          <w:rFonts w:eastAsia="Times New Roman"/>
          <w:lang w:val="sr-Cyrl-RS"/>
        </w:rPr>
        <w:t xml:space="preserve">. </w:t>
      </w:r>
    </w:p>
    <w:p w14:paraId="50BD0D96" w14:textId="77777777" w:rsidR="00BC71BB" w:rsidRPr="0039029D" w:rsidRDefault="00BC71BB" w:rsidP="008C4867">
      <w:pPr>
        <w:spacing w:after="120" w:line="240" w:lineRule="auto"/>
        <w:ind w:firstLine="284"/>
        <w:jc w:val="both"/>
        <w:rPr>
          <w:rFonts w:eastAsia="Times New Roman"/>
          <w:lang w:val="sr-Cyrl-RS"/>
        </w:rPr>
      </w:pPr>
      <w:r w:rsidRPr="0039029D">
        <w:rPr>
          <w:rFonts w:eastAsia="Times New Roman"/>
          <w:lang w:val="sr-Cyrl-RS"/>
        </w:rPr>
        <w:t xml:space="preserve">Сва плаћања, наплате и преноси у девизама </w:t>
      </w:r>
      <w:r w:rsidR="00D774DD" w:rsidRPr="0039029D">
        <w:rPr>
          <w:rFonts w:eastAsia="Times New Roman"/>
          <w:lang w:val="sr-Cyrl-RS"/>
        </w:rPr>
        <w:t>у вези</w:t>
      </w:r>
      <w:r w:rsidRPr="0039029D">
        <w:rPr>
          <w:rFonts w:eastAsia="Times New Roman"/>
          <w:lang w:val="sr-Cyrl-RS"/>
        </w:rPr>
        <w:t xml:space="preserve"> са трансакцијама с дигиталном имовином обављају се у складу с </w:t>
      </w:r>
      <w:bookmarkStart w:id="27" w:name="_Hlk55485156"/>
      <w:r w:rsidRPr="0039029D">
        <w:rPr>
          <w:rFonts w:eastAsia="Times New Roman"/>
          <w:lang w:val="sr-Cyrl-RS"/>
        </w:rPr>
        <w:t>прописима којима се уређује девизно пословање</w:t>
      </w:r>
      <w:bookmarkEnd w:id="27"/>
      <w:r w:rsidRPr="0039029D">
        <w:rPr>
          <w:rFonts w:eastAsia="Times New Roman"/>
          <w:lang w:val="sr-Cyrl-RS"/>
        </w:rPr>
        <w:t xml:space="preserve">.   </w:t>
      </w:r>
    </w:p>
    <w:p w14:paraId="7FBF0443" w14:textId="047A0A5D" w:rsidR="00BC71BB" w:rsidRDefault="00BC71BB" w:rsidP="008C4867">
      <w:pPr>
        <w:spacing w:after="120" w:line="240" w:lineRule="auto"/>
        <w:ind w:firstLine="284"/>
        <w:jc w:val="both"/>
        <w:rPr>
          <w:rFonts w:eastAsia="Times New Roman"/>
          <w:lang w:val="sr-Cyrl-RS"/>
        </w:rPr>
      </w:pPr>
      <w:r w:rsidRPr="0039029D">
        <w:rPr>
          <w:rFonts w:eastAsia="Times New Roman"/>
          <w:lang w:val="sr-Cyrl-RS"/>
        </w:rPr>
        <w:t>Народна банка Србије може ближе уредити плаћања, преносе и наплате у девизама из става 2. овог члана.</w:t>
      </w:r>
    </w:p>
    <w:p w14:paraId="58EC3F1E" w14:textId="5CAF76BC" w:rsidR="003E3F7C" w:rsidRDefault="003E3F7C" w:rsidP="008C4867">
      <w:pPr>
        <w:spacing w:after="120" w:line="240" w:lineRule="auto"/>
        <w:ind w:firstLine="284"/>
        <w:jc w:val="both"/>
        <w:rPr>
          <w:rFonts w:eastAsia="Times New Roman"/>
          <w:lang w:val="sr-Cyrl-RS"/>
        </w:rPr>
      </w:pPr>
    </w:p>
    <w:p w14:paraId="526AF8D1" w14:textId="741CF9CA" w:rsidR="003E3F7C" w:rsidRDefault="003E3F7C" w:rsidP="008C4867">
      <w:pPr>
        <w:spacing w:after="120" w:line="240" w:lineRule="auto"/>
        <w:ind w:firstLine="284"/>
        <w:jc w:val="both"/>
        <w:rPr>
          <w:rFonts w:eastAsia="Times New Roman"/>
          <w:lang w:val="sr-Cyrl-RS"/>
        </w:rPr>
      </w:pPr>
    </w:p>
    <w:p w14:paraId="16A7ADA0" w14:textId="6C29864B" w:rsidR="003E3F7C" w:rsidRDefault="003E3F7C" w:rsidP="008C4867">
      <w:pPr>
        <w:spacing w:after="120" w:line="240" w:lineRule="auto"/>
        <w:ind w:firstLine="284"/>
        <w:jc w:val="both"/>
        <w:rPr>
          <w:rFonts w:eastAsia="Times New Roman"/>
          <w:lang w:val="sr-Cyrl-RS"/>
        </w:rPr>
      </w:pPr>
    </w:p>
    <w:p w14:paraId="5E137733" w14:textId="77777777" w:rsidR="00BC71BB" w:rsidRPr="0039029D" w:rsidRDefault="00BC71BB" w:rsidP="008C4867">
      <w:pPr>
        <w:spacing w:after="120" w:line="240" w:lineRule="auto"/>
        <w:ind w:firstLine="284"/>
        <w:jc w:val="center"/>
        <w:rPr>
          <w:b/>
          <w:lang w:val="sr-Cyrl-RS"/>
        </w:rPr>
      </w:pPr>
      <w:bookmarkStart w:id="28" w:name="_Hlk55485394"/>
      <w:bookmarkEnd w:id="25"/>
      <w:r w:rsidRPr="0039029D">
        <w:rPr>
          <w:b/>
          <w:lang w:val="sr-Cyrl-RS"/>
        </w:rPr>
        <w:t xml:space="preserve">Забрана поседовања дигиталне имовине и пружања услуга повезаних с дигиталном имовином </w:t>
      </w:r>
    </w:p>
    <w:bookmarkEnd w:id="28"/>
    <w:p w14:paraId="2BD0B8EB" w14:textId="77777777" w:rsidR="00BC71BB" w:rsidRPr="0039029D" w:rsidRDefault="00BC71BB" w:rsidP="008C4867">
      <w:pPr>
        <w:spacing w:after="120" w:line="240" w:lineRule="auto"/>
        <w:ind w:firstLine="284"/>
        <w:jc w:val="center"/>
        <w:rPr>
          <w:b/>
          <w:lang w:val="sr-Cyrl-RS"/>
        </w:rPr>
      </w:pPr>
      <w:r w:rsidRPr="0039029D">
        <w:rPr>
          <w:b/>
          <w:lang w:val="sr-Cyrl-RS"/>
        </w:rPr>
        <w:t xml:space="preserve">Члан </w:t>
      </w:r>
      <w:r w:rsidR="009A1E82" w:rsidRPr="0039029D">
        <w:rPr>
          <w:b/>
          <w:lang w:val="sr-Cyrl-RS"/>
        </w:rPr>
        <w:t>1</w:t>
      </w:r>
      <w:r w:rsidR="00320488" w:rsidRPr="0039029D">
        <w:rPr>
          <w:b/>
          <w:lang w:val="sr-Cyrl-RS"/>
        </w:rPr>
        <w:t>3</w:t>
      </w:r>
      <w:r w:rsidRPr="0039029D">
        <w:rPr>
          <w:b/>
          <w:lang w:val="sr-Cyrl-RS"/>
        </w:rPr>
        <w:t>.</w:t>
      </w:r>
    </w:p>
    <w:p w14:paraId="0152DD9A" w14:textId="77777777" w:rsidR="00BC71BB" w:rsidRPr="0039029D" w:rsidRDefault="00BC71BB" w:rsidP="008C4867">
      <w:pPr>
        <w:spacing w:after="120" w:line="240" w:lineRule="auto"/>
        <w:ind w:firstLine="284"/>
        <w:jc w:val="both"/>
        <w:rPr>
          <w:rFonts w:eastAsia="Times New Roman"/>
          <w:lang w:val="sr-Cyrl-RS"/>
        </w:rPr>
      </w:pPr>
      <w:r w:rsidRPr="0039029D">
        <w:rPr>
          <w:rFonts w:eastAsia="Times New Roman"/>
          <w:lang w:val="sr-Cyrl-RS"/>
        </w:rPr>
        <w:t xml:space="preserve">Финансијске институције под надзором Народне банке Србије не могу у својој имовини имати дигиталну имовину, као ни </w:t>
      </w:r>
      <w:bookmarkStart w:id="29" w:name="_Hlk55485586"/>
      <w:r w:rsidRPr="0039029D">
        <w:rPr>
          <w:rFonts w:eastAsia="Times New Roman"/>
          <w:lang w:val="sr-Cyrl-RS"/>
        </w:rPr>
        <w:t>инструменте повезане с дигиталном имовином</w:t>
      </w:r>
      <w:bookmarkEnd w:id="29"/>
      <w:r w:rsidR="009F455E" w:rsidRPr="0039029D">
        <w:rPr>
          <w:rFonts w:eastAsia="Times New Roman"/>
          <w:lang w:val="sr-Cyrl-RS"/>
        </w:rPr>
        <w:t>, нити улози у капитал тих институција могу бити у дигиталној имовини</w:t>
      </w:r>
      <w:r w:rsidRPr="0039029D">
        <w:rPr>
          <w:rFonts w:eastAsia="Times New Roman"/>
          <w:lang w:val="sr-Cyrl-RS"/>
        </w:rPr>
        <w:t>.</w:t>
      </w:r>
    </w:p>
    <w:p w14:paraId="630C0255" w14:textId="77777777" w:rsidR="00BC71BB" w:rsidRPr="0039029D" w:rsidRDefault="00BC71BB" w:rsidP="008C4867">
      <w:pPr>
        <w:spacing w:after="120" w:line="240" w:lineRule="auto"/>
        <w:ind w:firstLine="284"/>
        <w:jc w:val="both"/>
        <w:rPr>
          <w:rFonts w:eastAsia="Times New Roman"/>
          <w:lang w:val="sr-Cyrl-RS"/>
        </w:rPr>
      </w:pPr>
      <w:r w:rsidRPr="0039029D">
        <w:rPr>
          <w:rFonts w:eastAsia="Times New Roman"/>
          <w:lang w:val="sr-Cyrl-RS"/>
        </w:rPr>
        <w:t>Финансијске институције под надзором Народне банке Србије не могу пружати услуге повезане с дигиталном имовином, нити могу бити корисници тих услуга</w:t>
      </w:r>
      <w:r w:rsidR="009A1E82" w:rsidRPr="0039029D">
        <w:rPr>
          <w:rFonts w:eastAsia="Times New Roman"/>
          <w:lang w:val="sr-Cyrl-RS"/>
        </w:rPr>
        <w:t>.</w:t>
      </w:r>
    </w:p>
    <w:p w14:paraId="5EC26938" w14:textId="77777777" w:rsidR="009A1E82" w:rsidRPr="0039029D" w:rsidRDefault="009A1E82" w:rsidP="008C4867">
      <w:pPr>
        <w:spacing w:after="120" w:line="240" w:lineRule="auto"/>
        <w:ind w:firstLine="284"/>
        <w:jc w:val="both"/>
        <w:rPr>
          <w:rFonts w:eastAsia="Times New Roman"/>
          <w:lang w:val="sr-Cyrl-RS"/>
        </w:rPr>
      </w:pPr>
      <w:r w:rsidRPr="0039029D">
        <w:rPr>
          <w:rFonts w:eastAsia="Times New Roman"/>
          <w:lang w:val="sr-Cyrl-RS"/>
        </w:rPr>
        <w:t xml:space="preserve">Изузетно од става 2. овог члана, банке могу пружати услугу из члана 3. став 1. тачка </w:t>
      </w:r>
      <w:r w:rsidR="00742412" w:rsidRPr="0039029D">
        <w:rPr>
          <w:rFonts w:eastAsia="Times New Roman"/>
          <w:lang w:val="sr-Cyrl-RS"/>
        </w:rPr>
        <w:t>4</w:t>
      </w:r>
      <w:r w:rsidRPr="0039029D">
        <w:rPr>
          <w:rFonts w:eastAsia="Times New Roman"/>
          <w:lang w:val="sr-Cyrl-RS"/>
        </w:rPr>
        <w:t>) овог закона само у делу чувања криптографских кључева.</w:t>
      </w:r>
    </w:p>
    <w:p w14:paraId="634B75B0" w14:textId="465663E7" w:rsidR="00BC71BB" w:rsidRPr="0039029D" w:rsidRDefault="00BC71BB" w:rsidP="008C4867">
      <w:pPr>
        <w:spacing w:after="120" w:line="240" w:lineRule="auto"/>
        <w:ind w:firstLine="284"/>
        <w:jc w:val="both"/>
        <w:rPr>
          <w:rFonts w:eastAsia="Times New Roman"/>
          <w:lang w:val="sr-Cyrl-RS"/>
        </w:rPr>
      </w:pPr>
      <w:r w:rsidRPr="0039029D">
        <w:rPr>
          <w:rFonts w:eastAsia="Times New Roman"/>
          <w:lang w:val="sr-Cyrl-RS"/>
        </w:rPr>
        <w:t xml:space="preserve">Финансијске институције под надзором Народне банке Србије и лица повезана с тим финансијским институцијама не могу бити оснивачи, нити имати директно или индиректно власништво у правном лицу које пружа услуге повезане с дигиталном имовином, а те институције и </w:t>
      </w:r>
      <w:r w:rsidR="00373315" w:rsidRPr="0039029D">
        <w:rPr>
          <w:rFonts w:eastAsia="Times New Roman"/>
          <w:lang w:val="sr-Cyrl-RS"/>
        </w:rPr>
        <w:t xml:space="preserve">та </w:t>
      </w:r>
      <w:r w:rsidRPr="0039029D">
        <w:rPr>
          <w:rFonts w:eastAsia="Times New Roman"/>
          <w:lang w:val="sr-Cyrl-RS"/>
        </w:rPr>
        <w:t>лица не могу ни учествовати у управљању, нити бити чланови органа тог правног лица или његови заступници</w:t>
      </w:r>
      <w:r w:rsidR="00F81578" w:rsidRPr="0039029D">
        <w:rPr>
          <w:rFonts w:eastAsia="Times New Roman"/>
          <w:lang w:val="sr-Cyrl-RS"/>
        </w:rPr>
        <w:t xml:space="preserve">, нити </w:t>
      </w:r>
      <w:r w:rsidR="00E7755A" w:rsidRPr="0039029D">
        <w:rPr>
          <w:rFonts w:eastAsia="Times New Roman"/>
          <w:lang w:val="sr-Cyrl-RS"/>
        </w:rPr>
        <w:t xml:space="preserve">могу бити лица која </w:t>
      </w:r>
      <w:r w:rsidR="00F81578" w:rsidRPr="0039029D">
        <w:rPr>
          <w:lang w:val="sr-Cyrl-RS"/>
        </w:rPr>
        <w:t>непосредно руковод</w:t>
      </w:r>
      <w:r w:rsidR="00E7755A" w:rsidRPr="0039029D">
        <w:rPr>
          <w:lang w:val="sr-Cyrl-RS"/>
        </w:rPr>
        <w:t>е</w:t>
      </w:r>
      <w:r w:rsidR="00F81578" w:rsidRPr="0039029D">
        <w:rPr>
          <w:lang w:val="sr-Cyrl-RS"/>
        </w:rPr>
        <w:t xml:space="preserve"> пословима пружања услуга повезаних с дигиталном имовином </w:t>
      </w:r>
      <w:r w:rsidR="00E7755A" w:rsidRPr="0039029D">
        <w:rPr>
          <w:lang w:val="sr-Cyrl-RS"/>
        </w:rPr>
        <w:t>у том правном лицу</w:t>
      </w:r>
      <w:r w:rsidRPr="0039029D">
        <w:rPr>
          <w:rFonts w:eastAsia="Times New Roman"/>
          <w:lang w:val="sr-Cyrl-RS"/>
        </w:rPr>
        <w:t>.</w:t>
      </w:r>
    </w:p>
    <w:p w14:paraId="60EED3CD" w14:textId="4EB749F1" w:rsidR="00BC71BB" w:rsidRPr="0039029D" w:rsidRDefault="00BC71BB" w:rsidP="008C4867">
      <w:pPr>
        <w:spacing w:after="120" w:line="240" w:lineRule="auto"/>
        <w:ind w:firstLine="284"/>
        <w:jc w:val="both"/>
        <w:rPr>
          <w:rFonts w:eastAsia="Times New Roman"/>
          <w:lang w:val="sr-Cyrl-RS"/>
        </w:rPr>
      </w:pPr>
      <w:r w:rsidRPr="0039029D">
        <w:rPr>
          <w:rFonts w:eastAsia="Times New Roman"/>
          <w:lang w:val="sr-Cyrl-RS"/>
        </w:rPr>
        <w:t xml:space="preserve">Изузетно од става </w:t>
      </w:r>
      <w:r w:rsidR="00E63A10" w:rsidRPr="0039029D">
        <w:rPr>
          <w:rFonts w:eastAsia="Times New Roman"/>
          <w:lang w:val="sr-Cyrl-RS"/>
        </w:rPr>
        <w:t>4</w:t>
      </w:r>
      <w:r w:rsidRPr="0039029D">
        <w:rPr>
          <w:rFonts w:eastAsia="Times New Roman"/>
          <w:lang w:val="sr-Cyrl-RS"/>
        </w:rPr>
        <w:t xml:space="preserve">. овог члана, </w:t>
      </w:r>
      <w:bookmarkStart w:id="30" w:name="_Hlk55485808"/>
      <w:r w:rsidRPr="0039029D">
        <w:rPr>
          <w:rFonts w:eastAsia="Times New Roman"/>
          <w:lang w:val="sr-Cyrl-RS"/>
        </w:rPr>
        <w:t>финансијске институције под надзором Народне банке Србије могу имати власништво у</w:t>
      </w:r>
      <w:r w:rsidR="001034C5" w:rsidRPr="0039029D">
        <w:rPr>
          <w:rFonts w:eastAsia="Times New Roman"/>
          <w:lang w:val="sr-Cyrl-RS"/>
        </w:rPr>
        <w:t xml:space="preserve"> брокерско-дилерском друштву и</w:t>
      </w:r>
      <w:r w:rsidRPr="0039029D">
        <w:rPr>
          <w:rFonts w:eastAsia="Times New Roman"/>
          <w:lang w:val="sr-Cyrl-RS"/>
        </w:rPr>
        <w:t xml:space="preserve"> организатору тржишта</w:t>
      </w:r>
      <w:r w:rsidR="009A1E82" w:rsidRPr="0039029D">
        <w:rPr>
          <w:rFonts w:eastAsia="Times New Roman"/>
          <w:lang w:val="sr-Cyrl-RS"/>
        </w:rPr>
        <w:t xml:space="preserve"> који пружа услуге повезане с дигиталном имовином</w:t>
      </w:r>
      <w:r w:rsidR="004569B4" w:rsidRPr="0039029D">
        <w:rPr>
          <w:rFonts w:eastAsia="Times New Roman"/>
          <w:lang w:val="sr-Cyrl-RS"/>
        </w:rPr>
        <w:t>, осим ако то није дозвољено законом којим се уређује пословање одређене финансијске институције</w:t>
      </w:r>
      <w:bookmarkEnd w:id="30"/>
      <w:r w:rsidRPr="0039029D">
        <w:rPr>
          <w:rFonts w:eastAsia="Times New Roman"/>
          <w:lang w:val="sr-Cyrl-RS"/>
        </w:rPr>
        <w:t>.</w:t>
      </w:r>
    </w:p>
    <w:p w14:paraId="45404AC5" w14:textId="62B8505E" w:rsidR="000B4547" w:rsidRPr="0039029D" w:rsidRDefault="00BC71BB" w:rsidP="008C4867">
      <w:pPr>
        <w:spacing w:after="120" w:line="240" w:lineRule="auto"/>
        <w:ind w:firstLine="284"/>
        <w:jc w:val="both"/>
        <w:rPr>
          <w:rFonts w:eastAsia="Times New Roman"/>
          <w:lang w:val="sr-Cyrl-RS"/>
        </w:rPr>
      </w:pPr>
      <w:r w:rsidRPr="0039029D">
        <w:rPr>
          <w:rFonts w:eastAsia="Times New Roman"/>
          <w:lang w:val="sr-Cyrl-RS"/>
        </w:rPr>
        <w:t xml:space="preserve">Финансијске институције под надзором </w:t>
      </w:r>
      <w:bookmarkStart w:id="31" w:name="_Hlk55485684"/>
      <w:r w:rsidRPr="0039029D">
        <w:rPr>
          <w:rFonts w:eastAsia="Times New Roman"/>
          <w:lang w:val="sr-Cyrl-RS"/>
        </w:rPr>
        <w:t>Народне банке Србије не могу прихватати дигиталну имовину као средство обезбеђења.</w:t>
      </w:r>
    </w:p>
    <w:bookmarkEnd w:id="31"/>
    <w:p w14:paraId="3C1458E4" w14:textId="77777777" w:rsidR="00636789" w:rsidRPr="0039029D" w:rsidRDefault="007F6946" w:rsidP="008C4867">
      <w:pPr>
        <w:spacing w:after="120" w:line="240" w:lineRule="auto"/>
        <w:ind w:firstLine="284"/>
        <w:jc w:val="both"/>
        <w:rPr>
          <w:rFonts w:eastAsia="Times New Roman"/>
          <w:lang w:val="sr-Cyrl-RS"/>
        </w:rPr>
      </w:pPr>
      <w:r w:rsidRPr="0039029D">
        <w:rPr>
          <w:rFonts w:eastAsia="Times New Roman"/>
          <w:lang w:val="sr-Cyrl-RS"/>
        </w:rPr>
        <w:t xml:space="preserve">Изузетно од става 1. овог члана, </w:t>
      </w:r>
      <w:bookmarkStart w:id="32" w:name="_Hlk55485975"/>
      <w:r w:rsidR="007C5D0B" w:rsidRPr="0039029D">
        <w:rPr>
          <w:rFonts w:eastAsia="Times New Roman"/>
          <w:lang w:val="sr-Cyrl-RS"/>
        </w:rPr>
        <w:t>Народна банка Србије може прописати услове под којима и начин на који финансијске институције под надзором Народне банке Србије могу улагати у дигиталнe токене који имају одлике финансијског инструмента или који се користе искључиво у сврху улагања.</w:t>
      </w:r>
      <w:bookmarkStart w:id="33" w:name="_Hlk55487057"/>
      <w:bookmarkEnd w:id="32"/>
    </w:p>
    <w:p w14:paraId="2A1C850C" w14:textId="70AD1BE7" w:rsidR="007273D7" w:rsidRPr="0039029D" w:rsidRDefault="00DD7E9B" w:rsidP="008C4867">
      <w:pPr>
        <w:spacing w:after="120" w:line="240" w:lineRule="auto"/>
        <w:ind w:firstLine="284"/>
        <w:jc w:val="center"/>
        <w:rPr>
          <w:b/>
          <w:lang w:val="sr-Cyrl-RS"/>
        </w:rPr>
      </w:pPr>
      <w:r w:rsidRPr="0039029D">
        <w:rPr>
          <w:b/>
          <w:lang w:val="sr-Cyrl-RS"/>
        </w:rPr>
        <w:t xml:space="preserve">Пословање </w:t>
      </w:r>
      <w:r w:rsidR="00BD1353" w:rsidRPr="0039029D">
        <w:rPr>
          <w:b/>
          <w:lang w:val="sr-Cyrl-RS"/>
        </w:rPr>
        <w:t xml:space="preserve">правних лица и предузетника </w:t>
      </w:r>
      <w:r w:rsidR="009F455E" w:rsidRPr="0039029D">
        <w:rPr>
          <w:b/>
          <w:lang w:val="sr-Cyrl-RS"/>
        </w:rPr>
        <w:t>у вези с дигиталном имовином</w:t>
      </w:r>
    </w:p>
    <w:bookmarkEnd w:id="33"/>
    <w:p w14:paraId="2328F40E" w14:textId="77777777" w:rsidR="007273D7" w:rsidRPr="0039029D" w:rsidRDefault="007273D7" w:rsidP="008C4867">
      <w:pPr>
        <w:spacing w:after="120" w:line="240" w:lineRule="auto"/>
        <w:ind w:firstLine="284"/>
        <w:jc w:val="center"/>
        <w:rPr>
          <w:b/>
          <w:lang w:val="sr-Latn-RS"/>
        </w:rPr>
      </w:pPr>
      <w:r w:rsidRPr="0039029D">
        <w:rPr>
          <w:b/>
          <w:lang w:val="sr-Cyrl-RS"/>
        </w:rPr>
        <w:t xml:space="preserve">Члан </w:t>
      </w:r>
      <w:r w:rsidR="00285655" w:rsidRPr="0039029D">
        <w:rPr>
          <w:b/>
          <w:lang w:val="sr-Latn-RS"/>
        </w:rPr>
        <w:t>14.</w:t>
      </w:r>
    </w:p>
    <w:p w14:paraId="2907F40C" w14:textId="58AF9C56" w:rsidR="00812BEB" w:rsidRPr="0039029D" w:rsidRDefault="00812BEB" w:rsidP="008C4867">
      <w:pPr>
        <w:spacing w:after="120" w:line="240" w:lineRule="auto"/>
        <w:ind w:firstLine="284"/>
        <w:jc w:val="both"/>
        <w:rPr>
          <w:rFonts w:eastAsia="Times New Roman"/>
          <w:lang w:val="sr-Cyrl-RS"/>
        </w:rPr>
      </w:pPr>
      <w:bookmarkStart w:id="34" w:name="_Hlk55487076"/>
      <w:proofErr w:type="spellStart"/>
      <w:r w:rsidRPr="0039029D">
        <w:t>Виртуелне</w:t>
      </w:r>
      <w:proofErr w:type="spellEnd"/>
      <w:r w:rsidRPr="0039029D">
        <w:t xml:space="preserve"> </w:t>
      </w:r>
      <w:proofErr w:type="spellStart"/>
      <w:r w:rsidRPr="0039029D">
        <w:t>валуте</w:t>
      </w:r>
      <w:proofErr w:type="spellEnd"/>
      <w:r w:rsidRPr="0039029D">
        <w:t xml:space="preserve"> </w:t>
      </w:r>
      <w:proofErr w:type="spellStart"/>
      <w:r w:rsidRPr="0039029D">
        <w:t>не</w:t>
      </w:r>
      <w:proofErr w:type="spellEnd"/>
      <w:r w:rsidRPr="0039029D">
        <w:t xml:space="preserve"> </w:t>
      </w:r>
      <w:proofErr w:type="spellStart"/>
      <w:r w:rsidRPr="0039029D">
        <w:t>могу</w:t>
      </w:r>
      <w:proofErr w:type="spellEnd"/>
      <w:r w:rsidRPr="0039029D">
        <w:t xml:space="preserve"> </w:t>
      </w:r>
      <w:proofErr w:type="spellStart"/>
      <w:r w:rsidRPr="0039029D">
        <w:t>се</w:t>
      </w:r>
      <w:proofErr w:type="spellEnd"/>
      <w:r w:rsidRPr="0039029D">
        <w:t xml:space="preserve"> </w:t>
      </w:r>
      <w:proofErr w:type="spellStart"/>
      <w:r w:rsidRPr="0039029D">
        <w:t>уносити</w:t>
      </w:r>
      <w:proofErr w:type="spellEnd"/>
      <w:r w:rsidRPr="0039029D">
        <w:t xml:space="preserve"> </w:t>
      </w:r>
      <w:proofErr w:type="spellStart"/>
      <w:r w:rsidRPr="0039029D">
        <w:t>као</w:t>
      </w:r>
      <w:proofErr w:type="spellEnd"/>
      <w:r w:rsidRPr="0039029D">
        <w:t xml:space="preserve"> </w:t>
      </w:r>
      <w:proofErr w:type="spellStart"/>
      <w:r w:rsidRPr="0039029D">
        <w:t>улог</w:t>
      </w:r>
      <w:proofErr w:type="spellEnd"/>
      <w:r w:rsidRPr="0039029D">
        <w:t xml:space="preserve"> у </w:t>
      </w:r>
      <w:proofErr w:type="spellStart"/>
      <w:r w:rsidRPr="0039029D">
        <w:t>привредно</w:t>
      </w:r>
      <w:proofErr w:type="spellEnd"/>
      <w:r w:rsidRPr="0039029D">
        <w:t xml:space="preserve"> </w:t>
      </w:r>
      <w:proofErr w:type="spellStart"/>
      <w:r w:rsidRPr="0039029D">
        <w:t>друштво</w:t>
      </w:r>
      <w:proofErr w:type="spellEnd"/>
      <w:r w:rsidRPr="0039029D">
        <w:t xml:space="preserve">, </w:t>
      </w:r>
      <w:proofErr w:type="spellStart"/>
      <w:r w:rsidRPr="0039029D">
        <w:t>већ</w:t>
      </w:r>
      <w:proofErr w:type="spellEnd"/>
      <w:r w:rsidRPr="0039029D">
        <w:t xml:space="preserve"> </w:t>
      </w:r>
      <w:proofErr w:type="spellStart"/>
      <w:r w:rsidRPr="0039029D">
        <w:t>се</w:t>
      </w:r>
      <w:proofErr w:type="spellEnd"/>
      <w:r w:rsidRPr="0039029D">
        <w:t xml:space="preserve"> </w:t>
      </w:r>
      <w:proofErr w:type="spellStart"/>
      <w:r w:rsidRPr="0039029D">
        <w:t>могу</w:t>
      </w:r>
      <w:proofErr w:type="spellEnd"/>
      <w:r w:rsidRPr="0039029D">
        <w:t xml:space="preserve"> </w:t>
      </w:r>
      <w:proofErr w:type="spellStart"/>
      <w:r w:rsidRPr="0039029D">
        <w:t>конвертовати</w:t>
      </w:r>
      <w:proofErr w:type="spellEnd"/>
      <w:r w:rsidRPr="0039029D">
        <w:t xml:space="preserve"> (</w:t>
      </w:r>
      <w:proofErr w:type="spellStart"/>
      <w:r w:rsidRPr="0039029D">
        <w:t>заменити</w:t>
      </w:r>
      <w:proofErr w:type="spellEnd"/>
      <w:r w:rsidRPr="0039029D">
        <w:t xml:space="preserve">) </w:t>
      </w:r>
      <w:proofErr w:type="spellStart"/>
      <w:r w:rsidRPr="0039029D">
        <w:t>за</w:t>
      </w:r>
      <w:proofErr w:type="spellEnd"/>
      <w:r w:rsidRPr="0039029D">
        <w:t xml:space="preserve"> </w:t>
      </w:r>
      <w:proofErr w:type="spellStart"/>
      <w:r w:rsidRPr="0039029D">
        <w:t>новац</w:t>
      </w:r>
      <w:proofErr w:type="spellEnd"/>
      <w:r w:rsidRPr="0039029D">
        <w:t xml:space="preserve"> и </w:t>
      </w:r>
      <w:proofErr w:type="spellStart"/>
      <w:r w:rsidRPr="0039029D">
        <w:t>као</w:t>
      </w:r>
      <w:proofErr w:type="spellEnd"/>
      <w:r w:rsidRPr="0039029D">
        <w:t xml:space="preserve"> </w:t>
      </w:r>
      <w:proofErr w:type="spellStart"/>
      <w:r w:rsidRPr="0039029D">
        <w:t>новчани</w:t>
      </w:r>
      <w:proofErr w:type="spellEnd"/>
      <w:r w:rsidRPr="0039029D">
        <w:t xml:space="preserve"> </w:t>
      </w:r>
      <w:proofErr w:type="spellStart"/>
      <w:r w:rsidRPr="0039029D">
        <w:t>улог</w:t>
      </w:r>
      <w:proofErr w:type="spellEnd"/>
      <w:r w:rsidRPr="0039029D">
        <w:t xml:space="preserve"> </w:t>
      </w:r>
      <w:proofErr w:type="spellStart"/>
      <w:r w:rsidRPr="0039029D">
        <w:t>уплатити</w:t>
      </w:r>
      <w:proofErr w:type="spellEnd"/>
      <w:r w:rsidRPr="0039029D">
        <w:t xml:space="preserve"> у </w:t>
      </w:r>
      <w:proofErr w:type="spellStart"/>
      <w:r w:rsidRPr="0039029D">
        <w:t>друштво</w:t>
      </w:r>
      <w:proofErr w:type="spellEnd"/>
      <w:r w:rsidRPr="0039029D">
        <w:t>.</w:t>
      </w:r>
    </w:p>
    <w:bookmarkEnd w:id="34"/>
    <w:p w14:paraId="30FDD9EA" w14:textId="77777777" w:rsidR="00812BEB" w:rsidRPr="0039029D" w:rsidRDefault="00812BEB" w:rsidP="00812BEB">
      <w:pPr>
        <w:spacing w:after="120" w:line="240" w:lineRule="auto"/>
        <w:ind w:firstLine="284"/>
        <w:jc w:val="both"/>
        <w:rPr>
          <w:rFonts w:eastAsia="Times New Roman"/>
          <w:lang w:val="sr-Cyrl-RS"/>
        </w:rPr>
      </w:pPr>
      <w:r w:rsidRPr="0039029D">
        <w:rPr>
          <w:rFonts w:eastAsia="Times New Roman"/>
          <w:lang w:val="sr-Cyrl-RS"/>
        </w:rPr>
        <w:t>Неновчани улози у привредно друштво могу бити у дигиталним токенима који се не односе на пружање услуга или извршење рада.</w:t>
      </w:r>
    </w:p>
    <w:p w14:paraId="159DAF84" w14:textId="77777777" w:rsidR="00812BEB" w:rsidRPr="0039029D" w:rsidRDefault="00812BEB" w:rsidP="00812BEB">
      <w:pPr>
        <w:spacing w:after="120" w:line="240" w:lineRule="auto"/>
        <w:ind w:firstLine="284"/>
        <w:jc w:val="both"/>
        <w:rPr>
          <w:rFonts w:eastAsia="Times New Roman"/>
          <w:lang w:val="sr-Cyrl-RS"/>
        </w:rPr>
      </w:pPr>
      <w:r w:rsidRPr="0039029D">
        <w:rPr>
          <w:rFonts w:eastAsia="Times New Roman"/>
          <w:lang w:val="sr-Cyrl-RS"/>
        </w:rPr>
        <w:t>Изузетно од става 2. овог члана, неновчани улози у ортачко и командитно друштво могу бити и у дигиталним токенима који се односе на пружање услуга или извршење рада.</w:t>
      </w:r>
    </w:p>
    <w:p w14:paraId="7D0236A2" w14:textId="77777777" w:rsidR="00812BEB" w:rsidRPr="0039029D" w:rsidRDefault="00812BEB" w:rsidP="00812BEB">
      <w:pPr>
        <w:spacing w:after="120" w:line="240" w:lineRule="auto"/>
        <w:ind w:firstLine="284"/>
        <w:jc w:val="both"/>
        <w:rPr>
          <w:rFonts w:eastAsia="Times New Roman"/>
        </w:rPr>
      </w:pPr>
      <w:r w:rsidRPr="0039029D">
        <w:rPr>
          <w:rFonts w:eastAsia="Times New Roman"/>
          <w:lang w:val="sr-Cyrl-RS"/>
        </w:rPr>
        <w:t>Комисија утврђује листу дигиталних токена из става 2. овог члана.</w:t>
      </w:r>
    </w:p>
    <w:p w14:paraId="766DB570" w14:textId="10445122" w:rsidR="00FD6D7B" w:rsidRPr="0039029D" w:rsidRDefault="00FD6D7B" w:rsidP="00812BEB">
      <w:pPr>
        <w:spacing w:after="120" w:line="240" w:lineRule="auto"/>
        <w:ind w:firstLine="284"/>
        <w:jc w:val="both"/>
        <w:rPr>
          <w:rFonts w:eastAsia="Times New Roman"/>
          <w:lang w:val="sr-Cyrl-RS"/>
        </w:rPr>
      </w:pPr>
      <w:proofErr w:type="spellStart"/>
      <w:r w:rsidRPr="0039029D">
        <w:rPr>
          <w:shd w:val="clear" w:color="auto" w:fill="FFFFFF"/>
        </w:rPr>
        <w:t>На</w:t>
      </w:r>
      <w:proofErr w:type="spellEnd"/>
      <w:r w:rsidRPr="0039029D">
        <w:rPr>
          <w:shd w:val="clear" w:color="auto" w:fill="FFFFFF"/>
        </w:rPr>
        <w:t xml:space="preserve"> </w:t>
      </w:r>
      <w:proofErr w:type="spellStart"/>
      <w:r w:rsidRPr="0039029D">
        <w:rPr>
          <w:shd w:val="clear" w:color="auto" w:fill="FFFFFF"/>
        </w:rPr>
        <w:t>поступак</w:t>
      </w:r>
      <w:proofErr w:type="spellEnd"/>
      <w:r w:rsidRPr="0039029D">
        <w:rPr>
          <w:shd w:val="clear" w:color="auto" w:fill="FFFFFF"/>
        </w:rPr>
        <w:t xml:space="preserve"> </w:t>
      </w:r>
      <w:proofErr w:type="spellStart"/>
      <w:r w:rsidRPr="0039029D">
        <w:rPr>
          <w:shd w:val="clear" w:color="auto" w:fill="FFFFFF"/>
        </w:rPr>
        <w:t>принудног</w:t>
      </w:r>
      <w:proofErr w:type="spellEnd"/>
      <w:r w:rsidRPr="0039029D">
        <w:rPr>
          <w:shd w:val="clear" w:color="auto" w:fill="FFFFFF"/>
        </w:rPr>
        <w:t xml:space="preserve"> </w:t>
      </w:r>
      <w:proofErr w:type="spellStart"/>
      <w:r w:rsidRPr="0039029D">
        <w:rPr>
          <w:shd w:val="clear" w:color="auto" w:fill="FFFFFF"/>
        </w:rPr>
        <w:t>намирења</w:t>
      </w:r>
      <w:proofErr w:type="spellEnd"/>
      <w:r w:rsidRPr="0039029D">
        <w:rPr>
          <w:shd w:val="clear" w:color="auto" w:fill="FFFFFF"/>
        </w:rPr>
        <w:t xml:space="preserve"> </w:t>
      </w:r>
      <w:proofErr w:type="spellStart"/>
      <w:r w:rsidRPr="0039029D">
        <w:rPr>
          <w:shd w:val="clear" w:color="auto" w:fill="FFFFFF"/>
        </w:rPr>
        <w:t>потраживања</w:t>
      </w:r>
      <w:proofErr w:type="spellEnd"/>
      <w:r w:rsidRPr="0039029D">
        <w:rPr>
          <w:shd w:val="clear" w:color="auto" w:fill="FFFFFF"/>
        </w:rPr>
        <w:t xml:space="preserve"> </w:t>
      </w:r>
      <w:proofErr w:type="spellStart"/>
      <w:r w:rsidRPr="0039029D">
        <w:rPr>
          <w:shd w:val="clear" w:color="auto" w:fill="FFFFFF"/>
        </w:rPr>
        <w:t>извршних</w:t>
      </w:r>
      <w:proofErr w:type="spellEnd"/>
      <w:r w:rsidRPr="0039029D">
        <w:rPr>
          <w:shd w:val="clear" w:color="auto" w:fill="FFFFFF"/>
        </w:rPr>
        <w:t xml:space="preserve"> </w:t>
      </w:r>
      <w:proofErr w:type="spellStart"/>
      <w:r w:rsidRPr="0039029D">
        <w:rPr>
          <w:shd w:val="clear" w:color="auto" w:fill="FFFFFF"/>
        </w:rPr>
        <w:t>поверилаца</w:t>
      </w:r>
      <w:proofErr w:type="spellEnd"/>
      <w:r w:rsidRPr="0039029D">
        <w:rPr>
          <w:shd w:val="clear" w:color="auto" w:fill="FFFFFF"/>
        </w:rPr>
        <w:t xml:space="preserve"> </w:t>
      </w:r>
      <w:proofErr w:type="spellStart"/>
      <w:r w:rsidRPr="0039029D">
        <w:rPr>
          <w:shd w:val="clear" w:color="auto" w:fill="FFFFFF"/>
        </w:rPr>
        <w:t>на</w:t>
      </w:r>
      <w:proofErr w:type="spellEnd"/>
      <w:r w:rsidRPr="0039029D">
        <w:rPr>
          <w:shd w:val="clear" w:color="auto" w:fill="FFFFFF"/>
        </w:rPr>
        <w:t xml:space="preserve"> </w:t>
      </w:r>
      <w:proofErr w:type="spellStart"/>
      <w:r w:rsidRPr="0039029D">
        <w:rPr>
          <w:shd w:val="clear" w:color="auto" w:fill="FFFFFF"/>
        </w:rPr>
        <w:t>дигиталној</w:t>
      </w:r>
      <w:proofErr w:type="spellEnd"/>
      <w:r w:rsidRPr="0039029D">
        <w:rPr>
          <w:shd w:val="clear" w:color="auto" w:fill="FFFFFF"/>
        </w:rPr>
        <w:t xml:space="preserve"> </w:t>
      </w:r>
      <w:proofErr w:type="spellStart"/>
      <w:r w:rsidRPr="0039029D">
        <w:rPr>
          <w:shd w:val="clear" w:color="auto" w:fill="FFFFFF"/>
        </w:rPr>
        <w:t>имовини</w:t>
      </w:r>
      <w:proofErr w:type="spellEnd"/>
      <w:r w:rsidRPr="0039029D">
        <w:rPr>
          <w:shd w:val="clear" w:color="auto" w:fill="FFFFFF"/>
        </w:rPr>
        <w:t xml:space="preserve"> </w:t>
      </w:r>
      <w:proofErr w:type="spellStart"/>
      <w:r w:rsidRPr="0039029D">
        <w:rPr>
          <w:shd w:val="clear" w:color="auto" w:fill="FFFFFF"/>
        </w:rPr>
        <w:t>сходно</w:t>
      </w:r>
      <w:proofErr w:type="spellEnd"/>
      <w:r w:rsidRPr="0039029D">
        <w:rPr>
          <w:shd w:val="clear" w:color="auto" w:fill="FFFFFF"/>
        </w:rPr>
        <w:t xml:space="preserve"> </w:t>
      </w:r>
      <w:proofErr w:type="spellStart"/>
      <w:r w:rsidRPr="0039029D">
        <w:rPr>
          <w:shd w:val="clear" w:color="auto" w:fill="FFFFFF"/>
        </w:rPr>
        <w:t>се</w:t>
      </w:r>
      <w:proofErr w:type="spellEnd"/>
      <w:r w:rsidRPr="0039029D">
        <w:rPr>
          <w:shd w:val="clear" w:color="auto" w:fill="FFFFFF"/>
        </w:rPr>
        <w:t xml:space="preserve"> </w:t>
      </w:r>
      <w:proofErr w:type="spellStart"/>
      <w:r w:rsidRPr="0039029D">
        <w:rPr>
          <w:shd w:val="clear" w:color="auto" w:fill="FFFFFF"/>
        </w:rPr>
        <w:t>примењују</w:t>
      </w:r>
      <w:proofErr w:type="spellEnd"/>
      <w:r w:rsidRPr="0039029D">
        <w:rPr>
          <w:shd w:val="clear" w:color="auto" w:fill="FFFFFF"/>
        </w:rPr>
        <w:t xml:space="preserve"> </w:t>
      </w:r>
      <w:proofErr w:type="spellStart"/>
      <w:r w:rsidRPr="0039029D">
        <w:rPr>
          <w:shd w:val="clear" w:color="auto" w:fill="FFFFFF"/>
        </w:rPr>
        <w:t>одредбе</w:t>
      </w:r>
      <w:proofErr w:type="spellEnd"/>
      <w:r w:rsidRPr="0039029D">
        <w:rPr>
          <w:shd w:val="clear" w:color="auto" w:fill="FFFFFF"/>
        </w:rPr>
        <w:t xml:space="preserve"> </w:t>
      </w:r>
      <w:proofErr w:type="spellStart"/>
      <w:r w:rsidRPr="0039029D">
        <w:rPr>
          <w:shd w:val="clear" w:color="auto" w:fill="FFFFFF"/>
        </w:rPr>
        <w:t>закона</w:t>
      </w:r>
      <w:proofErr w:type="spellEnd"/>
      <w:r w:rsidRPr="0039029D">
        <w:rPr>
          <w:shd w:val="clear" w:color="auto" w:fill="FFFFFF"/>
        </w:rPr>
        <w:t xml:space="preserve"> </w:t>
      </w:r>
      <w:proofErr w:type="spellStart"/>
      <w:r w:rsidRPr="0039029D">
        <w:rPr>
          <w:shd w:val="clear" w:color="auto" w:fill="FFFFFF"/>
        </w:rPr>
        <w:t>којим</w:t>
      </w:r>
      <w:proofErr w:type="spellEnd"/>
      <w:r w:rsidRPr="0039029D">
        <w:rPr>
          <w:shd w:val="clear" w:color="auto" w:fill="FFFFFF"/>
        </w:rPr>
        <w:t xml:space="preserve"> </w:t>
      </w:r>
      <w:proofErr w:type="spellStart"/>
      <w:r w:rsidRPr="0039029D">
        <w:rPr>
          <w:shd w:val="clear" w:color="auto" w:fill="FFFFFF"/>
        </w:rPr>
        <w:t>се</w:t>
      </w:r>
      <w:proofErr w:type="spellEnd"/>
      <w:r w:rsidRPr="0039029D">
        <w:rPr>
          <w:shd w:val="clear" w:color="auto" w:fill="FFFFFF"/>
        </w:rPr>
        <w:t xml:space="preserve"> </w:t>
      </w:r>
      <w:proofErr w:type="spellStart"/>
      <w:r w:rsidRPr="0039029D">
        <w:rPr>
          <w:shd w:val="clear" w:color="auto" w:fill="FFFFFF"/>
        </w:rPr>
        <w:t>уређуј</w:t>
      </w:r>
      <w:proofErr w:type="spellEnd"/>
      <w:r w:rsidRPr="0039029D">
        <w:rPr>
          <w:shd w:val="clear" w:color="auto" w:fill="FFFFFF"/>
          <w:lang w:val="sr-Cyrl-RS"/>
        </w:rPr>
        <w:t>у</w:t>
      </w:r>
      <w:r w:rsidRPr="0039029D">
        <w:rPr>
          <w:shd w:val="clear" w:color="auto" w:fill="FFFFFF"/>
        </w:rPr>
        <w:t xml:space="preserve"> </w:t>
      </w:r>
      <w:proofErr w:type="spellStart"/>
      <w:r w:rsidRPr="0039029D">
        <w:rPr>
          <w:shd w:val="clear" w:color="auto" w:fill="FFFFFF"/>
        </w:rPr>
        <w:t>извршење</w:t>
      </w:r>
      <w:proofErr w:type="spellEnd"/>
      <w:r w:rsidRPr="0039029D">
        <w:rPr>
          <w:shd w:val="clear" w:color="auto" w:fill="FFFFFF"/>
        </w:rPr>
        <w:t xml:space="preserve"> и </w:t>
      </w:r>
      <w:proofErr w:type="spellStart"/>
      <w:r w:rsidRPr="0039029D">
        <w:rPr>
          <w:shd w:val="clear" w:color="auto" w:fill="FFFFFF"/>
        </w:rPr>
        <w:t>обезбеђење</w:t>
      </w:r>
      <w:proofErr w:type="spellEnd"/>
      <w:r w:rsidRPr="0039029D">
        <w:rPr>
          <w:shd w:val="clear" w:color="auto" w:fill="FFFFFF"/>
        </w:rPr>
        <w:t>.</w:t>
      </w:r>
    </w:p>
    <w:p w14:paraId="6DE0046A" w14:textId="1C48B109" w:rsidR="00BD1353" w:rsidRPr="0039029D" w:rsidRDefault="00BD1353" w:rsidP="00812BEB">
      <w:pPr>
        <w:spacing w:after="120" w:line="240" w:lineRule="auto"/>
        <w:ind w:firstLine="284"/>
        <w:jc w:val="both"/>
        <w:rPr>
          <w:rFonts w:eastAsia="Times New Roman"/>
          <w:lang w:val="sr-Cyrl-RS"/>
        </w:rPr>
      </w:pPr>
      <w:r w:rsidRPr="0039029D">
        <w:rPr>
          <w:rFonts w:eastAsia="Times New Roman"/>
          <w:lang w:val="sr-Cyrl-RS"/>
        </w:rPr>
        <w:t xml:space="preserve">Привредно друштво </w:t>
      </w:r>
      <w:r w:rsidR="00CB2BF8" w:rsidRPr="0039029D">
        <w:rPr>
          <w:rFonts w:eastAsia="Times New Roman"/>
          <w:lang w:val="sr-Cyrl-RS"/>
        </w:rPr>
        <w:t>које послује</w:t>
      </w:r>
      <w:r w:rsidR="008C224E" w:rsidRPr="0039029D">
        <w:rPr>
          <w:rFonts w:eastAsia="Times New Roman"/>
          <w:lang w:val="sr-Cyrl-RS"/>
        </w:rPr>
        <w:t xml:space="preserve"> у Републици </w:t>
      </w:r>
      <w:r w:rsidRPr="0039029D">
        <w:rPr>
          <w:rFonts w:eastAsia="Times New Roman"/>
          <w:lang w:val="sr-Cyrl-RS"/>
        </w:rPr>
        <w:t xml:space="preserve">које има својство извршног дужника у смислу закона којим се уређују извршење и обезбеђење дужно је да сарађује са надлежним органима у извршном поступку у складу с тим законом, као и да пружи обавештења и достави све податке који су потребни ради спровођења намирења на дигиталној имовини, </w:t>
      </w:r>
      <w:bookmarkStart w:id="35" w:name="_Hlk55488149"/>
      <w:r w:rsidRPr="0039029D">
        <w:rPr>
          <w:rFonts w:eastAsia="Times New Roman"/>
          <w:lang w:val="sr-Cyrl-RS"/>
        </w:rPr>
        <w:t>укључујући средства помоћу којих се приступа дигиталној имовини (нпр. криптографске кључеве</w:t>
      </w:r>
      <w:bookmarkEnd w:id="35"/>
      <w:r w:rsidRPr="0039029D">
        <w:rPr>
          <w:rFonts w:eastAsia="Times New Roman"/>
          <w:lang w:val="sr-Cyrl-RS"/>
        </w:rPr>
        <w:t>).</w:t>
      </w:r>
    </w:p>
    <w:p w14:paraId="3F0FD9A3" w14:textId="2BBC6B94" w:rsidR="00BD1353" w:rsidRPr="0039029D" w:rsidRDefault="00BD1353" w:rsidP="008C4867">
      <w:pPr>
        <w:spacing w:after="120" w:line="240" w:lineRule="auto"/>
        <w:ind w:firstLine="284"/>
        <w:jc w:val="both"/>
        <w:rPr>
          <w:rFonts w:eastAsia="Times New Roman"/>
          <w:lang w:val="sr-Cyrl-RS"/>
        </w:rPr>
      </w:pPr>
      <w:r w:rsidRPr="0039029D">
        <w:rPr>
          <w:rFonts w:eastAsia="Times New Roman"/>
          <w:lang w:val="sr-Cyrl-RS"/>
        </w:rPr>
        <w:t>На друга правна лица и предузетнике</w:t>
      </w:r>
      <w:r w:rsidR="00CB2BF8" w:rsidRPr="0039029D">
        <w:rPr>
          <w:rFonts w:eastAsia="Times New Roman"/>
          <w:lang w:val="sr-Cyrl-RS"/>
        </w:rPr>
        <w:t xml:space="preserve"> који послују у Републици</w:t>
      </w:r>
      <w:r w:rsidRPr="0039029D">
        <w:rPr>
          <w:rFonts w:eastAsia="Times New Roman"/>
          <w:lang w:val="sr-Cyrl-RS"/>
        </w:rPr>
        <w:t xml:space="preserve"> сходно се примењуј</w:t>
      </w:r>
      <w:r w:rsidR="008C224E" w:rsidRPr="0039029D">
        <w:rPr>
          <w:rFonts w:eastAsia="Times New Roman"/>
          <w:lang w:val="sr-Cyrl-RS"/>
        </w:rPr>
        <w:t xml:space="preserve">е </w:t>
      </w:r>
      <w:r w:rsidR="00870694" w:rsidRPr="0039029D">
        <w:rPr>
          <w:rFonts w:eastAsia="Times New Roman"/>
          <w:lang w:val="sr-Cyrl-RS"/>
        </w:rPr>
        <w:t xml:space="preserve">став </w:t>
      </w:r>
      <w:r w:rsidR="00FD6D7B" w:rsidRPr="0039029D">
        <w:rPr>
          <w:rFonts w:eastAsia="Times New Roman"/>
          <w:lang w:val="sr-Cyrl-RS"/>
        </w:rPr>
        <w:t>6</w:t>
      </w:r>
      <w:r w:rsidR="00870694" w:rsidRPr="0039029D">
        <w:rPr>
          <w:rFonts w:eastAsia="Times New Roman"/>
          <w:lang w:val="sr-Cyrl-RS"/>
        </w:rPr>
        <w:t xml:space="preserve">. </w:t>
      </w:r>
      <w:r w:rsidRPr="0039029D">
        <w:rPr>
          <w:rFonts w:eastAsia="Times New Roman"/>
          <w:lang w:val="sr-Cyrl-RS"/>
        </w:rPr>
        <w:t>овог члана.</w:t>
      </w:r>
    </w:p>
    <w:p w14:paraId="5B23C12E" w14:textId="7E1BDE2A" w:rsidR="006F2C5A" w:rsidRPr="0039029D" w:rsidRDefault="006F2C5A" w:rsidP="008C4867">
      <w:pPr>
        <w:spacing w:after="120" w:line="240" w:lineRule="auto"/>
        <w:ind w:firstLine="284"/>
        <w:jc w:val="both"/>
        <w:rPr>
          <w:rFonts w:eastAsia="Times New Roman"/>
          <w:lang w:val="sr-Cyrl-RS"/>
        </w:rPr>
      </w:pPr>
      <w:r w:rsidRPr="0039029D">
        <w:rPr>
          <w:rFonts w:eastAsia="Times New Roman"/>
          <w:lang w:val="sr-Cyrl-RS"/>
        </w:rPr>
        <w:t>Имаоци дигиталне имовине имају статус познатих поверилаца,</w:t>
      </w:r>
      <w:r w:rsidR="003D5015" w:rsidRPr="0039029D">
        <w:rPr>
          <w:rFonts w:eastAsia="Times New Roman"/>
          <w:lang w:val="sr-Cyrl-RS"/>
        </w:rPr>
        <w:t xml:space="preserve"> </w:t>
      </w:r>
      <w:r w:rsidRPr="0039029D">
        <w:rPr>
          <w:rFonts w:eastAsia="Times New Roman"/>
          <w:lang w:val="sr-Cyrl-RS"/>
        </w:rPr>
        <w:t>у смислу закона којим се уређују привредна друштва, код ликвидације привредног друштва које има обавезе по основу те дигиталне имовине.</w:t>
      </w:r>
    </w:p>
    <w:p w14:paraId="15AFB27E" w14:textId="77777777" w:rsidR="00BC71BB" w:rsidRPr="0039029D" w:rsidRDefault="00BC71BB" w:rsidP="008C4867">
      <w:pPr>
        <w:spacing w:after="120" w:line="240" w:lineRule="auto"/>
        <w:ind w:firstLine="284"/>
        <w:jc w:val="center"/>
        <w:rPr>
          <w:b/>
          <w:lang w:val="sr-Cyrl-RS"/>
        </w:rPr>
      </w:pPr>
      <w:r w:rsidRPr="0039029D">
        <w:rPr>
          <w:b/>
          <w:lang w:val="sr-Cyrl-RS"/>
        </w:rPr>
        <w:t>Искључење одговорности</w:t>
      </w:r>
    </w:p>
    <w:p w14:paraId="105F3C08" w14:textId="77777777" w:rsidR="00BC71BB" w:rsidRPr="0039029D" w:rsidRDefault="00BC71BB" w:rsidP="008C4867">
      <w:pPr>
        <w:spacing w:after="120" w:line="240" w:lineRule="auto"/>
        <w:ind w:firstLine="284"/>
        <w:jc w:val="center"/>
        <w:rPr>
          <w:b/>
          <w:lang w:val="sr-Cyrl-RS"/>
        </w:rPr>
      </w:pPr>
      <w:r w:rsidRPr="0039029D">
        <w:rPr>
          <w:b/>
          <w:lang w:val="sr-Cyrl-RS"/>
        </w:rPr>
        <w:t>Члан 1</w:t>
      </w:r>
      <w:r w:rsidR="00285655" w:rsidRPr="0039029D">
        <w:rPr>
          <w:b/>
          <w:lang w:val="sr-Latn-RS"/>
        </w:rPr>
        <w:t>5</w:t>
      </w:r>
      <w:r w:rsidRPr="0039029D">
        <w:rPr>
          <w:b/>
          <w:lang w:val="sr-Cyrl-RS"/>
        </w:rPr>
        <w:t>.</w:t>
      </w:r>
    </w:p>
    <w:p w14:paraId="308EB17C" w14:textId="77777777" w:rsidR="00BC71BB" w:rsidRPr="0039029D" w:rsidRDefault="00BC71BB" w:rsidP="008C4867">
      <w:pPr>
        <w:spacing w:after="120" w:line="240" w:lineRule="auto"/>
        <w:ind w:firstLine="284"/>
        <w:jc w:val="both"/>
        <w:rPr>
          <w:rFonts w:eastAsia="Times New Roman"/>
          <w:lang w:val="sr-Cyrl-RS"/>
        </w:rPr>
      </w:pPr>
      <w:bookmarkStart w:id="36" w:name="_Hlk55488267"/>
      <w:r w:rsidRPr="0039029D">
        <w:rPr>
          <w:rFonts w:eastAsia="Times New Roman"/>
          <w:lang w:val="sr-Cyrl-RS"/>
        </w:rPr>
        <w:t xml:space="preserve">Република Србија, Народна банка Србије, Комисија и други надлежни органи и органи јавне власти не гарантују за вредност дигиталне имовине и не сносе одговорност за било коју евентуалну штету и губитке које корисници и други имаоци дигиталне имовине и/или пружаоци услуга повезаних с дигиталном имовином и/или трећа лица претрпе </w:t>
      </w:r>
      <w:r w:rsidR="00D774DD" w:rsidRPr="0039029D">
        <w:rPr>
          <w:rFonts w:eastAsia="Times New Roman"/>
          <w:lang w:val="sr-Cyrl-RS"/>
        </w:rPr>
        <w:t>у вези</w:t>
      </w:r>
      <w:r w:rsidRPr="0039029D">
        <w:rPr>
          <w:rFonts w:eastAsia="Times New Roman"/>
          <w:lang w:val="sr-Cyrl-RS"/>
        </w:rPr>
        <w:t xml:space="preserve"> са обављањем трансакција с дигиталном имовином.</w:t>
      </w:r>
    </w:p>
    <w:p w14:paraId="6D3BACD3" w14:textId="600AE494" w:rsidR="00BC71BB" w:rsidRPr="0039029D" w:rsidRDefault="00BC71BB" w:rsidP="008C4867">
      <w:pPr>
        <w:spacing w:after="120" w:line="240" w:lineRule="auto"/>
        <w:ind w:firstLine="284"/>
        <w:jc w:val="both"/>
        <w:rPr>
          <w:rFonts w:eastAsia="Times New Roman"/>
          <w:lang w:val="sr-Cyrl-RS"/>
        </w:rPr>
      </w:pPr>
      <w:r w:rsidRPr="0039029D">
        <w:rPr>
          <w:rFonts w:eastAsia="Times New Roman"/>
          <w:lang w:val="sr-Cyrl-RS"/>
        </w:rPr>
        <w:t>Пружаоци услуга повезаних с дигиталном имовином дужни су да пре успостављања пословног односа с корисником дигиталне имовине</w:t>
      </w:r>
      <w:r w:rsidR="005170EA" w:rsidRPr="0039029D">
        <w:rPr>
          <w:rFonts w:eastAsia="Times New Roman"/>
          <w:lang w:val="sr-Cyrl-RS"/>
        </w:rPr>
        <w:t xml:space="preserve"> или вршења трансакције с дигиталном имовином</w:t>
      </w:r>
      <w:r w:rsidRPr="0039029D">
        <w:rPr>
          <w:rFonts w:eastAsia="Times New Roman"/>
          <w:lang w:val="sr-Cyrl-RS"/>
        </w:rPr>
        <w:t xml:space="preserve"> корисника</w:t>
      </w:r>
      <w:r w:rsidR="00BD37E5" w:rsidRPr="0039029D">
        <w:rPr>
          <w:rFonts w:eastAsia="Times New Roman"/>
          <w:lang w:val="sr-Cyrl-RS"/>
        </w:rPr>
        <w:t xml:space="preserve"> дигиталне имовине</w:t>
      </w:r>
      <w:r w:rsidRPr="0039029D">
        <w:rPr>
          <w:rFonts w:eastAsia="Times New Roman"/>
          <w:lang w:val="sr-Cyrl-RS"/>
        </w:rPr>
        <w:t xml:space="preserve"> обавесте о ризицима обављања трансакција с дигиталном имовином, укључујући ризик од делимичног или потпуног губитка новчаних средстава, односно друге имовине, као и о томе да се на трансакције с дигиталном имовином не примењују прописи којима се уређује осигурање депозита или заштита инвеститора</w:t>
      </w:r>
      <w:r w:rsidR="003D5015" w:rsidRPr="0039029D">
        <w:rPr>
          <w:rFonts w:eastAsia="Times New Roman"/>
          <w:lang w:val="sr-Cyrl-RS"/>
        </w:rPr>
        <w:t>, као ни прописи којима се уређује заштита корисника финансијских услуга</w:t>
      </w:r>
      <w:r w:rsidRPr="0039029D">
        <w:rPr>
          <w:rFonts w:eastAsia="Times New Roman"/>
          <w:lang w:val="sr-Cyrl-RS"/>
        </w:rPr>
        <w:t>.</w:t>
      </w:r>
    </w:p>
    <w:bookmarkEnd w:id="36"/>
    <w:p w14:paraId="2561FF22" w14:textId="77777777" w:rsidR="008B51EC" w:rsidRPr="0039029D" w:rsidRDefault="008B51EC" w:rsidP="008C4867">
      <w:pPr>
        <w:spacing w:after="120" w:line="240" w:lineRule="auto"/>
        <w:ind w:firstLine="284"/>
        <w:jc w:val="center"/>
        <w:rPr>
          <w:rFonts w:eastAsia="Times New Roman"/>
          <w:b/>
          <w:sz w:val="24"/>
          <w:szCs w:val="24"/>
          <w:lang w:val="sr-Cyrl-RS"/>
        </w:rPr>
      </w:pPr>
      <w:r w:rsidRPr="0039029D">
        <w:rPr>
          <w:rFonts w:eastAsia="Times New Roman"/>
          <w:b/>
          <w:sz w:val="24"/>
          <w:szCs w:val="24"/>
          <w:lang w:val="sr-Cyrl-RS"/>
        </w:rPr>
        <w:t>II</w:t>
      </w:r>
      <w:r w:rsidR="007652BC" w:rsidRPr="0039029D">
        <w:rPr>
          <w:rFonts w:eastAsia="Times New Roman"/>
          <w:b/>
          <w:sz w:val="24"/>
          <w:szCs w:val="24"/>
          <w:lang w:val="sr-Cyrl-RS"/>
        </w:rPr>
        <w:t>.</w:t>
      </w:r>
      <w:r w:rsidRPr="0039029D">
        <w:rPr>
          <w:rFonts w:eastAsia="Times New Roman"/>
          <w:b/>
          <w:sz w:val="24"/>
          <w:szCs w:val="24"/>
          <w:lang w:val="sr-Cyrl-RS"/>
        </w:rPr>
        <w:t xml:space="preserve"> ИЗДАВАЊЕ ДИГИТАЛНЕ ИМОВИНЕ</w:t>
      </w:r>
      <w:r w:rsidRPr="0039029D">
        <w:rPr>
          <w:rFonts w:eastAsia="Times New Roman"/>
          <w:b/>
          <w:bCs/>
          <w:noProof/>
          <w:sz w:val="24"/>
          <w:szCs w:val="24"/>
          <w:lang w:val="sr-Cyrl-RS"/>
        </w:rPr>
        <w:t xml:space="preserve"> </w:t>
      </w:r>
    </w:p>
    <w:p w14:paraId="3B858528" w14:textId="77777777" w:rsidR="008B51EC" w:rsidRPr="0039029D" w:rsidRDefault="008B51EC" w:rsidP="008C4867">
      <w:pPr>
        <w:spacing w:after="120" w:line="240" w:lineRule="auto"/>
        <w:ind w:firstLine="284"/>
        <w:jc w:val="center"/>
        <w:rPr>
          <w:b/>
          <w:lang w:val="sr-Cyrl-RS"/>
        </w:rPr>
      </w:pPr>
      <w:r w:rsidRPr="0039029D">
        <w:rPr>
          <w:b/>
          <w:lang w:val="sr-Cyrl-RS"/>
        </w:rPr>
        <w:t>Иницијална понуда дигиталне имовине</w:t>
      </w:r>
    </w:p>
    <w:p w14:paraId="0C522627" w14:textId="77777777" w:rsidR="008B51EC" w:rsidRPr="0039029D" w:rsidRDefault="008B51EC" w:rsidP="008C4867">
      <w:pPr>
        <w:spacing w:after="120" w:line="240" w:lineRule="auto"/>
        <w:ind w:firstLine="284"/>
        <w:jc w:val="center"/>
        <w:rPr>
          <w:b/>
          <w:lang w:val="sr-Cyrl-RS"/>
        </w:rPr>
      </w:pPr>
      <w:r w:rsidRPr="0039029D">
        <w:rPr>
          <w:b/>
          <w:lang w:val="sr-Cyrl-RS"/>
        </w:rPr>
        <w:t xml:space="preserve">Члан </w:t>
      </w:r>
      <w:r w:rsidR="00770152" w:rsidRPr="0039029D">
        <w:rPr>
          <w:b/>
          <w:lang w:val="sr-Cyrl-RS"/>
        </w:rPr>
        <w:t>1</w:t>
      </w:r>
      <w:r w:rsidR="008125C6" w:rsidRPr="0039029D">
        <w:rPr>
          <w:b/>
          <w:lang w:val="sr-Latn-RS"/>
        </w:rPr>
        <w:t>6</w:t>
      </w:r>
      <w:r w:rsidR="00770152" w:rsidRPr="0039029D">
        <w:rPr>
          <w:b/>
          <w:lang w:val="sr-Cyrl-RS"/>
        </w:rPr>
        <w:t>.</w:t>
      </w:r>
    </w:p>
    <w:p w14:paraId="468E58BF" w14:textId="02AEC322" w:rsidR="008B51EC" w:rsidRPr="0039029D" w:rsidRDefault="008B51EC" w:rsidP="008C4867">
      <w:pPr>
        <w:spacing w:after="120" w:line="240" w:lineRule="auto"/>
        <w:ind w:firstLine="284"/>
        <w:jc w:val="both"/>
        <w:rPr>
          <w:rFonts w:eastAsia="Times New Roman"/>
          <w:lang w:val="sr-Cyrl-RS"/>
        </w:rPr>
      </w:pPr>
      <w:r w:rsidRPr="0039029D">
        <w:rPr>
          <w:rFonts w:eastAsia="Times New Roman"/>
          <w:lang w:val="sr-Cyrl-RS"/>
        </w:rPr>
        <w:t xml:space="preserve">Одредбе </w:t>
      </w:r>
      <w:r w:rsidR="004E24A6" w:rsidRPr="0039029D">
        <w:rPr>
          <w:rFonts w:eastAsia="Times New Roman"/>
          <w:lang w:val="sr-Cyrl-RS"/>
        </w:rPr>
        <w:t>ове главе</w:t>
      </w:r>
      <w:r w:rsidRPr="0039029D">
        <w:rPr>
          <w:rFonts w:eastAsia="Times New Roman"/>
          <w:lang w:val="sr-Cyrl-RS"/>
        </w:rPr>
        <w:t xml:space="preserve"> примењују се на иницијалну понуду дигиталне имовине која се издаје у Републици.</w:t>
      </w:r>
    </w:p>
    <w:p w14:paraId="33E205F5" w14:textId="14D9BC5D" w:rsidR="00BF3E9B" w:rsidRPr="0039029D" w:rsidRDefault="00BF3E9B" w:rsidP="008C4867">
      <w:pPr>
        <w:spacing w:after="120" w:line="240" w:lineRule="auto"/>
        <w:ind w:firstLine="284"/>
        <w:jc w:val="both"/>
        <w:rPr>
          <w:rFonts w:eastAsia="Times New Roman"/>
          <w:lang w:val="sr-Cyrl-RS"/>
        </w:rPr>
      </w:pPr>
      <w:r w:rsidRPr="0039029D">
        <w:rPr>
          <w:rFonts w:eastAsia="Times New Roman"/>
          <w:lang w:val="sr-Cyrl-RS"/>
        </w:rPr>
        <w:t>Издавање дигиталне имовине у Републици, без обзира на то да ли је за њу сачињен и/или одобрен бели папир, дозвољено</w:t>
      </w:r>
      <w:r w:rsidR="00385F10" w:rsidRPr="0039029D">
        <w:rPr>
          <w:rFonts w:eastAsia="Times New Roman"/>
          <w:lang w:val="sr-Cyrl-RS"/>
        </w:rPr>
        <w:t xml:space="preserve"> је</w:t>
      </w:r>
      <w:r w:rsidRPr="0039029D">
        <w:rPr>
          <w:rFonts w:eastAsia="Times New Roman"/>
          <w:lang w:val="sr-Cyrl-RS"/>
        </w:rPr>
        <w:t>.</w:t>
      </w:r>
    </w:p>
    <w:p w14:paraId="0580A90D" w14:textId="048E630A" w:rsidR="00BF3E9B" w:rsidRPr="0039029D" w:rsidRDefault="00BF3E9B" w:rsidP="008C4867">
      <w:pPr>
        <w:spacing w:after="120" w:line="240" w:lineRule="auto"/>
        <w:ind w:firstLine="284"/>
        <w:jc w:val="both"/>
        <w:rPr>
          <w:rFonts w:eastAsia="Times New Roman"/>
          <w:lang w:val="sr-Cyrl-RS"/>
        </w:rPr>
      </w:pPr>
      <w:r w:rsidRPr="0039029D">
        <w:rPr>
          <w:rFonts w:eastAsia="Times New Roman"/>
          <w:lang w:val="sr-Cyrl-RS"/>
        </w:rPr>
        <w:t xml:space="preserve">Оглашавање иницијалне понуде дигиталне имовине која се издаје у Републици дозвољено </w:t>
      </w:r>
      <w:r w:rsidR="00385F10" w:rsidRPr="0039029D">
        <w:rPr>
          <w:rFonts w:eastAsia="Times New Roman"/>
          <w:lang w:val="sr-Cyrl-RS"/>
        </w:rPr>
        <w:t xml:space="preserve">је </w:t>
      </w:r>
      <w:r w:rsidRPr="0039029D">
        <w:rPr>
          <w:rFonts w:eastAsia="Times New Roman"/>
          <w:lang w:val="sr-Cyrl-RS"/>
        </w:rPr>
        <w:t>само у складу са одредбама ове главе.</w:t>
      </w:r>
    </w:p>
    <w:p w14:paraId="5A8F39C7" w14:textId="77777777" w:rsidR="00BE13EE" w:rsidRPr="0039029D" w:rsidRDefault="00BE13EE" w:rsidP="008C4867">
      <w:pPr>
        <w:spacing w:after="120"/>
        <w:ind w:firstLine="284"/>
        <w:jc w:val="center"/>
        <w:rPr>
          <w:b/>
          <w:lang w:val="sr-Cyrl-RS"/>
        </w:rPr>
      </w:pPr>
      <w:r w:rsidRPr="0039029D">
        <w:rPr>
          <w:b/>
          <w:lang w:val="sr-Latn-RS"/>
        </w:rPr>
        <w:t>O</w:t>
      </w:r>
      <w:r w:rsidRPr="0039029D">
        <w:rPr>
          <w:b/>
          <w:lang w:val="sr-Cyrl-RS"/>
        </w:rPr>
        <w:t>глашавање иницијалне понуде дигиталне имовине за коју није одобрен бели папир</w:t>
      </w:r>
    </w:p>
    <w:p w14:paraId="43A873DD" w14:textId="77777777" w:rsidR="00BE13EE" w:rsidRPr="0039029D" w:rsidRDefault="00BE13EE" w:rsidP="008C4867">
      <w:pPr>
        <w:spacing w:after="120"/>
        <w:ind w:firstLine="284"/>
        <w:jc w:val="center"/>
        <w:rPr>
          <w:b/>
          <w:lang w:val="sr-Cyrl-RS"/>
        </w:rPr>
      </w:pPr>
      <w:r w:rsidRPr="0039029D">
        <w:rPr>
          <w:b/>
          <w:lang w:val="sr-Cyrl-RS"/>
        </w:rPr>
        <w:t>Члан 17</w:t>
      </w:r>
      <w:r w:rsidRPr="0039029D">
        <w:rPr>
          <w:b/>
          <w:lang w:val="sr-Latn-RS"/>
        </w:rPr>
        <w:t>.</w:t>
      </w:r>
    </w:p>
    <w:p w14:paraId="3071C6B1" w14:textId="77777777" w:rsidR="00BE13EE" w:rsidRPr="0039029D" w:rsidRDefault="00BE13EE" w:rsidP="008C4867">
      <w:pPr>
        <w:spacing w:after="120" w:line="240" w:lineRule="auto"/>
        <w:ind w:firstLine="284"/>
        <w:jc w:val="both"/>
        <w:rPr>
          <w:rFonts w:eastAsia="Times New Roman"/>
          <w:lang w:val="sr-Cyrl-RS"/>
        </w:rPr>
      </w:pPr>
      <w:r w:rsidRPr="0039029D">
        <w:rPr>
          <w:rFonts w:eastAsia="Times New Roman"/>
          <w:lang w:val="sr-Cyrl-RS"/>
        </w:rPr>
        <w:t>Иницијална понуда дигиталне имовине за коју није одобрен бели папир се не може оглашавати у Републици, осим у складу са актом надзорног органа.</w:t>
      </w:r>
    </w:p>
    <w:p w14:paraId="17E0533D" w14:textId="77777777" w:rsidR="00BE13EE" w:rsidRPr="0039029D" w:rsidRDefault="00BE13EE" w:rsidP="008C4867">
      <w:pPr>
        <w:spacing w:after="120" w:line="240" w:lineRule="auto"/>
        <w:ind w:firstLine="284"/>
        <w:jc w:val="both"/>
        <w:rPr>
          <w:rFonts w:eastAsia="Times New Roman"/>
          <w:lang w:val="sr-Cyrl-RS"/>
        </w:rPr>
      </w:pPr>
      <w:r w:rsidRPr="0039029D">
        <w:rPr>
          <w:rFonts w:eastAsia="Times New Roman"/>
          <w:lang w:val="sr-Cyrl-RS"/>
        </w:rPr>
        <w:t xml:space="preserve">Изузетно од става </w:t>
      </w:r>
      <w:r w:rsidRPr="0039029D">
        <w:rPr>
          <w:rFonts w:eastAsia="Times New Roman"/>
          <w:lang w:val="sr-Latn-RS"/>
        </w:rPr>
        <w:t>1</w:t>
      </w:r>
      <w:r w:rsidRPr="0039029D">
        <w:rPr>
          <w:rFonts w:eastAsia="Times New Roman"/>
          <w:lang w:val="sr-Cyrl-RS"/>
        </w:rPr>
        <w:t>. овог члана, издавалац може оглашавати иницијалну понуду дигиталне имовине за коју није одобрен бели папир у следећим случајевима</w:t>
      </w:r>
      <w:r w:rsidRPr="0039029D">
        <w:rPr>
          <w:rFonts w:eastAsia="Times New Roman"/>
          <w:lang w:val="sr-Latn-RS"/>
        </w:rPr>
        <w:t>:</w:t>
      </w:r>
    </w:p>
    <w:p w14:paraId="13E603F5" w14:textId="7E5F4CDE" w:rsidR="00BE13EE" w:rsidRPr="0039029D" w:rsidRDefault="00BE13EE" w:rsidP="008C4867">
      <w:pPr>
        <w:numPr>
          <w:ilvl w:val="0"/>
          <w:numId w:val="70"/>
        </w:numPr>
        <w:spacing w:after="120" w:line="240" w:lineRule="auto"/>
        <w:ind w:left="0" w:firstLine="284"/>
        <w:jc w:val="both"/>
        <w:rPr>
          <w:rFonts w:eastAsia="Times New Roman"/>
          <w:lang w:val="sr-Cyrl-RS"/>
        </w:rPr>
      </w:pPr>
      <w:r w:rsidRPr="0039029D">
        <w:rPr>
          <w:rFonts w:eastAsia="Times New Roman"/>
          <w:lang w:val="sr-Cyrl-RS"/>
        </w:rPr>
        <w:t xml:space="preserve">иницијална понуда je упућена мањем броју од 20 физичких </w:t>
      </w:r>
      <w:r w:rsidR="005E7F17" w:rsidRPr="0039029D">
        <w:rPr>
          <w:rFonts w:eastAsia="Times New Roman"/>
          <w:lang w:val="sr-Cyrl-RS"/>
        </w:rPr>
        <w:t>и/</w:t>
      </w:r>
      <w:r w:rsidRPr="0039029D">
        <w:rPr>
          <w:rFonts w:eastAsia="Times New Roman"/>
          <w:lang w:val="sr-Cyrl-RS"/>
        </w:rPr>
        <w:t>или правних лица;</w:t>
      </w:r>
    </w:p>
    <w:p w14:paraId="7A329BB4" w14:textId="77777777" w:rsidR="00BE13EE" w:rsidRPr="0039029D" w:rsidRDefault="00BE13EE" w:rsidP="008C4867">
      <w:pPr>
        <w:numPr>
          <w:ilvl w:val="0"/>
          <w:numId w:val="70"/>
        </w:numPr>
        <w:tabs>
          <w:tab w:val="left" w:pos="360"/>
        </w:tabs>
        <w:spacing w:after="120" w:line="240" w:lineRule="auto"/>
        <w:ind w:left="0" w:firstLine="284"/>
        <w:jc w:val="both"/>
        <w:rPr>
          <w:rFonts w:eastAsia="Times New Roman"/>
          <w:lang w:val="sr-Cyrl-RS"/>
        </w:rPr>
      </w:pPr>
      <w:r w:rsidRPr="0039029D">
        <w:rPr>
          <w:rFonts w:eastAsia="Times New Roman"/>
          <w:lang w:val="sr-Cyrl-RS"/>
        </w:rPr>
        <w:t>укупан број дигиталних токена који се издају није већи од 20;</w:t>
      </w:r>
    </w:p>
    <w:p w14:paraId="028C3018" w14:textId="05344D08" w:rsidR="00BE13EE" w:rsidRPr="0039029D" w:rsidRDefault="00BE13EE" w:rsidP="008C4867">
      <w:pPr>
        <w:numPr>
          <w:ilvl w:val="0"/>
          <w:numId w:val="70"/>
        </w:numPr>
        <w:tabs>
          <w:tab w:val="left" w:pos="360"/>
        </w:tabs>
        <w:spacing w:after="120" w:line="240" w:lineRule="auto"/>
        <w:ind w:left="0" w:firstLine="284"/>
        <w:jc w:val="both"/>
        <w:rPr>
          <w:rFonts w:eastAsia="Times New Roman"/>
          <w:lang w:val="sr-Cyrl-RS"/>
        </w:rPr>
      </w:pPr>
      <w:r w:rsidRPr="0039029D">
        <w:rPr>
          <w:rFonts w:eastAsia="Times New Roman"/>
          <w:lang w:val="sr-Cyrl-RS"/>
        </w:rPr>
        <w:t>иницијална понудa је упућена купцима/инвеститорима који купују/улажу у дигиталну имовину у вредности од нај</w:t>
      </w:r>
      <w:r w:rsidR="00122E0A" w:rsidRPr="0039029D">
        <w:rPr>
          <w:rFonts w:eastAsia="Times New Roman"/>
          <w:lang w:val="sr-Cyrl-RS"/>
        </w:rPr>
        <w:t>мање</w:t>
      </w:r>
      <w:r w:rsidRPr="0039029D">
        <w:rPr>
          <w:rFonts w:eastAsia="Times New Roman"/>
          <w:lang w:val="sr-Cyrl-RS"/>
        </w:rPr>
        <w:t xml:space="preserve"> 50.000 евра у динарској противвредности</w:t>
      </w:r>
      <w:r w:rsidRPr="0039029D">
        <w:rPr>
          <w:lang w:val="sr-Cyrl-RS"/>
        </w:rPr>
        <w:t xml:space="preserve"> </w:t>
      </w:r>
      <w:r w:rsidRPr="0039029D">
        <w:rPr>
          <w:rFonts w:eastAsia="Times New Roman"/>
          <w:lang w:val="sr-Cyrl-RS"/>
        </w:rPr>
        <w:t xml:space="preserve">по званичном средњем курсу динара према евру који утврђује Народна банка </w:t>
      </w:r>
      <w:r w:rsidR="00EF39AA" w:rsidRPr="0039029D">
        <w:rPr>
          <w:rFonts w:eastAsia="Times New Roman"/>
          <w:lang w:val="sr-Cyrl-RS"/>
        </w:rPr>
        <w:t xml:space="preserve">Србије </w:t>
      </w:r>
      <w:r w:rsidRPr="0039029D">
        <w:rPr>
          <w:rFonts w:eastAsia="Times New Roman"/>
          <w:lang w:val="sr-Cyrl-RS"/>
        </w:rPr>
        <w:t>на дан куповине/улагања, по купцу/инвеститору;</w:t>
      </w:r>
    </w:p>
    <w:p w14:paraId="571DCB2E" w14:textId="361DC1A9" w:rsidR="00BE13EE" w:rsidRPr="0039029D" w:rsidRDefault="007B0FB5" w:rsidP="008C4867">
      <w:pPr>
        <w:spacing w:after="120" w:line="240" w:lineRule="auto"/>
        <w:ind w:firstLine="284"/>
        <w:jc w:val="both"/>
        <w:rPr>
          <w:rFonts w:eastAsia="Times New Roman"/>
          <w:lang w:val="sr-Cyrl-RS"/>
        </w:rPr>
      </w:pPr>
      <w:r w:rsidRPr="0039029D">
        <w:rPr>
          <w:rFonts w:eastAsia="Times New Roman"/>
          <w:lang w:val="sr-Cyrl-RS"/>
        </w:rPr>
        <w:t xml:space="preserve">4) </w:t>
      </w:r>
      <w:r w:rsidR="00BE13EE" w:rsidRPr="0039029D">
        <w:rPr>
          <w:rFonts w:eastAsia="Times New Roman"/>
          <w:lang w:val="sr-Cyrl-RS"/>
        </w:rPr>
        <w:t xml:space="preserve">укупна вредност дигиталне имовине коју током периода од 12 месеци издаје један издавалац је мања од 100.000 евра у динарској противвредности по званичном средњем курсу динара према евру који утврђује Народна банка Србије. </w:t>
      </w:r>
    </w:p>
    <w:p w14:paraId="4658DFD1" w14:textId="79A2801B" w:rsidR="00BE13EE" w:rsidRPr="0039029D" w:rsidRDefault="00BE13EE" w:rsidP="008C4867">
      <w:pPr>
        <w:spacing w:after="120" w:line="240" w:lineRule="auto"/>
        <w:ind w:firstLine="284"/>
        <w:jc w:val="both"/>
        <w:rPr>
          <w:rFonts w:eastAsia="Times New Roman"/>
          <w:lang w:val="sr-Cyrl-RS"/>
        </w:rPr>
      </w:pPr>
      <w:r w:rsidRPr="0039029D">
        <w:rPr>
          <w:rFonts w:eastAsia="Times New Roman"/>
          <w:lang w:val="sr-Cyrl-RS"/>
        </w:rPr>
        <w:t>Објављивање белог папира који није одобрен у складу са овим законом је дозвољено под условом да се приликом његовог објављивања и током иницијалне понуде дигиталне имовине на коју се односи тај бели папир јасно наведе да тај бели папир није одобрен.</w:t>
      </w:r>
    </w:p>
    <w:p w14:paraId="6E17E3B3" w14:textId="77777777" w:rsidR="007B0FB5" w:rsidRPr="0039029D" w:rsidRDefault="007B0FB5" w:rsidP="008C4867">
      <w:pPr>
        <w:spacing w:after="120" w:line="240" w:lineRule="auto"/>
        <w:ind w:firstLine="284"/>
        <w:jc w:val="center"/>
        <w:rPr>
          <w:b/>
          <w:lang w:val="sr-Cyrl-RS"/>
        </w:rPr>
      </w:pPr>
      <w:r w:rsidRPr="0039029D">
        <w:rPr>
          <w:b/>
          <w:lang w:val="sr-Cyrl-RS"/>
        </w:rPr>
        <w:t>Оглашавање иницијалне понуде дигиталне имовине за коју је одобрен бели папир</w:t>
      </w:r>
    </w:p>
    <w:p w14:paraId="25872D62" w14:textId="77777777" w:rsidR="007B0FB5" w:rsidRPr="0039029D" w:rsidRDefault="007B0FB5" w:rsidP="008C4867">
      <w:pPr>
        <w:spacing w:after="120" w:line="240" w:lineRule="auto"/>
        <w:ind w:firstLine="284"/>
        <w:jc w:val="center"/>
        <w:rPr>
          <w:b/>
          <w:lang w:val="sr-Latn-RS"/>
        </w:rPr>
      </w:pPr>
      <w:r w:rsidRPr="0039029D">
        <w:rPr>
          <w:b/>
          <w:lang w:val="sr-Cyrl-RS"/>
        </w:rPr>
        <w:t>Члан 18.</w:t>
      </w:r>
    </w:p>
    <w:p w14:paraId="4DE4DD0C" w14:textId="31E4A105" w:rsidR="007B0FB5" w:rsidRPr="0039029D" w:rsidRDefault="007B0FB5" w:rsidP="008C4867">
      <w:pPr>
        <w:spacing w:after="120" w:line="240" w:lineRule="auto"/>
        <w:ind w:firstLine="284"/>
        <w:jc w:val="both"/>
        <w:rPr>
          <w:rFonts w:eastAsia="Times New Roman"/>
          <w:lang w:val="sr-Cyrl-RS"/>
        </w:rPr>
      </w:pPr>
      <w:r w:rsidRPr="0039029D">
        <w:rPr>
          <w:rFonts w:eastAsia="Times New Roman"/>
          <w:lang w:val="sr-Cyrl-RS"/>
        </w:rPr>
        <w:t xml:space="preserve">Издавалац је дужан да обезбеди да сваки вид оглашавања повезаних са иницијалном понудом дигиталне имовине за коју је одобрен бели папир буде у складу са одредбама овог члана. </w:t>
      </w:r>
    </w:p>
    <w:p w14:paraId="6000E408" w14:textId="77777777" w:rsidR="007B0FB5" w:rsidRPr="0039029D" w:rsidRDefault="007B0FB5" w:rsidP="008C4867">
      <w:pPr>
        <w:spacing w:after="120" w:line="240" w:lineRule="auto"/>
        <w:ind w:firstLine="284"/>
        <w:jc w:val="both"/>
        <w:rPr>
          <w:rFonts w:eastAsia="Times New Roman"/>
          <w:lang w:val="sr-Cyrl-RS"/>
        </w:rPr>
      </w:pPr>
      <w:r w:rsidRPr="0039029D">
        <w:rPr>
          <w:rFonts w:eastAsia="Times New Roman"/>
          <w:lang w:val="sr-Cyrl-RS"/>
        </w:rPr>
        <w:t>Оглашавање, у смислу овог члана, односи се на огласе:</w:t>
      </w:r>
    </w:p>
    <w:p w14:paraId="1D38FC79" w14:textId="77777777" w:rsidR="007B0FB5" w:rsidRPr="0039029D" w:rsidRDefault="007B0FB5" w:rsidP="008C4867">
      <w:pPr>
        <w:numPr>
          <w:ilvl w:val="0"/>
          <w:numId w:val="38"/>
        </w:numPr>
        <w:spacing w:after="120" w:line="240" w:lineRule="auto"/>
        <w:ind w:left="0" w:firstLine="284"/>
        <w:jc w:val="both"/>
        <w:rPr>
          <w:rFonts w:eastAsia="Times New Roman"/>
          <w:lang w:val="sr-Cyrl-RS"/>
        </w:rPr>
      </w:pPr>
      <w:r w:rsidRPr="0039029D">
        <w:rPr>
          <w:rFonts w:eastAsia="Times New Roman"/>
          <w:lang w:val="sr-Cyrl-RS"/>
        </w:rPr>
        <w:t>у вези са одређеном иницијалном понудом дигиталне имовине;</w:t>
      </w:r>
    </w:p>
    <w:p w14:paraId="2E3A6136" w14:textId="77777777" w:rsidR="007B0FB5" w:rsidRPr="0039029D" w:rsidRDefault="007B0FB5" w:rsidP="008C4867">
      <w:pPr>
        <w:numPr>
          <w:ilvl w:val="0"/>
          <w:numId w:val="38"/>
        </w:numPr>
        <w:spacing w:after="120" w:line="240" w:lineRule="auto"/>
        <w:ind w:left="0" w:firstLine="284"/>
        <w:jc w:val="both"/>
        <w:rPr>
          <w:rFonts w:eastAsia="Times New Roman"/>
          <w:lang w:val="sr-Cyrl-RS"/>
        </w:rPr>
      </w:pPr>
      <w:r w:rsidRPr="0039029D">
        <w:rPr>
          <w:rFonts w:eastAsia="Times New Roman"/>
          <w:lang w:val="sr-Cyrl-RS"/>
        </w:rPr>
        <w:t>чији је циљ промовисање куповине дигиталне имовине, односно улагања у ту имовину.</w:t>
      </w:r>
    </w:p>
    <w:p w14:paraId="10B01163" w14:textId="77777777" w:rsidR="007B0FB5" w:rsidRPr="0039029D" w:rsidRDefault="007B0FB5" w:rsidP="008C4867">
      <w:pPr>
        <w:spacing w:after="120" w:line="240" w:lineRule="auto"/>
        <w:ind w:firstLine="284"/>
        <w:jc w:val="both"/>
        <w:rPr>
          <w:rFonts w:eastAsia="Times New Roman"/>
          <w:lang w:val="sr-Cyrl-RS"/>
        </w:rPr>
      </w:pPr>
      <w:r w:rsidRPr="0039029D">
        <w:rPr>
          <w:rFonts w:eastAsia="Times New Roman"/>
          <w:lang w:val="sr-Cyrl-RS"/>
        </w:rPr>
        <w:t>У тексту огласа треба да буде јасно назначено да се ради о огласу. Информације садржане у огласу не смеју бити нетачне, нити доводити у заблуду, и морају бити у складу са информацијама из белог папира, ако је бели папир већ објављен, односно са информацијама које треба навести у белом папиру, ако ће бели папир бити објављен.</w:t>
      </w:r>
    </w:p>
    <w:p w14:paraId="4D97C25B" w14:textId="77777777" w:rsidR="007B0FB5" w:rsidRPr="0039029D" w:rsidRDefault="007B0FB5" w:rsidP="008C4867">
      <w:pPr>
        <w:spacing w:after="120" w:line="240" w:lineRule="auto"/>
        <w:ind w:firstLine="284"/>
        <w:jc w:val="both"/>
        <w:rPr>
          <w:rFonts w:eastAsia="Times New Roman"/>
          <w:lang w:val="sr-Cyrl-RS"/>
        </w:rPr>
      </w:pPr>
      <w:r w:rsidRPr="0039029D">
        <w:rPr>
          <w:rFonts w:eastAsia="Times New Roman"/>
          <w:lang w:val="sr-Cyrl-RS"/>
        </w:rPr>
        <w:t>Издавалац је дужан да при оглашавању наведе да је бели папир објављен или да ће бити објављен уз информацију о томе на ком месту и на који начин инвеститори могу да га добију.</w:t>
      </w:r>
    </w:p>
    <w:p w14:paraId="5207EA29" w14:textId="77777777" w:rsidR="007B0FB5" w:rsidRPr="0039029D" w:rsidRDefault="007B0FB5" w:rsidP="008C4867">
      <w:pPr>
        <w:spacing w:after="120" w:line="240" w:lineRule="auto"/>
        <w:ind w:firstLine="284"/>
        <w:jc w:val="both"/>
        <w:rPr>
          <w:rFonts w:eastAsia="Times New Roman"/>
          <w:lang w:val="sr-Cyrl-RS"/>
        </w:rPr>
      </w:pPr>
      <w:r w:rsidRPr="0039029D">
        <w:rPr>
          <w:rFonts w:eastAsia="Times New Roman"/>
          <w:lang w:val="sr-Cyrl-RS"/>
        </w:rPr>
        <w:t>Све информације у вези са иницијалном понудом, саопштене усмено или писмено, чак и ако се не користе у сврхе оглашавања, морају да буду у складу са информацијама које садржи бели папир.</w:t>
      </w:r>
    </w:p>
    <w:p w14:paraId="6A1977DA" w14:textId="29D8F9A1" w:rsidR="007B0FB5" w:rsidRPr="0039029D" w:rsidRDefault="007B0FB5" w:rsidP="008C4867">
      <w:pPr>
        <w:spacing w:after="120" w:line="240" w:lineRule="auto"/>
        <w:ind w:firstLine="284"/>
        <w:jc w:val="both"/>
        <w:rPr>
          <w:rFonts w:eastAsia="Times New Roman"/>
          <w:lang w:val="sr-Cyrl-RS"/>
        </w:rPr>
      </w:pPr>
      <w:r w:rsidRPr="0039029D">
        <w:rPr>
          <w:rFonts w:eastAsia="Times New Roman"/>
          <w:lang w:val="sr-Cyrl-RS"/>
        </w:rPr>
        <w:t>Ако издавалац усмено или писмено обелодани важне информације једном или више одабраних купаца/инвеститора, такве информације се укључују у бели папир или у његов додатак ако је бели папир већ одобрен.</w:t>
      </w:r>
    </w:p>
    <w:p w14:paraId="03ED588E" w14:textId="436AE281" w:rsidR="00134E26" w:rsidRPr="0039029D" w:rsidRDefault="00134E26" w:rsidP="008C4867">
      <w:pPr>
        <w:spacing w:after="120" w:line="240" w:lineRule="auto"/>
        <w:ind w:firstLine="284"/>
        <w:jc w:val="both"/>
        <w:rPr>
          <w:rFonts w:eastAsia="Times New Roman"/>
          <w:lang w:val="sr-Cyrl-RS"/>
        </w:rPr>
      </w:pPr>
      <w:r w:rsidRPr="0039029D">
        <w:rPr>
          <w:rFonts w:eastAsia="Times New Roman"/>
          <w:lang w:val="sr-Cyrl-RS"/>
        </w:rPr>
        <w:t>Надзорни орган врши надзор над активностима издаваоца у вези са оглашавањем, а све врсте огласа морају бити објављене на интернет презентацији издаваоца најкасније истог дана када је тај оглас објављен.</w:t>
      </w:r>
    </w:p>
    <w:p w14:paraId="5DEF622A" w14:textId="0995793D" w:rsidR="008B51EC" w:rsidRPr="0039029D" w:rsidRDefault="00A32529" w:rsidP="008C4867">
      <w:pPr>
        <w:spacing w:after="120" w:line="240" w:lineRule="auto"/>
        <w:ind w:firstLine="284"/>
        <w:jc w:val="center"/>
        <w:rPr>
          <w:b/>
          <w:lang w:val="sr-Cyrl-RS"/>
        </w:rPr>
      </w:pPr>
      <w:r w:rsidRPr="0039029D">
        <w:rPr>
          <w:b/>
          <w:lang w:val="sr-Cyrl-RS"/>
        </w:rPr>
        <w:t>Сачињавање</w:t>
      </w:r>
      <w:r w:rsidR="00014826" w:rsidRPr="0039029D">
        <w:rPr>
          <w:b/>
          <w:lang w:val="sr-Cyrl-RS"/>
        </w:rPr>
        <w:t xml:space="preserve"> белог папира</w:t>
      </w:r>
    </w:p>
    <w:p w14:paraId="4395C9BD" w14:textId="61BB9CD1" w:rsidR="008B51EC" w:rsidRPr="0039029D" w:rsidRDefault="008B51EC" w:rsidP="008C4867">
      <w:pPr>
        <w:spacing w:after="120" w:line="240" w:lineRule="auto"/>
        <w:ind w:firstLine="284"/>
        <w:jc w:val="center"/>
        <w:rPr>
          <w:b/>
          <w:lang w:val="sr-Cyrl-RS"/>
        </w:rPr>
      </w:pPr>
      <w:r w:rsidRPr="0039029D">
        <w:rPr>
          <w:b/>
          <w:lang w:val="sr-Cyrl-RS"/>
        </w:rPr>
        <w:t xml:space="preserve">Члан </w:t>
      </w:r>
      <w:r w:rsidR="00770152" w:rsidRPr="0039029D">
        <w:rPr>
          <w:b/>
          <w:lang w:val="sr-Cyrl-RS"/>
        </w:rPr>
        <w:t>1</w:t>
      </w:r>
      <w:r w:rsidR="009C1ACF" w:rsidRPr="0039029D">
        <w:rPr>
          <w:b/>
          <w:lang w:val="sr-Cyrl-RS"/>
        </w:rPr>
        <w:t>9</w:t>
      </w:r>
      <w:r w:rsidR="00770152" w:rsidRPr="0039029D">
        <w:rPr>
          <w:b/>
          <w:lang w:val="sr-Cyrl-RS"/>
        </w:rPr>
        <w:t>.</w:t>
      </w:r>
      <w:r w:rsidRPr="0039029D">
        <w:rPr>
          <w:b/>
          <w:lang w:val="sr-Cyrl-RS"/>
        </w:rPr>
        <w:t xml:space="preserve"> </w:t>
      </w:r>
    </w:p>
    <w:p w14:paraId="64692163" w14:textId="2B1FAB3B" w:rsidR="008B51EC" w:rsidRPr="0039029D" w:rsidRDefault="00014826" w:rsidP="008C4867">
      <w:pPr>
        <w:spacing w:after="120" w:line="240" w:lineRule="auto"/>
        <w:ind w:firstLine="284"/>
        <w:jc w:val="both"/>
        <w:rPr>
          <w:rFonts w:eastAsia="Times New Roman"/>
          <w:lang w:val="sr-Cyrl-RS"/>
        </w:rPr>
      </w:pPr>
      <w:r w:rsidRPr="0039029D">
        <w:rPr>
          <w:rFonts w:eastAsia="Times New Roman"/>
          <w:lang w:val="sr-Cyrl-RS"/>
        </w:rPr>
        <w:t xml:space="preserve">Пре издавања дигиталне имовине, издавалац </w:t>
      </w:r>
      <w:r w:rsidR="009C1ACF" w:rsidRPr="0039029D">
        <w:rPr>
          <w:rFonts w:eastAsia="Times New Roman"/>
          <w:lang w:val="sr-Cyrl-RS"/>
        </w:rPr>
        <w:t xml:space="preserve">може сачинити </w:t>
      </w:r>
      <w:r w:rsidRPr="0039029D">
        <w:rPr>
          <w:rFonts w:eastAsia="Times New Roman"/>
          <w:lang w:val="sr-Cyrl-RS"/>
        </w:rPr>
        <w:t>б</w:t>
      </w:r>
      <w:r w:rsidR="008B51EC" w:rsidRPr="0039029D">
        <w:rPr>
          <w:rFonts w:eastAsia="Times New Roman"/>
          <w:lang w:val="sr-Cyrl-RS"/>
        </w:rPr>
        <w:t>ели папир</w:t>
      </w:r>
      <w:r w:rsidRPr="0039029D">
        <w:rPr>
          <w:rFonts w:eastAsia="Times New Roman"/>
          <w:lang w:val="sr-Cyrl-RS"/>
        </w:rPr>
        <w:t xml:space="preserve"> који</w:t>
      </w:r>
      <w:r w:rsidR="008B51EC" w:rsidRPr="0039029D">
        <w:rPr>
          <w:rFonts w:eastAsia="Times New Roman"/>
          <w:lang w:val="sr-Cyrl-RS"/>
        </w:rPr>
        <w:t xml:space="preserve"> садржи све неопходне податке који, с обзиром на посебне карактеристике издаваоца и дигиталне имовине која се нуди, омогућавају инвеститорима да донесу одлуку о инвестирању и процене ризике везане за улагање у дигиталну имовину</w:t>
      </w:r>
      <w:r w:rsidRPr="0039029D">
        <w:rPr>
          <w:rFonts w:eastAsia="Times New Roman"/>
          <w:lang w:val="sr-Cyrl-RS"/>
        </w:rPr>
        <w:t xml:space="preserve">, и </w:t>
      </w:r>
      <w:r w:rsidR="00E258D4" w:rsidRPr="0039029D">
        <w:rPr>
          <w:rFonts w:eastAsia="Times New Roman"/>
          <w:lang w:val="sr-Cyrl-RS"/>
        </w:rPr>
        <w:t>који</w:t>
      </w:r>
      <w:r w:rsidRPr="0039029D">
        <w:rPr>
          <w:rFonts w:eastAsia="Times New Roman"/>
          <w:lang w:val="sr-Cyrl-RS"/>
        </w:rPr>
        <w:t xml:space="preserve"> испуњава све друге услове прописане за </w:t>
      </w:r>
      <w:r w:rsidR="004B238F" w:rsidRPr="0039029D">
        <w:rPr>
          <w:rFonts w:eastAsia="Times New Roman"/>
          <w:lang w:val="sr-Cyrl-RS"/>
        </w:rPr>
        <w:t>бели папир</w:t>
      </w:r>
      <w:r w:rsidRPr="0039029D">
        <w:rPr>
          <w:rFonts w:eastAsia="Times New Roman"/>
          <w:lang w:val="sr-Cyrl-RS"/>
        </w:rPr>
        <w:t xml:space="preserve"> у складу са овим законом</w:t>
      </w:r>
      <w:r w:rsidR="008B51EC" w:rsidRPr="0039029D">
        <w:rPr>
          <w:rFonts w:eastAsia="Times New Roman"/>
          <w:lang w:val="sr-Cyrl-RS"/>
        </w:rPr>
        <w:t xml:space="preserve">. </w:t>
      </w:r>
    </w:p>
    <w:p w14:paraId="3032C8FA" w14:textId="77777777" w:rsidR="008B51EC" w:rsidRPr="0039029D" w:rsidRDefault="008B51EC" w:rsidP="008C4867">
      <w:pPr>
        <w:spacing w:after="120" w:line="240" w:lineRule="auto"/>
        <w:ind w:firstLine="284"/>
        <w:jc w:val="both"/>
        <w:rPr>
          <w:rFonts w:eastAsia="Times New Roman"/>
          <w:lang w:val="sr-Cyrl-RS"/>
        </w:rPr>
      </w:pPr>
      <w:r w:rsidRPr="0039029D">
        <w:rPr>
          <w:rFonts w:eastAsia="Times New Roman"/>
          <w:lang w:val="sr-Cyrl-RS"/>
        </w:rPr>
        <w:t>Информације наведене у белом папиру морају да буду сажете, прегледне и разумљиве и морају бити приказане на начин који омогућава њихову једноставну анализу.</w:t>
      </w:r>
    </w:p>
    <w:p w14:paraId="2754FBE2" w14:textId="77777777" w:rsidR="008B51EC" w:rsidRPr="0039029D" w:rsidRDefault="008B51EC" w:rsidP="008C4867">
      <w:pPr>
        <w:spacing w:after="120" w:line="240" w:lineRule="auto"/>
        <w:ind w:firstLine="284"/>
        <w:jc w:val="both"/>
        <w:rPr>
          <w:rFonts w:eastAsia="Times New Roman"/>
          <w:lang w:val="sr-Cyrl-RS"/>
        </w:rPr>
      </w:pPr>
      <w:r w:rsidRPr="0039029D">
        <w:rPr>
          <w:rFonts w:eastAsia="Times New Roman"/>
          <w:lang w:val="sr-Cyrl-RS"/>
        </w:rPr>
        <w:t>Подаци наведени у белом папиру морају бити тачни, потпуни и јасни и не смеју наводити на погрешан закључак.</w:t>
      </w:r>
    </w:p>
    <w:p w14:paraId="024FD782" w14:textId="6BB66D89" w:rsidR="00E258D4" w:rsidRPr="0039029D" w:rsidRDefault="00E258D4" w:rsidP="008C4867">
      <w:pPr>
        <w:spacing w:after="120" w:line="240" w:lineRule="auto"/>
        <w:ind w:firstLine="284"/>
        <w:jc w:val="both"/>
        <w:rPr>
          <w:rFonts w:eastAsia="Times New Roman"/>
          <w:lang w:val="sr-Cyrl-RS"/>
        </w:rPr>
      </w:pPr>
      <w:r w:rsidRPr="0039029D">
        <w:rPr>
          <w:rFonts w:eastAsia="Times New Roman"/>
          <w:lang w:val="sr-Cyrl-RS"/>
        </w:rPr>
        <w:t>Бели папир из става 1. овог члана одобрава надзорни орган</w:t>
      </w:r>
      <w:r w:rsidR="00227E02" w:rsidRPr="0039029D">
        <w:rPr>
          <w:rFonts w:eastAsia="Times New Roman"/>
          <w:lang w:val="sr-Cyrl-RS"/>
        </w:rPr>
        <w:t xml:space="preserve"> (у даљем тексту: одобрење објављивања белог папира)</w:t>
      </w:r>
      <w:r w:rsidRPr="0039029D">
        <w:rPr>
          <w:rFonts w:eastAsia="Times New Roman"/>
          <w:lang w:val="sr-Cyrl-RS"/>
        </w:rPr>
        <w:t>.</w:t>
      </w:r>
    </w:p>
    <w:p w14:paraId="4C0B57DD" w14:textId="57A6A62E" w:rsidR="00E258D4" w:rsidRPr="0039029D" w:rsidRDefault="009C1ACF" w:rsidP="008C4867">
      <w:pPr>
        <w:spacing w:after="120" w:line="240" w:lineRule="auto"/>
        <w:ind w:firstLine="284"/>
        <w:jc w:val="both"/>
        <w:rPr>
          <w:rFonts w:eastAsia="Times New Roman"/>
          <w:lang w:val="sr-Cyrl-RS"/>
        </w:rPr>
      </w:pPr>
      <w:r w:rsidRPr="0039029D">
        <w:rPr>
          <w:rFonts w:eastAsia="Times New Roman"/>
          <w:lang w:val="sr-Cyrl-RS"/>
        </w:rPr>
        <w:t>А</w:t>
      </w:r>
      <w:r w:rsidR="00E258D4" w:rsidRPr="0039029D">
        <w:rPr>
          <w:rFonts w:eastAsia="Times New Roman"/>
          <w:lang w:val="sr-Cyrl-RS"/>
        </w:rPr>
        <w:t>ко издавалац не поступи у складу са ставом 1. овог члана, или ако</w:t>
      </w:r>
      <w:r w:rsidR="00227E02" w:rsidRPr="0039029D">
        <w:rPr>
          <w:rFonts w:eastAsia="Times New Roman"/>
          <w:lang w:val="sr-Cyrl-RS"/>
        </w:rPr>
        <w:t xml:space="preserve"> објављивање</w:t>
      </w:r>
      <w:r w:rsidR="00E258D4" w:rsidRPr="0039029D">
        <w:rPr>
          <w:rFonts w:eastAsia="Times New Roman"/>
          <w:lang w:val="sr-Cyrl-RS"/>
        </w:rPr>
        <w:t xml:space="preserve"> бел</w:t>
      </w:r>
      <w:r w:rsidR="00227E02" w:rsidRPr="0039029D">
        <w:rPr>
          <w:rFonts w:eastAsia="Times New Roman"/>
          <w:lang w:val="sr-Cyrl-RS"/>
        </w:rPr>
        <w:t>ог</w:t>
      </w:r>
      <w:r w:rsidR="00E258D4" w:rsidRPr="0039029D">
        <w:rPr>
          <w:rFonts w:eastAsia="Times New Roman"/>
          <w:lang w:val="sr-Cyrl-RS"/>
        </w:rPr>
        <w:t xml:space="preserve"> папир</w:t>
      </w:r>
      <w:r w:rsidR="00227E02" w:rsidRPr="0039029D">
        <w:rPr>
          <w:rFonts w:eastAsia="Times New Roman"/>
          <w:lang w:val="sr-Cyrl-RS"/>
        </w:rPr>
        <w:t>а</w:t>
      </w:r>
      <w:r w:rsidR="00E258D4" w:rsidRPr="0039029D">
        <w:rPr>
          <w:rFonts w:eastAsia="Times New Roman"/>
          <w:lang w:val="sr-Cyrl-RS"/>
        </w:rPr>
        <w:t xml:space="preserve"> не буде одобрен</w:t>
      </w:r>
      <w:r w:rsidR="00227E02" w:rsidRPr="0039029D">
        <w:rPr>
          <w:rFonts w:eastAsia="Times New Roman"/>
          <w:lang w:val="sr-Cyrl-RS"/>
        </w:rPr>
        <w:t>о</w:t>
      </w:r>
      <w:r w:rsidR="00E258D4" w:rsidRPr="0039029D">
        <w:rPr>
          <w:rFonts w:eastAsia="Times New Roman"/>
          <w:lang w:val="sr-Cyrl-RS"/>
        </w:rPr>
        <w:t xml:space="preserve"> у складу са ставом 4. овог члана, на </w:t>
      </w:r>
      <w:r w:rsidRPr="0039029D">
        <w:rPr>
          <w:rFonts w:eastAsia="Times New Roman"/>
          <w:lang w:val="sr-Cyrl-RS"/>
        </w:rPr>
        <w:t>оглашавање иницијалне понуде</w:t>
      </w:r>
      <w:r w:rsidR="00E258D4" w:rsidRPr="0039029D">
        <w:rPr>
          <w:rFonts w:eastAsia="Times New Roman"/>
          <w:lang w:val="sr-Cyrl-RS"/>
        </w:rPr>
        <w:t xml:space="preserve"> дигиталне имовине </w:t>
      </w:r>
      <w:r w:rsidRPr="0039029D">
        <w:rPr>
          <w:rFonts w:eastAsia="Times New Roman"/>
          <w:lang w:val="sr-Cyrl-RS"/>
        </w:rPr>
        <w:t>примењује се</w:t>
      </w:r>
      <w:r w:rsidR="00E258D4" w:rsidRPr="0039029D">
        <w:rPr>
          <w:rFonts w:eastAsia="Times New Roman"/>
          <w:lang w:val="sr-Cyrl-RS"/>
        </w:rPr>
        <w:t xml:space="preserve"> члан </w:t>
      </w:r>
      <w:r w:rsidRPr="0039029D">
        <w:rPr>
          <w:rFonts w:eastAsia="Times New Roman"/>
          <w:lang w:val="sr-Cyrl-RS"/>
        </w:rPr>
        <w:t>17</w:t>
      </w:r>
      <w:r w:rsidR="00E258D4" w:rsidRPr="0039029D">
        <w:rPr>
          <w:rFonts w:eastAsia="Times New Roman"/>
          <w:lang w:val="sr-Cyrl-RS"/>
        </w:rPr>
        <w:t>. овог закона.</w:t>
      </w:r>
    </w:p>
    <w:p w14:paraId="6A36979F" w14:textId="77777777" w:rsidR="008B51EC" w:rsidRPr="0039029D" w:rsidRDefault="008B51EC" w:rsidP="008C4867">
      <w:pPr>
        <w:spacing w:after="120" w:line="240" w:lineRule="auto"/>
        <w:ind w:firstLine="284"/>
        <w:jc w:val="center"/>
        <w:rPr>
          <w:b/>
          <w:lang w:val="sr-Cyrl-RS"/>
        </w:rPr>
      </w:pPr>
      <w:r w:rsidRPr="0039029D">
        <w:rPr>
          <w:b/>
          <w:lang w:val="sr-Cyrl-RS"/>
        </w:rPr>
        <w:t xml:space="preserve">Садржина </w:t>
      </w:r>
      <w:r w:rsidR="00D308D3" w:rsidRPr="0039029D">
        <w:rPr>
          <w:b/>
          <w:lang w:val="sr-Cyrl-RS"/>
        </w:rPr>
        <w:t>б</w:t>
      </w:r>
      <w:r w:rsidRPr="0039029D">
        <w:rPr>
          <w:b/>
          <w:lang w:val="sr-Cyrl-RS"/>
        </w:rPr>
        <w:t>елог папира </w:t>
      </w:r>
    </w:p>
    <w:p w14:paraId="4B63938A" w14:textId="1397D285" w:rsidR="008B51EC" w:rsidRPr="0039029D" w:rsidRDefault="008B51EC" w:rsidP="008C4867">
      <w:pPr>
        <w:spacing w:after="120" w:line="240" w:lineRule="auto"/>
        <w:ind w:firstLine="284"/>
        <w:jc w:val="center"/>
        <w:rPr>
          <w:b/>
          <w:lang w:val="sr-Cyrl-RS"/>
        </w:rPr>
      </w:pPr>
      <w:r w:rsidRPr="0039029D">
        <w:rPr>
          <w:b/>
          <w:lang w:val="sr-Cyrl-RS"/>
        </w:rPr>
        <w:t xml:space="preserve">Члан </w:t>
      </w:r>
      <w:r w:rsidR="00E81F9B" w:rsidRPr="0039029D">
        <w:rPr>
          <w:b/>
          <w:lang w:val="sr-Cyrl-RS"/>
        </w:rPr>
        <w:t>20</w:t>
      </w:r>
      <w:r w:rsidR="009D1E4A" w:rsidRPr="0039029D">
        <w:rPr>
          <w:b/>
          <w:lang w:val="sr-Cyrl-RS"/>
        </w:rPr>
        <w:t>.</w:t>
      </w:r>
    </w:p>
    <w:p w14:paraId="461FFABC" w14:textId="77777777" w:rsidR="008B51EC" w:rsidRPr="0039029D" w:rsidRDefault="00ED47D2" w:rsidP="008C4867">
      <w:pPr>
        <w:spacing w:after="120" w:line="240" w:lineRule="auto"/>
        <w:ind w:firstLine="284"/>
        <w:jc w:val="both"/>
        <w:rPr>
          <w:rFonts w:eastAsia="Times New Roman"/>
          <w:lang w:val="sr-Cyrl-RS"/>
        </w:rPr>
      </w:pPr>
      <w:r w:rsidRPr="0039029D">
        <w:rPr>
          <w:rFonts w:eastAsia="Times New Roman"/>
          <w:lang w:val="sr-Cyrl-RS"/>
        </w:rPr>
        <w:t>Издавалац је дужан да обезбеди да б</w:t>
      </w:r>
      <w:r w:rsidR="008B51EC" w:rsidRPr="0039029D">
        <w:rPr>
          <w:rFonts w:eastAsia="Times New Roman"/>
          <w:lang w:val="sr-Cyrl-RS"/>
        </w:rPr>
        <w:t xml:space="preserve">ели папир садржи све информације о издаваоцу и </w:t>
      </w:r>
      <w:r w:rsidR="005E32FF" w:rsidRPr="0039029D">
        <w:rPr>
          <w:rFonts w:eastAsia="Times New Roman"/>
          <w:lang w:val="sr-Cyrl-RS"/>
        </w:rPr>
        <w:t xml:space="preserve">иницијалној </w:t>
      </w:r>
      <w:r w:rsidR="008B51EC" w:rsidRPr="0039029D">
        <w:rPr>
          <w:rFonts w:eastAsia="Times New Roman"/>
          <w:lang w:val="sr-Cyrl-RS"/>
        </w:rPr>
        <w:t xml:space="preserve">понуди која омогућава </w:t>
      </w:r>
      <w:r w:rsidR="00570529" w:rsidRPr="0039029D">
        <w:rPr>
          <w:rFonts w:eastAsia="Times New Roman"/>
          <w:lang w:val="sr-Cyrl-RS"/>
        </w:rPr>
        <w:t>купцима/</w:t>
      </w:r>
      <w:r w:rsidR="008B51EC" w:rsidRPr="0039029D">
        <w:rPr>
          <w:rFonts w:eastAsia="Times New Roman"/>
          <w:lang w:val="sr-Cyrl-RS"/>
        </w:rPr>
        <w:t>инвеститорима да донесу информисану одлуку</w:t>
      </w:r>
      <w:r w:rsidR="00D263AD" w:rsidRPr="0039029D">
        <w:rPr>
          <w:rFonts w:eastAsia="Times New Roman"/>
          <w:lang w:val="sr-Cyrl-RS"/>
        </w:rPr>
        <w:t xml:space="preserve"> која се односи на куповину/улагање у дигиталну имовину</w:t>
      </w:r>
      <w:r w:rsidR="008B51EC" w:rsidRPr="0039029D">
        <w:rPr>
          <w:rFonts w:eastAsia="Times New Roman"/>
          <w:lang w:val="sr-Cyrl-RS"/>
        </w:rPr>
        <w:t xml:space="preserve"> и разумеју ризике везане за </w:t>
      </w:r>
      <w:r w:rsidR="00212B8C" w:rsidRPr="0039029D">
        <w:rPr>
          <w:rFonts w:eastAsia="Times New Roman"/>
          <w:lang w:val="sr-Cyrl-RS"/>
        </w:rPr>
        <w:t xml:space="preserve">иницијалну </w:t>
      </w:r>
      <w:r w:rsidR="008B51EC" w:rsidRPr="0039029D">
        <w:rPr>
          <w:rFonts w:eastAsia="Times New Roman"/>
          <w:lang w:val="sr-Cyrl-RS"/>
        </w:rPr>
        <w:t xml:space="preserve">понуду и </w:t>
      </w:r>
      <w:r w:rsidR="00DA7819" w:rsidRPr="0039029D">
        <w:rPr>
          <w:rFonts w:eastAsia="Times New Roman"/>
          <w:lang w:val="sr-Cyrl-RS"/>
        </w:rPr>
        <w:t>дигиталну имовину која се нуди.</w:t>
      </w:r>
    </w:p>
    <w:p w14:paraId="53E2E3D3" w14:textId="77777777" w:rsidR="008B51EC" w:rsidRPr="0039029D" w:rsidRDefault="00D8741C" w:rsidP="008C4867">
      <w:pPr>
        <w:spacing w:after="120" w:line="240" w:lineRule="auto"/>
        <w:ind w:firstLine="284"/>
        <w:jc w:val="both"/>
        <w:rPr>
          <w:rFonts w:eastAsia="Times New Roman"/>
          <w:lang w:val="sr-Cyrl-RS"/>
        </w:rPr>
      </w:pPr>
      <w:r w:rsidRPr="0039029D">
        <w:rPr>
          <w:rFonts w:eastAsia="Times New Roman"/>
          <w:lang w:val="sr-Cyrl-RS"/>
        </w:rPr>
        <w:t>Б</w:t>
      </w:r>
      <w:r w:rsidR="008B51EC" w:rsidRPr="0039029D">
        <w:rPr>
          <w:rFonts w:eastAsia="Times New Roman"/>
          <w:lang w:val="sr-Cyrl-RS"/>
        </w:rPr>
        <w:t>ели папир о</w:t>
      </w:r>
      <w:r w:rsidR="00DA7819" w:rsidRPr="0039029D">
        <w:rPr>
          <w:rFonts w:eastAsia="Times New Roman"/>
          <w:lang w:val="sr-Cyrl-RS"/>
        </w:rPr>
        <w:t>бавезно садржи следеће податке</w:t>
      </w:r>
      <w:r w:rsidR="008606E8" w:rsidRPr="0039029D">
        <w:rPr>
          <w:rFonts w:eastAsia="Times New Roman"/>
          <w:lang w:val="sr-Cyrl-RS"/>
        </w:rPr>
        <w:t xml:space="preserve"> и информације</w:t>
      </w:r>
      <w:r w:rsidR="00DA7819" w:rsidRPr="0039029D">
        <w:rPr>
          <w:rFonts w:eastAsia="Times New Roman"/>
          <w:lang w:val="sr-Cyrl-RS"/>
        </w:rPr>
        <w:t>:</w:t>
      </w:r>
    </w:p>
    <w:p w14:paraId="424AF436" w14:textId="4273EBA4" w:rsidR="008B51EC" w:rsidRPr="0039029D" w:rsidRDefault="008B51EC" w:rsidP="008C4867">
      <w:pPr>
        <w:numPr>
          <w:ilvl w:val="0"/>
          <w:numId w:val="32"/>
        </w:numPr>
        <w:spacing w:after="120" w:line="240" w:lineRule="auto"/>
        <w:ind w:left="0" w:firstLine="284"/>
        <w:jc w:val="both"/>
        <w:rPr>
          <w:rFonts w:eastAsia="Times New Roman"/>
          <w:lang w:val="sr-Cyrl-RS"/>
        </w:rPr>
      </w:pPr>
      <w:r w:rsidRPr="0039029D">
        <w:rPr>
          <w:rFonts w:eastAsia="Times New Roman"/>
          <w:lang w:val="sr-Cyrl-RS"/>
        </w:rPr>
        <w:t>пода</w:t>
      </w:r>
      <w:r w:rsidR="006E436F" w:rsidRPr="0039029D">
        <w:rPr>
          <w:rFonts w:eastAsia="Times New Roman"/>
          <w:lang w:val="sr-Cyrl-RS"/>
        </w:rPr>
        <w:t>тке</w:t>
      </w:r>
      <w:r w:rsidRPr="0039029D">
        <w:rPr>
          <w:rFonts w:eastAsia="Times New Roman"/>
          <w:lang w:val="sr-Cyrl-RS"/>
        </w:rPr>
        <w:t xml:space="preserve"> о издаваоцу, укључујући и главне учеснике у дизајнирању и развоју </w:t>
      </w:r>
      <w:r w:rsidR="00852AD3" w:rsidRPr="0039029D">
        <w:rPr>
          <w:rFonts w:eastAsia="Times New Roman"/>
          <w:lang w:val="sr-Cyrl-RS"/>
        </w:rPr>
        <w:t>дигиталне имовине</w:t>
      </w:r>
      <w:r w:rsidRPr="0039029D">
        <w:rPr>
          <w:rFonts w:eastAsia="Times New Roman"/>
          <w:lang w:val="sr-Cyrl-RS"/>
        </w:rPr>
        <w:t>;</w:t>
      </w:r>
    </w:p>
    <w:p w14:paraId="50879E4C" w14:textId="77777777" w:rsidR="008B51EC" w:rsidRPr="0039029D" w:rsidRDefault="008B51EC" w:rsidP="008C4867">
      <w:pPr>
        <w:numPr>
          <w:ilvl w:val="0"/>
          <w:numId w:val="32"/>
        </w:numPr>
        <w:spacing w:after="120" w:line="240" w:lineRule="auto"/>
        <w:ind w:left="0" w:firstLine="284"/>
        <w:jc w:val="both"/>
        <w:rPr>
          <w:rFonts w:eastAsia="Times New Roman"/>
          <w:lang w:val="sr-Cyrl-RS"/>
        </w:rPr>
      </w:pPr>
      <w:r w:rsidRPr="0039029D">
        <w:rPr>
          <w:rFonts w:eastAsia="Times New Roman"/>
          <w:lang w:val="sr-Cyrl-RS"/>
        </w:rPr>
        <w:t xml:space="preserve">детаљан опис разлога за </w:t>
      </w:r>
      <w:r w:rsidR="007C3318" w:rsidRPr="0039029D">
        <w:rPr>
          <w:rFonts w:eastAsia="Times New Roman"/>
          <w:lang w:val="sr-Cyrl-RS"/>
        </w:rPr>
        <w:t xml:space="preserve">иницијалну </w:t>
      </w:r>
      <w:r w:rsidRPr="0039029D">
        <w:rPr>
          <w:rFonts w:eastAsia="Times New Roman"/>
          <w:lang w:val="sr-Cyrl-RS"/>
        </w:rPr>
        <w:t xml:space="preserve">понуду и намене средстава прикупљених </w:t>
      </w:r>
      <w:r w:rsidR="007C3318" w:rsidRPr="0039029D">
        <w:rPr>
          <w:rFonts w:eastAsia="Times New Roman"/>
          <w:lang w:val="sr-Cyrl-RS"/>
        </w:rPr>
        <w:t xml:space="preserve">иницијалном </w:t>
      </w:r>
      <w:r w:rsidRPr="0039029D">
        <w:rPr>
          <w:rFonts w:eastAsia="Times New Roman"/>
          <w:lang w:val="sr-Cyrl-RS"/>
        </w:rPr>
        <w:t>понудом;</w:t>
      </w:r>
    </w:p>
    <w:p w14:paraId="7DD0ABE9" w14:textId="1ED5BA7B" w:rsidR="008B51EC" w:rsidRPr="0039029D" w:rsidRDefault="008B51EC" w:rsidP="008C4867">
      <w:pPr>
        <w:numPr>
          <w:ilvl w:val="0"/>
          <w:numId w:val="32"/>
        </w:numPr>
        <w:spacing w:after="120" w:line="240" w:lineRule="auto"/>
        <w:ind w:left="0" w:firstLine="284"/>
        <w:jc w:val="both"/>
        <w:rPr>
          <w:rFonts w:eastAsia="Times New Roman"/>
          <w:lang w:val="sr-Cyrl-RS"/>
        </w:rPr>
      </w:pPr>
      <w:r w:rsidRPr="0039029D">
        <w:rPr>
          <w:rFonts w:eastAsia="Times New Roman"/>
          <w:lang w:val="sr-Cyrl-RS"/>
        </w:rPr>
        <w:t>пода</w:t>
      </w:r>
      <w:r w:rsidR="006E436F" w:rsidRPr="0039029D">
        <w:rPr>
          <w:rFonts w:eastAsia="Times New Roman"/>
          <w:lang w:val="sr-Cyrl-RS"/>
        </w:rPr>
        <w:t>тке</w:t>
      </w:r>
      <w:r w:rsidRPr="0039029D">
        <w:rPr>
          <w:rFonts w:eastAsia="Times New Roman"/>
          <w:lang w:val="sr-Cyrl-RS"/>
        </w:rPr>
        <w:t xml:space="preserve"> о </w:t>
      </w:r>
      <w:r w:rsidR="00D8741C" w:rsidRPr="0039029D">
        <w:rPr>
          <w:rFonts w:eastAsia="Times New Roman"/>
          <w:lang w:val="sr-Cyrl-RS"/>
        </w:rPr>
        <w:t>дигиталној имовини која се нуди</w:t>
      </w:r>
      <w:r w:rsidRPr="0039029D">
        <w:rPr>
          <w:rFonts w:eastAsia="Times New Roman"/>
          <w:lang w:val="sr-Cyrl-RS"/>
        </w:rPr>
        <w:t>, укључујући</w:t>
      </w:r>
      <w:r w:rsidR="00B2177A" w:rsidRPr="0039029D">
        <w:rPr>
          <w:rFonts w:eastAsia="Times New Roman"/>
          <w:lang w:val="sr-Cyrl-RS"/>
        </w:rPr>
        <w:t xml:space="preserve"> </w:t>
      </w:r>
      <w:r w:rsidRPr="0039029D">
        <w:rPr>
          <w:rFonts w:eastAsia="Times New Roman"/>
          <w:lang w:val="sr-Cyrl-RS"/>
        </w:rPr>
        <w:t>детаљан опис права и обавеза кој</w:t>
      </w:r>
      <w:r w:rsidR="006E436F" w:rsidRPr="0039029D">
        <w:rPr>
          <w:rFonts w:eastAsia="Times New Roman"/>
          <w:lang w:val="sr-Cyrl-RS"/>
        </w:rPr>
        <w:t>и</w:t>
      </w:r>
      <w:r w:rsidRPr="0039029D">
        <w:rPr>
          <w:rFonts w:eastAsia="Times New Roman"/>
          <w:lang w:val="sr-Cyrl-RS"/>
        </w:rPr>
        <w:t xml:space="preserve"> проистичу из </w:t>
      </w:r>
      <w:r w:rsidR="00D8741C" w:rsidRPr="0039029D">
        <w:rPr>
          <w:rFonts w:eastAsia="Times New Roman"/>
          <w:lang w:val="sr-Cyrl-RS"/>
        </w:rPr>
        <w:t>дигиталне имовине</w:t>
      </w:r>
      <w:r w:rsidR="00B2177A" w:rsidRPr="0039029D">
        <w:rPr>
          <w:rFonts w:eastAsia="Times New Roman"/>
          <w:lang w:val="sr-Cyrl-RS"/>
        </w:rPr>
        <w:t xml:space="preserve">, </w:t>
      </w:r>
      <w:r w:rsidR="00EF39AA" w:rsidRPr="0039029D">
        <w:rPr>
          <w:rFonts w:eastAsia="Times New Roman"/>
          <w:lang w:val="sr-Cyrl-RS"/>
        </w:rPr>
        <w:t xml:space="preserve">податке о </w:t>
      </w:r>
      <w:r w:rsidR="003C50AC" w:rsidRPr="0039029D">
        <w:rPr>
          <w:rFonts w:eastAsia="Times New Roman"/>
          <w:lang w:val="sr-Cyrl-RS"/>
        </w:rPr>
        <w:t xml:space="preserve">секундарном трговању дигиталном имовином, </w:t>
      </w:r>
      <w:r w:rsidR="00B2177A" w:rsidRPr="0039029D">
        <w:rPr>
          <w:rFonts w:eastAsia="Times New Roman"/>
          <w:lang w:val="sr-Cyrl-RS"/>
        </w:rPr>
        <w:t xml:space="preserve">као и податке о количини </w:t>
      </w:r>
      <w:r w:rsidR="00D263AD" w:rsidRPr="0039029D">
        <w:rPr>
          <w:rFonts w:eastAsia="Times New Roman"/>
          <w:lang w:val="sr-Cyrl-RS"/>
        </w:rPr>
        <w:t xml:space="preserve">(броју јединица) </w:t>
      </w:r>
      <w:r w:rsidR="00B2177A" w:rsidRPr="0039029D">
        <w:rPr>
          <w:rFonts w:eastAsia="Times New Roman"/>
          <w:lang w:val="sr-Cyrl-RS"/>
        </w:rPr>
        <w:t>дигиталне имовине која се нуди</w:t>
      </w:r>
      <w:r w:rsidR="003C50AC" w:rsidRPr="0039029D">
        <w:rPr>
          <w:rFonts w:eastAsia="Times New Roman"/>
          <w:lang w:val="sr-Cyrl-RS"/>
        </w:rPr>
        <w:t>, односно о начину одређивања количине дигиталне имовине која се нуди</w:t>
      </w:r>
      <w:r w:rsidRPr="0039029D">
        <w:rPr>
          <w:rFonts w:eastAsia="Times New Roman"/>
          <w:lang w:val="sr-Cyrl-RS"/>
        </w:rPr>
        <w:t>;</w:t>
      </w:r>
    </w:p>
    <w:p w14:paraId="496015D6" w14:textId="4BE361CA" w:rsidR="00B2177A" w:rsidRPr="0039029D" w:rsidRDefault="008B51EC" w:rsidP="008C4867">
      <w:pPr>
        <w:numPr>
          <w:ilvl w:val="0"/>
          <w:numId w:val="32"/>
        </w:numPr>
        <w:spacing w:after="120" w:line="240" w:lineRule="auto"/>
        <w:ind w:left="0" w:firstLine="284"/>
        <w:jc w:val="both"/>
        <w:rPr>
          <w:rFonts w:eastAsia="Times New Roman"/>
          <w:lang w:val="sr-Cyrl-RS"/>
        </w:rPr>
      </w:pPr>
      <w:r w:rsidRPr="0039029D">
        <w:rPr>
          <w:rFonts w:eastAsia="Times New Roman"/>
          <w:lang w:val="sr-Cyrl-RS"/>
        </w:rPr>
        <w:t xml:space="preserve">детаљан </w:t>
      </w:r>
      <w:r w:rsidR="00B2177A" w:rsidRPr="0039029D">
        <w:rPr>
          <w:rFonts w:eastAsia="Times New Roman"/>
          <w:lang w:val="sr-Cyrl-RS"/>
        </w:rPr>
        <w:t xml:space="preserve">опис услова </w:t>
      </w:r>
      <w:r w:rsidR="007C3318" w:rsidRPr="0039029D">
        <w:rPr>
          <w:rFonts w:eastAsia="Times New Roman"/>
          <w:lang w:val="sr-Cyrl-RS"/>
        </w:rPr>
        <w:t xml:space="preserve">иницијалне </w:t>
      </w:r>
      <w:r w:rsidR="00B2177A" w:rsidRPr="0039029D">
        <w:rPr>
          <w:rFonts w:eastAsia="Times New Roman"/>
          <w:lang w:val="sr-Cyrl-RS"/>
        </w:rPr>
        <w:t>понуде, укључујући и детаљан опис свих посебних услова</w:t>
      </w:r>
      <w:r w:rsidR="00212B8C" w:rsidRPr="0039029D">
        <w:rPr>
          <w:rFonts w:eastAsia="Times New Roman"/>
          <w:lang w:val="sr-Cyrl-RS"/>
        </w:rPr>
        <w:t xml:space="preserve"> иницијалне</w:t>
      </w:r>
      <w:r w:rsidR="00B2177A" w:rsidRPr="0039029D">
        <w:rPr>
          <w:rFonts w:eastAsia="Times New Roman"/>
          <w:lang w:val="sr-Cyrl-RS"/>
        </w:rPr>
        <w:t xml:space="preserve"> понуде који важе за различите категорије стицалаца, посебно у погледу дигиталне имовине коју стичу издавалац и са њим повезана лица</w:t>
      </w:r>
      <w:r w:rsidR="009E0EB8" w:rsidRPr="0039029D">
        <w:rPr>
          <w:rFonts w:eastAsia="Times New Roman"/>
          <w:lang w:val="sr-Cyrl-RS"/>
        </w:rPr>
        <w:t>, и праг успешности (ако постоји)</w:t>
      </w:r>
      <w:r w:rsidRPr="0039029D">
        <w:rPr>
          <w:rFonts w:eastAsia="Times New Roman"/>
          <w:lang w:val="sr-Cyrl-RS"/>
        </w:rPr>
        <w:t>;</w:t>
      </w:r>
    </w:p>
    <w:p w14:paraId="063286E4" w14:textId="085FCE3D" w:rsidR="008B51EC" w:rsidRPr="0039029D" w:rsidRDefault="008B51EC" w:rsidP="008C4867">
      <w:pPr>
        <w:numPr>
          <w:ilvl w:val="0"/>
          <w:numId w:val="32"/>
        </w:numPr>
        <w:spacing w:after="120" w:line="240" w:lineRule="auto"/>
        <w:ind w:left="0" w:firstLine="284"/>
        <w:jc w:val="both"/>
        <w:rPr>
          <w:rFonts w:eastAsia="Times New Roman"/>
          <w:lang w:val="sr-Cyrl-RS"/>
        </w:rPr>
      </w:pPr>
      <w:r w:rsidRPr="0039029D">
        <w:rPr>
          <w:rFonts w:eastAsia="Times New Roman"/>
          <w:lang w:val="sr-Cyrl-RS"/>
        </w:rPr>
        <w:t xml:space="preserve">опис ризика везаних за издаваоца, </w:t>
      </w:r>
      <w:r w:rsidR="00D8741C" w:rsidRPr="0039029D">
        <w:rPr>
          <w:rFonts w:eastAsia="Times New Roman"/>
          <w:lang w:val="sr-Cyrl-RS"/>
        </w:rPr>
        <w:t>дигиталну имовину</w:t>
      </w:r>
      <w:r w:rsidRPr="0039029D">
        <w:rPr>
          <w:rFonts w:eastAsia="Times New Roman"/>
          <w:lang w:val="sr-Cyrl-RS"/>
        </w:rPr>
        <w:t xml:space="preserve">, </w:t>
      </w:r>
      <w:r w:rsidR="00212B8C" w:rsidRPr="0039029D">
        <w:rPr>
          <w:rFonts w:eastAsia="Times New Roman"/>
          <w:lang w:val="sr-Cyrl-RS"/>
        </w:rPr>
        <w:t xml:space="preserve">иницијалну </w:t>
      </w:r>
      <w:r w:rsidRPr="0039029D">
        <w:rPr>
          <w:rFonts w:eastAsia="Times New Roman"/>
          <w:lang w:val="sr-Cyrl-RS"/>
        </w:rPr>
        <w:t xml:space="preserve">понуду </w:t>
      </w:r>
      <w:r w:rsidR="00D8741C" w:rsidRPr="0039029D">
        <w:rPr>
          <w:rFonts w:eastAsia="Times New Roman"/>
          <w:lang w:val="sr-Cyrl-RS"/>
        </w:rPr>
        <w:t>дигиталне имовине</w:t>
      </w:r>
      <w:r w:rsidRPr="0039029D">
        <w:rPr>
          <w:rFonts w:eastAsia="Times New Roman"/>
          <w:lang w:val="sr-Cyrl-RS"/>
        </w:rPr>
        <w:t xml:space="preserve"> и спровођење пројекта</w:t>
      </w:r>
      <w:r w:rsidR="00EC4C2D" w:rsidRPr="0039029D">
        <w:rPr>
          <w:rFonts w:eastAsia="Times New Roman"/>
          <w:lang w:val="sr-Cyrl-RS"/>
        </w:rPr>
        <w:t xml:space="preserve"> који се односи на ту имовину</w:t>
      </w:r>
      <w:r w:rsidRPr="0039029D">
        <w:rPr>
          <w:rFonts w:eastAsia="Times New Roman"/>
          <w:lang w:val="sr-Cyrl-RS"/>
        </w:rPr>
        <w:t>;</w:t>
      </w:r>
    </w:p>
    <w:p w14:paraId="5B6D8BA1" w14:textId="77777777" w:rsidR="008B51EC" w:rsidRPr="0039029D" w:rsidRDefault="008B51EC" w:rsidP="008C4867">
      <w:pPr>
        <w:numPr>
          <w:ilvl w:val="0"/>
          <w:numId w:val="32"/>
        </w:numPr>
        <w:spacing w:after="120" w:line="240" w:lineRule="auto"/>
        <w:ind w:left="0" w:firstLine="284"/>
        <w:jc w:val="both"/>
        <w:rPr>
          <w:rFonts w:eastAsia="Times New Roman"/>
          <w:lang w:val="sr-Cyrl-RS"/>
        </w:rPr>
      </w:pPr>
      <w:r w:rsidRPr="0039029D">
        <w:rPr>
          <w:rFonts w:eastAsia="Times New Roman"/>
          <w:lang w:val="sr-Cyrl-RS"/>
        </w:rPr>
        <w:t xml:space="preserve">детаљан опис техничких процедура на основу којих се врши издавање </w:t>
      </w:r>
      <w:r w:rsidR="00D8741C" w:rsidRPr="0039029D">
        <w:rPr>
          <w:rFonts w:eastAsia="Times New Roman"/>
          <w:lang w:val="sr-Cyrl-RS"/>
        </w:rPr>
        <w:t>дигиталне имовине</w:t>
      </w:r>
      <w:r w:rsidRPr="0039029D">
        <w:rPr>
          <w:rFonts w:eastAsia="Times New Roman"/>
          <w:lang w:val="sr-Cyrl-RS"/>
        </w:rPr>
        <w:t>;</w:t>
      </w:r>
    </w:p>
    <w:p w14:paraId="14927F2D" w14:textId="77777777" w:rsidR="008B51EC" w:rsidRPr="0039029D" w:rsidRDefault="008B51EC" w:rsidP="008C4867">
      <w:pPr>
        <w:numPr>
          <w:ilvl w:val="0"/>
          <w:numId w:val="32"/>
        </w:numPr>
        <w:spacing w:after="120" w:line="240" w:lineRule="auto"/>
        <w:ind w:left="0" w:firstLine="284"/>
        <w:jc w:val="both"/>
        <w:rPr>
          <w:rFonts w:eastAsia="Times New Roman"/>
          <w:lang w:val="sr-Cyrl-RS"/>
        </w:rPr>
      </w:pPr>
      <w:r w:rsidRPr="0039029D">
        <w:rPr>
          <w:rFonts w:eastAsia="Times New Roman"/>
          <w:lang w:val="sr-Cyrl-RS"/>
        </w:rPr>
        <w:t xml:space="preserve">детаљан опис </w:t>
      </w:r>
      <w:r w:rsidR="00D8741C" w:rsidRPr="0039029D">
        <w:rPr>
          <w:rFonts w:eastAsia="Times New Roman"/>
          <w:lang w:val="sr-Cyrl-RS"/>
        </w:rPr>
        <w:t>процедура и технологије који се примењују ради</w:t>
      </w:r>
      <w:r w:rsidRPr="0039029D">
        <w:rPr>
          <w:rFonts w:eastAsia="Times New Roman"/>
          <w:lang w:val="sr-Cyrl-RS"/>
        </w:rPr>
        <w:t xml:space="preserve"> очувања сигурности </w:t>
      </w:r>
      <w:r w:rsidR="00D8741C" w:rsidRPr="0039029D">
        <w:rPr>
          <w:rFonts w:eastAsia="Times New Roman"/>
          <w:lang w:val="sr-Cyrl-RS"/>
        </w:rPr>
        <w:t xml:space="preserve">новчаних </w:t>
      </w:r>
      <w:r w:rsidRPr="0039029D">
        <w:rPr>
          <w:rFonts w:eastAsia="Times New Roman"/>
          <w:lang w:val="sr-Cyrl-RS"/>
        </w:rPr>
        <w:t xml:space="preserve">средстава и дигиталне имовине прикупљене путем </w:t>
      </w:r>
      <w:r w:rsidR="007C3318" w:rsidRPr="0039029D">
        <w:rPr>
          <w:rFonts w:eastAsia="Times New Roman"/>
          <w:lang w:val="sr-Cyrl-RS"/>
        </w:rPr>
        <w:t xml:space="preserve">иницијалне </w:t>
      </w:r>
      <w:r w:rsidRPr="0039029D">
        <w:rPr>
          <w:rFonts w:eastAsia="Times New Roman"/>
          <w:lang w:val="sr-Cyrl-RS"/>
        </w:rPr>
        <w:t>понуде;</w:t>
      </w:r>
    </w:p>
    <w:p w14:paraId="53259319" w14:textId="77777777" w:rsidR="008B51EC" w:rsidRPr="0039029D" w:rsidRDefault="008B51EC" w:rsidP="008C4867">
      <w:pPr>
        <w:numPr>
          <w:ilvl w:val="0"/>
          <w:numId w:val="32"/>
        </w:numPr>
        <w:spacing w:after="120" w:line="240" w:lineRule="auto"/>
        <w:ind w:left="0" w:firstLine="284"/>
        <w:jc w:val="both"/>
        <w:rPr>
          <w:rFonts w:eastAsia="Times New Roman"/>
          <w:lang w:val="sr-Cyrl-RS"/>
        </w:rPr>
      </w:pPr>
      <w:r w:rsidRPr="0039029D">
        <w:rPr>
          <w:rFonts w:eastAsia="Times New Roman"/>
          <w:lang w:val="sr-Cyrl-RS"/>
        </w:rPr>
        <w:t xml:space="preserve">опис процедура које обезбеђују испуњење обавеза </w:t>
      </w:r>
      <w:r w:rsidR="00D774DD" w:rsidRPr="0039029D">
        <w:rPr>
          <w:rFonts w:eastAsia="Times New Roman"/>
          <w:lang w:val="sr-Cyrl-RS"/>
        </w:rPr>
        <w:t>у вези</w:t>
      </w:r>
      <w:r w:rsidRPr="0039029D">
        <w:rPr>
          <w:rFonts w:eastAsia="Times New Roman"/>
          <w:lang w:val="sr-Cyrl-RS"/>
        </w:rPr>
        <w:t xml:space="preserve"> са спречавањем прања новца и финансирањ</w:t>
      </w:r>
      <w:r w:rsidR="004A7B4F" w:rsidRPr="0039029D">
        <w:rPr>
          <w:rFonts w:eastAsia="Times New Roman"/>
          <w:lang w:val="sr-Cyrl-RS"/>
        </w:rPr>
        <w:t>а</w:t>
      </w:r>
      <w:r w:rsidRPr="0039029D">
        <w:rPr>
          <w:rFonts w:eastAsia="Times New Roman"/>
          <w:lang w:val="sr-Cyrl-RS"/>
        </w:rPr>
        <w:t xml:space="preserve"> тероризма;</w:t>
      </w:r>
    </w:p>
    <w:p w14:paraId="6389174C" w14:textId="77777777" w:rsidR="00B2177A" w:rsidRPr="0039029D" w:rsidRDefault="008B51EC" w:rsidP="008C4867">
      <w:pPr>
        <w:numPr>
          <w:ilvl w:val="0"/>
          <w:numId w:val="32"/>
        </w:numPr>
        <w:spacing w:after="120" w:line="240" w:lineRule="auto"/>
        <w:ind w:left="0" w:firstLine="284"/>
        <w:jc w:val="both"/>
        <w:rPr>
          <w:rFonts w:eastAsia="Times New Roman"/>
          <w:lang w:val="sr-Cyrl-RS"/>
        </w:rPr>
      </w:pPr>
      <w:r w:rsidRPr="0039029D">
        <w:rPr>
          <w:rFonts w:eastAsia="Times New Roman"/>
          <w:lang w:val="sr-Cyrl-RS"/>
        </w:rPr>
        <w:t>примењиви прописи и надлежност судова;</w:t>
      </w:r>
    </w:p>
    <w:p w14:paraId="1D4FAA0F" w14:textId="77777777" w:rsidR="008B51EC" w:rsidRPr="0039029D" w:rsidRDefault="008B51EC" w:rsidP="008C4867">
      <w:pPr>
        <w:numPr>
          <w:ilvl w:val="0"/>
          <w:numId w:val="32"/>
        </w:numPr>
        <w:spacing w:after="120" w:line="240" w:lineRule="auto"/>
        <w:ind w:left="0" w:firstLine="284"/>
        <w:jc w:val="both"/>
        <w:rPr>
          <w:rFonts w:eastAsia="Times New Roman"/>
          <w:lang w:val="sr-Cyrl-RS"/>
        </w:rPr>
      </w:pPr>
      <w:r w:rsidRPr="0039029D">
        <w:rPr>
          <w:rFonts w:eastAsia="Times New Roman"/>
          <w:lang w:val="sr-Cyrl-RS"/>
        </w:rPr>
        <w:t>изјав</w:t>
      </w:r>
      <w:r w:rsidR="00D8741C" w:rsidRPr="0039029D">
        <w:rPr>
          <w:rFonts w:eastAsia="Times New Roman"/>
          <w:lang w:val="sr-Cyrl-RS"/>
        </w:rPr>
        <w:t>е</w:t>
      </w:r>
      <w:r w:rsidRPr="0039029D">
        <w:rPr>
          <w:rFonts w:eastAsia="Times New Roman"/>
          <w:lang w:val="sr-Cyrl-RS"/>
        </w:rPr>
        <w:t xml:space="preserve"> одговорних лица.</w:t>
      </w:r>
    </w:p>
    <w:p w14:paraId="143BC710" w14:textId="77777777" w:rsidR="008B51EC" w:rsidRPr="0039029D" w:rsidRDefault="008B51EC" w:rsidP="008C4867">
      <w:pPr>
        <w:spacing w:after="120" w:line="240" w:lineRule="auto"/>
        <w:ind w:firstLine="284"/>
        <w:jc w:val="both"/>
        <w:rPr>
          <w:rFonts w:eastAsia="Times New Roman"/>
          <w:lang w:val="sr-Cyrl-RS"/>
        </w:rPr>
      </w:pPr>
      <w:r w:rsidRPr="0039029D">
        <w:rPr>
          <w:rFonts w:eastAsia="Times New Roman"/>
          <w:lang w:val="sr-Cyrl-RS"/>
        </w:rPr>
        <w:t xml:space="preserve">Бели папир обавезно садржи упозорење о ризицима карактеристичним за </w:t>
      </w:r>
      <w:r w:rsidR="00B06D3C" w:rsidRPr="0039029D">
        <w:rPr>
          <w:rFonts w:eastAsia="Times New Roman"/>
          <w:lang w:val="sr-Cyrl-RS"/>
        </w:rPr>
        <w:t xml:space="preserve">куповину/улагање </w:t>
      </w:r>
      <w:r w:rsidRPr="0039029D">
        <w:rPr>
          <w:rFonts w:eastAsia="Times New Roman"/>
          <w:lang w:val="sr-Cyrl-RS"/>
        </w:rPr>
        <w:t xml:space="preserve">у </w:t>
      </w:r>
      <w:r w:rsidR="00DA7819" w:rsidRPr="0039029D">
        <w:rPr>
          <w:rFonts w:eastAsia="Times New Roman"/>
          <w:lang w:val="sr-Cyrl-RS"/>
        </w:rPr>
        <w:t>дигиталн</w:t>
      </w:r>
      <w:r w:rsidR="00B06D3C" w:rsidRPr="0039029D">
        <w:rPr>
          <w:rFonts w:eastAsia="Times New Roman"/>
          <w:lang w:val="sr-Cyrl-RS"/>
        </w:rPr>
        <w:t>у</w:t>
      </w:r>
      <w:r w:rsidR="00DA7819" w:rsidRPr="0039029D">
        <w:rPr>
          <w:rFonts w:eastAsia="Times New Roman"/>
          <w:lang w:val="sr-Cyrl-RS"/>
        </w:rPr>
        <w:t xml:space="preserve"> имовин</w:t>
      </w:r>
      <w:r w:rsidR="00B06D3C" w:rsidRPr="0039029D">
        <w:rPr>
          <w:rFonts w:eastAsia="Times New Roman"/>
          <w:lang w:val="sr-Cyrl-RS"/>
        </w:rPr>
        <w:t>у која је предмет иницијалне понуде</w:t>
      </w:r>
      <w:r w:rsidR="00DA7819" w:rsidRPr="0039029D">
        <w:rPr>
          <w:rFonts w:eastAsia="Times New Roman"/>
          <w:lang w:val="sr-Cyrl-RS"/>
        </w:rPr>
        <w:t>.</w:t>
      </w:r>
    </w:p>
    <w:p w14:paraId="54505A79" w14:textId="6782267D" w:rsidR="008B51EC" w:rsidRDefault="008B51EC" w:rsidP="008C4867">
      <w:pPr>
        <w:spacing w:after="120" w:line="240" w:lineRule="auto"/>
        <w:ind w:firstLine="284"/>
        <w:jc w:val="both"/>
        <w:rPr>
          <w:rFonts w:eastAsia="Times New Roman"/>
          <w:lang w:val="sr-Cyrl-RS"/>
        </w:rPr>
      </w:pPr>
      <w:r w:rsidRPr="0039029D">
        <w:rPr>
          <w:rFonts w:eastAsia="Times New Roman"/>
          <w:lang w:val="sr-Cyrl-RS"/>
        </w:rPr>
        <w:t xml:space="preserve">Ближу садржину и додатне елементе </w:t>
      </w:r>
      <w:r w:rsidR="00D8741C" w:rsidRPr="0039029D">
        <w:rPr>
          <w:rFonts w:eastAsia="Times New Roman"/>
          <w:lang w:val="sr-Cyrl-RS"/>
        </w:rPr>
        <w:t>б</w:t>
      </w:r>
      <w:r w:rsidRPr="0039029D">
        <w:rPr>
          <w:rFonts w:eastAsia="Times New Roman"/>
          <w:lang w:val="sr-Cyrl-RS"/>
        </w:rPr>
        <w:t xml:space="preserve">елог папира прописује </w:t>
      </w:r>
      <w:r w:rsidR="00DA7819" w:rsidRPr="0039029D">
        <w:rPr>
          <w:rFonts w:eastAsia="Times New Roman"/>
          <w:lang w:val="sr-Cyrl-RS"/>
        </w:rPr>
        <w:t>надзорни орган</w:t>
      </w:r>
      <w:r w:rsidRPr="0039029D">
        <w:rPr>
          <w:rFonts w:eastAsia="Times New Roman"/>
          <w:lang w:val="sr-Cyrl-RS"/>
        </w:rPr>
        <w:t>.</w:t>
      </w:r>
    </w:p>
    <w:p w14:paraId="070B7D8E" w14:textId="7FBC05A9" w:rsidR="003E3F7C" w:rsidRDefault="003E3F7C" w:rsidP="008C4867">
      <w:pPr>
        <w:spacing w:after="120" w:line="240" w:lineRule="auto"/>
        <w:ind w:firstLine="284"/>
        <w:jc w:val="both"/>
        <w:rPr>
          <w:rFonts w:eastAsia="Times New Roman"/>
          <w:lang w:val="sr-Cyrl-RS"/>
        </w:rPr>
      </w:pPr>
    </w:p>
    <w:p w14:paraId="6B323321" w14:textId="17D55842" w:rsidR="003E3F7C" w:rsidRDefault="003E3F7C" w:rsidP="008C4867">
      <w:pPr>
        <w:spacing w:after="120" w:line="240" w:lineRule="auto"/>
        <w:ind w:firstLine="284"/>
        <w:jc w:val="both"/>
        <w:rPr>
          <w:rFonts w:eastAsia="Times New Roman"/>
          <w:lang w:val="sr-Cyrl-RS"/>
        </w:rPr>
      </w:pPr>
    </w:p>
    <w:p w14:paraId="6EA79D9C" w14:textId="6B4FC1DC" w:rsidR="003E3F7C" w:rsidRDefault="003E3F7C" w:rsidP="008C4867">
      <w:pPr>
        <w:spacing w:after="120" w:line="240" w:lineRule="auto"/>
        <w:ind w:firstLine="284"/>
        <w:jc w:val="both"/>
        <w:rPr>
          <w:rFonts w:eastAsia="Times New Roman"/>
          <w:lang w:val="sr-Cyrl-RS"/>
        </w:rPr>
      </w:pPr>
    </w:p>
    <w:p w14:paraId="6DCCFAD2" w14:textId="77777777" w:rsidR="003E3F7C" w:rsidRPr="0039029D" w:rsidRDefault="003E3F7C" w:rsidP="008C4867">
      <w:pPr>
        <w:spacing w:after="120" w:line="240" w:lineRule="auto"/>
        <w:ind w:firstLine="284"/>
        <w:jc w:val="both"/>
        <w:rPr>
          <w:rFonts w:eastAsia="Times New Roman"/>
          <w:lang w:val="sr-Cyrl-RS"/>
        </w:rPr>
      </w:pPr>
    </w:p>
    <w:p w14:paraId="29ABAD7F" w14:textId="77777777" w:rsidR="008B51EC" w:rsidRPr="0039029D" w:rsidRDefault="008B51EC" w:rsidP="008C4867">
      <w:pPr>
        <w:spacing w:after="120" w:line="240" w:lineRule="auto"/>
        <w:ind w:firstLine="284"/>
        <w:jc w:val="center"/>
        <w:rPr>
          <w:b/>
          <w:lang w:val="sr-Cyrl-RS"/>
        </w:rPr>
      </w:pPr>
      <w:r w:rsidRPr="0039029D">
        <w:rPr>
          <w:b/>
          <w:lang w:val="sr-Cyrl-RS"/>
        </w:rPr>
        <w:t xml:space="preserve">Одговорност за садржај </w:t>
      </w:r>
      <w:r w:rsidR="00D8741C" w:rsidRPr="0039029D">
        <w:rPr>
          <w:b/>
          <w:lang w:val="sr-Cyrl-RS"/>
        </w:rPr>
        <w:t>б</w:t>
      </w:r>
      <w:r w:rsidRPr="0039029D">
        <w:rPr>
          <w:b/>
          <w:lang w:val="sr-Cyrl-RS"/>
        </w:rPr>
        <w:t>елог папира</w:t>
      </w:r>
    </w:p>
    <w:p w14:paraId="3A2BBD4D" w14:textId="304A3804" w:rsidR="008B51EC" w:rsidRPr="0039029D" w:rsidRDefault="00DA7819" w:rsidP="008C4867">
      <w:pPr>
        <w:spacing w:after="120" w:line="240" w:lineRule="auto"/>
        <w:ind w:firstLine="284"/>
        <w:jc w:val="center"/>
        <w:rPr>
          <w:b/>
          <w:lang w:val="sr-Cyrl-RS"/>
        </w:rPr>
      </w:pPr>
      <w:r w:rsidRPr="0039029D">
        <w:rPr>
          <w:b/>
          <w:lang w:val="sr-Cyrl-RS"/>
        </w:rPr>
        <w:t xml:space="preserve">Члан </w:t>
      </w:r>
      <w:r w:rsidR="000F3D62" w:rsidRPr="0039029D">
        <w:rPr>
          <w:b/>
          <w:lang w:val="sr-Cyrl-RS"/>
        </w:rPr>
        <w:t>21</w:t>
      </w:r>
      <w:r w:rsidR="009D1E4A" w:rsidRPr="0039029D">
        <w:rPr>
          <w:b/>
          <w:lang w:val="sr-Cyrl-RS"/>
        </w:rPr>
        <w:t>.</w:t>
      </w:r>
    </w:p>
    <w:p w14:paraId="3B09F67C" w14:textId="62AA0B88" w:rsidR="008B51EC" w:rsidRPr="0039029D" w:rsidRDefault="00B06D3C" w:rsidP="008C4867">
      <w:pPr>
        <w:spacing w:after="120" w:line="240" w:lineRule="auto"/>
        <w:ind w:firstLine="284"/>
        <w:jc w:val="both"/>
        <w:rPr>
          <w:rFonts w:eastAsia="Times New Roman"/>
          <w:lang w:val="sr-Cyrl-RS"/>
        </w:rPr>
      </w:pPr>
      <w:r w:rsidRPr="0039029D">
        <w:rPr>
          <w:rFonts w:eastAsia="Times New Roman"/>
          <w:lang w:val="sr-Cyrl-RS"/>
        </w:rPr>
        <w:t>Ако</w:t>
      </w:r>
      <w:r w:rsidR="008B51EC" w:rsidRPr="0039029D">
        <w:rPr>
          <w:rFonts w:eastAsia="Times New Roman"/>
          <w:lang w:val="sr-Cyrl-RS"/>
        </w:rPr>
        <w:t xml:space="preserve"> </w:t>
      </w:r>
      <w:r w:rsidR="00DA7819" w:rsidRPr="0039029D">
        <w:rPr>
          <w:rFonts w:eastAsia="Times New Roman"/>
          <w:lang w:val="sr-Cyrl-RS"/>
        </w:rPr>
        <w:t>б</w:t>
      </w:r>
      <w:r w:rsidR="008B51EC" w:rsidRPr="0039029D">
        <w:rPr>
          <w:rFonts w:eastAsia="Times New Roman"/>
          <w:lang w:val="sr-Cyrl-RS"/>
        </w:rPr>
        <w:t>ели папир садржи погрешне, нетачне или податке који доводе у заблуду, односно изостављене су битне чињенице</w:t>
      </w:r>
      <w:r w:rsidR="001D5DB6" w:rsidRPr="0039029D">
        <w:rPr>
          <w:rFonts w:eastAsia="Times New Roman"/>
          <w:lang w:val="sr-Cyrl-RS"/>
        </w:rPr>
        <w:t>,</w:t>
      </w:r>
      <w:r w:rsidR="008B51EC" w:rsidRPr="0039029D">
        <w:rPr>
          <w:rFonts w:eastAsia="Times New Roman"/>
          <w:lang w:val="sr-Cyrl-RS"/>
        </w:rPr>
        <w:t xml:space="preserve"> одговорност сноси</w:t>
      </w:r>
      <w:r w:rsidRPr="0039029D">
        <w:rPr>
          <w:rFonts w:eastAsia="Times New Roman"/>
          <w:lang w:val="sr-Cyrl-RS"/>
        </w:rPr>
        <w:t xml:space="preserve"> издавалац и одговорно лице издаваоца, односно заступник издаваоца.</w:t>
      </w:r>
    </w:p>
    <w:p w14:paraId="0841BFC7" w14:textId="77777777" w:rsidR="00B06D3C" w:rsidRPr="0039029D" w:rsidRDefault="00B06D3C" w:rsidP="008C4867">
      <w:pPr>
        <w:spacing w:after="120" w:line="240" w:lineRule="auto"/>
        <w:ind w:firstLine="284"/>
        <w:jc w:val="both"/>
        <w:rPr>
          <w:rFonts w:eastAsia="Times New Roman"/>
          <w:lang w:val="sr-Cyrl-RS"/>
        </w:rPr>
      </w:pPr>
      <w:r w:rsidRPr="0039029D">
        <w:rPr>
          <w:rFonts w:eastAsia="Times New Roman"/>
          <w:lang w:val="sr-Cyrl-RS"/>
        </w:rPr>
        <w:t>Поред издаваоца, одговорност за податке из става 1. овог члана сносе:</w:t>
      </w:r>
    </w:p>
    <w:p w14:paraId="5D66E8C4" w14:textId="77777777" w:rsidR="008B51EC" w:rsidRPr="0039029D" w:rsidRDefault="008B51EC" w:rsidP="008C4867">
      <w:pPr>
        <w:numPr>
          <w:ilvl w:val="0"/>
          <w:numId w:val="33"/>
        </w:numPr>
        <w:spacing w:after="120" w:line="240" w:lineRule="auto"/>
        <w:ind w:left="0" w:firstLine="284"/>
        <w:jc w:val="both"/>
        <w:rPr>
          <w:rFonts w:eastAsia="Times New Roman"/>
          <w:lang w:val="sr-Cyrl-RS"/>
        </w:rPr>
      </w:pPr>
      <w:r w:rsidRPr="0039029D">
        <w:rPr>
          <w:rFonts w:eastAsia="Times New Roman"/>
          <w:lang w:val="sr-Cyrl-RS"/>
        </w:rPr>
        <w:t>независни ревизори издаваоца</w:t>
      </w:r>
      <w:r w:rsidR="00B06D3C" w:rsidRPr="0039029D">
        <w:rPr>
          <w:rFonts w:eastAsia="Times New Roman"/>
          <w:lang w:val="sr-Cyrl-RS"/>
        </w:rPr>
        <w:t xml:space="preserve"> (друштво за ревизију, самостални ревизор и/или овлашћени лиценцирани ревизор)</w:t>
      </w:r>
      <w:r w:rsidRPr="0039029D">
        <w:rPr>
          <w:rFonts w:eastAsia="Times New Roman"/>
          <w:lang w:val="sr-Cyrl-RS"/>
        </w:rPr>
        <w:t xml:space="preserve">, искључиво </w:t>
      </w:r>
      <w:r w:rsidR="00D774DD" w:rsidRPr="0039029D">
        <w:rPr>
          <w:rFonts w:eastAsia="Times New Roman"/>
          <w:lang w:val="sr-Cyrl-RS"/>
        </w:rPr>
        <w:t>у вези</w:t>
      </w:r>
      <w:r w:rsidRPr="0039029D">
        <w:rPr>
          <w:rFonts w:eastAsia="Times New Roman"/>
          <w:lang w:val="sr-Cyrl-RS"/>
        </w:rPr>
        <w:t xml:space="preserve"> са </w:t>
      </w:r>
      <w:r w:rsidR="00686931" w:rsidRPr="0039029D">
        <w:rPr>
          <w:rFonts w:eastAsia="Times New Roman"/>
          <w:lang w:val="sr-Cyrl-RS"/>
        </w:rPr>
        <w:t xml:space="preserve">информацијама </w:t>
      </w:r>
      <w:r w:rsidR="00B06D3C" w:rsidRPr="0039029D">
        <w:rPr>
          <w:rFonts w:eastAsia="Times New Roman"/>
          <w:lang w:val="sr-Cyrl-RS"/>
        </w:rPr>
        <w:t xml:space="preserve">из </w:t>
      </w:r>
      <w:r w:rsidRPr="0039029D">
        <w:rPr>
          <w:rFonts w:eastAsia="Times New Roman"/>
          <w:lang w:val="sr-Cyrl-RS"/>
        </w:rPr>
        <w:t>финансијски</w:t>
      </w:r>
      <w:r w:rsidR="00B06D3C" w:rsidRPr="0039029D">
        <w:rPr>
          <w:rFonts w:eastAsia="Times New Roman"/>
          <w:lang w:val="sr-Cyrl-RS"/>
        </w:rPr>
        <w:t>х</w:t>
      </w:r>
      <w:r w:rsidRPr="0039029D">
        <w:rPr>
          <w:rFonts w:eastAsia="Times New Roman"/>
          <w:lang w:val="sr-Cyrl-RS"/>
        </w:rPr>
        <w:t xml:space="preserve"> извештаја који су укључени у </w:t>
      </w:r>
      <w:r w:rsidR="00DA7819" w:rsidRPr="0039029D">
        <w:rPr>
          <w:rFonts w:eastAsia="Times New Roman"/>
          <w:lang w:val="sr-Cyrl-RS"/>
        </w:rPr>
        <w:t>б</w:t>
      </w:r>
      <w:r w:rsidRPr="0039029D">
        <w:rPr>
          <w:rFonts w:eastAsia="Times New Roman"/>
          <w:lang w:val="sr-Cyrl-RS"/>
        </w:rPr>
        <w:t>ели папир, а обухваћени су њиховим извештајем о ревизији;</w:t>
      </w:r>
    </w:p>
    <w:p w14:paraId="4FFC9F3D" w14:textId="142E4D74" w:rsidR="008B51EC" w:rsidRPr="0039029D" w:rsidRDefault="008B51EC" w:rsidP="008C4867">
      <w:pPr>
        <w:numPr>
          <w:ilvl w:val="0"/>
          <w:numId w:val="33"/>
        </w:numPr>
        <w:spacing w:after="120" w:line="240" w:lineRule="auto"/>
        <w:ind w:left="0" w:firstLine="284"/>
        <w:jc w:val="both"/>
        <w:rPr>
          <w:rFonts w:eastAsia="Times New Roman"/>
          <w:lang w:val="sr-Cyrl-RS"/>
        </w:rPr>
      </w:pPr>
      <w:r w:rsidRPr="0039029D">
        <w:rPr>
          <w:rFonts w:eastAsia="Times New Roman"/>
          <w:lang w:val="sr-Cyrl-RS"/>
        </w:rPr>
        <w:t xml:space="preserve">друго лице које преузме одговорност за тачност и потпуност </w:t>
      </w:r>
      <w:r w:rsidR="007C3318" w:rsidRPr="0039029D">
        <w:rPr>
          <w:rFonts w:eastAsia="Times New Roman"/>
          <w:lang w:val="sr-Cyrl-RS"/>
        </w:rPr>
        <w:t xml:space="preserve">информација </w:t>
      </w:r>
      <w:r w:rsidRPr="0039029D">
        <w:rPr>
          <w:rFonts w:eastAsia="Times New Roman"/>
          <w:lang w:val="sr-Cyrl-RS"/>
        </w:rPr>
        <w:t xml:space="preserve">у делу </w:t>
      </w:r>
      <w:r w:rsidR="00DA7819" w:rsidRPr="0039029D">
        <w:rPr>
          <w:rFonts w:eastAsia="Times New Roman"/>
          <w:lang w:val="sr-Cyrl-RS"/>
        </w:rPr>
        <w:t>б</w:t>
      </w:r>
      <w:r w:rsidRPr="0039029D">
        <w:rPr>
          <w:rFonts w:eastAsia="Times New Roman"/>
          <w:lang w:val="sr-Cyrl-RS"/>
        </w:rPr>
        <w:t xml:space="preserve">елог папира за који је преузело одговорност, искључиво </w:t>
      </w:r>
      <w:r w:rsidR="00D774DD" w:rsidRPr="0039029D">
        <w:rPr>
          <w:rFonts w:eastAsia="Times New Roman"/>
          <w:lang w:val="sr-Cyrl-RS"/>
        </w:rPr>
        <w:t>у вези</w:t>
      </w:r>
      <w:r w:rsidRPr="0039029D">
        <w:rPr>
          <w:rFonts w:eastAsia="Times New Roman"/>
          <w:lang w:val="sr-Cyrl-RS"/>
        </w:rPr>
        <w:t xml:space="preserve"> са тим</w:t>
      </w:r>
      <w:r w:rsidR="009C7A29" w:rsidRPr="0039029D">
        <w:rPr>
          <w:rFonts w:eastAsia="Times New Roman"/>
          <w:lang w:val="sr-Latn-RS"/>
        </w:rPr>
        <w:t xml:space="preserve"> </w:t>
      </w:r>
      <w:r w:rsidR="004A7B4F" w:rsidRPr="0039029D">
        <w:rPr>
          <w:rFonts w:eastAsia="Times New Roman"/>
          <w:lang w:val="sr-Cyrl-RS"/>
        </w:rPr>
        <w:t>информацијама</w:t>
      </w:r>
      <w:r w:rsidRPr="0039029D">
        <w:rPr>
          <w:rFonts w:eastAsia="Times New Roman"/>
          <w:lang w:val="sr-Cyrl-RS"/>
        </w:rPr>
        <w:t>.</w:t>
      </w:r>
    </w:p>
    <w:p w14:paraId="2975C08D" w14:textId="77777777" w:rsidR="008B51EC" w:rsidRPr="0039029D" w:rsidRDefault="008B51EC" w:rsidP="008C4867">
      <w:pPr>
        <w:spacing w:after="120" w:line="240" w:lineRule="auto"/>
        <w:ind w:firstLine="284"/>
        <w:jc w:val="both"/>
        <w:rPr>
          <w:rFonts w:eastAsia="Times New Roman"/>
          <w:lang w:val="sr-Cyrl-RS"/>
        </w:rPr>
      </w:pPr>
      <w:r w:rsidRPr="0039029D">
        <w:rPr>
          <w:rFonts w:eastAsia="Times New Roman"/>
          <w:lang w:val="sr-Cyrl-RS"/>
        </w:rPr>
        <w:t xml:space="preserve">Бели папир мора да садржи све информације о лицима која су одговорна за тачност и потпуност информација у </w:t>
      </w:r>
      <w:r w:rsidR="00DA7819" w:rsidRPr="0039029D">
        <w:rPr>
          <w:rFonts w:eastAsia="Times New Roman"/>
          <w:lang w:val="sr-Cyrl-RS"/>
        </w:rPr>
        <w:t>б</w:t>
      </w:r>
      <w:r w:rsidRPr="0039029D">
        <w:rPr>
          <w:rFonts w:eastAsia="Times New Roman"/>
          <w:lang w:val="sr-Cyrl-RS"/>
        </w:rPr>
        <w:t>елом папиру. За физичко лице се навод</w:t>
      </w:r>
      <w:r w:rsidR="004A7B4F" w:rsidRPr="0039029D">
        <w:rPr>
          <w:rFonts w:eastAsia="Times New Roman"/>
          <w:lang w:val="sr-Cyrl-RS"/>
        </w:rPr>
        <w:t>е</w:t>
      </w:r>
      <w:r w:rsidRPr="0039029D">
        <w:rPr>
          <w:rFonts w:eastAsia="Times New Roman"/>
          <w:lang w:val="sr-Cyrl-RS"/>
        </w:rPr>
        <w:t xml:space="preserve"> име</w:t>
      </w:r>
      <w:r w:rsidR="001D5DB6" w:rsidRPr="0039029D">
        <w:rPr>
          <w:rFonts w:eastAsia="Times New Roman"/>
          <w:lang w:val="sr-Cyrl-RS"/>
        </w:rPr>
        <w:t>, презиме</w:t>
      </w:r>
      <w:r w:rsidRPr="0039029D">
        <w:rPr>
          <w:rFonts w:eastAsia="Times New Roman"/>
          <w:lang w:val="sr-Cyrl-RS"/>
        </w:rPr>
        <w:t xml:space="preserve"> и функција у правном лицу, а за правно лице се навод</w:t>
      </w:r>
      <w:r w:rsidR="004A7B4F" w:rsidRPr="0039029D">
        <w:rPr>
          <w:rFonts w:eastAsia="Times New Roman"/>
          <w:lang w:val="sr-Cyrl-RS"/>
        </w:rPr>
        <w:t>е</w:t>
      </w:r>
      <w:r w:rsidRPr="0039029D">
        <w:rPr>
          <w:rFonts w:eastAsia="Times New Roman"/>
          <w:lang w:val="sr-Cyrl-RS"/>
        </w:rPr>
        <w:t xml:space="preserve"> </w:t>
      </w:r>
      <w:r w:rsidR="007F69D2" w:rsidRPr="0039029D">
        <w:rPr>
          <w:rFonts w:eastAsia="Times New Roman"/>
          <w:lang w:val="sr-Cyrl-RS"/>
        </w:rPr>
        <w:t xml:space="preserve">пословно име, односно </w:t>
      </w:r>
      <w:r w:rsidRPr="0039029D">
        <w:rPr>
          <w:rFonts w:eastAsia="Times New Roman"/>
          <w:lang w:val="sr-Cyrl-RS"/>
        </w:rPr>
        <w:t>назив и седиште.</w:t>
      </w:r>
    </w:p>
    <w:p w14:paraId="2568AF73" w14:textId="2A53CEF7" w:rsidR="008B51EC" w:rsidRPr="0039029D" w:rsidRDefault="008B51EC" w:rsidP="008C4867">
      <w:pPr>
        <w:spacing w:after="120" w:line="240" w:lineRule="auto"/>
        <w:ind w:firstLine="284"/>
        <w:jc w:val="both"/>
        <w:rPr>
          <w:rFonts w:eastAsia="Times New Roman"/>
          <w:lang w:val="sr-Cyrl-RS"/>
        </w:rPr>
      </w:pPr>
      <w:r w:rsidRPr="0039029D">
        <w:rPr>
          <w:rFonts w:eastAsia="Times New Roman"/>
          <w:lang w:val="sr-Cyrl-RS"/>
        </w:rPr>
        <w:t xml:space="preserve">Бели папир мора да садржи и изјаву сваког лица које је одговорно за тачност и потпуност информација у </w:t>
      </w:r>
      <w:r w:rsidR="00DA7819" w:rsidRPr="0039029D">
        <w:rPr>
          <w:rFonts w:eastAsia="Times New Roman"/>
          <w:lang w:val="sr-Cyrl-RS"/>
        </w:rPr>
        <w:t>б</w:t>
      </w:r>
      <w:r w:rsidRPr="0039029D">
        <w:rPr>
          <w:rFonts w:eastAsia="Times New Roman"/>
          <w:lang w:val="sr-Cyrl-RS"/>
        </w:rPr>
        <w:t xml:space="preserve">елом папиру да су, према његовим сазнањима, информације у </w:t>
      </w:r>
      <w:r w:rsidR="00DA7819" w:rsidRPr="0039029D">
        <w:rPr>
          <w:rFonts w:eastAsia="Times New Roman"/>
          <w:lang w:val="sr-Cyrl-RS"/>
        </w:rPr>
        <w:t>б</w:t>
      </w:r>
      <w:r w:rsidRPr="0039029D">
        <w:rPr>
          <w:rFonts w:eastAsia="Times New Roman"/>
          <w:lang w:val="sr-Cyrl-RS"/>
        </w:rPr>
        <w:t xml:space="preserve">елом папиру у складу са чињеницама, као и да нису изостављене чињенице које би могле да утичу на </w:t>
      </w:r>
      <w:r w:rsidR="000F3D62" w:rsidRPr="0039029D">
        <w:rPr>
          <w:rFonts w:eastAsia="Times New Roman"/>
          <w:lang w:val="sr-Cyrl-RS"/>
        </w:rPr>
        <w:t xml:space="preserve">тачност </w:t>
      </w:r>
      <w:r w:rsidRPr="0039029D">
        <w:rPr>
          <w:rFonts w:eastAsia="Times New Roman"/>
          <w:lang w:val="sr-Cyrl-RS"/>
        </w:rPr>
        <w:t xml:space="preserve">и потпуност </w:t>
      </w:r>
      <w:r w:rsidR="00DA7819" w:rsidRPr="0039029D">
        <w:rPr>
          <w:rFonts w:eastAsia="Times New Roman"/>
          <w:lang w:val="sr-Cyrl-RS"/>
        </w:rPr>
        <w:t>б</w:t>
      </w:r>
      <w:r w:rsidRPr="0039029D">
        <w:rPr>
          <w:rFonts w:eastAsia="Times New Roman"/>
          <w:lang w:val="sr-Cyrl-RS"/>
        </w:rPr>
        <w:t>елог папира.</w:t>
      </w:r>
    </w:p>
    <w:p w14:paraId="3C1F9A88" w14:textId="2E24CE68" w:rsidR="008B51EC" w:rsidRPr="0039029D" w:rsidRDefault="00DA7819" w:rsidP="008C4867">
      <w:pPr>
        <w:spacing w:after="120" w:line="240" w:lineRule="auto"/>
        <w:ind w:firstLine="284"/>
        <w:jc w:val="both"/>
        <w:rPr>
          <w:rFonts w:eastAsia="Times New Roman"/>
          <w:lang w:val="sr-Cyrl-RS"/>
        </w:rPr>
      </w:pPr>
      <w:r w:rsidRPr="0039029D">
        <w:rPr>
          <w:rFonts w:eastAsia="Times New Roman"/>
          <w:lang w:val="sr-Cyrl-RS"/>
        </w:rPr>
        <w:t>Надзорни орган</w:t>
      </w:r>
      <w:r w:rsidR="008B51EC" w:rsidRPr="0039029D">
        <w:rPr>
          <w:rFonts w:eastAsia="Times New Roman"/>
          <w:lang w:val="sr-Cyrl-RS"/>
        </w:rPr>
        <w:t xml:space="preserve"> није одговор</w:t>
      </w:r>
      <w:r w:rsidRPr="0039029D">
        <w:rPr>
          <w:rFonts w:eastAsia="Times New Roman"/>
          <w:lang w:val="sr-Cyrl-RS"/>
        </w:rPr>
        <w:t>а</w:t>
      </w:r>
      <w:r w:rsidR="008B51EC" w:rsidRPr="0039029D">
        <w:rPr>
          <w:rFonts w:eastAsia="Times New Roman"/>
          <w:lang w:val="sr-Cyrl-RS"/>
        </w:rPr>
        <w:t xml:space="preserve">н за </w:t>
      </w:r>
      <w:r w:rsidR="000F3D62" w:rsidRPr="0039029D">
        <w:rPr>
          <w:rFonts w:eastAsia="Times New Roman"/>
          <w:lang w:val="sr-Cyrl-RS"/>
        </w:rPr>
        <w:t xml:space="preserve">тачност </w:t>
      </w:r>
      <w:r w:rsidR="008B51EC" w:rsidRPr="0039029D">
        <w:rPr>
          <w:rFonts w:eastAsia="Times New Roman"/>
          <w:lang w:val="sr-Cyrl-RS"/>
        </w:rPr>
        <w:t xml:space="preserve">и </w:t>
      </w:r>
      <w:r w:rsidR="004A7B4F" w:rsidRPr="0039029D">
        <w:rPr>
          <w:rFonts w:eastAsia="Times New Roman"/>
          <w:lang w:val="sr-Cyrl-RS"/>
        </w:rPr>
        <w:t>потпуност</w:t>
      </w:r>
      <w:r w:rsidR="009C7A29" w:rsidRPr="0039029D">
        <w:rPr>
          <w:rFonts w:eastAsia="Times New Roman"/>
          <w:lang w:val="sr-Latn-RS"/>
        </w:rPr>
        <w:t xml:space="preserve"> </w:t>
      </w:r>
      <w:r w:rsidR="00EF00B0" w:rsidRPr="0039029D">
        <w:rPr>
          <w:rFonts w:eastAsia="Times New Roman"/>
          <w:lang w:val="sr-Cyrl-RS"/>
        </w:rPr>
        <w:t xml:space="preserve">информација </w:t>
      </w:r>
      <w:r w:rsidR="008B51EC" w:rsidRPr="0039029D">
        <w:rPr>
          <w:rFonts w:eastAsia="Times New Roman"/>
          <w:lang w:val="sr-Cyrl-RS"/>
        </w:rPr>
        <w:t xml:space="preserve">наведених у било ком делу </w:t>
      </w:r>
      <w:r w:rsidRPr="0039029D">
        <w:rPr>
          <w:rFonts w:eastAsia="Times New Roman"/>
          <w:lang w:val="sr-Cyrl-RS"/>
        </w:rPr>
        <w:t>б</w:t>
      </w:r>
      <w:r w:rsidR="008B51EC" w:rsidRPr="0039029D">
        <w:rPr>
          <w:rFonts w:eastAsia="Times New Roman"/>
          <w:lang w:val="sr-Cyrl-RS"/>
        </w:rPr>
        <w:t>елог папира</w:t>
      </w:r>
      <w:r w:rsidR="00C62613" w:rsidRPr="0039029D">
        <w:rPr>
          <w:rFonts w:eastAsia="Times New Roman"/>
          <w:lang w:val="sr-Cyrl-RS"/>
        </w:rPr>
        <w:t xml:space="preserve"> чије објављивање је одобрено</w:t>
      </w:r>
      <w:r w:rsidR="008B51EC" w:rsidRPr="0039029D">
        <w:rPr>
          <w:rFonts w:eastAsia="Times New Roman"/>
          <w:lang w:val="sr-Cyrl-RS"/>
        </w:rPr>
        <w:t>.</w:t>
      </w:r>
    </w:p>
    <w:p w14:paraId="23781F63" w14:textId="77777777" w:rsidR="008B51EC" w:rsidRPr="0039029D" w:rsidRDefault="008B51EC" w:rsidP="008C4867">
      <w:pPr>
        <w:spacing w:after="120" w:line="240" w:lineRule="auto"/>
        <w:ind w:firstLine="284"/>
        <w:jc w:val="center"/>
        <w:rPr>
          <w:b/>
          <w:lang w:val="sr-Cyrl-RS"/>
        </w:rPr>
      </w:pPr>
      <w:r w:rsidRPr="0039029D">
        <w:rPr>
          <w:b/>
          <w:lang w:val="sr-Cyrl-RS"/>
        </w:rPr>
        <w:t xml:space="preserve">Подношење захтева за одобрење објављивања </w:t>
      </w:r>
      <w:r w:rsidR="002F4B8F" w:rsidRPr="0039029D">
        <w:rPr>
          <w:b/>
          <w:lang w:val="sr-Cyrl-RS"/>
        </w:rPr>
        <w:t>б</w:t>
      </w:r>
      <w:r w:rsidRPr="0039029D">
        <w:rPr>
          <w:b/>
          <w:lang w:val="sr-Cyrl-RS"/>
        </w:rPr>
        <w:t>елог папира</w:t>
      </w:r>
    </w:p>
    <w:p w14:paraId="5258D37C" w14:textId="550F2626" w:rsidR="008B51EC" w:rsidRPr="0039029D" w:rsidRDefault="002F4B8F" w:rsidP="008C4867">
      <w:pPr>
        <w:spacing w:after="120" w:line="240" w:lineRule="auto"/>
        <w:ind w:firstLine="284"/>
        <w:jc w:val="center"/>
        <w:rPr>
          <w:b/>
          <w:lang w:val="sr-Latn-RS"/>
        </w:rPr>
      </w:pPr>
      <w:r w:rsidRPr="0039029D">
        <w:rPr>
          <w:b/>
          <w:lang w:val="sr-Cyrl-RS"/>
        </w:rPr>
        <w:t xml:space="preserve">Члан </w:t>
      </w:r>
      <w:r w:rsidR="008125C6" w:rsidRPr="0039029D">
        <w:rPr>
          <w:b/>
          <w:lang w:val="sr-Latn-RS"/>
        </w:rPr>
        <w:t>2</w:t>
      </w:r>
      <w:r w:rsidR="000F3D62" w:rsidRPr="0039029D">
        <w:rPr>
          <w:b/>
          <w:lang w:val="sr-Cyrl-RS"/>
        </w:rPr>
        <w:t>2</w:t>
      </w:r>
      <w:r w:rsidR="009D1E4A" w:rsidRPr="0039029D">
        <w:rPr>
          <w:b/>
          <w:lang w:val="sr-Cyrl-RS"/>
        </w:rPr>
        <w:t>.</w:t>
      </w:r>
    </w:p>
    <w:p w14:paraId="34B61091" w14:textId="77777777" w:rsidR="008B51EC" w:rsidRPr="0039029D" w:rsidRDefault="008B51EC" w:rsidP="008C4867">
      <w:pPr>
        <w:spacing w:after="120" w:line="240" w:lineRule="auto"/>
        <w:ind w:firstLine="284"/>
        <w:jc w:val="both"/>
        <w:rPr>
          <w:rFonts w:eastAsia="Times New Roman"/>
          <w:lang w:val="sr-Cyrl-RS"/>
        </w:rPr>
      </w:pPr>
      <w:r w:rsidRPr="0039029D">
        <w:rPr>
          <w:rFonts w:eastAsia="Times New Roman"/>
          <w:lang w:val="sr-Cyrl-RS"/>
        </w:rPr>
        <w:t xml:space="preserve">Захтев за одобрење објављивања </w:t>
      </w:r>
      <w:r w:rsidR="002F4B8F" w:rsidRPr="0039029D">
        <w:rPr>
          <w:rFonts w:eastAsia="Times New Roman"/>
          <w:lang w:val="sr-Cyrl-RS"/>
        </w:rPr>
        <w:t>б</w:t>
      </w:r>
      <w:r w:rsidRPr="0039029D">
        <w:rPr>
          <w:rFonts w:eastAsia="Times New Roman"/>
          <w:lang w:val="sr-Cyrl-RS"/>
        </w:rPr>
        <w:t xml:space="preserve">елог папира </w:t>
      </w:r>
      <w:r w:rsidR="002F4B8F" w:rsidRPr="0039029D">
        <w:rPr>
          <w:rFonts w:eastAsia="Times New Roman"/>
          <w:lang w:val="sr-Cyrl-RS"/>
        </w:rPr>
        <w:t>надзорном органу</w:t>
      </w:r>
      <w:r w:rsidRPr="0039029D">
        <w:rPr>
          <w:rFonts w:eastAsia="Times New Roman"/>
          <w:lang w:val="sr-Cyrl-RS"/>
        </w:rPr>
        <w:t xml:space="preserve"> подноси издавалац или </w:t>
      </w:r>
      <w:r w:rsidR="002B4426" w:rsidRPr="0039029D">
        <w:rPr>
          <w:rFonts w:eastAsia="Times New Roman"/>
          <w:lang w:val="sr-Cyrl-RS"/>
        </w:rPr>
        <w:t xml:space="preserve">овлашћено </w:t>
      </w:r>
      <w:r w:rsidRPr="0039029D">
        <w:rPr>
          <w:rFonts w:eastAsia="Times New Roman"/>
          <w:lang w:val="sr-Cyrl-RS"/>
        </w:rPr>
        <w:t>лице у име издаваоца.</w:t>
      </w:r>
    </w:p>
    <w:p w14:paraId="47A66052" w14:textId="77777777" w:rsidR="008B51EC" w:rsidRPr="0039029D" w:rsidRDefault="008B51EC" w:rsidP="008C4867">
      <w:pPr>
        <w:spacing w:after="120" w:line="240" w:lineRule="auto"/>
        <w:ind w:firstLine="284"/>
        <w:jc w:val="both"/>
        <w:rPr>
          <w:rFonts w:eastAsia="Times New Roman"/>
          <w:lang w:val="sr-Cyrl-RS"/>
        </w:rPr>
      </w:pPr>
      <w:r w:rsidRPr="0039029D">
        <w:rPr>
          <w:rFonts w:eastAsia="Times New Roman"/>
          <w:lang w:val="sr-Cyrl-RS"/>
        </w:rPr>
        <w:t>Уз захтев из става 1</w:t>
      </w:r>
      <w:r w:rsidR="001D5DB6" w:rsidRPr="0039029D">
        <w:rPr>
          <w:rFonts w:eastAsia="Times New Roman"/>
          <w:lang w:val="sr-Cyrl-RS"/>
        </w:rPr>
        <w:t xml:space="preserve">. </w:t>
      </w:r>
      <w:r w:rsidRPr="0039029D">
        <w:rPr>
          <w:rFonts w:eastAsia="Times New Roman"/>
          <w:lang w:val="sr-Cyrl-RS"/>
        </w:rPr>
        <w:t>овог члана, подносилац доставља следећу документацију:</w:t>
      </w:r>
    </w:p>
    <w:p w14:paraId="54C9F4DE" w14:textId="77777777" w:rsidR="008B51EC" w:rsidRPr="0039029D" w:rsidRDefault="008B51EC" w:rsidP="008C4867">
      <w:pPr>
        <w:numPr>
          <w:ilvl w:val="0"/>
          <w:numId w:val="34"/>
        </w:numPr>
        <w:spacing w:after="120" w:line="240" w:lineRule="auto"/>
        <w:ind w:left="0" w:firstLine="284"/>
        <w:jc w:val="both"/>
        <w:rPr>
          <w:rFonts w:eastAsia="Times New Roman"/>
          <w:lang w:val="sr-Cyrl-RS"/>
        </w:rPr>
      </w:pPr>
      <w:r w:rsidRPr="0039029D">
        <w:rPr>
          <w:rFonts w:eastAsia="Times New Roman"/>
          <w:lang w:val="sr-Cyrl-RS"/>
        </w:rPr>
        <w:t xml:space="preserve">нацрт </w:t>
      </w:r>
      <w:r w:rsidR="002F4B8F" w:rsidRPr="0039029D">
        <w:rPr>
          <w:rFonts w:eastAsia="Times New Roman"/>
          <w:lang w:val="sr-Cyrl-RS"/>
        </w:rPr>
        <w:t>б</w:t>
      </w:r>
      <w:r w:rsidRPr="0039029D">
        <w:rPr>
          <w:rFonts w:eastAsia="Times New Roman"/>
          <w:lang w:val="sr-Cyrl-RS"/>
        </w:rPr>
        <w:t>елог папира сачињеног у складу са одредбама овог закона;</w:t>
      </w:r>
    </w:p>
    <w:p w14:paraId="62C3C2A3" w14:textId="77777777" w:rsidR="008B51EC" w:rsidRPr="0039029D" w:rsidRDefault="008B51EC" w:rsidP="008C4867">
      <w:pPr>
        <w:numPr>
          <w:ilvl w:val="0"/>
          <w:numId w:val="34"/>
        </w:numPr>
        <w:spacing w:after="120" w:line="240" w:lineRule="auto"/>
        <w:ind w:left="0" w:firstLine="284"/>
        <w:jc w:val="both"/>
        <w:rPr>
          <w:rFonts w:eastAsia="Times New Roman"/>
          <w:lang w:val="sr-Cyrl-RS"/>
        </w:rPr>
      </w:pPr>
      <w:r w:rsidRPr="0039029D">
        <w:rPr>
          <w:rFonts w:eastAsia="Times New Roman"/>
          <w:lang w:val="sr-Cyrl-RS"/>
        </w:rPr>
        <w:t>одлуку издаваоца о издавању дигиталне имовине;</w:t>
      </w:r>
    </w:p>
    <w:p w14:paraId="0B0EC6D4" w14:textId="77777777" w:rsidR="008B51EC" w:rsidRPr="0039029D" w:rsidRDefault="008B51EC" w:rsidP="008C4867">
      <w:pPr>
        <w:numPr>
          <w:ilvl w:val="0"/>
          <w:numId w:val="34"/>
        </w:numPr>
        <w:spacing w:after="120" w:line="240" w:lineRule="auto"/>
        <w:ind w:left="0" w:firstLine="284"/>
        <w:jc w:val="both"/>
        <w:rPr>
          <w:rFonts w:eastAsia="Times New Roman"/>
          <w:lang w:val="sr-Cyrl-RS"/>
        </w:rPr>
      </w:pPr>
      <w:r w:rsidRPr="0039029D">
        <w:rPr>
          <w:rFonts w:eastAsia="Times New Roman"/>
          <w:lang w:val="sr-Cyrl-RS"/>
        </w:rPr>
        <w:t>оснивачки акт и статут издаваоца;</w:t>
      </w:r>
    </w:p>
    <w:p w14:paraId="50EE5DCD" w14:textId="77777777" w:rsidR="008B51EC" w:rsidRPr="0039029D" w:rsidRDefault="008B51EC" w:rsidP="008C4867">
      <w:pPr>
        <w:numPr>
          <w:ilvl w:val="0"/>
          <w:numId w:val="34"/>
        </w:numPr>
        <w:spacing w:after="120" w:line="240" w:lineRule="auto"/>
        <w:ind w:left="0" w:firstLine="284"/>
        <w:jc w:val="both"/>
        <w:rPr>
          <w:rFonts w:eastAsia="Times New Roman"/>
          <w:lang w:val="sr-Cyrl-RS"/>
        </w:rPr>
      </w:pPr>
      <w:r w:rsidRPr="0039029D">
        <w:rPr>
          <w:rFonts w:eastAsia="Times New Roman"/>
          <w:lang w:val="sr-Cyrl-RS"/>
        </w:rPr>
        <w:t>финансијск</w:t>
      </w:r>
      <w:r w:rsidR="001D5DB6" w:rsidRPr="0039029D">
        <w:rPr>
          <w:rFonts w:eastAsia="Times New Roman"/>
          <w:lang w:val="sr-Cyrl-RS"/>
        </w:rPr>
        <w:t>е</w:t>
      </w:r>
      <w:r w:rsidRPr="0039029D">
        <w:rPr>
          <w:rFonts w:eastAsia="Times New Roman"/>
          <w:lang w:val="sr-Cyrl-RS"/>
        </w:rPr>
        <w:t xml:space="preserve"> извештај</w:t>
      </w:r>
      <w:r w:rsidR="001D5DB6" w:rsidRPr="0039029D">
        <w:rPr>
          <w:rFonts w:eastAsia="Times New Roman"/>
          <w:lang w:val="sr-Cyrl-RS"/>
        </w:rPr>
        <w:t>е</w:t>
      </w:r>
      <w:r w:rsidRPr="0039029D">
        <w:rPr>
          <w:rFonts w:eastAsia="Times New Roman"/>
          <w:lang w:val="sr-Cyrl-RS"/>
        </w:rPr>
        <w:t xml:space="preserve"> издаваоца за последњу пословну годину са извештајем ревизора, </w:t>
      </w:r>
      <w:r w:rsidR="00F42CD5" w:rsidRPr="0039029D">
        <w:rPr>
          <w:rFonts w:eastAsia="Times New Roman"/>
          <w:lang w:val="sr-Cyrl-RS"/>
        </w:rPr>
        <w:t xml:space="preserve">ако </w:t>
      </w:r>
      <w:r w:rsidRPr="0039029D">
        <w:rPr>
          <w:rFonts w:eastAsia="Times New Roman"/>
          <w:lang w:val="sr-Cyrl-RS"/>
        </w:rPr>
        <w:t>је издавалац у последњој години био обвезник ревизије;</w:t>
      </w:r>
    </w:p>
    <w:p w14:paraId="63915072" w14:textId="77777777" w:rsidR="008B51EC" w:rsidRPr="0039029D" w:rsidRDefault="008B51EC" w:rsidP="008C4867">
      <w:pPr>
        <w:numPr>
          <w:ilvl w:val="0"/>
          <w:numId w:val="34"/>
        </w:numPr>
        <w:spacing w:after="120" w:line="240" w:lineRule="auto"/>
        <w:ind w:left="0" w:firstLine="284"/>
        <w:jc w:val="both"/>
        <w:rPr>
          <w:rFonts w:eastAsia="Times New Roman"/>
          <w:lang w:val="sr-Cyrl-RS"/>
        </w:rPr>
      </w:pPr>
      <w:r w:rsidRPr="0039029D">
        <w:rPr>
          <w:rFonts w:eastAsia="Times New Roman"/>
          <w:lang w:val="sr-Cyrl-RS"/>
        </w:rPr>
        <w:t>релевантну документацију кој</w:t>
      </w:r>
      <w:r w:rsidR="001D5DB6" w:rsidRPr="0039029D">
        <w:rPr>
          <w:rFonts w:eastAsia="Times New Roman"/>
          <w:lang w:val="sr-Cyrl-RS"/>
        </w:rPr>
        <w:t>ом</w:t>
      </w:r>
      <w:r w:rsidRPr="0039029D">
        <w:rPr>
          <w:rFonts w:eastAsia="Times New Roman"/>
          <w:lang w:val="sr-Cyrl-RS"/>
        </w:rPr>
        <w:t xml:space="preserve"> </w:t>
      </w:r>
      <w:r w:rsidR="001D5DB6" w:rsidRPr="0039029D">
        <w:rPr>
          <w:rFonts w:eastAsia="Times New Roman"/>
          <w:lang w:val="sr-Cyrl-RS"/>
        </w:rPr>
        <w:t xml:space="preserve">се </w:t>
      </w:r>
      <w:r w:rsidRPr="0039029D">
        <w:rPr>
          <w:rFonts w:eastAsia="Times New Roman"/>
          <w:lang w:val="sr-Cyrl-RS"/>
        </w:rPr>
        <w:t>потврђуј</w:t>
      </w:r>
      <w:r w:rsidR="001D5DB6" w:rsidRPr="0039029D">
        <w:rPr>
          <w:rFonts w:eastAsia="Times New Roman"/>
          <w:lang w:val="sr-Cyrl-RS"/>
        </w:rPr>
        <w:t>у</w:t>
      </w:r>
      <w:r w:rsidRPr="0039029D">
        <w:rPr>
          <w:rFonts w:eastAsia="Times New Roman"/>
          <w:lang w:val="sr-Cyrl-RS"/>
        </w:rPr>
        <w:t xml:space="preserve"> навод</w:t>
      </w:r>
      <w:r w:rsidR="001D5DB6" w:rsidRPr="0039029D">
        <w:rPr>
          <w:rFonts w:eastAsia="Times New Roman"/>
          <w:lang w:val="sr-Cyrl-RS"/>
        </w:rPr>
        <w:t>и</w:t>
      </w:r>
      <w:r w:rsidRPr="0039029D">
        <w:rPr>
          <w:rFonts w:eastAsia="Times New Roman"/>
          <w:lang w:val="sr-Cyrl-RS"/>
        </w:rPr>
        <w:t xml:space="preserve"> из </w:t>
      </w:r>
      <w:r w:rsidR="00D8741C" w:rsidRPr="0039029D">
        <w:rPr>
          <w:rFonts w:eastAsia="Times New Roman"/>
          <w:lang w:val="sr-Cyrl-RS"/>
        </w:rPr>
        <w:t>б</w:t>
      </w:r>
      <w:r w:rsidRPr="0039029D">
        <w:rPr>
          <w:rFonts w:eastAsia="Times New Roman"/>
          <w:lang w:val="sr-Cyrl-RS"/>
        </w:rPr>
        <w:t>елог папира;</w:t>
      </w:r>
    </w:p>
    <w:p w14:paraId="58C8107C" w14:textId="77777777" w:rsidR="008B51EC" w:rsidRPr="0039029D" w:rsidRDefault="008B51EC" w:rsidP="008C4867">
      <w:pPr>
        <w:numPr>
          <w:ilvl w:val="0"/>
          <w:numId w:val="34"/>
        </w:numPr>
        <w:spacing w:after="120" w:line="240" w:lineRule="auto"/>
        <w:ind w:left="0" w:firstLine="284"/>
        <w:jc w:val="both"/>
        <w:rPr>
          <w:rFonts w:eastAsia="Times New Roman"/>
          <w:lang w:val="sr-Cyrl-RS"/>
        </w:rPr>
      </w:pPr>
      <w:r w:rsidRPr="0039029D">
        <w:rPr>
          <w:rFonts w:eastAsia="Times New Roman"/>
          <w:lang w:val="sr-Cyrl-RS"/>
        </w:rPr>
        <w:t>доказ о уплати накнаде</w:t>
      </w:r>
      <w:r w:rsidR="001D5DB6" w:rsidRPr="0039029D">
        <w:rPr>
          <w:rFonts w:eastAsia="Times New Roman"/>
          <w:lang w:val="sr-Cyrl-RS"/>
        </w:rPr>
        <w:t xml:space="preserve"> надзорном органу</w:t>
      </w:r>
      <w:r w:rsidRPr="0039029D">
        <w:rPr>
          <w:rFonts w:eastAsia="Times New Roman"/>
          <w:lang w:val="sr-Cyrl-RS"/>
        </w:rPr>
        <w:t>;</w:t>
      </w:r>
    </w:p>
    <w:p w14:paraId="0E2D548B" w14:textId="77777777" w:rsidR="008B51EC" w:rsidRPr="0039029D" w:rsidRDefault="008B51EC" w:rsidP="008C4867">
      <w:pPr>
        <w:numPr>
          <w:ilvl w:val="0"/>
          <w:numId w:val="34"/>
        </w:numPr>
        <w:spacing w:after="120" w:line="240" w:lineRule="auto"/>
        <w:ind w:left="0" w:firstLine="284"/>
        <w:jc w:val="both"/>
        <w:rPr>
          <w:rFonts w:eastAsia="Times New Roman"/>
          <w:lang w:val="sr-Cyrl-RS"/>
        </w:rPr>
      </w:pPr>
      <w:r w:rsidRPr="0039029D">
        <w:rPr>
          <w:rFonts w:eastAsia="Times New Roman"/>
          <w:lang w:val="sr-Cyrl-RS"/>
        </w:rPr>
        <w:t xml:space="preserve">осталу документацију </w:t>
      </w:r>
      <w:r w:rsidR="004A7B4F" w:rsidRPr="0039029D">
        <w:rPr>
          <w:rFonts w:eastAsia="Times New Roman"/>
          <w:lang w:val="sr-Cyrl-RS"/>
        </w:rPr>
        <w:t>утврђену прописом</w:t>
      </w:r>
      <w:r w:rsidRPr="0039029D">
        <w:rPr>
          <w:rFonts w:eastAsia="Times New Roman"/>
          <w:lang w:val="sr-Cyrl-RS"/>
        </w:rPr>
        <w:t xml:space="preserve"> </w:t>
      </w:r>
      <w:r w:rsidR="002F4B8F" w:rsidRPr="0039029D">
        <w:rPr>
          <w:rFonts w:eastAsia="Times New Roman"/>
          <w:lang w:val="sr-Cyrl-RS"/>
        </w:rPr>
        <w:t>надзорног органа</w:t>
      </w:r>
      <w:r w:rsidRPr="0039029D">
        <w:rPr>
          <w:rFonts w:eastAsia="Times New Roman"/>
          <w:lang w:val="sr-Cyrl-RS"/>
        </w:rPr>
        <w:t>.</w:t>
      </w:r>
    </w:p>
    <w:p w14:paraId="3B82C7FE" w14:textId="3AB4E778" w:rsidR="000F3D62" w:rsidRPr="0039029D" w:rsidRDefault="000F3D62" w:rsidP="008C4867">
      <w:pPr>
        <w:spacing w:after="120" w:line="240" w:lineRule="auto"/>
        <w:ind w:firstLine="284"/>
        <w:jc w:val="both"/>
        <w:rPr>
          <w:rFonts w:eastAsia="Times New Roman"/>
          <w:lang w:val="sr-Cyrl-RS"/>
        </w:rPr>
      </w:pPr>
      <w:r w:rsidRPr="0039029D">
        <w:rPr>
          <w:rFonts w:eastAsia="Times New Roman"/>
          <w:lang w:val="sr-Cyrl-RS"/>
        </w:rPr>
        <w:t>Ако захтев из става 1. овог члана подноси физичко лице</w:t>
      </w:r>
      <w:r w:rsidR="00227E02" w:rsidRPr="0039029D">
        <w:rPr>
          <w:rFonts w:eastAsia="Times New Roman"/>
          <w:lang w:val="sr-Cyrl-RS"/>
        </w:rPr>
        <w:t>,</w:t>
      </w:r>
      <w:r w:rsidRPr="0039029D">
        <w:rPr>
          <w:rFonts w:eastAsia="Times New Roman"/>
          <w:lang w:val="sr-Cyrl-RS"/>
        </w:rPr>
        <w:t xml:space="preserve"> уз тај захтев се не доставља документација из става 2. тач. 2</w:t>
      </w:r>
      <w:r w:rsidR="00EF39AA" w:rsidRPr="0039029D">
        <w:rPr>
          <w:rFonts w:eastAsia="Times New Roman"/>
          <w:lang w:val="sr-Cyrl-RS"/>
        </w:rPr>
        <w:t>)</w:t>
      </w:r>
      <w:r w:rsidRPr="0039029D">
        <w:rPr>
          <w:rFonts w:eastAsia="Times New Roman"/>
          <w:lang w:val="sr-Cyrl-RS"/>
        </w:rPr>
        <w:t xml:space="preserve"> до 4</w:t>
      </w:r>
      <w:r w:rsidR="00EF39AA" w:rsidRPr="0039029D">
        <w:rPr>
          <w:rFonts w:eastAsia="Times New Roman"/>
          <w:lang w:val="sr-Cyrl-RS"/>
        </w:rPr>
        <w:t>)</w:t>
      </w:r>
      <w:r w:rsidRPr="0039029D">
        <w:rPr>
          <w:rFonts w:eastAsia="Times New Roman"/>
          <w:lang w:val="sr-Cyrl-RS"/>
        </w:rPr>
        <w:t xml:space="preserve"> овог члана.</w:t>
      </w:r>
    </w:p>
    <w:p w14:paraId="7C1116C2" w14:textId="1DF0C546" w:rsidR="008B51EC" w:rsidRDefault="002F4B8F" w:rsidP="008C4867">
      <w:pPr>
        <w:spacing w:after="120" w:line="240" w:lineRule="auto"/>
        <w:ind w:firstLine="284"/>
        <w:jc w:val="both"/>
        <w:rPr>
          <w:rFonts w:eastAsia="Times New Roman"/>
          <w:lang w:val="sr-Cyrl-RS"/>
        </w:rPr>
      </w:pPr>
      <w:r w:rsidRPr="0039029D">
        <w:rPr>
          <w:rFonts w:eastAsia="Times New Roman"/>
          <w:lang w:val="sr-Cyrl-RS"/>
        </w:rPr>
        <w:t>Надзорни орган</w:t>
      </w:r>
      <w:r w:rsidR="008B51EC" w:rsidRPr="0039029D">
        <w:rPr>
          <w:rFonts w:eastAsia="Times New Roman"/>
          <w:lang w:val="sr-Cyrl-RS"/>
        </w:rPr>
        <w:t xml:space="preserve"> прописује ближу садржину документације која се подноси уз захтев за одобрење објављивања </w:t>
      </w:r>
      <w:r w:rsidRPr="0039029D">
        <w:rPr>
          <w:rFonts w:eastAsia="Times New Roman"/>
          <w:lang w:val="sr-Cyrl-RS"/>
        </w:rPr>
        <w:t>б</w:t>
      </w:r>
      <w:r w:rsidR="008B51EC" w:rsidRPr="0039029D">
        <w:rPr>
          <w:rFonts w:eastAsia="Times New Roman"/>
          <w:lang w:val="sr-Cyrl-RS"/>
        </w:rPr>
        <w:t xml:space="preserve">елог папира и поступак одобрења објављивања тог </w:t>
      </w:r>
      <w:r w:rsidRPr="0039029D">
        <w:rPr>
          <w:rFonts w:eastAsia="Times New Roman"/>
          <w:lang w:val="sr-Cyrl-RS"/>
        </w:rPr>
        <w:t>б</w:t>
      </w:r>
      <w:r w:rsidR="008B51EC" w:rsidRPr="0039029D">
        <w:rPr>
          <w:rFonts w:eastAsia="Times New Roman"/>
          <w:lang w:val="sr-Cyrl-RS"/>
        </w:rPr>
        <w:t>елог папира.</w:t>
      </w:r>
    </w:p>
    <w:p w14:paraId="38CCC43B" w14:textId="15D5206C" w:rsidR="003E3F7C" w:rsidRDefault="003E3F7C" w:rsidP="008C4867">
      <w:pPr>
        <w:spacing w:after="120" w:line="240" w:lineRule="auto"/>
        <w:ind w:firstLine="284"/>
        <w:jc w:val="both"/>
        <w:rPr>
          <w:rFonts w:eastAsia="Times New Roman"/>
          <w:lang w:val="sr-Cyrl-RS"/>
        </w:rPr>
      </w:pPr>
    </w:p>
    <w:p w14:paraId="2C499D3C" w14:textId="77777777" w:rsidR="003E3F7C" w:rsidRPr="0039029D" w:rsidRDefault="003E3F7C" w:rsidP="008C4867">
      <w:pPr>
        <w:spacing w:after="120" w:line="240" w:lineRule="auto"/>
        <w:ind w:firstLine="284"/>
        <w:jc w:val="both"/>
        <w:rPr>
          <w:rFonts w:eastAsia="Times New Roman"/>
          <w:lang w:val="sr-Cyrl-RS"/>
        </w:rPr>
      </w:pPr>
    </w:p>
    <w:p w14:paraId="36A30E82" w14:textId="77777777" w:rsidR="008B51EC" w:rsidRPr="0039029D" w:rsidRDefault="008B51EC" w:rsidP="008C4867">
      <w:pPr>
        <w:spacing w:after="120" w:line="240" w:lineRule="auto"/>
        <w:ind w:firstLine="284"/>
        <w:jc w:val="center"/>
        <w:rPr>
          <w:b/>
          <w:lang w:val="sr-Cyrl-RS"/>
        </w:rPr>
      </w:pPr>
      <w:r w:rsidRPr="0039029D">
        <w:rPr>
          <w:b/>
          <w:lang w:val="sr-Cyrl-RS"/>
        </w:rPr>
        <w:t xml:space="preserve">Одобрење објављивања </w:t>
      </w:r>
      <w:r w:rsidR="00D8741C" w:rsidRPr="0039029D">
        <w:rPr>
          <w:b/>
          <w:lang w:val="sr-Cyrl-RS"/>
        </w:rPr>
        <w:t>б</w:t>
      </w:r>
      <w:r w:rsidRPr="0039029D">
        <w:rPr>
          <w:b/>
          <w:lang w:val="sr-Cyrl-RS"/>
        </w:rPr>
        <w:t>елог папира</w:t>
      </w:r>
    </w:p>
    <w:p w14:paraId="287058C9" w14:textId="41376CC0" w:rsidR="008B51EC" w:rsidRPr="0039029D" w:rsidRDefault="008B51EC" w:rsidP="008C4867">
      <w:pPr>
        <w:spacing w:after="120" w:line="240" w:lineRule="auto"/>
        <w:ind w:firstLine="284"/>
        <w:jc w:val="center"/>
        <w:rPr>
          <w:b/>
          <w:lang w:val="sr-Latn-RS"/>
        </w:rPr>
      </w:pPr>
      <w:r w:rsidRPr="0039029D">
        <w:rPr>
          <w:b/>
          <w:lang w:val="sr-Cyrl-RS"/>
        </w:rPr>
        <w:t xml:space="preserve">Члан </w:t>
      </w:r>
      <w:r w:rsidR="009D1E4A" w:rsidRPr="0039029D">
        <w:rPr>
          <w:b/>
          <w:lang w:val="sr-Cyrl-RS"/>
        </w:rPr>
        <w:t>2</w:t>
      </w:r>
      <w:r w:rsidR="00227E02" w:rsidRPr="0039029D">
        <w:rPr>
          <w:b/>
          <w:lang w:val="sr-Cyrl-RS"/>
        </w:rPr>
        <w:t>3</w:t>
      </w:r>
      <w:r w:rsidR="009D1E4A" w:rsidRPr="0039029D">
        <w:rPr>
          <w:b/>
          <w:lang w:val="sr-Cyrl-RS"/>
        </w:rPr>
        <w:t>.</w:t>
      </w:r>
    </w:p>
    <w:p w14:paraId="790ADC66" w14:textId="77777777" w:rsidR="008B51EC" w:rsidRPr="0039029D" w:rsidRDefault="004A7B4F" w:rsidP="008C4867">
      <w:pPr>
        <w:spacing w:after="120" w:line="240" w:lineRule="auto"/>
        <w:ind w:firstLine="284"/>
        <w:jc w:val="both"/>
        <w:rPr>
          <w:rFonts w:eastAsia="Times New Roman"/>
          <w:lang w:val="sr-Cyrl-RS"/>
        </w:rPr>
      </w:pPr>
      <w:r w:rsidRPr="0039029D">
        <w:rPr>
          <w:rFonts w:eastAsia="Times New Roman"/>
          <w:lang w:val="sr-Cyrl-RS"/>
        </w:rPr>
        <w:t>Надзорни орган р</w:t>
      </w:r>
      <w:r w:rsidR="008B51EC" w:rsidRPr="0039029D">
        <w:rPr>
          <w:rFonts w:eastAsia="Times New Roman"/>
          <w:lang w:val="sr-Cyrl-RS"/>
        </w:rPr>
        <w:t>ешење</w:t>
      </w:r>
      <w:r w:rsidRPr="0039029D">
        <w:rPr>
          <w:rFonts w:eastAsia="Times New Roman"/>
          <w:lang w:val="sr-Cyrl-RS"/>
        </w:rPr>
        <w:t>м</w:t>
      </w:r>
      <w:r w:rsidR="008B51EC" w:rsidRPr="0039029D">
        <w:rPr>
          <w:rFonts w:eastAsia="Times New Roman"/>
          <w:lang w:val="sr-Cyrl-RS"/>
        </w:rPr>
        <w:t xml:space="preserve"> одобрава </w:t>
      </w:r>
      <w:r w:rsidRPr="0039029D">
        <w:rPr>
          <w:rFonts w:eastAsia="Times New Roman"/>
          <w:lang w:val="sr-Cyrl-RS"/>
        </w:rPr>
        <w:t xml:space="preserve">објављивање </w:t>
      </w:r>
      <w:r w:rsidR="002F4B8F" w:rsidRPr="0039029D">
        <w:rPr>
          <w:rFonts w:eastAsia="Times New Roman"/>
          <w:lang w:val="sr-Cyrl-RS"/>
        </w:rPr>
        <w:t>б</w:t>
      </w:r>
      <w:r w:rsidR="008B51EC" w:rsidRPr="0039029D">
        <w:rPr>
          <w:rFonts w:eastAsia="Times New Roman"/>
          <w:lang w:val="sr-Cyrl-RS"/>
        </w:rPr>
        <w:t>ел</w:t>
      </w:r>
      <w:r w:rsidRPr="0039029D">
        <w:rPr>
          <w:rFonts w:eastAsia="Times New Roman"/>
          <w:lang w:val="sr-Cyrl-RS"/>
        </w:rPr>
        <w:t>ог</w:t>
      </w:r>
      <w:r w:rsidR="008B51EC" w:rsidRPr="0039029D">
        <w:rPr>
          <w:rFonts w:eastAsia="Times New Roman"/>
          <w:lang w:val="sr-Cyrl-RS"/>
        </w:rPr>
        <w:t xml:space="preserve"> папир</w:t>
      </w:r>
      <w:r w:rsidRPr="0039029D">
        <w:rPr>
          <w:rFonts w:eastAsia="Times New Roman"/>
          <w:lang w:val="sr-Cyrl-RS"/>
        </w:rPr>
        <w:t>а</w:t>
      </w:r>
      <w:r w:rsidR="002F4B8F" w:rsidRPr="0039029D">
        <w:rPr>
          <w:rFonts w:eastAsia="Times New Roman"/>
          <w:lang w:val="sr-Cyrl-RS"/>
        </w:rPr>
        <w:t>.</w:t>
      </w:r>
    </w:p>
    <w:p w14:paraId="30B63CE7" w14:textId="3CEC6880" w:rsidR="008B51EC" w:rsidRPr="0039029D" w:rsidRDefault="008B51EC" w:rsidP="008C4867">
      <w:pPr>
        <w:spacing w:after="120" w:line="240" w:lineRule="auto"/>
        <w:ind w:firstLine="284"/>
        <w:jc w:val="both"/>
        <w:rPr>
          <w:rFonts w:eastAsia="Times New Roman"/>
          <w:lang w:val="sr-Cyrl-RS"/>
        </w:rPr>
      </w:pPr>
      <w:r w:rsidRPr="0039029D">
        <w:rPr>
          <w:rFonts w:eastAsia="Times New Roman"/>
          <w:lang w:val="sr-Cyrl-RS"/>
        </w:rPr>
        <w:t xml:space="preserve">У поступку одобравања објављивања </w:t>
      </w:r>
      <w:r w:rsidR="002F4B8F" w:rsidRPr="0039029D">
        <w:rPr>
          <w:rFonts w:eastAsia="Times New Roman"/>
          <w:lang w:val="sr-Cyrl-RS"/>
        </w:rPr>
        <w:t>б</w:t>
      </w:r>
      <w:r w:rsidRPr="0039029D">
        <w:rPr>
          <w:rFonts w:eastAsia="Times New Roman"/>
          <w:lang w:val="sr-Cyrl-RS"/>
        </w:rPr>
        <w:t xml:space="preserve">елог папира </w:t>
      </w:r>
      <w:r w:rsidR="002F4B8F" w:rsidRPr="0039029D">
        <w:rPr>
          <w:rFonts w:eastAsia="Times New Roman"/>
          <w:lang w:val="sr-Cyrl-RS"/>
        </w:rPr>
        <w:t>надзорни орган</w:t>
      </w:r>
      <w:r w:rsidRPr="0039029D">
        <w:rPr>
          <w:rFonts w:eastAsia="Times New Roman"/>
          <w:lang w:val="sr-Cyrl-RS"/>
        </w:rPr>
        <w:t xml:space="preserve"> проверава да ли</w:t>
      </w:r>
      <w:r w:rsidR="004A7B4F" w:rsidRPr="0039029D">
        <w:rPr>
          <w:rFonts w:eastAsia="Times New Roman"/>
          <w:lang w:val="sr-Cyrl-RS"/>
        </w:rPr>
        <w:t xml:space="preserve"> бели папир </w:t>
      </w:r>
      <w:r w:rsidR="001D5DB6" w:rsidRPr="0039029D">
        <w:rPr>
          <w:rFonts w:eastAsia="Times New Roman"/>
          <w:lang w:val="sr-Cyrl-RS"/>
        </w:rPr>
        <w:t xml:space="preserve">испуњава услове из чл. </w:t>
      </w:r>
      <w:r w:rsidR="00770152" w:rsidRPr="0039029D">
        <w:rPr>
          <w:rFonts w:eastAsia="Times New Roman"/>
          <w:lang w:val="sr-Cyrl-RS"/>
        </w:rPr>
        <w:t>1</w:t>
      </w:r>
      <w:r w:rsidR="00227E02" w:rsidRPr="0039029D">
        <w:rPr>
          <w:rFonts w:eastAsia="Times New Roman"/>
          <w:lang w:val="sr-Cyrl-RS"/>
        </w:rPr>
        <w:t>9</w:t>
      </w:r>
      <w:r w:rsidR="00770152" w:rsidRPr="0039029D">
        <w:rPr>
          <w:rFonts w:eastAsia="Times New Roman"/>
          <w:lang w:val="sr-Cyrl-RS"/>
        </w:rPr>
        <w:t>.</w:t>
      </w:r>
      <w:r w:rsidR="001D5DB6" w:rsidRPr="0039029D">
        <w:rPr>
          <w:rFonts w:eastAsia="Times New Roman"/>
          <w:lang w:val="sr-Cyrl-RS"/>
        </w:rPr>
        <w:t xml:space="preserve"> до </w:t>
      </w:r>
      <w:r w:rsidR="00227E02" w:rsidRPr="0039029D">
        <w:rPr>
          <w:rFonts w:eastAsia="Times New Roman"/>
          <w:lang w:val="sr-Cyrl-RS"/>
        </w:rPr>
        <w:t>21</w:t>
      </w:r>
      <w:r w:rsidR="009D1E4A" w:rsidRPr="0039029D">
        <w:rPr>
          <w:rFonts w:eastAsia="Times New Roman"/>
          <w:lang w:val="sr-Cyrl-RS"/>
        </w:rPr>
        <w:t>.</w:t>
      </w:r>
      <w:r w:rsidR="001D5DB6" w:rsidRPr="0039029D">
        <w:rPr>
          <w:rFonts w:eastAsia="Times New Roman"/>
          <w:lang w:val="sr-Cyrl-RS"/>
        </w:rPr>
        <w:t xml:space="preserve"> овог закона</w:t>
      </w:r>
      <w:r w:rsidRPr="0039029D">
        <w:rPr>
          <w:rFonts w:eastAsia="Times New Roman"/>
          <w:lang w:val="sr-Cyrl-RS"/>
        </w:rPr>
        <w:t>.</w:t>
      </w:r>
    </w:p>
    <w:p w14:paraId="5A4B2988" w14:textId="77777777" w:rsidR="008B51EC" w:rsidRPr="0039029D" w:rsidRDefault="008B51EC" w:rsidP="008C4867">
      <w:pPr>
        <w:spacing w:after="120" w:line="240" w:lineRule="auto"/>
        <w:ind w:firstLine="284"/>
        <w:jc w:val="both"/>
        <w:rPr>
          <w:rFonts w:eastAsia="Times New Roman"/>
          <w:lang w:val="sr-Cyrl-RS"/>
        </w:rPr>
      </w:pPr>
      <w:r w:rsidRPr="0039029D">
        <w:rPr>
          <w:rFonts w:eastAsia="Times New Roman"/>
          <w:lang w:val="sr-Cyrl-RS"/>
        </w:rPr>
        <w:t xml:space="preserve">Одобрење објављивања </w:t>
      </w:r>
      <w:r w:rsidR="002F4B8F" w:rsidRPr="0039029D">
        <w:rPr>
          <w:rFonts w:eastAsia="Times New Roman"/>
          <w:lang w:val="sr-Cyrl-RS"/>
        </w:rPr>
        <w:t>б</w:t>
      </w:r>
      <w:r w:rsidRPr="0039029D">
        <w:rPr>
          <w:rFonts w:eastAsia="Times New Roman"/>
          <w:lang w:val="sr-Cyrl-RS"/>
        </w:rPr>
        <w:t xml:space="preserve">елог папира не значи да је </w:t>
      </w:r>
      <w:r w:rsidR="002F4B8F" w:rsidRPr="0039029D">
        <w:rPr>
          <w:rFonts w:eastAsia="Times New Roman"/>
          <w:lang w:val="sr-Cyrl-RS"/>
        </w:rPr>
        <w:t>надзорни орган</w:t>
      </w:r>
      <w:r w:rsidRPr="0039029D">
        <w:rPr>
          <w:rFonts w:eastAsia="Times New Roman"/>
          <w:lang w:val="sr-Cyrl-RS"/>
        </w:rPr>
        <w:t xml:space="preserve"> одобри</w:t>
      </w:r>
      <w:r w:rsidR="002F4B8F" w:rsidRPr="0039029D">
        <w:rPr>
          <w:rFonts w:eastAsia="Times New Roman"/>
          <w:lang w:val="sr-Cyrl-RS"/>
        </w:rPr>
        <w:t>о</w:t>
      </w:r>
      <w:r w:rsidRPr="0039029D">
        <w:rPr>
          <w:rFonts w:eastAsia="Times New Roman"/>
          <w:lang w:val="sr-Cyrl-RS"/>
        </w:rPr>
        <w:t xml:space="preserve"> сврсисходност издавања дигиталне имовине нити да је потврди</w:t>
      </w:r>
      <w:r w:rsidR="002F4B8F" w:rsidRPr="0039029D">
        <w:rPr>
          <w:rFonts w:eastAsia="Times New Roman"/>
          <w:lang w:val="sr-Cyrl-RS"/>
        </w:rPr>
        <w:t>о</w:t>
      </w:r>
      <w:r w:rsidRPr="0039029D">
        <w:rPr>
          <w:rFonts w:eastAsia="Times New Roman"/>
          <w:lang w:val="sr-Cyrl-RS"/>
        </w:rPr>
        <w:t xml:space="preserve"> приказане финансијске и техничке информације.</w:t>
      </w:r>
    </w:p>
    <w:p w14:paraId="1085286A" w14:textId="77777777" w:rsidR="008B51EC" w:rsidRPr="0039029D" w:rsidRDefault="002F4B8F" w:rsidP="008C4867">
      <w:pPr>
        <w:spacing w:after="120" w:line="240" w:lineRule="auto"/>
        <w:ind w:firstLine="284"/>
        <w:jc w:val="both"/>
        <w:rPr>
          <w:rFonts w:eastAsia="Times New Roman"/>
          <w:lang w:val="sr-Cyrl-RS"/>
        </w:rPr>
      </w:pPr>
      <w:r w:rsidRPr="0039029D">
        <w:rPr>
          <w:rFonts w:eastAsia="Times New Roman"/>
          <w:lang w:val="sr-Cyrl-RS"/>
        </w:rPr>
        <w:t>Надзорни орган</w:t>
      </w:r>
      <w:r w:rsidR="008B51EC" w:rsidRPr="0039029D">
        <w:rPr>
          <w:rFonts w:eastAsia="Times New Roman"/>
          <w:lang w:val="sr-Cyrl-RS"/>
        </w:rPr>
        <w:t xml:space="preserve"> доноси решење о одобрењу објављивања </w:t>
      </w:r>
      <w:r w:rsidRPr="0039029D">
        <w:rPr>
          <w:rFonts w:eastAsia="Times New Roman"/>
          <w:lang w:val="sr-Cyrl-RS"/>
        </w:rPr>
        <w:t>б</w:t>
      </w:r>
      <w:r w:rsidR="008B51EC" w:rsidRPr="0039029D">
        <w:rPr>
          <w:rFonts w:eastAsia="Times New Roman"/>
          <w:lang w:val="sr-Cyrl-RS"/>
        </w:rPr>
        <w:t>елог папира у року од 30 дана од дана пријема уредног захтева и доставља га подносиоцу захтева.</w:t>
      </w:r>
    </w:p>
    <w:p w14:paraId="5F6C3476" w14:textId="0F6343A5" w:rsidR="008B51EC" w:rsidRPr="0039029D" w:rsidRDefault="0033149D" w:rsidP="008C4867">
      <w:pPr>
        <w:spacing w:after="120" w:line="240" w:lineRule="auto"/>
        <w:ind w:firstLine="284"/>
        <w:jc w:val="both"/>
        <w:rPr>
          <w:rFonts w:eastAsia="Times New Roman"/>
          <w:lang w:val="sr-Cyrl-RS"/>
        </w:rPr>
      </w:pPr>
      <w:r w:rsidRPr="0039029D">
        <w:rPr>
          <w:rFonts w:eastAsia="Times New Roman"/>
          <w:lang w:val="sr-Cyrl-RS"/>
        </w:rPr>
        <w:t xml:space="preserve">Ако </w:t>
      </w:r>
      <w:r w:rsidR="008B51EC" w:rsidRPr="0039029D">
        <w:rPr>
          <w:rFonts w:eastAsia="Times New Roman"/>
          <w:lang w:val="sr-Cyrl-RS"/>
        </w:rPr>
        <w:t xml:space="preserve">нацрт </w:t>
      </w:r>
      <w:r w:rsidR="002F4B8F" w:rsidRPr="0039029D">
        <w:rPr>
          <w:rFonts w:eastAsia="Times New Roman"/>
          <w:lang w:val="sr-Cyrl-RS"/>
        </w:rPr>
        <w:t>б</w:t>
      </w:r>
      <w:r w:rsidR="008B51EC" w:rsidRPr="0039029D">
        <w:rPr>
          <w:rFonts w:eastAsia="Times New Roman"/>
          <w:lang w:val="sr-Cyrl-RS"/>
        </w:rPr>
        <w:t xml:space="preserve">елог папира не испуњава </w:t>
      </w:r>
      <w:r w:rsidRPr="0039029D">
        <w:rPr>
          <w:rFonts w:eastAsia="Times New Roman"/>
          <w:lang w:val="sr-Cyrl-RS"/>
        </w:rPr>
        <w:t>услове из овог закона</w:t>
      </w:r>
      <w:r w:rsidR="004A7B4F" w:rsidRPr="0039029D">
        <w:rPr>
          <w:rFonts w:eastAsia="Times New Roman"/>
          <w:lang w:val="sr-Cyrl-RS"/>
        </w:rPr>
        <w:t xml:space="preserve"> </w:t>
      </w:r>
      <w:r w:rsidRPr="0039029D">
        <w:rPr>
          <w:rFonts w:eastAsia="Times New Roman"/>
          <w:lang w:val="sr-Cyrl-RS"/>
        </w:rPr>
        <w:t xml:space="preserve">или није достављена одговарајућа документација уз </w:t>
      </w:r>
      <w:r w:rsidR="004A7B4F" w:rsidRPr="0039029D">
        <w:rPr>
          <w:rFonts w:eastAsia="Times New Roman"/>
          <w:lang w:val="sr-Cyrl-RS"/>
        </w:rPr>
        <w:t>захтев из члана 2</w:t>
      </w:r>
      <w:r w:rsidR="00227E02" w:rsidRPr="0039029D">
        <w:rPr>
          <w:rFonts w:eastAsia="Times New Roman"/>
          <w:lang w:val="sr-Cyrl-RS"/>
        </w:rPr>
        <w:t>2</w:t>
      </w:r>
      <w:r w:rsidR="004A7B4F" w:rsidRPr="0039029D">
        <w:rPr>
          <w:rFonts w:eastAsia="Times New Roman"/>
          <w:lang w:val="sr-Cyrl-RS"/>
        </w:rPr>
        <w:t>.</w:t>
      </w:r>
      <w:r w:rsidR="00227E02" w:rsidRPr="0039029D">
        <w:rPr>
          <w:rFonts w:eastAsia="Times New Roman"/>
          <w:lang w:val="sr-Cyrl-RS"/>
        </w:rPr>
        <w:t xml:space="preserve"> став 1.</w:t>
      </w:r>
      <w:r w:rsidR="004A7B4F" w:rsidRPr="0039029D">
        <w:rPr>
          <w:rFonts w:eastAsia="Times New Roman"/>
          <w:lang w:val="sr-Cyrl-RS"/>
        </w:rPr>
        <w:t xml:space="preserve"> овог закона</w:t>
      </w:r>
      <w:r w:rsidRPr="0039029D">
        <w:rPr>
          <w:rFonts w:eastAsia="Times New Roman"/>
          <w:lang w:val="sr-Cyrl-RS"/>
        </w:rPr>
        <w:t xml:space="preserve"> или нису испуњени други услови да би се </w:t>
      </w:r>
      <w:r w:rsidR="00227E02" w:rsidRPr="0039029D">
        <w:rPr>
          <w:rFonts w:eastAsia="Times New Roman"/>
          <w:lang w:val="sr-Cyrl-RS"/>
        </w:rPr>
        <w:t xml:space="preserve">одобрило објављивање тог </w:t>
      </w:r>
      <w:r w:rsidR="004A7B4F" w:rsidRPr="0039029D">
        <w:rPr>
          <w:rFonts w:eastAsia="Times New Roman"/>
          <w:lang w:val="sr-Cyrl-RS"/>
        </w:rPr>
        <w:t>бел</w:t>
      </w:r>
      <w:r w:rsidR="00227E02" w:rsidRPr="0039029D">
        <w:rPr>
          <w:rFonts w:eastAsia="Times New Roman"/>
          <w:lang w:val="sr-Cyrl-RS"/>
        </w:rPr>
        <w:t>ог</w:t>
      </w:r>
      <w:r w:rsidR="004A7B4F" w:rsidRPr="0039029D">
        <w:rPr>
          <w:rFonts w:eastAsia="Times New Roman"/>
          <w:lang w:val="sr-Cyrl-RS"/>
        </w:rPr>
        <w:t xml:space="preserve"> </w:t>
      </w:r>
      <w:r w:rsidRPr="0039029D">
        <w:rPr>
          <w:rFonts w:eastAsia="Times New Roman"/>
          <w:lang w:val="sr-Cyrl-RS"/>
        </w:rPr>
        <w:t>папир</w:t>
      </w:r>
      <w:r w:rsidR="00227E02" w:rsidRPr="0039029D">
        <w:rPr>
          <w:rFonts w:eastAsia="Times New Roman"/>
          <w:lang w:val="sr-Cyrl-RS"/>
        </w:rPr>
        <w:t>а</w:t>
      </w:r>
      <w:r w:rsidR="008B51EC" w:rsidRPr="0039029D">
        <w:rPr>
          <w:rFonts w:eastAsia="Times New Roman"/>
          <w:lang w:val="sr-Cyrl-RS"/>
        </w:rPr>
        <w:t xml:space="preserve">, </w:t>
      </w:r>
      <w:r w:rsidRPr="0039029D">
        <w:rPr>
          <w:rFonts w:eastAsia="Times New Roman"/>
          <w:lang w:val="sr-Cyrl-RS"/>
        </w:rPr>
        <w:t>односно</w:t>
      </w:r>
      <w:r w:rsidR="008B51EC" w:rsidRPr="0039029D">
        <w:rPr>
          <w:rFonts w:eastAsia="Times New Roman"/>
          <w:lang w:val="sr-Cyrl-RS"/>
        </w:rPr>
        <w:t xml:space="preserve"> ако су потребне измене или додатне информације, </w:t>
      </w:r>
      <w:r w:rsidR="002F4B8F" w:rsidRPr="0039029D">
        <w:rPr>
          <w:rFonts w:eastAsia="Times New Roman"/>
          <w:lang w:val="sr-Cyrl-RS"/>
        </w:rPr>
        <w:t>надзорни орган</w:t>
      </w:r>
      <w:r w:rsidR="008B51EC" w:rsidRPr="0039029D">
        <w:rPr>
          <w:rFonts w:eastAsia="Times New Roman"/>
          <w:lang w:val="sr-Cyrl-RS"/>
        </w:rPr>
        <w:t xml:space="preserve"> у року од </w:t>
      </w:r>
      <w:r w:rsidRPr="0039029D">
        <w:rPr>
          <w:rFonts w:eastAsia="Times New Roman"/>
          <w:lang w:val="sr-Cyrl-RS"/>
        </w:rPr>
        <w:t>15</w:t>
      </w:r>
      <w:r w:rsidR="008B51EC" w:rsidRPr="0039029D">
        <w:rPr>
          <w:rFonts w:eastAsia="Times New Roman"/>
          <w:lang w:val="sr-Cyrl-RS"/>
        </w:rPr>
        <w:t xml:space="preserve"> дана од дана пријема захтева обавештава о томе подносиоца захтева и тражи исправку </w:t>
      </w:r>
      <w:r w:rsidRPr="0039029D">
        <w:rPr>
          <w:rFonts w:eastAsia="Times New Roman"/>
          <w:lang w:val="sr-Cyrl-RS"/>
        </w:rPr>
        <w:t>и/</w:t>
      </w:r>
      <w:r w:rsidR="008B51EC" w:rsidRPr="0039029D">
        <w:rPr>
          <w:rFonts w:eastAsia="Times New Roman"/>
          <w:lang w:val="sr-Cyrl-RS"/>
        </w:rPr>
        <w:t>или допуну документације</w:t>
      </w:r>
      <w:r w:rsidRPr="0039029D">
        <w:rPr>
          <w:rFonts w:eastAsia="Times New Roman"/>
          <w:lang w:val="sr-Cyrl-RS"/>
        </w:rPr>
        <w:t>, односно испуњење других услова за одобрење</w:t>
      </w:r>
      <w:r w:rsidR="004A7B4F" w:rsidRPr="0039029D">
        <w:rPr>
          <w:rFonts w:eastAsia="Times New Roman"/>
          <w:lang w:val="sr-Cyrl-RS"/>
        </w:rPr>
        <w:t xml:space="preserve"> објављивања белог папира</w:t>
      </w:r>
      <w:r w:rsidRPr="0039029D">
        <w:rPr>
          <w:rFonts w:eastAsia="Times New Roman"/>
          <w:lang w:val="sr-Cyrl-RS"/>
        </w:rPr>
        <w:t xml:space="preserve"> и одређује рок за поступање подносиоца захтева</w:t>
      </w:r>
      <w:r w:rsidR="008B51EC" w:rsidRPr="0039029D">
        <w:rPr>
          <w:rFonts w:eastAsia="Times New Roman"/>
          <w:lang w:val="sr-Cyrl-RS"/>
        </w:rPr>
        <w:t>.</w:t>
      </w:r>
    </w:p>
    <w:p w14:paraId="5525776C" w14:textId="6E26BF78" w:rsidR="008B51EC" w:rsidRPr="0039029D" w:rsidRDefault="008B51EC" w:rsidP="008C4867">
      <w:pPr>
        <w:spacing w:after="120" w:line="240" w:lineRule="auto"/>
        <w:ind w:firstLine="284"/>
        <w:jc w:val="center"/>
        <w:rPr>
          <w:b/>
          <w:lang w:val="sr-Cyrl-RS"/>
        </w:rPr>
      </w:pPr>
      <w:r w:rsidRPr="0039029D">
        <w:rPr>
          <w:b/>
          <w:lang w:val="sr-Cyrl-RS"/>
        </w:rPr>
        <w:t xml:space="preserve">Одбацивање захтева за </w:t>
      </w:r>
      <w:r w:rsidR="00227E02" w:rsidRPr="0039029D">
        <w:rPr>
          <w:b/>
          <w:lang w:val="sr-Cyrl-RS"/>
        </w:rPr>
        <w:t xml:space="preserve">одобрење </w:t>
      </w:r>
      <w:r w:rsidRPr="0039029D">
        <w:rPr>
          <w:b/>
          <w:lang w:val="sr-Cyrl-RS"/>
        </w:rPr>
        <w:t>објављивањ</w:t>
      </w:r>
      <w:r w:rsidR="00227E02" w:rsidRPr="0039029D">
        <w:rPr>
          <w:b/>
          <w:lang w:val="sr-Cyrl-RS"/>
        </w:rPr>
        <w:t>а</w:t>
      </w:r>
      <w:r w:rsidRPr="0039029D">
        <w:rPr>
          <w:b/>
          <w:lang w:val="sr-Cyrl-RS"/>
        </w:rPr>
        <w:t xml:space="preserve"> </w:t>
      </w:r>
      <w:r w:rsidR="00313654" w:rsidRPr="0039029D">
        <w:rPr>
          <w:b/>
          <w:lang w:val="sr-Cyrl-RS"/>
        </w:rPr>
        <w:t>б</w:t>
      </w:r>
      <w:r w:rsidRPr="0039029D">
        <w:rPr>
          <w:b/>
          <w:lang w:val="sr-Cyrl-RS"/>
        </w:rPr>
        <w:t>елог папира</w:t>
      </w:r>
    </w:p>
    <w:p w14:paraId="19633AEF" w14:textId="5F8C5714" w:rsidR="008B51EC" w:rsidRPr="0039029D" w:rsidRDefault="00313654" w:rsidP="008C4867">
      <w:pPr>
        <w:spacing w:after="120" w:line="240" w:lineRule="auto"/>
        <w:ind w:firstLine="284"/>
        <w:jc w:val="center"/>
        <w:rPr>
          <w:b/>
          <w:lang w:val="sr-Latn-RS"/>
        </w:rPr>
      </w:pPr>
      <w:r w:rsidRPr="0039029D">
        <w:rPr>
          <w:b/>
          <w:lang w:val="sr-Cyrl-RS"/>
        </w:rPr>
        <w:t xml:space="preserve">Члан </w:t>
      </w:r>
      <w:r w:rsidR="009D1E4A" w:rsidRPr="0039029D">
        <w:rPr>
          <w:b/>
          <w:lang w:val="sr-Cyrl-RS"/>
        </w:rPr>
        <w:t>2</w:t>
      </w:r>
      <w:r w:rsidR="00227E02" w:rsidRPr="0039029D">
        <w:rPr>
          <w:b/>
          <w:lang w:val="sr-Cyrl-RS"/>
        </w:rPr>
        <w:t>4</w:t>
      </w:r>
      <w:r w:rsidR="009D1E4A" w:rsidRPr="0039029D">
        <w:rPr>
          <w:b/>
          <w:lang w:val="sr-Cyrl-RS"/>
        </w:rPr>
        <w:t>.</w:t>
      </w:r>
    </w:p>
    <w:p w14:paraId="0ED8AE5B" w14:textId="77777777" w:rsidR="008B51EC" w:rsidRPr="0039029D" w:rsidRDefault="00313654" w:rsidP="008C4867">
      <w:pPr>
        <w:spacing w:after="120" w:line="240" w:lineRule="auto"/>
        <w:ind w:firstLine="284"/>
        <w:jc w:val="both"/>
        <w:rPr>
          <w:rFonts w:eastAsia="Times New Roman"/>
          <w:lang w:val="sr-Cyrl-RS"/>
        </w:rPr>
      </w:pPr>
      <w:r w:rsidRPr="0039029D">
        <w:rPr>
          <w:rFonts w:eastAsia="Times New Roman"/>
          <w:lang w:val="sr-Cyrl-RS"/>
        </w:rPr>
        <w:t>Надзорни орган</w:t>
      </w:r>
      <w:r w:rsidR="008B51EC" w:rsidRPr="0039029D">
        <w:rPr>
          <w:rFonts w:eastAsia="Times New Roman"/>
          <w:lang w:val="sr-Cyrl-RS"/>
        </w:rPr>
        <w:t xml:space="preserve"> решењем одбацује захтев за одобрење објављивања </w:t>
      </w:r>
      <w:r w:rsidRPr="0039029D">
        <w:rPr>
          <w:rFonts w:eastAsia="Times New Roman"/>
          <w:lang w:val="sr-Cyrl-RS"/>
        </w:rPr>
        <w:t>б</w:t>
      </w:r>
      <w:r w:rsidR="008B51EC" w:rsidRPr="0039029D">
        <w:rPr>
          <w:rFonts w:eastAsia="Times New Roman"/>
          <w:lang w:val="sr-Cyrl-RS"/>
        </w:rPr>
        <w:t>елог папира из једног од следећих разлога:</w:t>
      </w:r>
    </w:p>
    <w:p w14:paraId="29A59022" w14:textId="77777777" w:rsidR="008B51EC" w:rsidRPr="0039029D" w:rsidRDefault="008B51EC" w:rsidP="008C4867">
      <w:pPr>
        <w:numPr>
          <w:ilvl w:val="0"/>
          <w:numId w:val="36"/>
        </w:numPr>
        <w:spacing w:after="120" w:line="240" w:lineRule="auto"/>
        <w:ind w:left="0" w:firstLine="284"/>
        <w:jc w:val="both"/>
        <w:rPr>
          <w:rFonts w:eastAsia="Times New Roman"/>
          <w:lang w:val="sr-Cyrl-RS"/>
        </w:rPr>
      </w:pPr>
      <w:r w:rsidRPr="0039029D">
        <w:rPr>
          <w:rFonts w:eastAsia="Times New Roman"/>
          <w:lang w:val="sr-Cyrl-RS"/>
        </w:rPr>
        <w:t>захтев је поднело неовлашћено лице;</w:t>
      </w:r>
    </w:p>
    <w:p w14:paraId="4F972F3C" w14:textId="77777777" w:rsidR="008B51EC" w:rsidRPr="0039029D" w:rsidRDefault="008B51EC" w:rsidP="008C4867">
      <w:pPr>
        <w:numPr>
          <w:ilvl w:val="0"/>
          <w:numId w:val="36"/>
        </w:numPr>
        <w:spacing w:after="120" w:line="240" w:lineRule="auto"/>
        <w:ind w:left="0" w:firstLine="284"/>
        <w:jc w:val="both"/>
        <w:rPr>
          <w:rFonts w:eastAsia="Times New Roman"/>
          <w:lang w:val="sr-Cyrl-RS"/>
        </w:rPr>
      </w:pPr>
      <w:r w:rsidRPr="0039029D">
        <w:rPr>
          <w:rFonts w:eastAsia="Times New Roman"/>
          <w:lang w:val="sr-Cyrl-RS"/>
        </w:rPr>
        <w:t xml:space="preserve">захтев је непотпун </w:t>
      </w:r>
      <w:r w:rsidR="0094485D" w:rsidRPr="0039029D">
        <w:rPr>
          <w:rFonts w:eastAsia="Times New Roman"/>
          <w:lang w:val="sr-Cyrl-RS"/>
        </w:rPr>
        <w:t xml:space="preserve">или неразумљив </w:t>
      </w:r>
      <w:r w:rsidRPr="0039029D">
        <w:rPr>
          <w:rFonts w:eastAsia="Times New Roman"/>
          <w:lang w:val="sr-Cyrl-RS"/>
        </w:rPr>
        <w:t xml:space="preserve">и подносилац није у остављеном року </w:t>
      </w:r>
      <w:r w:rsidR="0094485D" w:rsidRPr="0039029D">
        <w:rPr>
          <w:rFonts w:eastAsia="Times New Roman"/>
          <w:lang w:val="sr-Cyrl-RS"/>
        </w:rPr>
        <w:t xml:space="preserve">уредио </w:t>
      </w:r>
      <w:r w:rsidRPr="0039029D">
        <w:rPr>
          <w:rFonts w:eastAsia="Times New Roman"/>
          <w:lang w:val="sr-Cyrl-RS"/>
        </w:rPr>
        <w:t>захтев;</w:t>
      </w:r>
    </w:p>
    <w:p w14:paraId="75FBE430" w14:textId="77777777" w:rsidR="008B51EC" w:rsidRPr="0039029D" w:rsidRDefault="008B51EC" w:rsidP="008C4867">
      <w:pPr>
        <w:numPr>
          <w:ilvl w:val="0"/>
          <w:numId w:val="36"/>
        </w:numPr>
        <w:spacing w:after="120" w:line="240" w:lineRule="auto"/>
        <w:ind w:left="0" w:firstLine="284"/>
        <w:jc w:val="both"/>
        <w:rPr>
          <w:rFonts w:eastAsia="Times New Roman"/>
          <w:lang w:val="sr-Cyrl-RS"/>
        </w:rPr>
      </w:pPr>
      <w:r w:rsidRPr="0039029D">
        <w:rPr>
          <w:rFonts w:eastAsia="Times New Roman"/>
          <w:lang w:val="sr-Cyrl-RS"/>
        </w:rPr>
        <w:t xml:space="preserve">обавезне накнаде прописане тарифом </w:t>
      </w:r>
      <w:r w:rsidR="00313654" w:rsidRPr="0039029D">
        <w:rPr>
          <w:rFonts w:eastAsia="Times New Roman"/>
          <w:lang w:val="sr-Cyrl-RS"/>
        </w:rPr>
        <w:t>надзорног органа</w:t>
      </w:r>
      <w:r w:rsidRPr="0039029D">
        <w:rPr>
          <w:rFonts w:eastAsia="Times New Roman"/>
          <w:lang w:val="sr-Cyrl-RS"/>
        </w:rPr>
        <w:t xml:space="preserve"> нису плаћене;</w:t>
      </w:r>
    </w:p>
    <w:p w14:paraId="5B6E0C02" w14:textId="77777777" w:rsidR="008B51EC" w:rsidRPr="0039029D" w:rsidRDefault="008B51EC" w:rsidP="008C4867">
      <w:pPr>
        <w:numPr>
          <w:ilvl w:val="0"/>
          <w:numId w:val="36"/>
        </w:numPr>
        <w:spacing w:after="120" w:line="240" w:lineRule="auto"/>
        <w:ind w:left="0" w:firstLine="284"/>
        <w:jc w:val="both"/>
        <w:rPr>
          <w:rFonts w:eastAsia="Times New Roman"/>
          <w:lang w:val="sr-Cyrl-RS"/>
        </w:rPr>
      </w:pPr>
      <w:r w:rsidRPr="0039029D">
        <w:rPr>
          <w:rFonts w:eastAsia="Times New Roman"/>
          <w:lang w:val="sr-Cyrl-RS"/>
        </w:rPr>
        <w:t>нису испуњен</w:t>
      </w:r>
      <w:r w:rsidR="0094485D" w:rsidRPr="0039029D">
        <w:rPr>
          <w:rFonts w:eastAsia="Times New Roman"/>
          <w:lang w:val="sr-Cyrl-RS"/>
        </w:rPr>
        <w:t>и</w:t>
      </w:r>
      <w:r w:rsidRPr="0039029D">
        <w:rPr>
          <w:rFonts w:eastAsia="Times New Roman"/>
          <w:lang w:val="sr-Cyrl-RS"/>
        </w:rPr>
        <w:t xml:space="preserve"> друг</w:t>
      </w:r>
      <w:r w:rsidR="0094485D" w:rsidRPr="0039029D">
        <w:rPr>
          <w:rFonts w:eastAsia="Times New Roman"/>
          <w:lang w:val="sr-Cyrl-RS"/>
        </w:rPr>
        <w:t>и</w:t>
      </w:r>
      <w:r w:rsidRPr="0039029D">
        <w:rPr>
          <w:rFonts w:eastAsia="Times New Roman"/>
          <w:lang w:val="sr-Cyrl-RS"/>
        </w:rPr>
        <w:t xml:space="preserve"> </w:t>
      </w:r>
      <w:r w:rsidR="0094485D" w:rsidRPr="0039029D">
        <w:rPr>
          <w:rFonts w:eastAsia="Times New Roman"/>
          <w:lang w:val="sr-Cyrl-RS"/>
        </w:rPr>
        <w:t xml:space="preserve">услови </w:t>
      </w:r>
      <w:r w:rsidRPr="0039029D">
        <w:rPr>
          <w:rFonts w:eastAsia="Times New Roman"/>
          <w:lang w:val="sr-Cyrl-RS"/>
        </w:rPr>
        <w:t>за вођење поступка.</w:t>
      </w:r>
    </w:p>
    <w:p w14:paraId="27CF8B42" w14:textId="25F5771B" w:rsidR="008B51EC" w:rsidRPr="0039029D" w:rsidRDefault="008B51EC" w:rsidP="008C4867">
      <w:pPr>
        <w:spacing w:after="120" w:line="240" w:lineRule="auto"/>
        <w:ind w:firstLine="284"/>
        <w:jc w:val="center"/>
        <w:rPr>
          <w:b/>
          <w:lang w:val="sr-Cyrl-RS"/>
        </w:rPr>
      </w:pPr>
      <w:r w:rsidRPr="0039029D">
        <w:rPr>
          <w:b/>
          <w:lang w:val="sr-Cyrl-RS"/>
        </w:rPr>
        <w:t xml:space="preserve">Одбијање захтева за </w:t>
      </w:r>
      <w:r w:rsidR="00227E02" w:rsidRPr="0039029D">
        <w:rPr>
          <w:b/>
          <w:lang w:val="sr-Cyrl-RS"/>
        </w:rPr>
        <w:t xml:space="preserve">одобрење </w:t>
      </w:r>
      <w:r w:rsidRPr="0039029D">
        <w:rPr>
          <w:b/>
          <w:lang w:val="sr-Cyrl-RS"/>
        </w:rPr>
        <w:t>објављивањ</w:t>
      </w:r>
      <w:r w:rsidR="00227E02" w:rsidRPr="0039029D">
        <w:rPr>
          <w:b/>
          <w:lang w:val="sr-Cyrl-RS"/>
        </w:rPr>
        <w:t>а</w:t>
      </w:r>
      <w:r w:rsidRPr="0039029D">
        <w:rPr>
          <w:b/>
          <w:lang w:val="sr-Cyrl-RS"/>
        </w:rPr>
        <w:t xml:space="preserve"> </w:t>
      </w:r>
      <w:r w:rsidR="00313654" w:rsidRPr="0039029D">
        <w:rPr>
          <w:b/>
          <w:lang w:val="sr-Cyrl-RS"/>
        </w:rPr>
        <w:t>б</w:t>
      </w:r>
      <w:r w:rsidRPr="0039029D">
        <w:rPr>
          <w:b/>
          <w:lang w:val="sr-Cyrl-RS"/>
        </w:rPr>
        <w:t>елог папира</w:t>
      </w:r>
    </w:p>
    <w:p w14:paraId="601E3758" w14:textId="54E6FC4E" w:rsidR="008B51EC" w:rsidRPr="0039029D" w:rsidRDefault="008B51EC" w:rsidP="008C4867">
      <w:pPr>
        <w:spacing w:after="120" w:line="240" w:lineRule="auto"/>
        <w:ind w:firstLine="284"/>
        <w:jc w:val="center"/>
        <w:rPr>
          <w:b/>
          <w:lang w:val="sr-Latn-RS"/>
        </w:rPr>
      </w:pPr>
      <w:r w:rsidRPr="0039029D">
        <w:rPr>
          <w:b/>
          <w:lang w:val="sr-Cyrl-RS"/>
        </w:rPr>
        <w:t xml:space="preserve">Члан </w:t>
      </w:r>
      <w:r w:rsidR="009D1E4A" w:rsidRPr="0039029D">
        <w:rPr>
          <w:b/>
          <w:lang w:val="sr-Cyrl-RS"/>
        </w:rPr>
        <w:t>2</w:t>
      </w:r>
      <w:r w:rsidR="00227E02" w:rsidRPr="0039029D">
        <w:rPr>
          <w:b/>
          <w:lang w:val="sr-Cyrl-RS"/>
        </w:rPr>
        <w:t>5</w:t>
      </w:r>
      <w:r w:rsidR="009D1E4A" w:rsidRPr="0039029D">
        <w:rPr>
          <w:b/>
          <w:lang w:val="sr-Cyrl-RS"/>
        </w:rPr>
        <w:t>.</w:t>
      </w:r>
    </w:p>
    <w:p w14:paraId="023E190B" w14:textId="77777777" w:rsidR="008B51EC" w:rsidRPr="0039029D" w:rsidRDefault="00C57A31" w:rsidP="008C4867">
      <w:pPr>
        <w:spacing w:after="120" w:line="240" w:lineRule="auto"/>
        <w:ind w:firstLine="284"/>
        <w:jc w:val="both"/>
        <w:rPr>
          <w:rFonts w:eastAsia="Times New Roman"/>
          <w:lang w:val="sr-Cyrl-RS"/>
        </w:rPr>
      </w:pPr>
      <w:r w:rsidRPr="0039029D">
        <w:rPr>
          <w:rFonts w:eastAsia="Times New Roman"/>
          <w:lang w:val="sr-Cyrl-RS"/>
        </w:rPr>
        <w:t>Надзорни орган</w:t>
      </w:r>
      <w:r w:rsidR="008B51EC" w:rsidRPr="0039029D">
        <w:rPr>
          <w:rFonts w:eastAsia="Times New Roman"/>
          <w:lang w:val="sr-Cyrl-RS"/>
        </w:rPr>
        <w:t xml:space="preserve"> решењем одбија захтев за одобрење објављивања </w:t>
      </w:r>
      <w:r w:rsidRPr="0039029D">
        <w:rPr>
          <w:rFonts w:eastAsia="Times New Roman"/>
          <w:lang w:val="sr-Cyrl-RS"/>
        </w:rPr>
        <w:t>б</w:t>
      </w:r>
      <w:r w:rsidR="008B51EC" w:rsidRPr="0039029D">
        <w:rPr>
          <w:rFonts w:eastAsia="Times New Roman"/>
          <w:lang w:val="sr-Cyrl-RS"/>
        </w:rPr>
        <w:t>елог папира из једног од следећих разлога:</w:t>
      </w:r>
    </w:p>
    <w:p w14:paraId="235367F5" w14:textId="77777777" w:rsidR="00851D85" w:rsidRPr="0039029D" w:rsidRDefault="00851D85" w:rsidP="008C4867">
      <w:pPr>
        <w:numPr>
          <w:ilvl w:val="0"/>
          <w:numId w:val="37"/>
        </w:numPr>
        <w:spacing w:after="120" w:line="240" w:lineRule="auto"/>
        <w:ind w:left="0" w:firstLine="284"/>
        <w:jc w:val="both"/>
        <w:rPr>
          <w:rFonts w:eastAsia="Times New Roman"/>
          <w:lang w:val="sr-Cyrl-RS"/>
        </w:rPr>
      </w:pPr>
      <w:r w:rsidRPr="0039029D">
        <w:rPr>
          <w:rFonts w:eastAsia="Times New Roman"/>
          <w:lang w:val="sr-Cyrl-RS"/>
        </w:rPr>
        <w:t>бели папир или информације, односно документација достављени уз захтев за одобрење објављивања белог папира не испуњавају услове прописане овим законом или актима донетим у складу са овим законом, а подносилац захтева их није у остављеном року уредио;</w:t>
      </w:r>
    </w:p>
    <w:p w14:paraId="51C7D4E2" w14:textId="3C6A30B3" w:rsidR="008B51EC" w:rsidRPr="0039029D" w:rsidRDefault="00C57A31" w:rsidP="008C4867">
      <w:pPr>
        <w:numPr>
          <w:ilvl w:val="0"/>
          <w:numId w:val="37"/>
        </w:numPr>
        <w:spacing w:after="120" w:line="240" w:lineRule="auto"/>
        <w:ind w:left="0" w:firstLine="284"/>
        <w:jc w:val="both"/>
        <w:rPr>
          <w:rFonts w:eastAsia="Times New Roman"/>
          <w:lang w:val="sr-Cyrl-RS"/>
        </w:rPr>
      </w:pPr>
      <w:r w:rsidRPr="0039029D">
        <w:rPr>
          <w:rFonts w:eastAsia="Times New Roman"/>
          <w:lang w:val="sr-Cyrl-RS"/>
        </w:rPr>
        <w:t>б</w:t>
      </w:r>
      <w:r w:rsidR="008B51EC" w:rsidRPr="0039029D">
        <w:rPr>
          <w:rFonts w:eastAsia="Times New Roman"/>
          <w:lang w:val="sr-Cyrl-RS"/>
        </w:rPr>
        <w:t>ели папир садржи информације које су погрешне, нетачне</w:t>
      </w:r>
      <w:r w:rsidR="0099572E" w:rsidRPr="0039029D">
        <w:rPr>
          <w:rFonts w:eastAsia="Times New Roman"/>
          <w:lang w:val="sr-Cyrl-RS"/>
        </w:rPr>
        <w:t xml:space="preserve"> или</w:t>
      </w:r>
      <w:r w:rsidR="00D01DD9" w:rsidRPr="0039029D">
        <w:rPr>
          <w:rFonts w:eastAsia="Times New Roman"/>
          <w:lang w:val="sr-Cyrl-RS"/>
        </w:rPr>
        <w:t xml:space="preserve"> </w:t>
      </w:r>
      <w:r w:rsidR="008B51EC" w:rsidRPr="0039029D">
        <w:rPr>
          <w:rFonts w:eastAsia="Times New Roman"/>
          <w:lang w:val="sr-Cyrl-RS"/>
        </w:rPr>
        <w:t xml:space="preserve">доводе у заблуду или су изостављене </w:t>
      </w:r>
      <w:r w:rsidR="00227E02" w:rsidRPr="0039029D">
        <w:rPr>
          <w:rFonts w:eastAsia="Times New Roman"/>
          <w:lang w:val="sr-Cyrl-RS"/>
        </w:rPr>
        <w:t xml:space="preserve">битне </w:t>
      </w:r>
      <w:r w:rsidR="008B51EC" w:rsidRPr="0039029D">
        <w:rPr>
          <w:rFonts w:eastAsia="Times New Roman"/>
          <w:lang w:val="sr-Cyrl-RS"/>
        </w:rPr>
        <w:t>чињенице</w:t>
      </w:r>
      <w:r w:rsidR="00A76F70" w:rsidRPr="0039029D">
        <w:rPr>
          <w:rFonts w:eastAsia="Times New Roman"/>
          <w:lang w:val="sr-Cyrl-RS"/>
        </w:rPr>
        <w:t>,</w:t>
      </w:r>
      <w:r w:rsidR="008B51EC" w:rsidRPr="0039029D">
        <w:rPr>
          <w:rFonts w:eastAsia="Times New Roman"/>
          <w:lang w:val="sr-Cyrl-RS"/>
        </w:rPr>
        <w:t xml:space="preserve"> што за последицу има погрешно, нетачно или обмањујуће информисање инвеститора, а подносилац их није у остављеном року уредио;</w:t>
      </w:r>
    </w:p>
    <w:p w14:paraId="7A3EB964" w14:textId="77777777" w:rsidR="008B51EC" w:rsidRPr="0039029D" w:rsidRDefault="008B51EC" w:rsidP="008C4867">
      <w:pPr>
        <w:numPr>
          <w:ilvl w:val="0"/>
          <w:numId w:val="37"/>
        </w:numPr>
        <w:spacing w:after="120" w:line="240" w:lineRule="auto"/>
        <w:ind w:left="0" w:firstLine="284"/>
        <w:jc w:val="both"/>
        <w:rPr>
          <w:rFonts w:eastAsia="Times New Roman"/>
          <w:lang w:val="sr-Cyrl-RS"/>
        </w:rPr>
      </w:pPr>
      <w:r w:rsidRPr="0039029D">
        <w:rPr>
          <w:rFonts w:eastAsia="Times New Roman"/>
          <w:lang w:val="sr-Cyrl-RS"/>
        </w:rPr>
        <w:t xml:space="preserve">подносилац захтева је издавалац коме је </w:t>
      </w:r>
      <w:r w:rsidR="00313654" w:rsidRPr="0039029D">
        <w:rPr>
          <w:rFonts w:eastAsia="Times New Roman"/>
          <w:lang w:val="sr-Cyrl-RS"/>
        </w:rPr>
        <w:t>надзорни орган</w:t>
      </w:r>
      <w:r w:rsidR="0099572E" w:rsidRPr="0039029D">
        <w:rPr>
          <w:rFonts w:eastAsia="Times New Roman"/>
          <w:lang w:val="sr-Cyrl-RS"/>
        </w:rPr>
        <w:t xml:space="preserve"> изрекао</w:t>
      </w:r>
      <w:r w:rsidRPr="0039029D">
        <w:rPr>
          <w:rFonts w:eastAsia="Times New Roman"/>
          <w:lang w:val="sr-Cyrl-RS"/>
        </w:rPr>
        <w:t xml:space="preserve"> неку од надзорних мера због непоштовања одредби закона којим се уређује тржиште капитала, </w:t>
      </w:r>
      <w:r w:rsidR="00681542" w:rsidRPr="0039029D">
        <w:rPr>
          <w:rFonts w:eastAsia="Times New Roman"/>
          <w:lang w:val="sr-Cyrl-RS"/>
        </w:rPr>
        <w:t xml:space="preserve">закона којим се уређују инвестициони фондови, закона којим се уређују алтернативни инвестициони фондови, </w:t>
      </w:r>
      <w:r w:rsidRPr="0039029D">
        <w:rPr>
          <w:rFonts w:eastAsia="Times New Roman"/>
          <w:lang w:val="sr-Cyrl-RS"/>
        </w:rPr>
        <w:t>закона којим се уређује спречавање прања новца и финансирања тероризма</w:t>
      </w:r>
      <w:r w:rsidR="00691E1F" w:rsidRPr="0039029D">
        <w:rPr>
          <w:rFonts w:eastAsia="Times New Roman"/>
          <w:lang w:val="sr-Cyrl-RS"/>
        </w:rPr>
        <w:t xml:space="preserve">, </w:t>
      </w:r>
      <w:r w:rsidR="004A7B4F" w:rsidRPr="0039029D">
        <w:rPr>
          <w:rFonts w:eastAsia="Times New Roman"/>
          <w:lang w:val="sr-Cyrl-RS"/>
        </w:rPr>
        <w:t>закона којим се уређује пословање финансијских институција</w:t>
      </w:r>
      <w:r w:rsidR="004A7B4F" w:rsidRPr="0039029D" w:rsidDel="00691E1F">
        <w:rPr>
          <w:rFonts w:eastAsia="Times New Roman"/>
          <w:lang w:val="sr-Cyrl-RS"/>
        </w:rPr>
        <w:t xml:space="preserve"> </w:t>
      </w:r>
      <w:r w:rsidRPr="0039029D">
        <w:rPr>
          <w:rFonts w:eastAsia="Times New Roman"/>
          <w:lang w:val="sr-Cyrl-RS"/>
        </w:rPr>
        <w:t>или овог закона, а издавалац није поступио у складу са изреченом мером;</w:t>
      </w:r>
    </w:p>
    <w:p w14:paraId="535B229E" w14:textId="77777777" w:rsidR="008B51EC" w:rsidRPr="0039029D" w:rsidRDefault="008B51EC" w:rsidP="008C4867">
      <w:pPr>
        <w:numPr>
          <w:ilvl w:val="0"/>
          <w:numId w:val="37"/>
        </w:numPr>
        <w:spacing w:after="120" w:line="240" w:lineRule="auto"/>
        <w:ind w:left="0" w:firstLine="284"/>
        <w:jc w:val="both"/>
        <w:rPr>
          <w:rFonts w:eastAsia="Times New Roman"/>
          <w:lang w:val="sr-Cyrl-RS"/>
        </w:rPr>
      </w:pPr>
      <w:r w:rsidRPr="0039029D">
        <w:rPr>
          <w:rFonts w:eastAsia="Times New Roman"/>
          <w:lang w:val="sr-Cyrl-RS"/>
        </w:rPr>
        <w:t xml:space="preserve">подаци из </w:t>
      </w:r>
      <w:r w:rsidR="00313654" w:rsidRPr="0039029D">
        <w:rPr>
          <w:rFonts w:eastAsia="Times New Roman"/>
          <w:lang w:val="sr-Cyrl-RS"/>
        </w:rPr>
        <w:t>б</w:t>
      </w:r>
      <w:r w:rsidRPr="0039029D">
        <w:rPr>
          <w:rFonts w:eastAsia="Times New Roman"/>
          <w:lang w:val="sr-Cyrl-RS"/>
        </w:rPr>
        <w:t>елог папира нису у складу са одлуком издаваоца о издавању дигиталне имовине или ти подаци нису у сагласности са другим подацима које је потребно доставити уз захтев;</w:t>
      </w:r>
    </w:p>
    <w:p w14:paraId="6A4BF9D0" w14:textId="77777777" w:rsidR="008B51EC" w:rsidRPr="0039029D" w:rsidRDefault="008B51EC" w:rsidP="008C4867">
      <w:pPr>
        <w:numPr>
          <w:ilvl w:val="0"/>
          <w:numId w:val="37"/>
        </w:numPr>
        <w:spacing w:after="120" w:line="240" w:lineRule="auto"/>
        <w:ind w:left="0" w:firstLine="284"/>
        <w:jc w:val="both"/>
        <w:rPr>
          <w:rFonts w:eastAsia="Times New Roman"/>
          <w:lang w:val="sr-Cyrl-RS"/>
        </w:rPr>
      </w:pPr>
      <w:r w:rsidRPr="0039029D">
        <w:rPr>
          <w:rFonts w:eastAsia="Times New Roman"/>
          <w:lang w:val="sr-Cyrl-RS"/>
        </w:rPr>
        <w:t xml:space="preserve">одлука надлежног органа издаваоца о издавању дигиталне имовине </w:t>
      </w:r>
      <w:r w:rsidR="00C25816" w:rsidRPr="0039029D">
        <w:rPr>
          <w:rFonts w:eastAsia="Times New Roman"/>
          <w:lang w:val="sr-Cyrl-RS"/>
        </w:rPr>
        <w:t xml:space="preserve">је </w:t>
      </w:r>
      <w:r w:rsidRPr="0039029D">
        <w:rPr>
          <w:rFonts w:eastAsia="Times New Roman"/>
          <w:lang w:val="sr-Cyrl-RS"/>
        </w:rPr>
        <w:t>ништава или стављена ван снаге;</w:t>
      </w:r>
    </w:p>
    <w:p w14:paraId="7FBB8869" w14:textId="77777777" w:rsidR="00313654" w:rsidRPr="0039029D" w:rsidRDefault="00313654" w:rsidP="008C4867">
      <w:pPr>
        <w:numPr>
          <w:ilvl w:val="0"/>
          <w:numId w:val="37"/>
        </w:numPr>
        <w:spacing w:after="120" w:line="240" w:lineRule="auto"/>
        <w:ind w:left="0" w:firstLine="284"/>
        <w:jc w:val="both"/>
        <w:rPr>
          <w:rFonts w:eastAsia="Times New Roman"/>
          <w:lang w:val="sr-Cyrl-RS"/>
        </w:rPr>
      </w:pPr>
      <w:r w:rsidRPr="0039029D">
        <w:rPr>
          <w:rFonts w:eastAsia="Times New Roman"/>
          <w:lang w:val="sr-Cyrl-RS"/>
        </w:rPr>
        <w:t>над издаваоцем је покренут претходни стечајни поступак;</w:t>
      </w:r>
    </w:p>
    <w:p w14:paraId="586D1AE8" w14:textId="77777777" w:rsidR="00B2177A" w:rsidRPr="0039029D" w:rsidRDefault="008B51EC" w:rsidP="008C4867">
      <w:pPr>
        <w:numPr>
          <w:ilvl w:val="0"/>
          <w:numId w:val="37"/>
        </w:numPr>
        <w:spacing w:after="120" w:line="240" w:lineRule="auto"/>
        <w:ind w:left="0" w:firstLine="284"/>
        <w:jc w:val="both"/>
        <w:rPr>
          <w:rFonts w:eastAsia="Times New Roman"/>
          <w:lang w:val="sr-Cyrl-RS"/>
        </w:rPr>
      </w:pPr>
      <w:r w:rsidRPr="0039029D">
        <w:rPr>
          <w:rFonts w:eastAsia="Times New Roman"/>
          <w:lang w:val="sr-Cyrl-RS"/>
        </w:rPr>
        <w:t>над издаваоцем је отворен поступак стечаја</w:t>
      </w:r>
      <w:r w:rsidR="00B2177A" w:rsidRPr="0039029D">
        <w:rPr>
          <w:rFonts w:eastAsia="Times New Roman"/>
          <w:lang w:val="sr-Latn-RS"/>
        </w:rPr>
        <w:t>;</w:t>
      </w:r>
    </w:p>
    <w:p w14:paraId="6CAE0C5F" w14:textId="77777777" w:rsidR="008B51EC" w:rsidRPr="0039029D" w:rsidRDefault="00B2177A" w:rsidP="008C4867">
      <w:pPr>
        <w:numPr>
          <w:ilvl w:val="0"/>
          <w:numId w:val="37"/>
        </w:numPr>
        <w:spacing w:after="120" w:line="240" w:lineRule="auto"/>
        <w:ind w:left="0" w:firstLine="284"/>
        <w:jc w:val="both"/>
        <w:rPr>
          <w:rFonts w:eastAsia="Times New Roman"/>
          <w:lang w:val="sr-Cyrl-RS"/>
        </w:rPr>
      </w:pPr>
      <w:r w:rsidRPr="0039029D">
        <w:rPr>
          <w:rFonts w:eastAsia="Times New Roman"/>
          <w:lang w:val="sr-Cyrl-RS"/>
        </w:rPr>
        <w:t>над издаваоцем је покренута ликвидација или принудна ликвидација</w:t>
      </w:r>
      <w:r w:rsidR="008B51EC" w:rsidRPr="0039029D">
        <w:rPr>
          <w:rFonts w:eastAsia="Times New Roman"/>
          <w:lang w:val="sr-Cyrl-RS"/>
        </w:rPr>
        <w:t>.</w:t>
      </w:r>
    </w:p>
    <w:p w14:paraId="6C1D8D66" w14:textId="77777777" w:rsidR="008B51EC" w:rsidRPr="0039029D" w:rsidRDefault="00313654" w:rsidP="008C4867">
      <w:pPr>
        <w:spacing w:after="120" w:line="240" w:lineRule="auto"/>
        <w:ind w:firstLine="284"/>
        <w:jc w:val="both"/>
        <w:rPr>
          <w:rFonts w:eastAsia="Times New Roman"/>
          <w:lang w:val="sr-Cyrl-RS"/>
        </w:rPr>
      </w:pPr>
      <w:r w:rsidRPr="0039029D">
        <w:rPr>
          <w:rFonts w:eastAsia="Times New Roman"/>
          <w:lang w:val="sr-Cyrl-RS"/>
        </w:rPr>
        <w:t>Надзорни орган</w:t>
      </w:r>
      <w:r w:rsidR="008B51EC" w:rsidRPr="0039029D">
        <w:rPr>
          <w:rFonts w:eastAsia="Times New Roman"/>
          <w:lang w:val="sr-Cyrl-RS"/>
        </w:rPr>
        <w:t xml:space="preserve"> може одбити захтев за одобрење објављивања </w:t>
      </w:r>
      <w:r w:rsidRPr="0039029D">
        <w:rPr>
          <w:rFonts w:eastAsia="Times New Roman"/>
          <w:lang w:val="sr-Cyrl-RS"/>
        </w:rPr>
        <w:t>б</w:t>
      </w:r>
      <w:r w:rsidR="008B51EC" w:rsidRPr="0039029D">
        <w:rPr>
          <w:rFonts w:eastAsia="Times New Roman"/>
          <w:lang w:val="sr-Cyrl-RS"/>
        </w:rPr>
        <w:t>елог папира из једног од следећих разлога:</w:t>
      </w:r>
    </w:p>
    <w:p w14:paraId="44C669AE" w14:textId="77777777" w:rsidR="008B51EC" w:rsidRPr="0039029D" w:rsidRDefault="008B51EC" w:rsidP="008C4867">
      <w:pPr>
        <w:numPr>
          <w:ilvl w:val="0"/>
          <w:numId w:val="35"/>
        </w:numPr>
        <w:spacing w:after="120" w:line="240" w:lineRule="auto"/>
        <w:ind w:left="0" w:firstLine="284"/>
        <w:jc w:val="both"/>
        <w:rPr>
          <w:rFonts w:eastAsia="Times New Roman"/>
          <w:lang w:val="sr-Cyrl-RS"/>
        </w:rPr>
      </w:pPr>
      <w:r w:rsidRPr="0039029D">
        <w:rPr>
          <w:rFonts w:eastAsia="Times New Roman"/>
          <w:lang w:val="sr-Cyrl-RS"/>
        </w:rPr>
        <w:t>над издаваоцем је покренут претходни поступак за утврђивање испуњености услова за покретање стечајног поступка у складу са унапред припремљеним планом реорганизације;</w:t>
      </w:r>
    </w:p>
    <w:p w14:paraId="0AD11A25" w14:textId="77777777" w:rsidR="008B51EC" w:rsidRPr="0039029D" w:rsidRDefault="008B51EC" w:rsidP="008C4867">
      <w:pPr>
        <w:numPr>
          <w:ilvl w:val="0"/>
          <w:numId w:val="35"/>
        </w:numPr>
        <w:spacing w:after="120" w:line="240" w:lineRule="auto"/>
        <w:ind w:left="0" w:firstLine="284"/>
        <w:jc w:val="both"/>
        <w:rPr>
          <w:rFonts w:eastAsia="Times New Roman"/>
          <w:lang w:val="sr-Cyrl-RS"/>
        </w:rPr>
      </w:pPr>
      <w:r w:rsidRPr="0039029D">
        <w:rPr>
          <w:rFonts w:eastAsia="Times New Roman"/>
          <w:lang w:val="sr-Cyrl-RS"/>
        </w:rPr>
        <w:t>издавалац спроводи реорганизацију у складу са планом реорганизације, односно у складу са унапред припремљеним планом реорганизације. </w:t>
      </w:r>
    </w:p>
    <w:p w14:paraId="12E4C06E" w14:textId="77777777" w:rsidR="008B51EC" w:rsidRPr="0039029D" w:rsidRDefault="008B51EC" w:rsidP="008C4867">
      <w:pPr>
        <w:spacing w:after="120" w:line="240" w:lineRule="auto"/>
        <w:ind w:firstLine="284"/>
        <w:jc w:val="center"/>
        <w:rPr>
          <w:b/>
          <w:lang w:val="sr-Cyrl-RS"/>
        </w:rPr>
      </w:pPr>
      <w:r w:rsidRPr="0039029D">
        <w:rPr>
          <w:b/>
          <w:lang w:val="sr-Cyrl-RS"/>
        </w:rPr>
        <w:t xml:space="preserve">Додатак </w:t>
      </w:r>
      <w:r w:rsidR="00313654" w:rsidRPr="0039029D">
        <w:rPr>
          <w:b/>
          <w:lang w:val="sr-Cyrl-RS"/>
        </w:rPr>
        <w:t>б</w:t>
      </w:r>
      <w:r w:rsidRPr="0039029D">
        <w:rPr>
          <w:b/>
          <w:lang w:val="sr-Cyrl-RS"/>
        </w:rPr>
        <w:t>елом папиру</w:t>
      </w:r>
    </w:p>
    <w:p w14:paraId="6CB6FE45" w14:textId="50DB203D" w:rsidR="008B51EC" w:rsidRPr="0039029D" w:rsidRDefault="008B51EC" w:rsidP="008C4867">
      <w:pPr>
        <w:spacing w:after="120" w:line="240" w:lineRule="auto"/>
        <w:ind w:firstLine="284"/>
        <w:jc w:val="center"/>
        <w:rPr>
          <w:lang w:val="sr-Cyrl-RS"/>
        </w:rPr>
      </w:pPr>
      <w:r w:rsidRPr="0039029D">
        <w:rPr>
          <w:b/>
          <w:lang w:val="sr-Cyrl-RS"/>
        </w:rPr>
        <w:t xml:space="preserve">Члан </w:t>
      </w:r>
      <w:r w:rsidR="009D1E4A" w:rsidRPr="0039029D">
        <w:rPr>
          <w:rFonts w:eastAsia="Times New Roman"/>
          <w:b/>
          <w:lang w:val="sr-Cyrl-RS"/>
        </w:rPr>
        <w:t>2</w:t>
      </w:r>
      <w:r w:rsidR="00A76F70" w:rsidRPr="0039029D">
        <w:rPr>
          <w:rFonts w:eastAsia="Times New Roman"/>
          <w:b/>
          <w:lang w:val="sr-Cyrl-RS"/>
        </w:rPr>
        <w:t>6</w:t>
      </w:r>
      <w:r w:rsidR="009D1E4A" w:rsidRPr="0039029D">
        <w:rPr>
          <w:rFonts w:eastAsia="Times New Roman"/>
          <w:b/>
          <w:lang w:val="sr-Cyrl-RS"/>
        </w:rPr>
        <w:t>.</w:t>
      </w:r>
    </w:p>
    <w:p w14:paraId="434593C1" w14:textId="012C0C0E" w:rsidR="008B51EC" w:rsidRPr="0039029D" w:rsidRDefault="00BC7A43" w:rsidP="008C4867">
      <w:pPr>
        <w:spacing w:after="120" w:line="240" w:lineRule="auto"/>
        <w:ind w:firstLine="284"/>
        <w:jc w:val="both"/>
        <w:rPr>
          <w:rFonts w:eastAsia="Times New Roman"/>
          <w:lang w:val="sr-Cyrl-RS"/>
        </w:rPr>
      </w:pPr>
      <w:r w:rsidRPr="0039029D">
        <w:rPr>
          <w:rFonts w:eastAsia="Times New Roman"/>
          <w:lang w:val="sr-Cyrl-RS"/>
        </w:rPr>
        <w:t xml:space="preserve">Ако </w:t>
      </w:r>
      <w:r w:rsidR="008B51EC" w:rsidRPr="0039029D">
        <w:rPr>
          <w:rFonts w:eastAsia="Times New Roman"/>
          <w:lang w:val="sr-Cyrl-RS"/>
        </w:rPr>
        <w:t xml:space="preserve">у периоду од </w:t>
      </w:r>
      <w:r w:rsidR="00A76F70" w:rsidRPr="0039029D">
        <w:rPr>
          <w:rFonts w:eastAsia="Times New Roman"/>
          <w:lang w:val="sr-Cyrl-RS"/>
        </w:rPr>
        <w:t>дана одобрења објављивања белог папира</w:t>
      </w:r>
      <w:r w:rsidR="008B51EC" w:rsidRPr="0039029D">
        <w:rPr>
          <w:rFonts w:eastAsia="Times New Roman"/>
          <w:lang w:val="sr-Cyrl-RS"/>
        </w:rPr>
        <w:t xml:space="preserve"> до окончања иницијалне понуде дигиталне имовине настане </w:t>
      </w:r>
      <w:r w:rsidR="00A76F70" w:rsidRPr="0039029D">
        <w:rPr>
          <w:rFonts w:eastAsia="Times New Roman"/>
          <w:lang w:val="sr-Cyrl-RS"/>
        </w:rPr>
        <w:t xml:space="preserve">битна </w:t>
      </w:r>
      <w:r w:rsidR="008B51EC" w:rsidRPr="0039029D">
        <w:rPr>
          <w:rFonts w:eastAsia="Times New Roman"/>
          <w:lang w:val="sr-Cyrl-RS"/>
        </w:rPr>
        <w:t xml:space="preserve">нова чињеница, </w:t>
      </w:r>
      <w:r w:rsidR="00875B99" w:rsidRPr="0039029D">
        <w:rPr>
          <w:rFonts w:eastAsia="Times New Roman"/>
          <w:lang w:val="sr-Cyrl-RS"/>
        </w:rPr>
        <w:t xml:space="preserve">односно </w:t>
      </w:r>
      <w:r w:rsidR="008B51EC" w:rsidRPr="0039029D">
        <w:rPr>
          <w:rFonts w:eastAsia="Times New Roman"/>
          <w:lang w:val="sr-Cyrl-RS"/>
        </w:rPr>
        <w:t xml:space="preserve">утврди се постојање битне грешке или непрецизности </w:t>
      </w:r>
      <w:r w:rsidR="00D774DD" w:rsidRPr="0039029D">
        <w:rPr>
          <w:rFonts w:eastAsia="Times New Roman"/>
          <w:lang w:val="sr-Cyrl-RS"/>
        </w:rPr>
        <w:t>у вези</w:t>
      </w:r>
      <w:r w:rsidR="008B51EC" w:rsidRPr="0039029D">
        <w:rPr>
          <w:rFonts w:eastAsia="Times New Roman"/>
          <w:lang w:val="sr-Cyrl-RS"/>
        </w:rPr>
        <w:t xml:space="preserve"> са информацијама из </w:t>
      </w:r>
      <w:r w:rsidR="00313654" w:rsidRPr="0039029D">
        <w:rPr>
          <w:rFonts w:eastAsia="Times New Roman"/>
          <w:lang w:val="sr-Cyrl-RS"/>
        </w:rPr>
        <w:t>б</w:t>
      </w:r>
      <w:r w:rsidR="008B51EC" w:rsidRPr="0039029D">
        <w:rPr>
          <w:rFonts w:eastAsia="Times New Roman"/>
          <w:lang w:val="sr-Cyrl-RS"/>
        </w:rPr>
        <w:t xml:space="preserve">елог папира које могу утицати на одлуку о </w:t>
      </w:r>
      <w:r w:rsidRPr="0039029D">
        <w:rPr>
          <w:rFonts w:eastAsia="Times New Roman"/>
          <w:lang w:val="sr-Cyrl-RS"/>
        </w:rPr>
        <w:t>куповини/улагању у дигиталну имовину</w:t>
      </w:r>
      <w:r w:rsidR="008B51EC" w:rsidRPr="0039029D">
        <w:rPr>
          <w:rFonts w:eastAsia="Times New Roman"/>
          <w:lang w:val="sr-Cyrl-RS"/>
        </w:rPr>
        <w:t xml:space="preserve">, издавалац је дужан да одмах сачини додатак </w:t>
      </w:r>
      <w:r w:rsidR="00313654" w:rsidRPr="0039029D">
        <w:rPr>
          <w:rFonts w:eastAsia="Times New Roman"/>
          <w:lang w:val="sr-Cyrl-RS"/>
        </w:rPr>
        <w:t>б</w:t>
      </w:r>
      <w:r w:rsidR="008B51EC" w:rsidRPr="0039029D">
        <w:rPr>
          <w:rFonts w:eastAsia="Times New Roman"/>
          <w:lang w:val="sr-Cyrl-RS"/>
        </w:rPr>
        <w:t>ело</w:t>
      </w:r>
      <w:r w:rsidR="00E33D2A" w:rsidRPr="0039029D">
        <w:rPr>
          <w:rFonts w:eastAsia="Times New Roman"/>
          <w:lang w:val="sr-Cyrl-RS"/>
        </w:rPr>
        <w:t>м</w:t>
      </w:r>
      <w:r w:rsidR="008B51EC" w:rsidRPr="0039029D">
        <w:rPr>
          <w:rFonts w:eastAsia="Times New Roman"/>
          <w:lang w:val="sr-Cyrl-RS"/>
        </w:rPr>
        <w:t xml:space="preserve"> папир</w:t>
      </w:r>
      <w:r w:rsidR="00E33D2A" w:rsidRPr="0039029D">
        <w:rPr>
          <w:rFonts w:eastAsia="Times New Roman"/>
          <w:lang w:val="sr-Cyrl-RS"/>
        </w:rPr>
        <w:t>у</w:t>
      </w:r>
      <w:r w:rsidR="008B51EC" w:rsidRPr="0039029D">
        <w:rPr>
          <w:rFonts w:eastAsia="Times New Roman"/>
          <w:lang w:val="sr-Cyrl-RS"/>
        </w:rPr>
        <w:t xml:space="preserve"> и достави </w:t>
      </w:r>
      <w:r w:rsidR="00313654" w:rsidRPr="0039029D">
        <w:rPr>
          <w:rFonts w:eastAsia="Times New Roman"/>
          <w:lang w:val="sr-Cyrl-RS"/>
        </w:rPr>
        <w:t>надзорном органу</w:t>
      </w:r>
      <w:r w:rsidR="008B51EC" w:rsidRPr="0039029D">
        <w:rPr>
          <w:rFonts w:eastAsia="Times New Roman"/>
          <w:lang w:val="sr-Cyrl-RS"/>
        </w:rPr>
        <w:t xml:space="preserve"> захтев за одобрење</w:t>
      </w:r>
      <w:r w:rsidR="00A76F70" w:rsidRPr="0039029D">
        <w:rPr>
          <w:rFonts w:eastAsia="Times New Roman"/>
          <w:lang w:val="sr-Cyrl-RS"/>
        </w:rPr>
        <w:t xml:space="preserve"> његовог објављивања</w:t>
      </w:r>
      <w:r w:rsidR="008B51EC" w:rsidRPr="0039029D">
        <w:rPr>
          <w:rFonts w:eastAsia="Times New Roman"/>
          <w:lang w:val="sr-Cyrl-RS"/>
        </w:rPr>
        <w:t>.</w:t>
      </w:r>
    </w:p>
    <w:p w14:paraId="072570F0" w14:textId="0ABE4A27" w:rsidR="008B51EC" w:rsidRPr="0039029D" w:rsidRDefault="008B51EC" w:rsidP="008C4867">
      <w:pPr>
        <w:spacing w:after="120" w:line="240" w:lineRule="auto"/>
        <w:ind w:firstLine="284"/>
        <w:jc w:val="both"/>
        <w:rPr>
          <w:rFonts w:eastAsia="Times New Roman"/>
          <w:lang w:val="sr-Cyrl-RS"/>
        </w:rPr>
      </w:pPr>
      <w:r w:rsidRPr="0039029D">
        <w:rPr>
          <w:rFonts w:eastAsia="Times New Roman"/>
          <w:lang w:val="sr-Cyrl-RS"/>
        </w:rPr>
        <w:t xml:space="preserve">Издавалац је дужан да на својој интернет </w:t>
      </w:r>
      <w:r w:rsidR="00CA51FB" w:rsidRPr="0039029D">
        <w:rPr>
          <w:rFonts w:eastAsia="Times New Roman"/>
          <w:lang w:val="sr-Cyrl-RS"/>
        </w:rPr>
        <w:t xml:space="preserve">презентацији </w:t>
      </w:r>
      <w:r w:rsidRPr="0039029D">
        <w:rPr>
          <w:rFonts w:eastAsia="Times New Roman"/>
          <w:lang w:val="sr-Cyrl-RS"/>
        </w:rPr>
        <w:t xml:space="preserve">у најкраћем року обавести инвеститоре о подношењу додатка </w:t>
      </w:r>
      <w:r w:rsidR="00313654" w:rsidRPr="0039029D">
        <w:rPr>
          <w:rFonts w:eastAsia="Times New Roman"/>
          <w:lang w:val="sr-Cyrl-RS"/>
        </w:rPr>
        <w:t>б</w:t>
      </w:r>
      <w:r w:rsidRPr="0039029D">
        <w:rPr>
          <w:rFonts w:eastAsia="Times New Roman"/>
          <w:lang w:val="sr-Cyrl-RS"/>
        </w:rPr>
        <w:t xml:space="preserve">елом папиру </w:t>
      </w:r>
      <w:r w:rsidR="00313654" w:rsidRPr="0039029D">
        <w:rPr>
          <w:rFonts w:eastAsia="Times New Roman"/>
          <w:lang w:val="sr-Cyrl-RS"/>
        </w:rPr>
        <w:t>надзорном органу</w:t>
      </w:r>
      <w:r w:rsidR="002B4426" w:rsidRPr="0039029D">
        <w:rPr>
          <w:rFonts w:eastAsia="Times New Roman"/>
          <w:lang w:val="sr-Cyrl-RS"/>
        </w:rPr>
        <w:t>, као и да објави додатак белом папиру одмах након одобрења</w:t>
      </w:r>
      <w:r w:rsidR="00A76F70" w:rsidRPr="0039029D">
        <w:rPr>
          <w:rFonts w:eastAsia="Times New Roman"/>
          <w:lang w:val="sr-Cyrl-RS"/>
        </w:rPr>
        <w:t xml:space="preserve"> његовог објављивања</w:t>
      </w:r>
      <w:r w:rsidRPr="0039029D">
        <w:rPr>
          <w:rFonts w:eastAsia="Times New Roman"/>
          <w:lang w:val="sr-Cyrl-RS"/>
        </w:rPr>
        <w:t>.</w:t>
      </w:r>
    </w:p>
    <w:p w14:paraId="426A6C32" w14:textId="75DCF5CD" w:rsidR="00BC7A43" w:rsidRPr="0039029D" w:rsidRDefault="00BC7A43" w:rsidP="008C4867">
      <w:pPr>
        <w:spacing w:after="120" w:line="240" w:lineRule="auto"/>
        <w:ind w:firstLine="284"/>
        <w:jc w:val="both"/>
        <w:rPr>
          <w:rFonts w:eastAsia="Times New Roman"/>
          <w:lang w:val="sr-Cyrl-RS"/>
        </w:rPr>
      </w:pPr>
      <w:r w:rsidRPr="0039029D">
        <w:rPr>
          <w:rFonts w:eastAsia="Times New Roman"/>
          <w:lang w:val="sr-Cyrl-RS"/>
        </w:rPr>
        <w:t xml:space="preserve">На одлучивање надзорног органа о захтеву за </w:t>
      </w:r>
      <w:r w:rsidR="00A76F70" w:rsidRPr="0039029D">
        <w:rPr>
          <w:rFonts w:eastAsia="Times New Roman"/>
          <w:lang w:val="sr-Cyrl-RS"/>
        </w:rPr>
        <w:t xml:space="preserve">одобрење </w:t>
      </w:r>
      <w:r w:rsidRPr="0039029D">
        <w:rPr>
          <w:rFonts w:eastAsia="Times New Roman"/>
          <w:lang w:val="sr-Cyrl-RS"/>
        </w:rPr>
        <w:t>објављивањ</w:t>
      </w:r>
      <w:r w:rsidR="00A76F70" w:rsidRPr="0039029D">
        <w:rPr>
          <w:rFonts w:eastAsia="Times New Roman"/>
          <w:lang w:val="sr-Cyrl-RS"/>
        </w:rPr>
        <w:t>а</w:t>
      </w:r>
      <w:r w:rsidRPr="0039029D">
        <w:rPr>
          <w:rFonts w:eastAsia="Times New Roman"/>
          <w:lang w:val="sr-Cyrl-RS"/>
        </w:rPr>
        <w:t xml:space="preserve"> </w:t>
      </w:r>
      <w:r w:rsidR="00FE1510" w:rsidRPr="0039029D">
        <w:rPr>
          <w:rFonts w:eastAsia="Times New Roman"/>
          <w:lang w:val="sr-Cyrl-RS"/>
        </w:rPr>
        <w:t xml:space="preserve">додатка </w:t>
      </w:r>
      <w:r w:rsidRPr="0039029D">
        <w:rPr>
          <w:rFonts w:eastAsia="Times New Roman"/>
          <w:lang w:val="sr-Cyrl-RS"/>
        </w:rPr>
        <w:t>бело</w:t>
      </w:r>
      <w:r w:rsidR="00FE1510" w:rsidRPr="0039029D">
        <w:rPr>
          <w:rFonts w:eastAsia="Times New Roman"/>
          <w:lang w:val="sr-Cyrl-RS"/>
        </w:rPr>
        <w:t>м</w:t>
      </w:r>
      <w:r w:rsidRPr="0039029D">
        <w:rPr>
          <w:rFonts w:eastAsia="Times New Roman"/>
          <w:lang w:val="sr-Cyrl-RS"/>
        </w:rPr>
        <w:t xml:space="preserve"> папир</w:t>
      </w:r>
      <w:r w:rsidR="00FE1510" w:rsidRPr="0039029D">
        <w:rPr>
          <w:rFonts w:eastAsia="Times New Roman"/>
          <w:lang w:val="sr-Cyrl-RS"/>
        </w:rPr>
        <w:t>у</w:t>
      </w:r>
      <w:r w:rsidRPr="0039029D">
        <w:rPr>
          <w:rFonts w:eastAsia="Times New Roman"/>
          <w:lang w:val="sr-Cyrl-RS"/>
        </w:rPr>
        <w:t xml:space="preserve"> сходно</w:t>
      </w:r>
      <w:r w:rsidR="006779DF" w:rsidRPr="0039029D">
        <w:rPr>
          <w:rFonts w:eastAsia="Times New Roman"/>
          <w:lang w:val="sr-Cyrl-RS"/>
        </w:rPr>
        <w:t xml:space="preserve"> </w:t>
      </w:r>
      <w:r w:rsidRPr="0039029D">
        <w:rPr>
          <w:rFonts w:eastAsia="Times New Roman"/>
          <w:lang w:val="sr-Cyrl-RS"/>
        </w:rPr>
        <w:t xml:space="preserve">се примењују одредбе чл. </w:t>
      </w:r>
      <w:r w:rsidR="00770152" w:rsidRPr="0039029D">
        <w:rPr>
          <w:rFonts w:eastAsia="Times New Roman"/>
          <w:lang w:val="sr-Cyrl-RS"/>
        </w:rPr>
        <w:t>1</w:t>
      </w:r>
      <w:r w:rsidR="00A76F70" w:rsidRPr="0039029D">
        <w:rPr>
          <w:rFonts w:eastAsia="Times New Roman"/>
          <w:lang w:val="sr-Cyrl-RS"/>
        </w:rPr>
        <w:t>9</w:t>
      </w:r>
      <w:r w:rsidR="00770152" w:rsidRPr="0039029D">
        <w:rPr>
          <w:rFonts w:eastAsia="Times New Roman"/>
          <w:lang w:val="sr-Cyrl-RS"/>
        </w:rPr>
        <w:t>.</w:t>
      </w:r>
      <w:r w:rsidR="006779DF" w:rsidRPr="0039029D">
        <w:rPr>
          <w:rFonts w:eastAsia="Times New Roman"/>
          <w:lang w:val="sr-Cyrl-RS"/>
        </w:rPr>
        <w:t xml:space="preserve"> </w:t>
      </w:r>
      <w:r w:rsidRPr="0039029D">
        <w:rPr>
          <w:rFonts w:eastAsia="Times New Roman"/>
          <w:lang w:val="sr-Cyrl-RS"/>
        </w:rPr>
        <w:t xml:space="preserve">до </w:t>
      </w:r>
      <w:r w:rsidR="009D1E4A" w:rsidRPr="0039029D">
        <w:rPr>
          <w:lang w:val="sr-Cyrl-RS"/>
        </w:rPr>
        <w:t>2</w:t>
      </w:r>
      <w:r w:rsidR="00A76F70" w:rsidRPr="0039029D">
        <w:rPr>
          <w:lang w:val="sr-Cyrl-RS"/>
        </w:rPr>
        <w:t>5</w:t>
      </w:r>
      <w:r w:rsidR="009D1E4A" w:rsidRPr="0039029D">
        <w:rPr>
          <w:lang w:val="sr-Cyrl-RS"/>
        </w:rPr>
        <w:t>.</w:t>
      </w:r>
      <w:r w:rsidR="006779DF" w:rsidRPr="0039029D">
        <w:rPr>
          <w:lang w:val="sr-Cyrl-RS"/>
        </w:rPr>
        <w:t xml:space="preserve"> </w:t>
      </w:r>
      <w:r w:rsidRPr="0039029D">
        <w:rPr>
          <w:rFonts w:eastAsia="Times New Roman"/>
          <w:lang w:val="sr-Cyrl-RS"/>
        </w:rPr>
        <w:t xml:space="preserve">овог закона, с тим што надзорни орган одлучује о том захтеву </w:t>
      </w:r>
      <w:r w:rsidR="008B51EC" w:rsidRPr="0039029D">
        <w:rPr>
          <w:rFonts w:eastAsia="Times New Roman"/>
          <w:lang w:val="sr-Cyrl-RS"/>
        </w:rPr>
        <w:t xml:space="preserve">у року од седам дана од дана пријема </w:t>
      </w:r>
      <w:r w:rsidRPr="0039029D">
        <w:rPr>
          <w:rFonts w:eastAsia="Times New Roman"/>
          <w:lang w:val="sr-Cyrl-RS"/>
        </w:rPr>
        <w:t xml:space="preserve">уредног </w:t>
      </w:r>
      <w:r w:rsidR="008B51EC" w:rsidRPr="0039029D">
        <w:rPr>
          <w:rFonts w:eastAsia="Times New Roman"/>
          <w:lang w:val="sr-Cyrl-RS"/>
        </w:rPr>
        <w:t xml:space="preserve">захтева за одобрење </w:t>
      </w:r>
      <w:r w:rsidR="00A76F70" w:rsidRPr="0039029D">
        <w:rPr>
          <w:rFonts w:eastAsia="Times New Roman"/>
          <w:lang w:val="sr-Cyrl-RS"/>
        </w:rPr>
        <w:t xml:space="preserve">објављивања </w:t>
      </w:r>
      <w:r w:rsidRPr="0039029D">
        <w:rPr>
          <w:rFonts w:eastAsia="Times New Roman"/>
          <w:lang w:val="sr-Cyrl-RS"/>
        </w:rPr>
        <w:t>тог додатка</w:t>
      </w:r>
      <w:r w:rsidR="00E33D2A" w:rsidRPr="0039029D">
        <w:rPr>
          <w:rFonts w:eastAsia="Times New Roman"/>
          <w:lang w:val="sr-Cyrl-RS"/>
        </w:rPr>
        <w:t>.</w:t>
      </w:r>
      <w:r w:rsidR="008B51EC" w:rsidRPr="0039029D">
        <w:rPr>
          <w:rFonts w:eastAsia="Times New Roman"/>
          <w:lang w:val="sr-Cyrl-RS"/>
        </w:rPr>
        <w:t xml:space="preserve"> </w:t>
      </w:r>
    </w:p>
    <w:p w14:paraId="07C59F2C" w14:textId="38CE9D94" w:rsidR="008B51EC" w:rsidRPr="0039029D" w:rsidRDefault="00BC7A43" w:rsidP="008C4867">
      <w:pPr>
        <w:spacing w:after="120" w:line="240" w:lineRule="auto"/>
        <w:ind w:firstLine="284"/>
        <w:jc w:val="both"/>
        <w:rPr>
          <w:rFonts w:eastAsia="Times New Roman"/>
          <w:lang w:val="sr-Cyrl-RS"/>
        </w:rPr>
      </w:pPr>
      <w:r w:rsidRPr="0039029D">
        <w:rPr>
          <w:rFonts w:eastAsia="Times New Roman"/>
          <w:lang w:val="sr-Cyrl-RS"/>
        </w:rPr>
        <w:t>Надзорни орган објављује додатак бело</w:t>
      </w:r>
      <w:r w:rsidR="00E33D2A" w:rsidRPr="0039029D">
        <w:rPr>
          <w:rFonts w:eastAsia="Times New Roman"/>
          <w:lang w:val="sr-Cyrl-RS"/>
        </w:rPr>
        <w:t>м</w:t>
      </w:r>
      <w:r w:rsidRPr="0039029D">
        <w:rPr>
          <w:rFonts w:eastAsia="Times New Roman"/>
          <w:lang w:val="sr-Cyrl-RS"/>
        </w:rPr>
        <w:t xml:space="preserve"> папир</w:t>
      </w:r>
      <w:r w:rsidR="00E33D2A" w:rsidRPr="0039029D">
        <w:rPr>
          <w:rFonts w:eastAsia="Times New Roman"/>
          <w:lang w:val="sr-Cyrl-RS"/>
        </w:rPr>
        <w:t>у</w:t>
      </w:r>
      <w:r w:rsidRPr="0039029D">
        <w:rPr>
          <w:rFonts w:eastAsia="Times New Roman"/>
          <w:lang w:val="sr-Cyrl-RS"/>
        </w:rPr>
        <w:t xml:space="preserve"> сходном применом члана </w:t>
      </w:r>
      <w:r w:rsidR="009D1E4A" w:rsidRPr="0039029D">
        <w:rPr>
          <w:rFonts w:eastAsia="Times New Roman"/>
          <w:lang w:val="sr-Cyrl-RS"/>
        </w:rPr>
        <w:t>2</w:t>
      </w:r>
      <w:r w:rsidR="00A76F70" w:rsidRPr="0039029D">
        <w:rPr>
          <w:rFonts w:eastAsia="Times New Roman"/>
          <w:lang w:val="sr-Cyrl-RS"/>
        </w:rPr>
        <w:t>7</w:t>
      </w:r>
      <w:r w:rsidR="00E33D2A" w:rsidRPr="0039029D">
        <w:rPr>
          <w:rFonts w:eastAsia="Times New Roman"/>
          <w:lang w:val="sr-Cyrl-RS"/>
        </w:rPr>
        <w:t>. ст</w:t>
      </w:r>
      <w:r w:rsidR="00B62CA7" w:rsidRPr="0039029D">
        <w:rPr>
          <w:rFonts w:eastAsia="Times New Roman"/>
          <w:lang w:val="sr-Cyrl-RS"/>
        </w:rPr>
        <w:t>.</w:t>
      </w:r>
      <w:r w:rsidR="00E33D2A" w:rsidRPr="0039029D">
        <w:rPr>
          <w:rFonts w:eastAsia="Times New Roman"/>
          <w:lang w:val="sr-Cyrl-RS"/>
        </w:rPr>
        <w:t xml:space="preserve"> 7.</w:t>
      </w:r>
      <w:r w:rsidR="00B62CA7" w:rsidRPr="0039029D">
        <w:rPr>
          <w:rFonts w:eastAsia="Times New Roman"/>
          <w:lang w:val="sr-Cyrl-RS"/>
        </w:rPr>
        <w:t xml:space="preserve"> и 8</w:t>
      </w:r>
      <w:r w:rsidR="007740CC" w:rsidRPr="0039029D">
        <w:rPr>
          <w:rFonts w:eastAsia="Times New Roman"/>
          <w:lang w:val="sr-Cyrl-RS"/>
        </w:rPr>
        <w:t>.</w:t>
      </w:r>
      <w:r w:rsidR="00422DB6" w:rsidRPr="0039029D">
        <w:rPr>
          <w:rFonts w:eastAsia="Times New Roman"/>
          <w:lang w:val="sr-Cyrl-RS"/>
        </w:rPr>
        <w:t xml:space="preserve"> </w:t>
      </w:r>
      <w:r w:rsidRPr="0039029D">
        <w:rPr>
          <w:rFonts w:eastAsia="Times New Roman"/>
          <w:lang w:val="sr-Cyrl-RS"/>
        </w:rPr>
        <w:t>овог закона</w:t>
      </w:r>
      <w:r w:rsidR="008B51EC" w:rsidRPr="0039029D">
        <w:rPr>
          <w:rFonts w:eastAsia="Times New Roman"/>
          <w:lang w:val="sr-Cyrl-RS"/>
        </w:rPr>
        <w:t>.</w:t>
      </w:r>
    </w:p>
    <w:p w14:paraId="437808C4" w14:textId="69800404" w:rsidR="008B51EC" w:rsidRPr="0039029D" w:rsidRDefault="00995D1E" w:rsidP="008C4867">
      <w:pPr>
        <w:spacing w:after="120" w:line="240" w:lineRule="auto"/>
        <w:ind w:firstLine="284"/>
        <w:jc w:val="both"/>
        <w:rPr>
          <w:rFonts w:eastAsia="Times New Roman"/>
          <w:lang w:val="sr-Cyrl-RS"/>
        </w:rPr>
      </w:pPr>
      <w:r w:rsidRPr="0039029D">
        <w:rPr>
          <w:rFonts w:eastAsia="Times New Roman"/>
          <w:lang w:val="sr-Cyrl-RS"/>
        </w:rPr>
        <w:t>Купци/и</w:t>
      </w:r>
      <w:r w:rsidR="008B51EC" w:rsidRPr="0039029D">
        <w:rPr>
          <w:rFonts w:eastAsia="Times New Roman"/>
          <w:lang w:val="sr-Cyrl-RS"/>
        </w:rPr>
        <w:t xml:space="preserve">нвеститори који су се обавезали да купе или упишу дигиталну имовину пре објављивања додатка </w:t>
      </w:r>
      <w:r w:rsidR="00313654" w:rsidRPr="0039029D">
        <w:rPr>
          <w:rFonts w:eastAsia="Times New Roman"/>
          <w:lang w:val="sr-Cyrl-RS"/>
        </w:rPr>
        <w:t>б</w:t>
      </w:r>
      <w:r w:rsidR="008B51EC" w:rsidRPr="0039029D">
        <w:rPr>
          <w:rFonts w:eastAsia="Times New Roman"/>
          <w:lang w:val="sr-Cyrl-RS"/>
        </w:rPr>
        <w:t xml:space="preserve">елом папиру, имају право да одустану од куповине или уписа те дигиталне имовине у року одређеном у </w:t>
      </w:r>
      <w:r w:rsidR="00BA0AA1" w:rsidRPr="0039029D">
        <w:rPr>
          <w:rFonts w:eastAsia="Times New Roman"/>
          <w:lang w:val="sr-Cyrl-RS"/>
        </w:rPr>
        <w:t xml:space="preserve">том </w:t>
      </w:r>
      <w:r w:rsidR="008B51EC" w:rsidRPr="0039029D">
        <w:rPr>
          <w:rFonts w:eastAsia="Times New Roman"/>
          <w:lang w:val="sr-Cyrl-RS"/>
        </w:rPr>
        <w:t xml:space="preserve">додатку, који не може бити краћи од два радна дана од дана објављивања </w:t>
      </w:r>
      <w:r w:rsidR="00BA0AA1" w:rsidRPr="0039029D">
        <w:rPr>
          <w:rFonts w:eastAsia="Times New Roman"/>
          <w:lang w:val="sr-Cyrl-RS"/>
        </w:rPr>
        <w:t xml:space="preserve">тог </w:t>
      </w:r>
      <w:r w:rsidR="008B51EC" w:rsidRPr="0039029D">
        <w:rPr>
          <w:rFonts w:eastAsia="Times New Roman"/>
          <w:lang w:val="sr-Cyrl-RS"/>
        </w:rPr>
        <w:t>додатка. </w:t>
      </w:r>
    </w:p>
    <w:p w14:paraId="6EF5205E" w14:textId="77777777" w:rsidR="008B51EC" w:rsidRPr="0039029D" w:rsidRDefault="00C25816" w:rsidP="008C4867">
      <w:pPr>
        <w:spacing w:after="120" w:line="240" w:lineRule="auto"/>
        <w:ind w:firstLine="284"/>
        <w:jc w:val="center"/>
        <w:rPr>
          <w:b/>
          <w:lang w:val="sr-Cyrl-RS"/>
        </w:rPr>
      </w:pPr>
      <w:r w:rsidRPr="0039029D">
        <w:rPr>
          <w:b/>
          <w:lang w:val="sr-Cyrl-RS"/>
        </w:rPr>
        <w:t>О</w:t>
      </w:r>
      <w:r w:rsidR="008B51EC" w:rsidRPr="0039029D">
        <w:rPr>
          <w:b/>
          <w:lang w:val="sr-Cyrl-RS"/>
        </w:rPr>
        <w:t>бјављивањ</w:t>
      </w:r>
      <w:r w:rsidRPr="0039029D">
        <w:rPr>
          <w:b/>
          <w:lang w:val="sr-Cyrl-RS"/>
        </w:rPr>
        <w:t>е</w:t>
      </w:r>
      <w:r w:rsidR="008B51EC" w:rsidRPr="0039029D">
        <w:rPr>
          <w:b/>
          <w:lang w:val="sr-Cyrl-RS"/>
        </w:rPr>
        <w:t xml:space="preserve"> </w:t>
      </w:r>
      <w:r w:rsidR="00C57A31" w:rsidRPr="0039029D">
        <w:rPr>
          <w:b/>
          <w:lang w:val="sr-Cyrl-RS"/>
        </w:rPr>
        <w:t>б</w:t>
      </w:r>
      <w:r w:rsidR="008B51EC" w:rsidRPr="0039029D">
        <w:rPr>
          <w:b/>
          <w:lang w:val="sr-Cyrl-RS"/>
        </w:rPr>
        <w:t>елог папира</w:t>
      </w:r>
      <w:r w:rsidRPr="0039029D">
        <w:rPr>
          <w:b/>
          <w:lang w:val="sr-Cyrl-RS"/>
        </w:rPr>
        <w:t xml:space="preserve"> након одобрења</w:t>
      </w:r>
    </w:p>
    <w:p w14:paraId="4CE795D5" w14:textId="6F26F1B4" w:rsidR="008B51EC" w:rsidRPr="0039029D" w:rsidRDefault="008B51EC" w:rsidP="008C4867">
      <w:pPr>
        <w:spacing w:after="120" w:line="240" w:lineRule="auto"/>
        <w:ind w:firstLine="284"/>
        <w:jc w:val="center"/>
        <w:rPr>
          <w:b/>
          <w:lang w:val="sr-Latn-RS"/>
        </w:rPr>
      </w:pPr>
      <w:r w:rsidRPr="0039029D">
        <w:rPr>
          <w:b/>
          <w:lang w:val="sr-Cyrl-RS"/>
        </w:rPr>
        <w:t xml:space="preserve">Члан </w:t>
      </w:r>
      <w:r w:rsidR="009D1E4A" w:rsidRPr="0039029D">
        <w:rPr>
          <w:b/>
          <w:lang w:val="sr-Cyrl-RS"/>
        </w:rPr>
        <w:t>2</w:t>
      </w:r>
      <w:r w:rsidR="00A76F70" w:rsidRPr="0039029D">
        <w:rPr>
          <w:b/>
          <w:lang w:val="sr-Cyrl-RS"/>
        </w:rPr>
        <w:t>7</w:t>
      </w:r>
      <w:r w:rsidR="009D1E4A" w:rsidRPr="0039029D">
        <w:rPr>
          <w:b/>
          <w:lang w:val="sr-Cyrl-RS"/>
        </w:rPr>
        <w:t>.</w:t>
      </w:r>
    </w:p>
    <w:p w14:paraId="6B6BE491" w14:textId="77777777" w:rsidR="008B51EC" w:rsidRPr="0039029D" w:rsidRDefault="008B51EC" w:rsidP="008C4867">
      <w:pPr>
        <w:spacing w:after="120" w:line="240" w:lineRule="auto"/>
        <w:ind w:firstLine="284"/>
        <w:jc w:val="both"/>
        <w:rPr>
          <w:rFonts w:eastAsia="Times New Roman"/>
          <w:lang w:val="sr-Cyrl-RS"/>
        </w:rPr>
      </w:pPr>
      <w:r w:rsidRPr="0039029D">
        <w:rPr>
          <w:rFonts w:eastAsia="Times New Roman"/>
          <w:lang w:val="sr-Cyrl-RS"/>
        </w:rPr>
        <w:t xml:space="preserve">Након одобрења објављивања </w:t>
      </w:r>
      <w:r w:rsidR="00C57A31" w:rsidRPr="0039029D">
        <w:rPr>
          <w:rFonts w:eastAsia="Times New Roman"/>
          <w:lang w:val="sr-Cyrl-RS"/>
        </w:rPr>
        <w:t>б</w:t>
      </w:r>
      <w:r w:rsidRPr="0039029D">
        <w:rPr>
          <w:rFonts w:eastAsia="Times New Roman"/>
          <w:lang w:val="sr-Cyrl-RS"/>
        </w:rPr>
        <w:t xml:space="preserve">елог папира, издавалац објављује </w:t>
      </w:r>
      <w:r w:rsidR="00C57A31" w:rsidRPr="0039029D">
        <w:rPr>
          <w:rFonts w:eastAsia="Times New Roman"/>
          <w:lang w:val="sr-Cyrl-RS"/>
        </w:rPr>
        <w:t>б</w:t>
      </w:r>
      <w:r w:rsidRPr="0039029D">
        <w:rPr>
          <w:rFonts w:eastAsia="Times New Roman"/>
          <w:lang w:val="sr-Cyrl-RS"/>
        </w:rPr>
        <w:t>ели папир у разумном року, а најкасније до почетка иницијалне понуде дигиталне имовине.</w:t>
      </w:r>
    </w:p>
    <w:p w14:paraId="252C86DD" w14:textId="77777777" w:rsidR="008B51EC" w:rsidRPr="0039029D" w:rsidRDefault="008B51EC" w:rsidP="008C4867">
      <w:pPr>
        <w:spacing w:after="120" w:line="240" w:lineRule="auto"/>
        <w:ind w:firstLine="284"/>
        <w:jc w:val="both"/>
        <w:rPr>
          <w:rFonts w:eastAsia="Times New Roman"/>
          <w:lang w:val="sr-Cyrl-RS"/>
        </w:rPr>
      </w:pPr>
      <w:r w:rsidRPr="0039029D">
        <w:rPr>
          <w:rFonts w:eastAsia="Times New Roman"/>
          <w:lang w:val="sr-Cyrl-RS"/>
        </w:rPr>
        <w:t xml:space="preserve">Издавалац је дужан да </w:t>
      </w:r>
      <w:r w:rsidR="00C57A31" w:rsidRPr="0039029D">
        <w:rPr>
          <w:rFonts w:eastAsia="Times New Roman"/>
          <w:lang w:val="sr-Cyrl-RS"/>
        </w:rPr>
        <w:t>б</w:t>
      </w:r>
      <w:r w:rsidRPr="0039029D">
        <w:rPr>
          <w:rFonts w:eastAsia="Times New Roman"/>
          <w:lang w:val="sr-Cyrl-RS"/>
        </w:rPr>
        <w:t xml:space="preserve">ели папир објави на својој интернет </w:t>
      </w:r>
      <w:r w:rsidR="00C25816" w:rsidRPr="0039029D">
        <w:rPr>
          <w:rFonts w:eastAsia="Times New Roman"/>
          <w:lang w:val="sr-Cyrl-RS"/>
        </w:rPr>
        <w:t xml:space="preserve">презентацији </w:t>
      </w:r>
      <w:r w:rsidRPr="0039029D">
        <w:rPr>
          <w:rFonts w:eastAsia="Times New Roman"/>
          <w:lang w:val="sr-Cyrl-RS"/>
        </w:rPr>
        <w:t>на српском језику.</w:t>
      </w:r>
    </w:p>
    <w:p w14:paraId="383E8D40" w14:textId="77777777" w:rsidR="008B51EC" w:rsidRPr="0039029D" w:rsidRDefault="00C25816" w:rsidP="008C4867">
      <w:pPr>
        <w:spacing w:after="120" w:line="240" w:lineRule="auto"/>
        <w:ind w:firstLine="284"/>
        <w:jc w:val="both"/>
        <w:rPr>
          <w:rFonts w:eastAsia="Times New Roman"/>
          <w:lang w:val="sr-Cyrl-RS"/>
        </w:rPr>
      </w:pPr>
      <w:r w:rsidRPr="0039029D">
        <w:rPr>
          <w:rFonts w:eastAsia="Times New Roman"/>
          <w:lang w:val="sr-Cyrl-RS"/>
        </w:rPr>
        <w:t xml:space="preserve">Ако </w:t>
      </w:r>
      <w:r w:rsidR="008B51EC" w:rsidRPr="0039029D">
        <w:rPr>
          <w:rFonts w:eastAsia="Times New Roman"/>
          <w:lang w:val="sr-Cyrl-RS"/>
        </w:rPr>
        <w:t xml:space="preserve">се </w:t>
      </w:r>
      <w:r w:rsidR="00C57A31" w:rsidRPr="0039029D">
        <w:rPr>
          <w:rFonts w:eastAsia="Times New Roman"/>
          <w:lang w:val="sr-Cyrl-RS"/>
        </w:rPr>
        <w:t>б</w:t>
      </w:r>
      <w:r w:rsidR="008B51EC" w:rsidRPr="0039029D">
        <w:rPr>
          <w:rFonts w:eastAsia="Times New Roman"/>
          <w:lang w:val="sr-Cyrl-RS"/>
        </w:rPr>
        <w:t>ели папир објављује на више језика</w:t>
      </w:r>
      <w:r w:rsidRPr="0039029D">
        <w:rPr>
          <w:rFonts w:eastAsia="Times New Roman"/>
          <w:lang w:val="sr-Cyrl-RS"/>
        </w:rPr>
        <w:t>,</w:t>
      </w:r>
      <w:r w:rsidR="008B51EC" w:rsidRPr="0039029D">
        <w:rPr>
          <w:rFonts w:eastAsia="Times New Roman"/>
          <w:lang w:val="sr-Cyrl-RS"/>
        </w:rPr>
        <w:t xml:space="preserve"> сматраће се да је верзија на српском језику преовлађујућа у случају да постоје разлике између различитих верзија </w:t>
      </w:r>
      <w:r w:rsidR="0084354A" w:rsidRPr="0039029D">
        <w:rPr>
          <w:rFonts w:eastAsia="Times New Roman"/>
          <w:lang w:val="sr-Cyrl-RS"/>
        </w:rPr>
        <w:t>б</w:t>
      </w:r>
      <w:r w:rsidR="008B51EC" w:rsidRPr="0039029D">
        <w:rPr>
          <w:rFonts w:eastAsia="Times New Roman"/>
          <w:lang w:val="sr-Cyrl-RS"/>
        </w:rPr>
        <w:t>елог папира</w:t>
      </w:r>
      <w:r w:rsidRPr="0039029D">
        <w:rPr>
          <w:rFonts w:eastAsia="Times New Roman"/>
          <w:lang w:val="sr-Cyrl-RS"/>
        </w:rPr>
        <w:t>, осим у случају објављивања белог папира издаваоца који је страно правно лице када је преовлађујућа верзија на језику који је у белом папиру одредио издавалац</w:t>
      </w:r>
      <w:r w:rsidR="008B51EC" w:rsidRPr="0039029D">
        <w:rPr>
          <w:rFonts w:eastAsia="Times New Roman"/>
          <w:lang w:val="sr-Cyrl-RS"/>
        </w:rPr>
        <w:t>.</w:t>
      </w:r>
    </w:p>
    <w:p w14:paraId="52BD963B" w14:textId="57E5C41E" w:rsidR="008B51EC" w:rsidRPr="0039029D" w:rsidRDefault="008B51EC" w:rsidP="008C4867">
      <w:pPr>
        <w:spacing w:after="120" w:line="240" w:lineRule="auto"/>
        <w:ind w:firstLine="284"/>
        <w:jc w:val="both"/>
        <w:rPr>
          <w:rFonts w:eastAsia="Times New Roman"/>
          <w:lang w:val="sr-Cyrl-RS"/>
        </w:rPr>
      </w:pPr>
      <w:r w:rsidRPr="0039029D">
        <w:rPr>
          <w:rFonts w:eastAsia="Times New Roman"/>
          <w:lang w:val="sr-Cyrl-RS"/>
        </w:rPr>
        <w:t xml:space="preserve">Бели папир који се објављује мора бити идентичан </w:t>
      </w:r>
      <w:r w:rsidR="00C57A31" w:rsidRPr="0039029D">
        <w:rPr>
          <w:rFonts w:eastAsia="Times New Roman"/>
          <w:lang w:val="sr-Cyrl-RS"/>
        </w:rPr>
        <w:t>б</w:t>
      </w:r>
      <w:r w:rsidRPr="0039029D">
        <w:rPr>
          <w:rFonts w:eastAsia="Times New Roman"/>
          <w:lang w:val="sr-Cyrl-RS"/>
        </w:rPr>
        <w:t xml:space="preserve">елом папиру </w:t>
      </w:r>
      <w:r w:rsidR="00A76F70" w:rsidRPr="0039029D">
        <w:rPr>
          <w:rFonts w:eastAsia="Times New Roman"/>
          <w:lang w:val="sr-Cyrl-RS"/>
        </w:rPr>
        <w:t xml:space="preserve">чије објављивање </w:t>
      </w:r>
      <w:r w:rsidRPr="0039029D">
        <w:rPr>
          <w:rFonts w:eastAsia="Times New Roman"/>
          <w:lang w:val="sr-Cyrl-RS"/>
        </w:rPr>
        <w:t xml:space="preserve">је </w:t>
      </w:r>
      <w:r w:rsidR="00C57A31" w:rsidRPr="0039029D">
        <w:rPr>
          <w:rFonts w:eastAsia="Times New Roman"/>
          <w:lang w:val="sr-Cyrl-RS"/>
        </w:rPr>
        <w:t>одобрио надзорни орган</w:t>
      </w:r>
      <w:r w:rsidRPr="0039029D">
        <w:rPr>
          <w:rFonts w:eastAsia="Times New Roman"/>
          <w:lang w:val="sr-Cyrl-RS"/>
        </w:rPr>
        <w:t xml:space="preserve"> и не сме се мењати након </w:t>
      </w:r>
      <w:r w:rsidR="00A76F70" w:rsidRPr="0039029D">
        <w:rPr>
          <w:rFonts w:eastAsia="Times New Roman"/>
          <w:lang w:val="sr-Cyrl-RS"/>
        </w:rPr>
        <w:t xml:space="preserve">тог </w:t>
      </w:r>
      <w:r w:rsidRPr="0039029D">
        <w:rPr>
          <w:rFonts w:eastAsia="Times New Roman"/>
          <w:lang w:val="sr-Cyrl-RS"/>
        </w:rPr>
        <w:t xml:space="preserve">одобрења, осим у случајевима из члана </w:t>
      </w:r>
      <w:r w:rsidR="009A0CC9" w:rsidRPr="0039029D">
        <w:rPr>
          <w:rFonts w:eastAsia="Times New Roman"/>
          <w:lang w:val="sr-Cyrl-RS"/>
        </w:rPr>
        <w:t>2</w:t>
      </w:r>
      <w:r w:rsidR="00A76F70" w:rsidRPr="0039029D">
        <w:rPr>
          <w:rFonts w:eastAsia="Times New Roman"/>
          <w:lang w:val="sr-Cyrl-RS"/>
        </w:rPr>
        <w:t>6</w:t>
      </w:r>
      <w:r w:rsidR="009D1E4A" w:rsidRPr="0039029D">
        <w:rPr>
          <w:rFonts w:eastAsia="Times New Roman"/>
          <w:lang w:val="sr-Cyrl-RS"/>
        </w:rPr>
        <w:t>.</w:t>
      </w:r>
      <w:r w:rsidRPr="0039029D">
        <w:rPr>
          <w:rFonts w:eastAsia="Times New Roman"/>
          <w:lang w:val="sr-Cyrl-RS"/>
        </w:rPr>
        <w:t xml:space="preserve"> овог закона.</w:t>
      </w:r>
    </w:p>
    <w:p w14:paraId="4E39484C" w14:textId="77777777" w:rsidR="008B51EC" w:rsidRPr="0039029D" w:rsidRDefault="008B51EC" w:rsidP="008C4867">
      <w:pPr>
        <w:spacing w:after="120" w:line="240" w:lineRule="auto"/>
        <w:ind w:firstLine="284"/>
        <w:jc w:val="both"/>
        <w:rPr>
          <w:rFonts w:eastAsia="Times New Roman"/>
          <w:lang w:val="sr-Cyrl-RS"/>
        </w:rPr>
      </w:pPr>
      <w:r w:rsidRPr="0039029D">
        <w:rPr>
          <w:rFonts w:eastAsia="Times New Roman"/>
          <w:lang w:val="sr-Cyrl-RS"/>
        </w:rPr>
        <w:t>Бели папир се објављује на посебном, за то одређеном делу интернет презентације</w:t>
      </w:r>
      <w:r w:rsidR="00DF135D" w:rsidRPr="0039029D">
        <w:rPr>
          <w:rFonts w:eastAsia="Times New Roman"/>
          <w:lang w:val="sr-Cyrl-RS"/>
        </w:rPr>
        <w:t xml:space="preserve"> издаваоца</w:t>
      </w:r>
      <w:r w:rsidRPr="0039029D">
        <w:rPr>
          <w:rFonts w:eastAsia="Times New Roman"/>
          <w:lang w:val="sr-Cyrl-RS"/>
        </w:rPr>
        <w:t>, који је лако доступан при уласк</w:t>
      </w:r>
      <w:r w:rsidR="00DF135D" w:rsidRPr="0039029D">
        <w:rPr>
          <w:rFonts w:eastAsia="Times New Roman"/>
          <w:lang w:val="sr-Cyrl-RS"/>
        </w:rPr>
        <w:t>у</w:t>
      </w:r>
      <w:r w:rsidRPr="0039029D">
        <w:rPr>
          <w:rFonts w:eastAsia="Times New Roman"/>
          <w:lang w:val="sr-Cyrl-RS"/>
        </w:rPr>
        <w:t xml:space="preserve"> на </w:t>
      </w:r>
      <w:r w:rsidR="00570529" w:rsidRPr="0039029D">
        <w:rPr>
          <w:rFonts w:eastAsia="Times New Roman"/>
          <w:lang w:val="sr-Cyrl-RS"/>
        </w:rPr>
        <w:t xml:space="preserve">ту </w:t>
      </w:r>
      <w:r w:rsidRPr="0039029D">
        <w:rPr>
          <w:rFonts w:eastAsia="Times New Roman"/>
          <w:lang w:val="sr-Cyrl-RS"/>
        </w:rPr>
        <w:t xml:space="preserve">интернет </w:t>
      </w:r>
      <w:r w:rsidR="00DF135D" w:rsidRPr="0039029D">
        <w:rPr>
          <w:rFonts w:eastAsia="Times New Roman"/>
          <w:lang w:val="sr-Cyrl-RS"/>
        </w:rPr>
        <w:t>презентацију</w:t>
      </w:r>
      <w:r w:rsidRPr="0039029D">
        <w:rPr>
          <w:rFonts w:eastAsia="Times New Roman"/>
          <w:lang w:val="sr-Cyrl-RS"/>
        </w:rPr>
        <w:t>. Мора бити припремљен тако да га је могуће преузети, штампати и претраживати у електронском облику који се не може мењати.</w:t>
      </w:r>
    </w:p>
    <w:p w14:paraId="069776E9" w14:textId="77777777" w:rsidR="008B51EC" w:rsidRPr="0039029D" w:rsidRDefault="008B51EC" w:rsidP="008C4867">
      <w:pPr>
        <w:spacing w:after="120" w:line="240" w:lineRule="auto"/>
        <w:ind w:firstLine="284"/>
        <w:jc w:val="both"/>
        <w:rPr>
          <w:rFonts w:eastAsia="Times New Roman"/>
          <w:lang w:val="sr-Cyrl-RS"/>
        </w:rPr>
      </w:pPr>
      <w:r w:rsidRPr="0039029D">
        <w:rPr>
          <w:rFonts w:eastAsia="Times New Roman"/>
          <w:lang w:val="sr-Cyrl-RS"/>
        </w:rPr>
        <w:t xml:space="preserve">За приступ </w:t>
      </w:r>
      <w:r w:rsidR="00C57A31" w:rsidRPr="0039029D">
        <w:rPr>
          <w:rFonts w:eastAsia="Times New Roman"/>
          <w:lang w:val="sr-Cyrl-RS"/>
        </w:rPr>
        <w:t>б</w:t>
      </w:r>
      <w:r w:rsidRPr="0039029D">
        <w:rPr>
          <w:rFonts w:eastAsia="Times New Roman"/>
          <w:lang w:val="sr-Cyrl-RS"/>
        </w:rPr>
        <w:t>елом папиру не захтева се регистрација, давање изјава о прихватању ограничења правне одговорности</w:t>
      </w:r>
      <w:r w:rsidR="00DF135D" w:rsidRPr="0039029D">
        <w:rPr>
          <w:rFonts w:eastAsia="Times New Roman"/>
          <w:lang w:val="sr-Cyrl-RS"/>
        </w:rPr>
        <w:t>, нити</w:t>
      </w:r>
      <w:r w:rsidRPr="0039029D">
        <w:rPr>
          <w:rFonts w:eastAsia="Times New Roman"/>
          <w:lang w:val="sr-Cyrl-RS"/>
        </w:rPr>
        <w:t xml:space="preserve"> плаћање накнаде. </w:t>
      </w:r>
    </w:p>
    <w:p w14:paraId="7BB98050" w14:textId="24A1AA1D" w:rsidR="008B51EC" w:rsidRPr="0039029D" w:rsidRDefault="00C57A31" w:rsidP="008C4867">
      <w:pPr>
        <w:spacing w:after="120" w:line="240" w:lineRule="auto"/>
        <w:ind w:firstLine="284"/>
        <w:jc w:val="both"/>
        <w:rPr>
          <w:rFonts w:eastAsia="Times New Roman"/>
          <w:lang w:val="sr-Cyrl-RS"/>
        </w:rPr>
      </w:pPr>
      <w:r w:rsidRPr="0039029D">
        <w:rPr>
          <w:rFonts w:eastAsia="Times New Roman"/>
          <w:lang w:val="sr-Cyrl-RS"/>
        </w:rPr>
        <w:t>Надзорни орган</w:t>
      </w:r>
      <w:r w:rsidR="008B51EC" w:rsidRPr="0039029D">
        <w:rPr>
          <w:rFonts w:eastAsia="Times New Roman"/>
          <w:lang w:val="sr-Cyrl-RS"/>
        </w:rPr>
        <w:t xml:space="preserve"> на својој интернет </w:t>
      </w:r>
      <w:r w:rsidR="00DF135D" w:rsidRPr="0039029D">
        <w:rPr>
          <w:rFonts w:eastAsia="Times New Roman"/>
          <w:lang w:val="sr-Cyrl-RS"/>
        </w:rPr>
        <w:t xml:space="preserve">презентацији </w:t>
      </w:r>
      <w:r w:rsidR="008B51EC" w:rsidRPr="0039029D">
        <w:rPr>
          <w:rFonts w:eastAsia="Times New Roman"/>
          <w:lang w:val="sr-Cyrl-RS"/>
        </w:rPr>
        <w:t xml:space="preserve">објављује све </w:t>
      </w:r>
      <w:r w:rsidRPr="0039029D">
        <w:rPr>
          <w:rFonts w:eastAsia="Times New Roman"/>
          <w:lang w:val="sr-Cyrl-RS"/>
        </w:rPr>
        <w:t>б</w:t>
      </w:r>
      <w:r w:rsidR="008B51EC" w:rsidRPr="0039029D">
        <w:rPr>
          <w:rFonts w:eastAsia="Times New Roman"/>
          <w:lang w:val="sr-Cyrl-RS"/>
        </w:rPr>
        <w:t>еле папире</w:t>
      </w:r>
      <w:r w:rsidR="00A76F70" w:rsidRPr="0039029D">
        <w:rPr>
          <w:rFonts w:eastAsia="Times New Roman"/>
          <w:lang w:val="sr-Cyrl-RS"/>
        </w:rPr>
        <w:t xml:space="preserve"> чије објављивање је одобрено</w:t>
      </w:r>
      <w:r w:rsidR="008B51EC" w:rsidRPr="0039029D">
        <w:rPr>
          <w:rFonts w:eastAsia="Times New Roman"/>
          <w:lang w:val="sr-Cyrl-RS"/>
        </w:rPr>
        <w:t xml:space="preserve"> или њихов списак са линковима до релевантних делова интернет </w:t>
      </w:r>
      <w:r w:rsidR="00570529" w:rsidRPr="0039029D">
        <w:rPr>
          <w:rFonts w:eastAsia="Times New Roman"/>
          <w:lang w:val="sr-Cyrl-RS"/>
        </w:rPr>
        <w:t xml:space="preserve">презентација </w:t>
      </w:r>
      <w:r w:rsidR="008B51EC" w:rsidRPr="0039029D">
        <w:rPr>
          <w:rFonts w:eastAsia="Times New Roman"/>
          <w:lang w:val="sr-Cyrl-RS"/>
        </w:rPr>
        <w:t>из става 2. овог члана. Објављен списак</w:t>
      </w:r>
      <w:r w:rsidR="00A76F70" w:rsidRPr="0039029D">
        <w:rPr>
          <w:rFonts w:eastAsia="Times New Roman"/>
          <w:lang w:val="sr-Cyrl-RS"/>
        </w:rPr>
        <w:t xml:space="preserve"> из овог става</w:t>
      </w:r>
      <w:r w:rsidR="008B51EC" w:rsidRPr="0039029D">
        <w:rPr>
          <w:rFonts w:eastAsia="Times New Roman"/>
          <w:lang w:val="sr-Cyrl-RS"/>
        </w:rPr>
        <w:t>, укључујући линкове, редовно се ажурира.</w:t>
      </w:r>
    </w:p>
    <w:p w14:paraId="167C7BB2" w14:textId="6907CDA2" w:rsidR="008B51EC" w:rsidRPr="0039029D" w:rsidRDefault="008B51EC" w:rsidP="008C4867">
      <w:pPr>
        <w:spacing w:after="120" w:line="240" w:lineRule="auto"/>
        <w:ind w:firstLine="284"/>
        <w:jc w:val="both"/>
        <w:rPr>
          <w:rFonts w:eastAsia="Times New Roman"/>
          <w:lang w:val="sr-Cyrl-RS"/>
        </w:rPr>
      </w:pPr>
      <w:r w:rsidRPr="0039029D">
        <w:rPr>
          <w:rFonts w:eastAsia="Times New Roman"/>
          <w:lang w:val="sr-Cyrl-RS"/>
        </w:rPr>
        <w:t xml:space="preserve">Сви </w:t>
      </w:r>
      <w:r w:rsidR="00C57A31" w:rsidRPr="0039029D">
        <w:rPr>
          <w:rFonts w:eastAsia="Times New Roman"/>
          <w:lang w:val="sr-Cyrl-RS"/>
        </w:rPr>
        <w:t>б</w:t>
      </w:r>
      <w:r w:rsidRPr="0039029D">
        <w:rPr>
          <w:rFonts w:eastAsia="Times New Roman"/>
          <w:lang w:val="sr-Cyrl-RS"/>
        </w:rPr>
        <w:t>ели папири</w:t>
      </w:r>
      <w:r w:rsidR="002F207C" w:rsidRPr="0039029D">
        <w:rPr>
          <w:rFonts w:eastAsia="Times New Roman"/>
          <w:lang w:val="sr-Cyrl-RS"/>
        </w:rPr>
        <w:t xml:space="preserve"> чије објављивање је одобрено</w:t>
      </w:r>
      <w:r w:rsidRPr="0039029D">
        <w:rPr>
          <w:rFonts w:eastAsia="Times New Roman"/>
          <w:lang w:val="sr-Cyrl-RS"/>
        </w:rPr>
        <w:t xml:space="preserve"> остају јавно доступни</w:t>
      </w:r>
      <w:r w:rsidR="00C57A31" w:rsidRPr="0039029D">
        <w:rPr>
          <w:rFonts w:eastAsia="Times New Roman"/>
          <w:lang w:val="sr-Cyrl-RS"/>
        </w:rPr>
        <w:t xml:space="preserve"> </w:t>
      </w:r>
      <w:r w:rsidRPr="0039029D">
        <w:rPr>
          <w:rFonts w:eastAsia="Times New Roman"/>
          <w:lang w:val="sr-Cyrl-RS"/>
        </w:rPr>
        <w:t xml:space="preserve">у електронском облику најмање </w:t>
      </w:r>
      <w:r w:rsidR="00DF135D" w:rsidRPr="0039029D">
        <w:rPr>
          <w:rFonts w:eastAsia="Times New Roman"/>
          <w:lang w:val="sr-Cyrl-RS"/>
        </w:rPr>
        <w:t>десет</w:t>
      </w:r>
      <w:r w:rsidRPr="0039029D">
        <w:rPr>
          <w:rFonts w:eastAsia="Times New Roman"/>
          <w:lang w:val="sr-Cyrl-RS"/>
        </w:rPr>
        <w:t xml:space="preserve"> година по њиховом објављивању</w:t>
      </w:r>
      <w:r w:rsidR="00DF135D" w:rsidRPr="0039029D">
        <w:rPr>
          <w:rFonts w:eastAsia="Times New Roman"/>
          <w:lang w:val="sr-Cyrl-RS"/>
        </w:rPr>
        <w:t xml:space="preserve"> на интернет презентацији из става 2. овог члана</w:t>
      </w:r>
      <w:r w:rsidR="00C57A31" w:rsidRPr="0039029D">
        <w:rPr>
          <w:rFonts w:eastAsia="Times New Roman"/>
          <w:lang w:val="sr-Cyrl-RS"/>
        </w:rPr>
        <w:t>.</w:t>
      </w:r>
    </w:p>
    <w:p w14:paraId="300009A3" w14:textId="77777777" w:rsidR="008B51EC" w:rsidRPr="0039029D" w:rsidRDefault="008B51EC" w:rsidP="008C4867">
      <w:pPr>
        <w:spacing w:after="120" w:line="240" w:lineRule="auto"/>
        <w:ind w:firstLine="284"/>
        <w:jc w:val="center"/>
        <w:rPr>
          <w:b/>
          <w:lang w:val="sr-Cyrl-RS"/>
        </w:rPr>
      </w:pPr>
      <w:r w:rsidRPr="0039029D">
        <w:rPr>
          <w:b/>
          <w:lang w:val="sr-Cyrl-RS"/>
        </w:rPr>
        <w:t xml:space="preserve">Упис и уплата дигиталне имовине </w:t>
      </w:r>
    </w:p>
    <w:p w14:paraId="0C7E913A" w14:textId="2E6F0E6C" w:rsidR="008B51EC" w:rsidRPr="0039029D" w:rsidRDefault="008B51EC" w:rsidP="008C4867">
      <w:pPr>
        <w:spacing w:after="120" w:line="240" w:lineRule="auto"/>
        <w:ind w:firstLine="284"/>
        <w:jc w:val="center"/>
        <w:rPr>
          <w:b/>
          <w:lang w:val="sr-Latn-RS"/>
        </w:rPr>
      </w:pPr>
      <w:r w:rsidRPr="0039029D">
        <w:rPr>
          <w:b/>
          <w:lang w:val="sr-Cyrl-RS"/>
        </w:rPr>
        <w:t xml:space="preserve">Члан </w:t>
      </w:r>
      <w:r w:rsidR="00493778" w:rsidRPr="0039029D">
        <w:rPr>
          <w:b/>
          <w:lang w:val="sr-Cyrl-RS"/>
        </w:rPr>
        <w:t>2</w:t>
      </w:r>
      <w:r w:rsidR="00693C99" w:rsidRPr="0039029D">
        <w:rPr>
          <w:b/>
          <w:lang w:val="sr-Latn-RS"/>
        </w:rPr>
        <w:t>8</w:t>
      </w:r>
      <w:r w:rsidR="00493778" w:rsidRPr="0039029D">
        <w:rPr>
          <w:b/>
          <w:lang w:val="sr-Cyrl-RS"/>
        </w:rPr>
        <w:t>.</w:t>
      </w:r>
    </w:p>
    <w:p w14:paraId="10036453" w14:textId="0CBD0672" w:rsidR="008B51EC" w:rsidRPr="0039029D" w:rsidRDefault="00693C99" w:rsidP="008C4867">
      <w:pPr>
        <w:spacing w:after="120" w:line="240" w:lineRule="auto"/>
        <w:ind w:firstLine="284"/>
        <w:jc w:val="both"/>
        <w:rPr>
          <w:rFonts w:eastAsia="Times New Roman"/>
          <w:lang w:val="sr-Cyrl-RS"/>
        </w:rPr>
      </w:pPr>
      <w:r w:rsidRPr="0039029D">
        <w:rPr>
          <w:rFonts w:eastAsia="Times New Roman"/>
          <w:lang w:val="sr-Cyrl-RS"/>
        </w:rPr>
        <w:t>Ако је за иницијалну понуду дигиталне имовине одобрен</w:t>
      </w:r>
      <w:r w:rsidRPr="0039029D">
        <w:rPr>
          <w:rFonts w:eastAsia="Times New Roman"/>
          <w:lang w:val="sr-Latn-RS"/>
        </w:rPr>
        <w:t xml:space="preserve">o </w:t>
      </w:r>
      <w:r w:rsidRPr="0039029D">
        <w:rPr>
          <w:rFonts w:eastAsia="Times New Roman"/>
          <w:lang w:val="sr-Cyrl-RS"/>
        </w:rPr>
        <w:t xml:space="preserve">објављивање белог папира, </w:t>
      </w:r>
      <w:r w:rsidR="007C377B" w:rsidRPr="0039029D">
        <w:rPr>
          <w:rFonts w:eastAsia="Times New Roman"/>
          <w:lang w:val="sr-Cyrl-RS"/>
        </w:rPr>
        <w:t>р</w:t>
      </w:r>
      <w:r w:rsidR="008B51EC" w:rsidRPr="0039029D">
        <w:rPr>
          <w:rFonts w:eastAsia="Times New Roman"/>
          <w:lang w:val="sr-Cyrl-RS"/>
        </w:rPr>
        <w:t xml:space="preserve">ок за почетак уписа и уплате дигиталне имовине почиње најкасније у року од </w:t>
      </w:r>
      <w:r w:rsidR="00B7474C" w:rsidRPr="0039029D">
        <w:rPr>
          <w:rFonts w:eastAsia="Times New Roman"/>
          <w:lang w:val="sr-Cyrl-RS"/>
        </w:rPr>
        <w:t xml:space="preserve">30 </w:t>
      </w:r>
      <w:r w:rsidR="008B51EC" w:rsidRPr="0039029D">
        <w:rPr>
          <w:rFonts w:eastAsia="Times New Roman"/>
          <w:lang w:val="sr-Cyrl-RS"/>
        </w:rPr>
        <w:t xml:space="preserve">дана од дана пријема/доношења решења о одобрењу објављивања </w:t>
      </w:r>
      <w:r w:rsidR="00DA7819" w:rsidRPr="0039029D">
        <w:rPr>
          <w:rFonts w:eastAsia="Times New Roman"/>
          <w:lang w:val="sr-Cyrl-RS"/>
        </w:rPr>
        <w:t>б</w:t>
      </w:r>
      <w:r w:rsidR="008B51EC" w:rsidRPr="0039029D">
        <w:rPr>
          <w:rFonts w:eastAsia="Times New Roman"/>
          <w:lang w:val="sr-Cyrl-RS"/>
        </w:rPr>
        <w:t>елог папира.</w:t>
      </w:r>
    </w:p>
    <w:p w14:paraId="6D2C8603" w14:textId="051B7AF0" w:rsidR="00B7474C" w:rsidRPr="0039029D" w:rsidRDefault="008B51EC" w:rsidP="008C4867">
      <w:pPr>
        <w:spacing w:after="120" w:line="240" w:lineRule="auto"/>
        <w:ind w:firstLine="284"/>
        <w:jc w:val="both"/>
        <w:rPr>
          <w:rFonts w:eastAsia="Times New Roman"/>
          <w:lang w:val="sr-Cyrl-RS"/>
        </w:rPr>
      </w:pPr>
      <w:r w:rsidRPr="0039029D">
        <w:rPr>
          <w:rFonts w:eastAsia="Times New Roman"/>
          <w:lang w:val="sr-Cyrl-RS"/>
        </w:rPr>
        <w:t xml:space="preserve">Уплата </w:t>
      </w:r>
      <w:r w:rsidR="003D6436" w:rsidRPr="0039029D">
        <w:rPr>
          <w:rFonts w:eastAsia="Times New Roman"/>
          <w:lang w:val="sr-Cyrl-RS"/>
        </w:rPr>
        <w:t xml:space="preserve">дигиталне имовине </w:t>
      </w:r>
      <w:r w:rsidR="00B7474C" w:rsidRPr="0039029D">
        <w:rPr>
          <w:rFonts w:eastAsia="Times New Roman"/>
          <w:lang w:val="sr-Cyrl-RS"/>
        </w:rPr>
        <w:t>врши</w:t>
      </w:r>
      <w:r w:rsidR="00D76140" w:rsidRPr="0039029D">
        <w:rPr>
          <w:rFonts w:eastAsia="Times New Roman"/>
          <w:lang w:val="sr-Cyrl-RS"/>
        </w:rPr>
        <w:t xml:space="preserve"> се</w:t>
      </w:r>
      <w:r w:rsidR="003D6436" w:rsidRPr="0039029D">
        <w:rPr>
          <w:rFonts w:eastAsia="Times New Roman"/>
          <w:lang w:val="sr-Cyrl-RS"/>
        </w:rPr>
        <w:t xml:space="preserve"> у нов</w:t>
      </w:r>
      <w:r w:rsidR="008C1783" w:rsidRPr="0039029D">
        <w:rPr>
          <w:rFonts w:eastAsia="Times New Roman"/>
          <w:lang w:val="sr-Cyrl-RS"/>
        </w:rPr>
        <w:t>чаним средствима</w:t>
      </w:r>
      <w:r w:rsidR="00B7474C" w:rsidRPr="0039029D">
        <w:rPr>
          <w:rFonts w:eastAsia="Times New Roman"/>
          <w:lang w:val="sr-Cyrl-RS"/>
        </w:rPr>
        <w:t>, у</w:t>
      </w:r>
      <w:r w:rsidRPr="0039029D">
        <w:rPr>
          <w:rFonts w:eastAsia="Times New Roman"/>
          <w:lang w:val="sr-Cyrl-RS"/>
        </w:rPr>
        <w:t xml:space="preserve"> дигиталној имовини</w:t>
      </w:r>
      <w:r w:rsidR="00B7474C" w:rsidRPr="0039029D">
        <w:rPr>
          <w:rFonts w:eastAsia="Times New Roman"/>
          <w:lang w:val="sr-Cyrl-RS"/>
        </w:rPr>
        <w:t>, и</w:t>
      </w:r>
      <w:r w:rsidR="00DA1C1C" w:rsidRPr="0039029D">
        <w:rPr>
          <w:rFonts w:eastAsia="Times New Roman"/>
          <w:lang w:val="sr-Cyrl-RS"/>
        </w:rPr>
        <w:t>/или</w:t>
      </w:r>
      <w:r w:rsidR="00B7474C" w:rsidRPr="0039029D">
        <w:rPr>
          <w:rFonts w:eastAsia="Times New Roman"/>
          <w:lang w:val="sr-Cyrl-RS"/>
        </w:rPr>
        <w:t xml:space="preserve"> </w:t>
      </w:r>
      <w:r w:rsidR="00D76140" w:rsidRPr="0039029D">
        <w:rPr>
          <w:rFonts w:eastAsia="Times New Roman"/>
          <w:lang w:val="sr-Cyrl-RS"/>
        </w:rPr>
        <w:t xml:space="preserve">у услугама </w:t>
      </w:r>
      <w:r w:rsidR="00B7474C" w:rsidRPr="0039029D">
        <w:rPr>
          <w:rFonts w:eastAsia="Times New Roman"/>
          <w:lang w:val="sr-Cyrl-RS"/>
        </w:rPr>
        <w:t>стицаоца</w:t>
      </w:r>
      <w:r w:rsidR="00D76140" w:rsidRPr="0039029D">
        <w:rPr>
          <w:rFonts w:eastAsia="Times New Roman"/>
          <w:lang w:val="sr-Cyrl-RS"/>
        </w:rPr>
        <w:t xml:space="preserve"> те имовине</w:t>
      </w:r>
      <w:r w:rsidR="00B7474C" w:rsidRPr="0039029D">
        <w:rPr>
          <w:rFonts w:eastAsia="Times New Roman"/>
          <w:lang w:val="sr-Cyrl-RS"/>
        </w:rPr>
        <w:t xml:space="preserve"> (нпр. пренос издате дигиталне имовине лицима која „рударе“ ту дигиталну имовину)</w:t>
      </w:r>
      <w:r w:rsidRPr="0039029D">
        <w:rPr>
          <w:rFonts w:eastAsia="Times New Roman"/>
          <w:lang w:val="sr-Cyrl-RS"/>
        </w:rPr>
        <w:t>.</w:t>
      </w:r>
    </w:p>
    <w:p w14:paraId="601E1454" w14:textId="4AACFF48" w:rsidR="008B51EC" w:rsidRPr="0039029D" w:rsidRDefault="008B51EC" w:rsidP="008C4867">
      <w:pPr>
        <w:spacing w:after="120" w:line="240" w:lineRule="auto"/>
        <w:ind w:firstLine="284"/>
        <w:jc w:val="both"/>
        <w:rPr>
          <w:rFonts w:eastAsia="Times New Roman"/>
          <w:lang w:val="sr-Cyrl-RS"/>
        </w:rPr>
      </w:pPr>
      <w:r w:rsidRPr="0039029D">
        <w:rPr>
          <w:rFonts w:eastAsia="Times New Roman"/>
          <w:lang w:val="sr-Cyrl-RS"/>
        </w:rPr>
        <w:t xml:space="preserve">Упис </w:t>
      </w:r>
      <w:r w:rsidR="008C1783" w:rsidRPr="0039029D">
        <w:rPr>
          <w:rFonts w:eastAsia="Times New Roman"/>
          <w:lang w:val="sr-Cyrl-RS"/>
        </w:rPr>
        <w:t xml:space="preserve">и уплата дигиталне имовине, као </w:t>
      </w:r>
      <w:r w:rsidRPr="0039029D">
        <w:rPr>
          <w:rFonts w:eastAsia="Times New Roman"/>
          <w:lang w:val="sr-Cyrl-RS"/>
        </w:rPr>
        <w:t>и пренос дигиталне имовине на законите имаоце</w:t>
      </w:r>
      <w:r w:rsidR="007C377B" w:rsidRPr="0039029D">
        <w:rPr>
          <w:rFonts w:eastAsia="Times New Roman"/>
          <w:lang w:val="sr-Cyrl-RS"/>
        </w:rPr>
        <w:t>,</w:t>
      </w:r>
      <w:r w:rsidRPr="0039029D">
        <w:rPr>
          <w:rFonts w:eastAsia="Times New Roman"/>
          <w:lang w:val="sr-Cyrl-RS"/>
        </w:rPr>
        <w:t xml:space="preserve"> врш</w:t>
      </w:r>
      <w:r w:rsidR="007C377B" w:rsidRPr="0039029D">
        <w:rPr>
          <w:rFonts w:eastAsia="Times New Roman"/>
          <w:lang w:val="sr-Cyrl-RS"/>
        </w:rPr>
        <w:t>е</w:t>
      </w:r>
      <w:r w:rsidRPr="0039029D">
        <w:rPr>
          <w:rFonts w:eastAsia="Times New Roman"/>
          <w:lang w:val="sr-Cyrl-RS"/>
        </w:rPr>
        <w:t xml:space="preserve"> </w:t>
      </w:r>
      <w:r w:rsidR="008C1783" w:rsidRPr="0039029D">
        <w:rPr>
          <w:rFonts w:eastAsia="Times New Roman"/>
          <w:lang w:val="sr-Cyrl-RS"/>
        </w:rPr>
        <w:t xml:space="preserve">се </w:t>
      </w:r>
      <w:r w:rsidRPr="0039029D">
        <w:rPr>
          <w:rFonts w:eastAsia="Times New Roman"/>
          <w:lang w:val="sr-Cyrl-RS"/>
        </w:rPr>
        <w:t>у складу са карактеристикама технологије помоћу које је извршено издавање дигиталне имовине.</w:t>
      </w:r>
    </w:p>
    <w:p w14:paraId="7CFEC270" w14:textId="77777777" w:rsidR="008C1783" w:rsidRPr="0039029D" w:rsidRDefault="008C1783" w:rsidP="008C4867">
      <w:pPr>
        <w:spacing w:after="120" w:line="240" w:lineRule="auto"/>
        <w:ind w:firstLine="284"/>
        <w:jc w:val="both"/>
        <w:rPr>
          <w:rFonts w:eastAsia="Times New Roman"/>
          <w:lang w:val="sr-Cyrl-RS"/>
        </w:rPr>
      </w:pPr>
      <w:r w:rsidRPr="0039029D">
        <w:rPr>
          <w:rFonts w:eastAsia="Times New Roman"/>
          <w:lang w:val="sr-Cyrl-RS"/>
        </w:rPr>
        <w:t>Уплата дигиталне имовине у новчаним средствима врши се у складу са законом којим се уређују платне услуге.</w:t>
      </w:r>
    </w:p>
    <w:p w14:paraId="5476406B" w14:textId="77777777" w:rsidR="008B51EC" w:rsidRPr="0039029D" w:rsidRDefault="008B51EC" w:rsidP="008C4867">
      <w:pPr>
        <w:spacing w:after="120" w:line="240" w:lineRule="auto"/>
        <w:ind w:firstLine="284"/>
        <w:jc w:val="both"/>
        <w:rPr>
          <w:rFonts w:eastAsia="Times New Roman"/>
          <w:lang w:val="sr-Cyrl-RS"/>
        </w:rPr>
      </w:pPr>
      <w:r w:rsidRPr="0039029D">
        <w:rPr>
          <w:rFonts w:eastAsia="Times New Roman"/>
          <w:lang w:val="sr-Cyrl-RS"/>
        </w:rPr>
        <w:t xml:space="preserve">Након успешно окончане иницијалне понуде дигиталне имовине издавалац је дужан да о томе одмах обавести </w:t>
      </w:r>
      <w:r w:rsidR="00C57A31" w:rsidRPr="0039029D">
        <w:rPr>
          <w:rFonts w:eastAsia="Times New Roman"/>
          <w:lang w:val="sr-Cyrl-RS"/>
        </w:rPr>
        <w:t>надзорни орган</w:t>
      </w:r>
      <w:r w:rsidRPr="0039029D">
        <w:rPr>
          <w:rFonts w:eastAsia="Times New Roman"/>
          <w:lang w:val="sr-Cyrl-RS"/>
        </w:rPr>
        <w:t>.</w:t>
      </w:r>
    </w:p>
    <w:p w14:paraId="57921AEB" w14:textId="69CA4C03" w:rsidR="008C1783" w:rsidRPr="0039029D" w:rsidRDefault="008C1783" w:rsidP="008C4867">
      <w:pPr>
        <w:spacing w:after="120" w:line="240" w:lineRule="auto"/>
        <w:ind w:firstLine="284"/>
        <w:jc w:val="both"/>
        <w:rPr>
          <w:rFonts w:eastAsia="Times New Roman"/>
          <w:lang w:val="sr-Cyrl-RS"/>
        </w:rPr>
      </w:pPr>
      <w:r w:rsidRPr="0039029D">
        <w:rPr>
          <w:rFonts w:eastAsia="Times New Roman"/>
          <w:lang w:val="sr-Cyrl-RS"/>
        </w:rPr>
        <w:t xml:space="preserve">Надзорни орган може </w:t>
      </w:r>
      <w:r w:rsidR="007C377B" w:rsidRPr="0039029D">
        <w:rPr>
          <w:rFonts w:eastAsia="Times New Roman"/>
          <w:lang w:val="sr-Cyrl-RS"/>
        </w:rPr>
        <w:t>ближе уредити</w:t>
      </w:r>
      <w:r w:rsidRPr="0039029D">
        <w:rPr>
          <w:rFonts w:eastAsia="Times New Roman"/>
          <w:lang w:val="sr-Cyrl-RS"/>
        </w:rPr>
        <w:t xml:space="preserve"> поступак уписа и уплате дигиталне имовине.</w:t>
      </w:r>
    </w:p>
    <w:p w14:paraId="1B1F7F3E" w14:textId="77777777" w:rsidR="008B51EC" w:rsidRPr="0039029D" w:rsidRDefault="008B51EC" w:rsidP="008C4867">
      <w:pPr>
        <w:spacing w:after="120" w:line="240" w:lineRule="auto"/>
        <w:ind w:firstLine="284"/>
        <w:jc w:val="center"/>
        <w:rPr>
          <w:b/>
          <w:lang w:val="sr-Cyrl-RS"/>
        </w:rPr>
      </w:pPr>
      <w:r w:rsidRPr="0039029D">
        <w:rPr>
          <w:b/>
          <w:lang w:val="sr-Cyrl-RS"/>
        </w:rPr>
        <w:t>Извештај о исходу иницијалне понуде</w:t>
      </w:r>
    </w:p>
    <w:p w14:paraId="22612725" w14:textId="10D30DA6" w:rsidR="009A0CC9" w:rsidRPr="0039029D" w:rsidRDefault="008B51EC" w:rsidP="008C4867">
      <w:pPr>
        <w:spacing w:after="120" w:line="240" w:lineRule="auto"/>
        <w:ind w:firstLine="284"/>
        <w:jc w:val="center"/>
        <w:rPr>
          <w:b/>
          <w:lang w:val="sr-Cyrl-RS"/>
        </w:rPr>
      </w:pPr>
      <w:r w:rsidRPr="0039029D">
        <w:rPr>
          <w:b/>
          <w:lang w:val="sr-Cyrl-RS"/>
        </w:rPr>
        <w:t xml:space="preserve">Члан </w:t>
      </w:r>
      <w:r w:rsidR="00493778" w:rsidRPr="0039029D">
        <w:rPr>
          <w:b/>
          <w:lang w:val="sr-Cyrl-RS"/>
        </w:rPr>
        <w:t>2</w:t>
      </w:r>
      <w:r w:rsidR="00F479A6" w:rsidRPr="0039029D">
        <w:rPr>
          <w:b/>
          <w:lang w:val="sr-Cyrl-RS"/>
        </w:rPr>
        <w:t>9</w:t>
      </w:r>
      <w:r w:rsidR="00493778" w:rsidRPr="0039029D">
        <w:rPr>
          <w:b/>
          <w:lang w:val="sr-Cyrl-RS"/>
        </w:rPr>
        <w:t>.</w:t>
      </w:r>
    </w:p>
    <w:p w14:paraId="04278412" w14:textId="64813B9A" w:rsidR="008B51EC" w:rsidRPr="0039029D" w:rsidRDefault="006477F9" w:rsidP="008C4867">
      <w:pPr>
        <w:spacing w:after="120" w:line="240" w:lineRule="auto"/>
        <w:ind w:firstLine="284"/>
        <w:jc w:val="both"/>
        <w:rPr>
          <w:rFonts w:eastAsia="Times New Roman"/>
          <w:lang w:val="sr-Cyrl-RS"/>
        </w:rPr>
      </w:pPr>
      <w:r w:rsidRPr="0039029D">
        <w:rPr>
          <w:rFonts w:eastAsia="Times New Roman"/>
          <w:lang w:val="sr-Cyrl-RS"/>
        </w:rPr>
        <w:t xml:space="preserve">Ако </w:t>
      </w:r>
      <w:r w:rsidR="00D54984" w:rsidRPr="0039029D">
        <w:rPr>
          <w:rFonts w:eastAsia="Times New Roman"/>
          <w:lang w:val="sr-Cyrl-RS"/>
        </w:rPr>
        <w:t>је за иницијалну понуду</w:t>
      </w:r>
      <w:r w:rsidR="00F479A6" w:rsidRPr="0039029D">
        <w:rPr>
          <w:rFonts w:eastAsia="Times New Roman"/>
          <w:lang w:val="sr-Cyrl-RS"/>
        </w:rPr>
        <w:t xml:space="preserve"> дигиталне имовине</w:t>
      </w:r>
      <w:r w:rsidR="00D54984" w:rsidRPr="0039029D">
        <w:rPr>
          <w:rFonts w:eastAsia="Times New Roman"/>
          <w:lang w:val="sr-Cyrl-RS"/>
        </w:rPr>
        <w:t xml:space="preserve"> одобрен</w:t>
      </w:r>
      <w:r w:rsidR="00F479A6" w:rsidRPr="0039029D">
        <w:rPr>
          <w:rFonts w:eastAsia="Times New Roman"/>
          <w:lang w:val="sr-Cyrl-RS"/>
        </w:rPr>
        <w:t>о објављивање</w:t>
      </w:r>
      <w:r w:rsidR="00D54984" w:rsidRPr="0039029D">
        <w:rPr>
          <w:rFonts w:eastAsia="Times New Roman"/>
          <w:lang w:val="sr-Cyrl-RS"/>
        </w:rPr>
        <w:t xml:space="preserve"> бел</w:t>
      </w:r>
      <w:r w:rsidR="00F479A6" w:rsidRPr="0039029D">
        <w:rPr>
          <w:rFonts w:eastAsia="Times New Roman"/>
          <w:lang w:val="sr-Cyrl-RS"/>
        </w:rPr>
        <w:t>ог</w:t>
      </w:r>
      <w:r w:rsidR="00D54984" w:rsidRPr="0039029D">
        <w:rPr>
          <w:rFonts w:eastAsia="Times New Roman"/>
          <w:lang w:val="sr-Cyrl-RS"/>
        </w:rPr>
        <w:t xml:space="preserve"> папир</w:t>
      </w:r>
      <w:r w:rsidR="00F479A6" w:rsidRPr="0039029D">
        <w:rPr>
          <w:rFonts w:eastAsia="Times New Roman"/>
          <w:lang w:val="sr-Cyrl-RS"/>
        </w:rPr>
        <w:t>а</w:t>
      </w:r>
      <w:r w:rsidR="00D54984" w:rsidRPr="0039029D">
        <w:rPr>
          <w:rFonts w:eastAsia="Times New Roman"/>
          <w:lang w:val="sr-Cyrl-RS"/>
        </w:rPr>
        <w:t>, и</w:t>
      </w:r>
      <w:r w:rsidR="008B51EC" w:rsidRPr="0039029D">
        <w:rPr>
          <w:rFonts w:eastAsia="Times New Roman"/>
          <w:lang w:val="sr-Cyrl-RS"/>
        </w:rPr>
        <w:t xml:space="preserve">здавалац </w:t>
      </w:r>
      <w:r w:rsidR="008C1783" w:rsidRPr="0039029D">
        <w:rPr>
          <w:rFonts w:eastAsia="Times New Roman"/>
          <w:lang w:val="sr-Cyrl-RS"/>
        </w:rPr>
        <w:t>је дужан да</w:t>
      </w:r>
      <w:r w:rsidR="008B51EC" w:rsidRPr="0039029D">
        <w:rPr>
          <w:rFonts w:eastAsia="Times New Roman"/>
          <w:lang w:val="sr-Cyrl-RS"/>
        </w:rPr>
        <w:t xml:space="preserve">, најкасније у року од три радна дана од дана окончања </w:t>
      </w:r>
      <w:r w:rsidR="00212B8C" w:rsidRPr="0039029D">
        <w:rPr>
          <w:rFonts w:eastAsia="Times New Roman"/>
          <w:lang w:val="sr-Cyrl-RS"/>
        </w:rPr>
        <w:t xml:space="preserve">иницијалне </w:t>
      </w:r>
      <w:r w:rsidR="008B51EC" w:rsidRPr="0039029D">
        <w:rPr>
          <w:rFonts w:eastAsia="Times New Roman"/>
          <w:lang w:val="sr-Cyrl-RS"/>
        </w:rPr>
        <w:t xml:space="preserve">понуде, на својој интернет </w:t>
      </w:r>
      <w:r w:rsidR="008C1783" w:rsidRPr="0039029D">
        <w:rPr>
          <w:rFonts w:eastAsia="Times New Roman"/>
          <w:lang w:val="sr-Cyrl-RS"/>
        </w:rPr>
        <w:t xml:space="preserve">презентацији </w:t>
      </w:r>
      <w:r w:rsidR="008B51EC" w:rsidRPr="0039029D">
        <w:rPr>
          <w:rFonts w:eastAsia="Times New Roman"/>
          <w:lang w:val="sr-Cyrl-RS"/>
        </w:rPr>
        <w:t xml:space="preserve">објави извештај о исходу </w:t>
      </w:r>
      <w:r w:rsidR="00F479A6" w:rsidRPr="0039029D">
        <w:rPr>
          <w:rFonts w:eastAsia="Times New Roman"/>
          <w:lang w:val="sr-Cyrl-RS"/>
        </w:rPr>
        <w:t xml:space="preserve">те </w:t>
      </w:r>
      <w:r w:rsidR="008B51EC" w:rsidRPr="0039029D">
        <w:rPr>
          <w:rFonts w:eastAsia="Times New Roman"/>
          <w:lang w:val="sr-Cyrl-RS"/>
        </w:rPr>
        <w:t>иницијалне понуде.</w:t>
      </w:r>
    </w:p>
    <w:p w14:paraId="7B0260E8" w14:textId="77777777" w:rsidR="008B51EC" w:rsidRPr="0039029D" w:rsidRDefault="008B51EC" w:rsidP="008C4867">
      <w:pPr>
        <w:spacing w:after="120" w:line="240" w:lineRule="auto"/>
        <w:ind w:firstLine="284"/>
        <w:jc w:val="both"/>
        <w:rPr>
          <w:rFonts w:eastAsia="Times New Roman"/>
          <w:lang w:val="sr-Cyrl-RS"/>
        </w:rPr>
      </w:pPr>
      <w:r w:rsidRPr="0039029D">
        <w:rPr>
          <w:rFonts w:eastAsia="Times New Roman"/>
          <w:lang w:val="sr-Cyrl-RS"/>
        </w:rPr>
        <w:t xml:space="preserve">Извештај </w:t>
      </w:r>
      <w:r w:rsidR="008C1783" w:rsidRPr="0039029D">
        <w:rPr>
          <w:rFonts w:eastAsia="Times New Roman"/>
          <w:lang w:val="sr-Cyrl-RS"/>
        </w:rPr>
        <w:t xml:space="preserve">из става 1. овог члана </w:t>
      </w:r>
      <w:r w:rsidRPr="0039029D">
        <w:rPr>
          <w:rFonts w:eastAsia="Times New Roman"/>
          <w:lang w:val="sr-Cyrl-RS"/>
        </w:rPr>
        <w:t>мора да садржи податке о количини</w:t>
      </w:r>
      <w:r w:rsidR="002B4426" w:rsidRPr="0039029D">
        <w:rPr>
          <w:rFonts w:eastAsia="Times New Roman"/>
          <w:lang w:val="sr-Cyrl-RS"/>
        </w:rPr>
        <w:t xml:space="preserve"> (броју јединица)</w:t>
      </w:r>
      <w:r w:rsidRPr="0039029D">
        <w:rPr>
          <w:rFonts w:eastAsia="Times New Roman"/>
          <w:lang w:val="sr-Cyrl-RS"/>
        </w:rPr>
        <w:t xml:space="preserve"> купљене дигиталне имовине, уплаћеним</w:t>
      </w:r>
      <w:r w:rsidR="008C1783" w:rsidRPr="0039029D">
        <w:rPr>
          <w:rFonts w:eastAsia="Times New Roman"/>
          <w:lang w:val="sr-Cyrl-RS"/>
        </w:rPr>
        <w:t xml:space="preserve"> новчаним</w:t>
      </w:r>
      <w:r w:rsidRPr="0039029D">
        <w:rPr>
          <w:rFonts w:eastAsia="Times New Roman"/>
          <w:lang w:val="sr-Cyrl-RS"/>
        </w:rPr>
        <w:t xml:space="preserve"> средствима,</w:t>
      </w:r>
      <w:r w:rsidR="008C1783" w:rsidRPr="0039029D">
        <w:rPr>
          <w:rFonts w:eastAsia="Times New Roman"/>
          <w:lang w:val="sr-Cyrl-RS"/>
        </w:rPr>
        <w:t xml:space="preserve"> односно дигиталној имовини,</w:t>
      </w:r>
      <w:r w:rsidRPr="0039029D">
        <w:rPr>
          <w:rFonts w:eastAsia="Times New Roman"/>
          <w:lang w:val="sr-Cyrl-RS"/>
        </w:rPr>
        <w:t xml:space="preserve"> као и о томе да ли је иницијална понуда била успешна или не.</w:t>
      </w:r>
    </w:p>
    <w:p w14:paraId="254C913B" w14:textId="77777777" w:rsidR="008B51EC" w:rsidRPr="0039029D" w:rsidRDefault="008B51EC" w:rsidP="008C4867">
      <w:pPr>
        <w:spacing w:after="120" w:line="240" w:lineRule="auto"/>
        <w:ind w:firstLine="284"/>
        <w:jc w:val="both"/>
        <w:rPr>
          <w:rFonts w:eastAsia="Times New Roman"/>
          <w:lang w:val="sr-Cyrl-RS"/>
        </w:rPr>
      </w:pPr>
      <w:r w:rsidRPr="0039029D">
        <w:rPr>
          <w:rFonts w:eastAsia="Times New Roman"/>
          <w:lang w:val="sr-Cyrl-RS"/>
        </w:rPr>
        <w:t>Извештај</w:t>
      </w:r>
      <w:r w:rsidR="008C1783" w:rsidRPr="0039029D">
        <w:rPr>
          <w:rFonts w:eastAsia="Times New Roman"/>
          <w:lang w:val="sr-Cyrl-RS"/>
        </w:rPr>
        <w:t xml:space="preserve"> из става 1. овог члана</w:t>
      </w:r>
      <w:r w:rsidRPr="0039029D">
        <w:rPr>
          <w:rFonts w:eastAsia="Times New Roman"/>
          <w:lang w:val="sr-Cyrl-RS"/>
        </w:rPr>
        <w:t xml:space="preserve"> се објављује на исти начин на који је објављен </w:t>
      </w:r>
      <w:r w:rsidR="00DA7819" w:rsidRPr="0039029D">
        <w:rPr>
          <w:rFonts w:eastAsia="Times New Roman"/>
          <w:lang w:val="sr-Cyrl-RS"/>
        </w:rPr>
        <w:t>б</w:t>
      </w:r>
      <w:r w:rsidRPr="0039029D">
        <w:rPr>
          <w:rFonts w:eastAsia="Times New Roman"/>
          <w:lang w:val="sr-Cyrl-RS"/>
        </w:rPr>
        <w:t>ели папир.</w:t>
      </w:r>
    </w:p>
    <w:p w14:paraId="056C3C1C" w14:textId="77777777" w:rsidR="008B51EC" w:rsidRPr="0039029D" w:rsidRDefault="00DA7819" w:rsidP="008C4867">
      <w:pPr>
        <w:spacing w:after="120" w:line="240" w:lineRule="auto"/>
        <w:ind w:firstLine="284"/>
        <w:jc w:val="both"/>
        <w:rPr>
          <w:rFonts w:eastAsia="Times New Roman"/>
          <w:lang w:val="sr-Cyrl-RS"/>
        </w:rPr>
      </w:pPr>
      <w:r w:rsidRPr="0039029D">
        <w:rPr>
          <w:rFonts w:eastAsia="Times New Roman"/>
          <w:lang w:val="sr-Cyrl-RS"/>
        </w:rPr>
        <w:t>Надзорни орган</w:t>
      </w:r>
      <w:r w:rsidR="008B51EC" w:rsidRPr="0039029D">
        <w:rPr>
          <w:rFonts w:eastAsia="Times New Roman"/>
          <w:lang w:val="sr-Cyrl-RS"/>
        </w:rPr>
        <w:t xml:space="preserve"> прописује форму и садржину података које извештај из става 1. овог члана треба да садржи.</w:t>
      </w:r>
    </w:p>
    <w:p w14:paraId="23FFB412" w14:textId="45513FCA" w:rsidR="00291F70" w:rsidRPr="0039029D" w:rsidRDefault="008B51EC" w:rsidP="008C4867">
      <w:pPr>
        <w:spacing w:after="120" w:line="240" w:lineRule="auto"/>
        <w:ind w:firstLine="284"/>
        <w:jc w:val="both"/>
        <w:rPr>
          <w:rFonts w:eastAsia="Times New Roman"/>
          <w:lang w:val="sr-Cyrl-RS"/>
        </w:rPr>
      </w:pPr>
      <w:r w:rsidRPr="0039029D">
        <w:rPr>
          <w:rFonts w:eastAsia="Times New Roman"/>
          <w:lang w:val="sr-Cyrl-RS"/>
        </w:rPr>
        <w:t xml:space="preserve">Након успешног окончања иницијалне понуде дигиталне имовине </w:t>
      </w:r>
      <w:r w:rsidR="00D54984" w:rsidRPr="0039029D">
        <w:rPr>
          <w:rFonts w:eastAsia="Times New Roman"/>
          <w:lang w:val="sr-Cyrl-RS"/>
        </w:rPr>
        <w:t>за коју је одобрен</w:t>
      </w:r>
      <w:r w:rsidR="00F479A6" w:rsidRPr="0039029D">
        <w:rPr>
          <w:rFonts w:eastAsia="Times New Roman"/>
          <w:lang w:val="sr-Cyrl-RS"/>
        </w:rPr>
        <w:t>о објављивање</w:t>
      </w:r>
      <w:r w:rsidR="00D54984" w:rsidRPr="0039029D">
        <w:rPr>
          <w:rFonts w:eastAsia="Times New Roman"/>
          <w:lang w:val="sr-Cyrl-RS"/>
        </w:rPr>
        <w:t xml:space="preserve"> бел</w:t>
      </w:r>
      <w:r w:rsidR="00F479A6" w:rsidRPr="0039029D">
        <w:rPr>
          <w:rFonts w:eastAsia="Times New Roman"/>
          <w:lang w:val="sr-Cyrl-RS"/>
        </w:rPr>
        <w:t>ог</w:t>
      </w:r>
      <w:r w:rsidR="00D54984" w:rsidRPr="0039029D">
        <w:rPr>
          <w:rFonts w:eastAsia="Times New Roman"/>
          <w:lang w:val="sr-Cyrl-RS"/>
        </w:rPr>
        <w:t xml:space="preserve"> папир</w:t>
      </w:r>
      <w:r w:rsidR="00F479A6" w:rsidRPr="0039029D">
        <w:rPr>
          <w:rFonts w:eastAsia="Times New Roman"/>
          <w:lang w:val="sr-Cyrl-RS"/>
        </w:rPr>
        <w:t>а</w:t>
      </w:r>
      <w:r w:rsidR="00D54984" w:rsidRPr="0039029D">
        <w:rPr>
          <w:rFonts w:eastAsia="Times New Roman"/>
          <w:lang w:val="sr-Cyrl-RS"/>
        </w:rPr>
        <w:t xml:space="preserve"> </w:t>
      </w:r>
      <w:r w:rsidRPr="0039029D">
        <w:rPr>
          <w:rFonts w:eastAsia="Times New Roman"/>
          <w:lang w:val="sr-Cyrl-RS"/>
        </w:rPr>
        <w:t xml:space="preserve">издавалац на својој интернет </w:t>
      </w:r>
      <w:r w:rsidR="00CA51FB" w:rsidRPr="0039029D">
        <w:rPr>
          <w:rFonts w:eastAsia="Times New Roman"/>
          <w:lang w:val="sr-Cyrl-RS"/>
        </w:rPr>
        <w:t xml:space="preserve">презентацији </w:t>
      </w:r>
      <w:r w:rsidRPr="0039029D">
        <w:rPr>
          <w:rFonts w:eastAsia="Times New Roman"/>
          <w:lang w:val="sr-Cyrl-RS"/>
        </w:rPr>
        <w:t>обаве</w:t>
      </w:r>
      <w:r w:rsidR="00F479A6" w:rsidRPr="0039029D">
        <w:rPr>
          <w:rFonts w:eastAsia="Times New Roman"/>
          <w:lang w:val="sr-Cyrl-RS"/>
        </w:rPr>
        <w:t xml:space="preserve">штава </w:t>
      </w:r>
      <w:r w:rsidRPr="0039029D">
        <w:rPr>
          <w:rFonts w:eastAsia="Times New Roman"/>
          <w:lang w:val="sr-Cyrl-RS"/>
        </w:rPr>
        <w:t>инвеститоре о секундарном трговању дигиталном имовином.</w:t>
      </w:r>
    </w:p>
    <w:p w14:paraId="23ABDCC0" w14:textId="77777777" w:rsidR="00552538" w:rsidRPr="0039029D" w:rsidRDefault="003A548C" w:rsidP="008C4867">
      <w:pPr>
        <w:spacing w:after="120" w:line="240" w:lineRule="auto"/>
        <w:ind w:firstLine="284"/>
        <w:jc w:val="center"/>
        <w:rPr>
          <w:b/>
          <w:sz w:val="24"/>
          <w:lang w:val="sr-Cyrl-RS"/>
        </w:rPr>
      </w:pPr>
      <w:r w:rsidRPr="0039029D">
        <w:rPr>
          <w:rFonts w:eastAsia="Times New Roman"/>
          <w:b/>
          <w:sz w:val="24"/>
          <w:szCs w:val="24"/>
          <w:lang w:val="sr-Cyrl-RS"/>
        </w:rPr>
        <w:t>III</w:t>
      </w:r>
      <w:r w:rsidR="00A6248E" w:rsidRPr="0039029D">
        <w:rPr>
          <w:rFonts w:eastAsia="Times New Roman"/>
          <w:b/>
          <w:sz w:val="24"/>
          <w:szCs w:val="24"/>
          <w:lang w:val="sr-Cyrl-RS"/>
        </w:rPr>
        <w:t>.</w:t>
      </w:r>
      <w:r w:rsidRPr="0039029D">
        <w:rPr>
          <w:rFonts w:eastAsia="Times New Roman"/>
          <w:b/>
          <w:sz w:val="24"/>
          <w:szCs w:val="24"/>
          <w:lang w:val="sr-Cyrl-RS"/>
        </w:rPr>
        <w:t xml:space="preserve"> СЕКУНДАРНО ТРГОВАЊЕ ДИГИТАЛНОМ ИМОВИНОМ</w:t>
      </w:r>
    </w:p>
    <w:p w14:paraId="13406CCC" w14:textId="77777777" w:rsidR="003A548C" w:rsidRPr="0039029D" w:rsidRDefault="003A548C" w:rsidP="008C4867">
      <w:pPr>
        <w:spacing w:after="120" w:line="240" w:lineRule="auto"/>
        <w:ind w:firstLine="284"/>
        <w:jc w:val="center"/>
        <w:rPr>
          <w:b/>
          <w:lang w:val="sr-Cyrl-RS"/>
        </w:rPr>
      </w:pPr>
      <w:r w:rsidRPr="0039029D">
        <w:rPr>
          <w:b/>
          <w:lang w:val="sr-Cyrl-RS"/>
        </w:rPr>
        <w:t>Организатор платформе</w:t>
      </w:r>
    </w:p>
    <w:p w14:paraId="299A86AF" w14:textId="77777777" w:rsidR="003A548C" w:rsidRPr="0039029D" w:rsidRDefault="003A548C" w:rsidP="008C4867">
      <w:pPr>
        <w:spacing w:after="120" w:line="240" w:lineRule="auto"/>
        <w:ind w:firstLine="284"/>
        <w:jc w:val="center"/>
        <w:rPr>
          <w:b/>
          <w:lang w:val="sr-Cyrl-RS"/>
        </w:rPr>
      </w:pPr>
      <w:r w:rsidRPr="0039029D">
        <w:rPr>
          <w:b/>
          <w:lang w:val="sr-Cyrl-RS"/>
        </w:rPr>
        <w:t xml:space="preserve">Члан </w:t>
      </w:r>
      <w:r w:rsidR="00187FD0" w:rsidRPr="0039029D">
        <w:rPr>
          <w:b/>
          <w:lang w:val="sr-Latn-RS"/>
        </w:rPr>
        <w:t>3</w:t>
      </w:r>
      <w:r w:rsidR="00AE47CD" w:rsidRPr="0039029D">
        <w:rPr>
          <w:b/>
          <w:lang w:val="sr-Cyrl-RS"/>
        </w:rPr>
        <w:t>0</w:t>
      </w:r>
      <w:r w:rsidR="00187FD0" w:rsidRPr="0039029D">
        <w:rPr>
          <w:b/>
          <w:lang w:val="sr-Latn-RS"/>
        </w:rPr>
        <w:t>.</w:t>
      </w:r>
    </w:p>
    <w:p w14:paraId="282DA05F" w14:textId="77777777" w:rsidR="003A548C" w:rsidRPr="0039029D" w:rsidRDefault="003A548C" w:rsidP="008C4867">
      <w:pPr>
        <w:spacing w:after="120" w:line="240" w:lineRule="auto"/>
        <w:ind w:firstLine="284"/>
        <w:jc w:val="both"/>
        <w:rPr>
          <w:rFonts w:eastAsia="Times New Roman"/>
          <w:lang w:val="sr-Cyrl-RS"/>
        </w:rPr>
      </w:pPr>
      <w:r w:rsidRPr="0039029D">
        <w:rPr>
          <w:rFonts w:eastAsia="Times New Roman"/>
          <w:lang w:val="sr-Cyrl-RS"/>
        </w:rPr>
        <w:t>Послов</w:t>
      </w:r>
      <w:r w:rsidR="00CD3CC1" w:rsidRPr="0039029D">
        <w:rPr>
          <w:rFonts w:eastAsia="Times New Roman"/>
          <w:lang w:val="sr-Cyrl-RS"/>
        </w:rPr>
        <w:t>е</w:t>
      </w:r>
      <w:r w:rsidR="00ED6971" w:rsidRPr="0039029D">
        <w:rPr>
          <w:rFonts w:eastAsia="Times New Roman"/>
          <w:lang w:val="sr-Cyrl-RS"/>
        </w:rPr>
        <w:t xml:space="preserve"> </w:t>
      </w:r>
      <w:r w:rsidRPr="0039029D">
        <w:rPr>
          <w:rFonts w:eastAsia="Times New Roman"/>
          <w:lang w:val="sr-Cyrl-RS"/>
        </w:rPr>
        <w:t>организ</w:t>
      </w:r>
      <w:r w:rsidR="00CD3CC1" w:rsidRPr="0039029D">
        <w:rPr>
          <w:rFonts w:eastAsia="Times New Roman"/>
          <w:lang w:val="sr-Cyrl-RS"/>
        </w:rPr>
        <w:t>овања</w:t>
      </w:r>
      <w:r w:rsidRPr="0039029D">
        <w:rPr>
          <w:rFonts w:eastAsia="Times New Roman"/>
          <w:lang w:val="sr-Cyrl-RS"/>
        </w:rPr>
        <w:t xml:space="preserve"> платформе</w:t>
      </w:r>
      <w:r w:rsidR="00CD3CC1" w:rsidRPr="0039029D">
        <w:rPr>
          <w:rFonts w:eastAsia="Times New Roman"/>
          <w:lang w:val="sr-Cyrl-RS"/>
        </w:rPr>
        <w:t xml:space="preserve"> за трговање дигиталном имовином</w:t>
      </w:r>
      <w:r w:rsidRPr="0039029D">
        <w:rPr>
          <w:rFonts w:eastAsia="Times New Roman"/>
          <w:lang w:val="sr-Cyrl-RS"/>
        </w:rPr>
        <w:t xml:space="preserve"> може </w:t>
      </w:r>
      <w:r w:rsidR="00CD3CC1" w:rsidRPr="0039029D">
        <w:rPr>
          <w:rFonts w:eastAsia="Times New Roman"/>
          <w:lang w:val="sr-Cyrl-RS"/>
        </w:rPr>
        <w:t xml:space="preserve">обављати </w:t>
      </w:r>
      <w:r w:rsidRPr="0039029D">
        <w:rPr>
          <w:rFonts w:eastAsia="Times New Roman"/>
          <w:lang w:val="sr-Cyrl-RS"/>
        </w:rPr>
        <w:t xml:space="preserve">само </w:t>
      </w:r>
      <w:r w:rsidR="008E2209" w:rsidRPr="0039029D">
        <w:rPr>
          <w:rFonts w:eastAsia="Times New Roman"/>
          <w:lang w:val="sr-Cyrl-RS"/>
        </w:rPr>
        <w:t>пружалац услуга повезаних с дигиталном имовином</w:t>
      </w:r>
      <w:r w:rsidR="001C2B8A" w:rsidRPr="0039029D">
        <w:rPr>
          <w:rFonts w:eastAsia="Times New Roman"/>
          <w:lang w:val="sr-Cyrl-RS"/>
        </w:rPr>
        <w:t xml:space="preserve"> који има дозволу за пружање услуге</w:t>
      </w:r>
      <w:r w:rsidR="008E2209" w:rsidRPr="0039029D">
        <w:rPr>
          <w:rFonts w:eastAsia="Times New Roman"/>
          <w:lang w:val="sr-Cyrl-RS"/>
        </w:rPr>
        <w:t xml:space="preserve"> из члана 3. став 1. тачка 9) овог за</w:t>
      </w:r>
      <w:r w:rsidR="001C2B8A" w:rsidRPr="0039029D">
        <w:rPr>
          <w:rFonts w:eastAsia="Times New Roman"/>
          <w:lang w:val="sr-Cyrl-RS"/>
        </w:rPr>
        <w:t>к</w:t>
      </w:r>
      <w:r w:rsidR="008E2209" w:rsidRPr="0039029D">
        <w:rPr>
          <w:rFonts w:eastAsia="Times New Roman"/>
          <w:lang w:val="sr-Cyrl-RS"/>
        </w:rPr>
        <w:t>она</w:t>
      </w:r>
      <w:r w:rsidRPr="0039029D">
        <w:rPr>
          <w:rFonts w:eastAsia="Times New Roman"/>
          <w:lang w:val="sr-Cyrl-RS"/>
        </w:rPr>
        <w:t>.</w:t>
      </w:r>
    </w:p>
    <w:p w14:paraId="796E2A36" w14:textId="77777777" w:rsidR="003A548C" w:rsidRPr="0039029D" w:rsidRDefault="003A548C" w:rsidP="008C4867">
      <w:pPr>
        <w:spacing w:after="120" w:line="240" w:lineRule="auto"/>
        <w:ind w:firstLine="284"/>
        <w:jc w:val="both"/>
        <w:rPr>
          <w:rFonts w:eastAsia="Times New Roman"/>
          <w:lang w:val="sr-Cyrl-RS"/>
        </w:rPr>
      </w:pPr>
      <w:r w:rsidRPr="0039029D">
        <w:rPr>
          <w:rFonts w:eastAsia="Times New Roman"/>
          <w:lang w:val="sr-Cyrl-RS"/>
        </w:rPr>
        <w:t>Послови које обавља организатор платформе су:</w:t>
      </w:r>
    </w:p>
    <w:p w14:paraId="12564152" w14:textId="77777777" w:rsidR="003A548C" w:rsidRPr="0039029D" w:rsidRDefault="003A548C" w:rsidP="008C4867">
      <w:pPr>
        <w:numPr>
          <w:ilvl w:val="0"/>
          <w:numId w:val="40"/>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повезивање или олакшавање повезивања различитих интереса трећих лица за куповином, продајом и</w:t>
      </w:r>
      <w:r w:rsidR="001C2B8A" w:rsidRPr="0039029D">
        <w:rPr>
          <w:rFonts w:eastAsia="Times New Roman"/>
          <w:lang w:val="sr-Cyrl-RS"/>
        </w:rPr>
        <w:t>/или</w:t>
      </w:r>
      <w:r w:rsidRPr="0039029D">
        <w:rPr>
          <w:rFonts w:eastAsia="Times New Roman"/>
          <w:lang w:val="sr-Cyrl-RS"/>
        </w:rPr>
        <w:t xml:space="preserve"> </w:t>
      </w:r>
      <w:r w:rsidR="00CD3CC1" w:rsidRPr="0039029D">
        <w:rPr>
          <w:rFonts w:eastAsia="Times New Roman"/>
          <w:lang w:val="sr-Cyrl-RS"/>
        </w:rPr>
        <w:t xml:space="preserve">заменом </w:t>
      </w:r>
      <w:r w:rsidRPr="0039029D">
        <w:rPr>
          <w:rFonts w:eastAsia="Times New Roman"/>
          <w:lang w:val="sr-Cyrl-RS"/>
        </w:rPr>
        <w:t>дигиталне имовине на платформи</w:t>
      </w:r>
      <w:r w:rsidR="00B15417" w:rsidRPr="0039029D">
        <w:rPr>
          <w:rFonts w:eastAsia="Times New Roman"/>
          <w:lang w:val="sr-Cyrl-RS"/>
        </w:rPr>
        <w:t xml:space="preserve"> за трговање дигиталном имовином</w:t>
      </w:r>
      <w:r w:rsidRPr="0039029D">
        <w:rPr>
          <w:rFonts w:eastAsia="Times New Roman"/>
          <w:lang w:val="sr-Cyrl-RS"/>
        </w:rPr>
        <w:t>, а у складу са обавезујућим правилима</w:t>
      </w:r>
      <w:r w:rsidR="001C2B8A" w:rsidRPr="0039029D">
        <w:rPr>
          <w:rFonts w:eastAsia="Times New Roman"/>
          <w:lang w:val="sr-Cyrl-RS"/>
        </w:rPr>
        <w:t xml:space="preserve"> те</w:t>
      </w:r>
      <w:r w:rsidRPr="0039029D">
        <w:rPr>
          <w:rFonts w:eastAsia="Times New Roman"/>
          <w:lang w:val="sr-Cyrl-RS"/>
        </w:rPr>
        <w:t xml:space="preserve"> платформе и на начин који доводи до закључења уговора </w:t>
      </w:r>
      <w:r w:rsidR="00D774DD" w:rsidRPr="0039029D">
        <w:rPr>
          <w:rFonts w:eastAsia="Times New Roman"/>
          <w:lang w:val="sr-Cyrl-RS"/>
        </w:rPr>
        <w:t>у вези са</w:t>
      </w:r>
      <w:r w:rsidRPr="0039029D">
        <w:rPr>
          <w:rFonts w:eastAsia="Times New Roman"/>
          <w:lang w:val="sr-Cyrl-RS"/>
        </w:rPr>
        <w:t xml:space="preserve"> дигиталном имовином укљученом у трговање;</w:t>
      </w:r>
    </w:p>
    <w:p w14:paraId="1214A941" w14:textId="77777777" w:rsidR="003A548C" w:rsidRPr="0039029D" w:rsidRDefault="003A548C" w:rsidP="008C4867">
      <w:pPr>
        <w:numPr>
          <w:ilvl w:val="0"/>
          <w:numId w:val="40"/>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чување и обелодањивање информација о тражњи, понуди, котацији и тржишним ценама дигиталне имовине, као и других информација значајних за трговање дигиталном имовином, како пре, тако и после извршене трансакције;</w:t>
      </w:r>
    </w:p>
    <w:p w14:paraId="3DADDA83" w14:textId="77777777" w:rsidR="003A548C" w:rsidRPr="0039029D" w:rsidRDefault="003A548C" w:rsidP="008C4867">
      <w:pPr>
        <w:numPr>
          <w:ilvl w:val="0"/>
          <w:numId w:val="40"/>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 xml:space="preserve">успостављање и спровођење, у складу са актима и одобрењем </w:t>
      </w:r>
      <w:r w:rsidR="0084354A" w:rsidRPr="0039029D">
        <w:rPr>
          <w:rFonts w:eastAsia="Times New Roman"/>
          <w:lang w:val="sr-Cyrl-RS"/>
        </w:rPr>
        <w:t>надзорног органа</w:t>
      </w:r>
      <w:r w:rsidRPr="0039029D">
        <w:rPr>
          <w:rFonts w:eastAsia="Times New Roman"/>
          <w:lang w:val="sr-Cyrl-RS"/>
        </w:rPr>
        <w:t>:</w:t>
      </w:r>
    </w:p>
    <w:p w14:paraId="51A49A65" w14:textId="77777777" w:rsidR="003A548C" w:rsidRPr="0039029D" w:rsidRDefault="003A548C" w:rsidP="008C4867">
      <w:pPr>
        <w:numPr>
          <w:ilvl w:val="0"/>
          <w:numId w:val="41"/>
        </w:numPr>
        <w:tabs>
          <w:tab w:val="num" w:pos="284"/>
        </w:tabs>
        <w:spacing w:after="120" w:line="240" w:lineRule="auto"/>
        <w:ind w:left="0" w:firstLine="284"/>
        <w:rPr>
          <w:rFonts w:eastAsia="Times New Roman"/>
          <w:lang w:val="sr-Cyrl-RS"/>
        </w:rPr>
      </w:pPr>
      <w:r w:rsidRPr="0039029D">
        <w:rPr>
          <w:rFonts w:eastAsia="Times New Roman"/>
          <w:lang w:val="sr-Cyrl-RS"/>
        </w:rPr>
        <w:t xml:space="preserve">услова за добијање статуса </w:t>
      </w:r>
      <w:r w:rsidR="00DE7EDE" w:rsidRPr="0039029D">
        <w:rPr>
          <w:rFonts w:eastAsia="Times New Roman"/>
          <w:lang w:val="sr-Cyrl-RS"/>
        </w:rPr>
        <w:t>корисника</w:t>
      </w:r>
      <w:r w:rsidR="00B15417" w:rsidRPr="0039029D">
        <w:rPr>
          <w:rFonts w:eastAsia="Times New Roman"/>
          <w:lang w:val="sr-Cyrl-RS"/>
        </w:rPr>
        <w:t xml:space="preserve"> дигиталне имовине</w:t>
      </w:r>
      <w:r w:rsidR="00DE7EDE" w:rsidRPr="0039029D">
        <w:rPr>
          <w:rFonts w:eastAsia="Times New Roman"/>
          <w:lang w:val="sr-Cyrl-RS"/>
        </w:rPr>
        <w:t xml:space="preserve"> </w:t>
      </w:r>
      <w:r w:rsidRPr="0039029D">
        <w:rPr>
          <w:rFonts w:eastAsia="Times New Roman"/>
          <w:lang w:val="sr-Cyrl-RS"/>
        </w:rPr>
        <w:t xml:space="preserve">и закључење уговора са </w:t>
      </w:r>
      <w:r w:rsidR="00B15417" w:rsidRPr="0039029D">
        <w:rPr>
          <w:rFonts w:eastAsia="Times New Roman"/>
          <w:lang w:val="sr-Cyrl-RS"/>
        </w:rPr>
        <w:t xml:space="preserve">тим </w:t>
      </w:r>
      <w:r w:rsidR="00DE7EDE" w:rsidRPr="0039029D">
        <w:rPr>
          <w:rFonts w:eastAsia="Times New Roman"/>
          <w:lang w:val="sr-Cyrl-RS"/>
        </w:rPr>
        <w:t>корисником</w:t>
      </w:r>
      <w:r w:rsidR="00B15417" w:rsidRPr="0039029D">
        <w:rPr>
          <w:rFonts w:eastAsia="Times New Roman"/>
          <w:lang w:val="sr-Cyrl-RS"/>
        </w:rPr>
        <w:t>,</w:t>
      </w:r>
    </w:p>
    <w:p w14:paraId="32C4077C" w14:textId="77777777" w:rsidR="003A548C" w:rsidRPr="0039029D" w:rsidRDefault="003A548C" w:rsidP="008C4867">
      <w:pPr>
        <w:numPr>
          <w:ilvl w:val="0"/>
          <w:numId w:val="41"/>
        </w:numPr>
        <w:tabs>
          <w:tab w:val="num" w:pos="284"/>
        </w:tabs>
        <w:spacing w:after="120" w:line="240" w:lineRule="auto"/>
        <w:ind w:left="0" w:firstLine="284"/>
        <w:jc w:val="both"/>
        <w:rPr>
          <w:rFonts w:eastAsia="Times New Roman"/>
          <w:lang w:val="sr-Cyrl-RS"/>
        </w:rPr>
      </w:pPr>
      <w:r w:rsidRPr="0039029D">
        <w:rPr>
          <w:rFonts w:eastAsia="Times New Roman"/>
          <w:lang w:val="sr-Cyrl-RS"/>
        </w:rPr>
        <w:t>услова за укључење дигиталне имовине на платформу</w:t>
      </w:r>
      <w:r w:rsidR="00B15417" w:rsidRPr="0039029D">
        <w:rPr>
          <w:rFonts w:eastAsia="Times New Roman"/>
          <w:lang w:val="sr-Cyrl-RS"/>
        </w:rPr>
        <w:t xml:space="preserve"> за трговање дигиталном имовином</w:t>
      </w:r>
      <w:r w:rsidRPr="0039029D">
        <w:rPr>
          <w:rFonts w:eastAsia="Times New Roman"/>
          <w:lang w:val="sr-Cyrl-RS"/>
        </w:rPr>
        <w:t>, искључење из трговања и привремену обуставу трговања одређеним или свим врстама дигиталне имовине</w:t>
      </w:r>
      <w:r w:rsidR="00B15417" w:rsidRPr="0039029D">
        <w:rPr>
          <w:rFonts w:eastAsia="Times New Roman"/>
          <w:lang w:val="sr-Cyrl-RS"/>
        </w:rPr>
        <w:t>,</w:t>
      </w:r>
    </w:p>
    <w:p w14:paraId="255FDE04" w14:textId="77777777" w:rsidR="003A548C" w:rsidRPr="0039029D" w:rsidRDefault="003A548C" w:rsidP="008C4867">
      <w:pPr>
        <w:numPr>
          <w:ilvl w:val="0"/>
          <w:numId w:val="41"/>
        </w:numPr>
        <w:tabs>
          <w:tab w:val="num" w:pos="284"/>
        </w:tabs>
        <w:spacing w:after="120" w:line="240" w:lineRule="auto"/>
        <w:ind w:left="0" w:firstLine="284"/>
        <w:jc w:val="both"/>
        <w:rPr>
          <w:rFonts w:eastAsia="Times New Roman"/>
          <w:lang w:val="sr-Cyrl-RS"/>
        </w:rPr>
      </w:pPr>
      <w:r w:rsidRPr="0039029D">
        <w:rPr>
          <w:rFonts w:eastAsia="Times New Roman"/>
          <w:lang w:val="sr-Cyrl-RS"/>
        </w:rPr>
        <w:t xml:space="preserve">услова за куповину, продају и </w:t>
      </w:r>
      <w:r w:rsidR="004E24A6" w:rsidRPr="0039029D">
        <w:rPr>
          <w:rFonts w:eastAsia="Times New Roman"/>
          <w:lang w:val="sr-Cyrl-RS"/>
        </w:rPr>
        <w:t xml:space="preserve">замену </w:t>
      </w:r>
      <w:r w:rsidRPr="0039029D">
        <w:rPr>
          <w:rFonts w:eastAsia="Times New Roman"/>
          <w:lang w:val="sr-Cyrl-RS"/>
        </w:rPr>
        <w:t>дигиталне имовине која је укључена у трговање на платформи</w:t>
      </w:r>
      <w:r w:rsidR="00B15417" w:rsidRPr="0039029D">
        <w:rPr>
          <w:rFonts w:eastAsia="Times New Roman"/>
          <w:lang w:val="sr-Cyrl-RS"/>
        </w:rPr>
        <w:t xml:space="preserve"> за трговање дигиталном имовином,</w:t>
      </w:r>
    </w:p>
    <w:p w14:paraId="69D4FB3E" w14:textId="77777777" w:rsidR="003A548C" w:rsidRPr="0039029D" w:rsidRDefault="003A548C" w:rsidP="008C4867">
      <w:pPr>
        <w:numPr>
          <w:ilvl w:val="0"/>
          <w:numId w:val="41"/>
        </w:numPr>
        <w:tabs>
          <w:tab w:val="num" w:pos="284"/>
        </w:tabs>
        <w:spacing w:after="120" w:line="240" w:lineRule="auto"/>
        <w:ind w:left="0" w:firstLine="284"/>
        <w:jc w:val="both"/>
        <w:rPr>
          <w:rFonts w:eastAsia="Times New Roman"/>
          <w:lang w:val="sr-Cyrl-RS"/>
        </w:rPr>
      </w:pPr>
      <w:r w:rsidRPr="0039029D">
        <w:rPr>
          <w:rFonts w:eastAsia="Times New Roman"/>
          <w:lang w:val="sr-Cyrl-RS"/>
        </w:rPr>
        <w:t>тржишног надзора над трговањем дигиталном имовином кој</w:t>
      </w:r>
      <w:r w:rsidR="00B15417" w:rsidRPr="0039029D">
        <w:rPr>
          <w:rFonts w:eastAsia="Times New Roman"/>
          <w:lang w:val="sr-Cyrl-RS"/>
        </w:rPr>
        <w:t>а</w:t>
      </w:r>
      <w:r w:rsidRPr="0039029D">
        <w:rPr>
          <w:rFonts w:eastAsia="Times New Roman"/>
          <w:lang w:val="sr-Cyrl-RS"/>
        </w:rPr>
        <w:t xml:space="preserve"> </w:t>
      </w:r>
      <w:r w:rsidR="00B15417" w:rsidRPr="0039029D">
        <w:rPr>
          <w:rFonts w:eastAsia="Times New Roman"/>
          <w:lang w:val="sr-Cyrl-RS"/>
        </w:rPr>
        <w:t>је</w:t>
      </w:r>
      <w:r w:rsidRPr="0039029D">
        <w:rPr>
          <w:rFonts w:eastAsia="Times New Roman"/>
          <w:lang w:val="sr-Cyrl-RS"/>
        </w:rPr>
        <w:t xml:space="preserve"> укључен</w:t>
      </w:r>
      <w:r w:rsidR="00B15417" w:rsidRPr="0039029D">
        <w:rPr>
          <w:rFonts w:eastAsia="Times New Roman"/>
          <w:lang w:val="sr-Cyrl-RS"/>
        </w:rPr>
        <w:t>а</w:t>
      </w:r>
      <w:r w:rsidRPr="0039029D">
        <w:rPr>
          <w:rFonts w:eastAsia="Times New Roman"/>
          <w:lang w:val="sr-Cyrl-RS"/>
        </w:rPr>
        <w:t xml:space="preserve"> на платформу </w:t>
      </w:r>
      <w:r w:rsidR="00B15417" w:rsidRPr="0039029D">
        <w:rPr>
          <w:rFonts w:eastAsia="Times New Roman"/>
          <w:lang w:val="sr-Cyrl-RS"/>
        </w:rPr>
        <w:t xml:space="preserve">за трговање дигиталном имовином </w:t>
      </w:r>
      <w:r w:rsidRPr="0039029D">
        <w:rPr>
          <w:rFonts w:eastAsia="Times New Roman"/>
          <w:lang w:val="sr-Cyrl-RS"/>
        </w:rPr>
        <w:t xml:space="preserve">у циљу спречавања и откривања непоступања по правилима </w:t>
      </w:r>
      <w:r w:rsidR="00D774DD" w:rsidRPr="0039029D">
        <w:rPr>
          <w:rFonts w:eastAsia="Times New Roman"/>
          <w:lang w:val="sr-Cyrl-RS"/>
        </w:rPr>
        <w:t>у вези</w:t>
      </w:r>
      <w:r w:rsidRPr="0039029D">
        <w:rPr>
          <w:rFonts w:eastAsia="Times New Roman"/>
          <w:lang w:val="sr-Cyrl-RS"/>
        </w:rPr>
        <w:t xml:space="preserve"> са платформом, одредбама овог закона и актима </w:t>
      </w:r>
      <w:r w:rsidR="0084354A" w:rsidRPr="0039029D">
        <w:rPr>
          <w:rFonts w:eastAsia="Times New Roman"/>
          <w:lang w:val="sr-Cyrl-RS"/>
        </w:rPr>
        <w:t>надзорног органа</w:t>
      </w:r>
      <w:r w:rsidRPr="0039029D">
        <w:rPr>
          <w:rFonts w:eastAsia="Times New Roman"/>
          <w:lang w:val="sr-Cyrl-RS"/>
        </w:rPr>
        <w:t xml:space="preserve">, а нарочито непоступање по одредбама </w:t>
      </w:r>
      <w:r w:rsidR="004E24A6" w:rsidRPr="0039029D">
        <w:rPr>
          <w:rFonts w:eastAsia="Times New Roman"/>
          <w:lang w:val="sr-Cyrl-RS"/>
        </w:rPr>
        <w:t xml:space="preserve">главе </w:t>
      </w:r>
      <w:r w:rsidR="004E24A6" w:rsidRPr="0039029D">
        <w:rPr>
          <w:rFonts w:eastAsia="Times New Roman"/>
          <w:lang w:val="sr-Latn-RS"/>
        </w:rPr>
        <w:t xml:space="preserve">IV. </w:t>
      </w:r>
      <w:r w:rsidR="004E24A6" w:rsidRPr="0039029D">
        <w:rPr>
          <w:rFonts w:eastAsia="Times New Roman"/>
          <w:lang w:val="sr-Cyrl-RS"/>
        </w:rPr>
        <w:t>овог закона</w:t>
      </w:r>
      <w:r w:rsidR="00B15417" w:rsidRPr="0039029D">
        <w:rPr>
          <w:rFonts w:eastAsia="Times New Roman"/>
          <w:lang w:val="sr-Cyrl-RS"/>
        </w:rPr>
        <w:t>,</w:t>
      </w:r>
    </w:p>
    <w:p w14:paraId="2AB777C7" w14:textId="77777777" w:rsidR="003A548C" w:rsidRPr="0039029D" w:rsidRDefault="003A548C" w:rsidP="008C4867">
      <w:pPr>
        <w:numPr>
          <w:ilvl w:val="0"/>
          <w:numId w:val="41"/>
        </w:numPr>
        <w:tabs>
          <w:tab w:val="num" w:pos="284"/>
        </w:tabs>
        <w:spacing w:after="120" w:line="240" w:lineRule="auto"/>
        <w:ind w:left="0" w:firstLine="284"/>
        <w:jc w:val="both"/>
        <w:rPr>
          <w:rFonts w:eastAsia="Times New Roman"/>
          <w:lang w:val="sr-Cyrl-RS"/>
        </w:rPr>
      </w:pPr>
      <w:r w:rsidRPr="0039029D">
        <w:rPr>
          <w:rFonts w:eastAsia="Times New Roman"/>
          <w:lang w:val="sr-Cyrl-RS"/>
        </w:rPr>
        <w:t xml:space="preserve">процедура за покретање дисциплинских поступака против </w:t>
      </w:r>
      <w:r w:rsidR="00DE7EDE" w:rsidRPr="0039029D">
        <w:rPr>
          <w:rFonts w:eastAsia="Times New Roman"/>
          <w:lang w:val="sr-Cyrl-RS"/>
        </w:rPr>
        <w:t>корисника</w:t>
      </w:r>
      <w:r w:rsidR="00B15417" w:rsidRPr="0039029D">
        <w:rPr>
          <w:rFonts w:eastAsia="Times New Roman"/>
          <w:lang w:val="sr-Cyrl-RS"/>
        </w:rPr>
        <w:t xml:space="preserve"> дигиталне имовине</w:t>
      </w:r>
      <w:r w:rsidR="00DE7EDE" w:rsidRPr="0039029D">
        <w:rPr>
          <w:rFonts w:eastAsia="Times New Roman"/>
          <w:lang w:val="sr-Cyrl-RS"/>
        </w:rPr>
        <w:t xml:space="preserve"> </w:t>
      </w:r>
      <w:r w:rsidRPr="0039029D">
        <w:rPr>
          <w:rFonts w:eastAsia="Times New Roman"/>
          <w:lang w:val="sr-Cyrl-RS"/>
        </w:rPr>
        <w:t>који се понашају супротно одредбама</w:t>
      </w:r>
      <w:r w:rsidR="001C2B8A" w:rsidRPr="0039029D">
        <w:rPr>
          <w:rFonts w:eastAsia="Times New Roman"/>
          <w:lang w:val="sr-Cyrl-RS"/>
        </w:rPr>
        <w:t xml:space="preserve"> овог закона, аката надзорног органа и</w:t>
      </w:r>
      <w:r w:rsidRPr="0039029D">
        <w:rPr>
          <w:rFonts w:eastAsia="Times New Roman"/>
          <w:lang w:val="sr-Cyrl-RS"/>
        </w:rPr>
        <w:t xml:space="preserve"> општих аката организатора платформе</w:t>
      </w:r>
      <w:r w:rsidR="00B15417" w:rsidRPr="0039029D">
        <w:rPr>
          <w:rFonts w:eastAsia="Times New Roman"/>
          <w:lang w:val="sr-Cyrl-RS"/>
        </w:rPr>
        <w:t>,</w:t>
      </w:r>
    </w:p>
    <w:p w14:paraId="5B7AE99A" w14:textId="77777777" w:rsidR="003A548C" w:rsidRPr="0039029D" w:rsidRDefault="003A548C" w:rsidP="008C4867">
      <w:pPr>
        <w:numPr>
          <w:ilvl w:val="0"/>
          <w:numId w:val="41"/>
        </w:numPr>
        <w:tabs>
          <w:tab w:val="num" w:pos="284"/>
        </w:tabs>
        <w:spacing w:after="120" w:line="240" w:lineRule="auto"/>
        <w:ind w:left="0" w:firstLine="284"/>
        <w:jc w:val="both"/>
        <w:rPr>
          <w:rFonts w:eastAsia="Times New Roman"/>
          <w:lang w:val="sr-Cyrl-RS"/>
        </w:rPr>
      </w:pPr>
      <w:r w:rsidRPr="0039029D">
        <w:rPr>
          <w:rFonts w:eastAsia="Times New Roman"/>
          <w:lang w:val="sr-Cyrl-RS"/>
        </w:rPr>
        <w:t xml:space="preserve">процедура за решавање спорова између </w:t>
      </w:r>
      <w:r w:rsidR="00DE7EDE" w:rsidRPr="0039029D">
        <w:rPr>
          <w:rFonts w:eastAsia="Times New Roman"/>
          <w:lang w:val="sr-Cyrl-RS"/>
        </w:rPr>
        <w:t xml:space="preserve">корисника </w:t>
      </w:r>
      <w:r w:rsidR="00B15417" w:rsidRPr="0039029D">
        <w:rPr>
          <w:rFonts w:eastAsia="Times New Roman"/>
          <w:lang w:val="sr-Cyrl-RS"/>
        </w:rPr>
        <w:t>дигиталне имовине</w:t>
      </w:r>
      <w:r w:rsidRPr="0039029D">
        <w:rPr>
          <w:rFonts w:eastAsia="Times New Roman"/>
          <w:lang w:val="sr-Cyrl-RS"/>
        </w:rPr>
        <w:t xml:space="preserve">, а </w:t>
      </w:r>
      <w:r w:rsidR="00D774DD" w:rsidRPr="0039029D">
        <w:rPr>
          <w:rFonts w:eastAsia="Times New Roman"/>
          <w:lang w:val="sr-Cyrl-RS"/>
        </w:rPr>
        <w:t>у вези</w:t>
      </w:r>
      <w:r w:rsidRPr="0039029D">
        <w:rPr>
          <w:rFonts w:eastAsia="Times New Roman"/>
          <w:lang w:val="sr-Cyrl-RS"/>
        </w:rPr>
        <w:t xml:space="preserve"> са трансакцијама </w:t>
      </w:r>
      <w:r w:rsidR="001C2B8A" w:rsidRPr="0039029D">
        <w:rPr>
          <w:rFonts w:eastAsia="Times New Roman"/>
          <w:lang w:val="sr-Cyrl-RS"/>
        </w:rPr>
        <w:t xml:space="preserve">с </w:t>
      </w:r>
      <w:r w:rsidRPr="0039029D">
        <w:rPr>
          <w:rFonts w:eastAsia="Times New Roman"/>
          <w:lang w:val="sr-Cyrl-RS"/>
        </w:rPr>
        <w:t>дигиталном имовином која је укључена у трговање на платформи</w:t>
      </w:r>
      <w:r w:rsidR="00B15417" w:rsidRPr="0039029D">
        <w:rPr>
          <w:rFonts w:eastAsia="Times New Roman"/>
          <w:lang w:val="sr-Cyrl-RS"/>
        </w:rPr>
        <w:t xml:space="preserve"> за трговање дигиталном имовином</w:t>
      </w:r>
      <w:r w:rsidRPr="0039029D">
        <w:rPr>
          <w:rFonts w:eastAsia="Times New Roman"/>
          <w:lang w:val="sr-Cyrl-RS"/>
        </w:rPr>
        <w:t>;</w:t>
      </w:r>
    </w:p>
    <w:p w14:paraId="1560B0C2" w14:textId="77777777" w:rsidR="003A548C" w:rsidRPr="0039029D" w:rsidRDefault="003A548C" w:rsidP="008C4867">
      <w:pPr>
        <w:numPr>
          <w:ilvl w:val="0"/>
          <w:numId w:val="40"/>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 xml:space="preserve">обављање других послова </w:t>
      </w:r>
      <w:r w:rsidR="00D774DD" w:rsidRPr="0039029D">
        <w:rPr>
          <w:rFonts w:eastAsia="Times New Roman"/>
          <w:lang w:val="sr-Cyrl-RS"/>
        </w:rPr>
        <w:t>у вези</w:t>
      </w:r>
      <w:r w:rsidRPr="0039029D">
        <w:rPr>
          <w:rFonts w:eastAsia="Times New Roman"/>
          <w:lang w:val="sr-Cyrl-RS"/>
        </w:rPr>
        <w:t xml:space="preserve"> са платформом</w:t>
      </w:r>
      <w:r w:rsidR="00B15417" w:rsidRPr="0039029D">
        <w:rPr>
          <w:rFonts w:eastAsia="Times New Roman"/>
          <w:lang w:val="sr-Cyrl-RS"/>
        </w:rPr>
        <w:t xml:space="preserve"> за трговање дигиталном имовином</w:t>
      </w:r>
      <w:r w:rsidRPr="0039029D">
        <w:rPr>
          <w:rFonts w:eastAsia="Times New Roman"/>
          <w:lang w:val="sr-Cyrl-RS"/>
        </w:rPr>
        <w:t xml:space="preserve"> у складу са овим законом и актима </w:t>
      </w:r>
      <w:r w:rsidR="00C447F8" w:rsidRPr="0039029D">
        <w:rPr>
          <w:rFonts w:eastAsia="Times New Roman"/>
          <w:lang w:val="sr-Cyrl-RS"/>
        </w:rPr>
        <w:t>надзорног органа</w:t>
      </w:r>
      <w:r w:rsidRPr="0039029D">
        <w:rPr>
          <w:rFonts w:eastAsia="Times New Roman"/>
          <w:lang w:val="sr-Cyrl-RS"/>
        </w:rPr>
        <w:t>.</w:t>
      </w:r>
    </w:p>
    <w:p w14:paraId="3969C6F6" w14:textId="77777777" w:rsidR="003A548C" w:rsidRPr="0039029D" w:rsidRDefault="003A548C" w:rsidP="008C4867">
      <w:pPr>
        <w:spacing w:after="120" w:line="240" w:lineRule="auto"/>
        <w:ind w:firstLine="284"/>
        <w:jc w:val="both"/>
        <w:rPr>
          <w:rFonts w:eastAsia="Times New Roman"/>
          <w:lang w:val="sr-Cyrl-RS"/>
        </w:rPr>
      </w:pPr>
      <w:r w:rsidRPr="0039029D">
        <w:rPr>
          <w:rFonts w:eastAsia="Times New Roman"/>
          <w:lang w:val="sr-Cyrl-RS"/>
        </w:rPr>
        <w:t xml:space="preserve">Поред послова </w:t>
      </w:r>
      <w:r w:rsidR="001C2B8A" w:rsidRPr="0039029D">
        <w:rPr>
          <w:rFonts w:eastAsia="Times New Roman"/>
          <w:lang w:val="sr-Cyrl-RS"/>
        </w:rPr>
        <w:t xml:space="preserve">из става </w:t>
      </w:r>
      <w:r w:rsidRPr="0039029D">
        <w:rPr>
          <w:rFonts w:eastAsia="Times New Roman"/>
          <w:lang w:val="sr-Cyrl-RS"/>
        </w:rPr>
        <w:t xml:space="preserve">2. овог члана, организатор платформе може да </w:t>
      </w:r>
      <w:r w:rsidR="001C2B8A" w:rsidRPr="0039029D">
        <w:rPr>
          <w:rFonts w:eastAsia="Times New Roman"/>
          <w:lang w:val="sr-Cyrl-RS"/>
        </w:rPr>
        <w:t xml:space="preserve">пружа и све друге услуге повезане </w:t>
      </w:r>
      <w:r w:rsidR="00E87E35" w:rsidRPr="0039029D">
        <w:rPr>
          <w:rFonts w:eastAsia="Times New Roman"/>
          <w:lang w:val="sr-Cyrl-RS"/>
        </w:rPr>
        <w:t>с дигиталном имовином</w:t>
      </w:r>
      <w:r w:rsidR="009E7AB8" w:rsidRPr="0039029D">
        <w:rPr>
          <w:rFonts w:eastAsia="Times New Roman"/>
          <w:lang w:val="sr-Cyrl-RS"/>
        </w:rPr>
        <w:t xml:space="preserve"> из члана 3. став 1. овог закона</w:t>
      </w:r>
      <w:r w:rsidRPr="0039029D">
        <w:rPr>
          <w:rFonts w:eastAsia="Times New Roman"/>
          <w:lang w:val="sr-Cyrl-RS"/>
        </w:rPr>
        <w:t xml:space="preserve">, осим </w:t>
      </w:r>
      <w:r w:rsidR="009E7AB8" w:rsidRPr="0039029D">
        <w:rPr>
          <w:rFonts w:eastAsia="Times New Roman"/>
          <w:lang w:val="sr-Cyrl-RS"/>
        </w:rPr>
        <w:t>услуге из тачке 8) тог става</w:t>
      </w:r>
      <w:r w:rsidRPr="0039029D">
        <w:rPr>
          <w:rFonts w:eastAsia="Times New Roman"/>
          <w:lang w:val="sr-Cyrl-RS"/>
        </w:rPr>
        <w:t>.</w:t>
      </w:r>
      <w:r w:rsidR="009E7AB8" w:rsidRPr="0039029D">
        <w:rPr>
          <w:rFonts w:eastAsia="Times New Roman"/>
          <w:lang w:val="sr-Cyrl-RS"/>
        </w:rPr>
        <w:t xml:space="preserve"> Организатор платформе не може да пружа ни услуге инвестиционог саветовања</w:t>
      </w:r>
      <w:r w:rsidR="00B15417" w:rsidRPr="0039029D">
        <w:rPr>
          <w:rFonts w:eastAsia="Times New Roman"/>
          <w:lang w:val="sr-Cyrl-RS"/>
        </w:rPr>
        <w:t xml:space="preserve"> из члана 5. овог закона</w:t>
      </w:r>
      <w:r w:rsidR="009E7AB8" w:rsidRPr="0039029D">
        <w:rPr>
          <w:rFonts w:eastAsia="Times New Roman"/>
          <w:lang w:val="sr-Cyrl-RS"/>
        </w:rPr>
        <w:t>.</w:t>
      </w:r>
    </w:p>
    <w:p w14:paraId="2A02A5F5" w14:textId="77777777" w:rsidR="003A548C" w:rsidRPr="0039029D" w:rsidRDefault="003A548C" w:rsidP="008C4867">
      <w:pPr>
        <w:spacing w:after="120" w:line="240" w:lineRule="auto"/>
        <w:ind w:firstLine="284"/>
        <w:jc w:val="center"/>
        <w:rPr>
          <w:b/>
          <w:lang w:val="sr-Cyrl-RS"/>
        </w:rPr>
      </w:pPr>
      <w:r w:rsidRPr="0039029D">
        <w:rPr>
          <w:b/>
          <w:lang w:val="sr-Cyrl-RS"/>
        </w:rPr>
        <w:t xml:space="preserve">Секундарно трговање </w:t>
      </w:r>
      <w:r w:rsidR="008E2974" w:rsidRPr="0039029D">
        <w:rPr>
          <w:b/>
          <w:lang w:val="sr-Cyrl-RS"/>
        </w:rPr>
        <w:t>дигиталном имовином</w:t>
      </w:r>
    </w:p>
    <w:p w14:paraId="42A572A2" w14:textId="77777777" w:rsidR="003A548C" w:rsidRPr="0039029D" w:rsidRDefault="008E2209" w:rsidP="008C4867">
      <w:pPr>
        <w:spacing w:after="120" w:line="240" w:lineRule="auto"/>
        <w:ind w:firstLine="284"/>
        <w:jc w:val="center"/>
        <w:rPr>
          <w:b/>
          <w:lang w:val="sr-Cyrl-RS"/>
        </w:rPr>
      </w:pPr>
      <w:r w:rsidRPr="0039029D">
        <w:rPr>
          <w:b/>
          <w:lang w:val="sr-Cyrl-RS"/>
        </w:rPr>
        <w:t xml:space="preserve">Члан </w:t>
      </w:r>
      <w:r w:rsidR="00187FD0" w:rsidRPr="0039029D">
        <w:rPr>
          <w:b/>
          <w:lang w:val="sr-Latn-RS"/>
        </w:rPr>
        <w:t>3</w:t>
      </w:r>
      <w:r w:rsidR="00AE47CD" w:rsidRPr="0039029D">
        <w:rPr>
          <w:b/>
          <w:lang w:val="sr-Cyrl-RS"/>
        </w:rPr>
        <w:t>1</w:t>
      </w:r>
      <w:r w:rsidR="00187FD0" w:rsidRPr="0039029D">
        <w:rPr>
          <w:b/>
          <w:lang w:val="sr-Latn-RS"/>
        </w:rPr>
        <w:t>.</w:t>
      </w:r>
    </w:p>
    <w:p w14:paraId="602B8764" w14:textId="6F169947" w:rsidR="003A548C" w:rsidRPr="0039029D" w:rsidRDefault="003A548C" w:rsidP="008C4867">
      <w:pPr>
        <w:spacing w:after="120" w:line="240" w:lineRule="auto"/>
        <w:ind w:firstLine="284"/>
        <w:jc w:val="both"/>
        <w:rPr>
          <w:rFonts w:eastAsia="Times New Roman"/>
          <w:lang w:val="sr-Cyrl-RS"/>
        </w:rPr>
      </w:pPr>
      <w:r w:rsidRPr="0039029D">
        <w:rPr>
          <w:rFonts w:eastAsia="Times New Roman"/>
          <w:lang w:val="sr-Cyrl-RS"/>
        </w:rPr>
        <w:t xml:space="preserve">Секундарно трговање </w:t>
      </w:r>
      <w:r w:rsidR="008E2974" w:rsidRPr="0039029D">
        <w:rPr>
          <w:rFonts w:eastAsia="Times New Roman"/>
          <w:lang w:val="sr-Cyrl-RS"/>
        </w:rPr>
        <w:t>дигиталном имовином која је издата</w:t>
      </w:r>
      <w:r w:rsidRPr="0039029D">
        <w:rPr>
          <w:rFonts w:eastAsia="Times New Roman"/>
          <w:lang w:val="sr-Cyrl-RS"/>
        </w:rPr>
        <w:t xml:space="preserve"> у Републици и за кој</w:t>
      </w:r>
      <w:r w:rsidR="008E2974" w:rsidRPr="0039029D">
        <w:rPr>
          <w:rFonts w:eastAsia="Times New Roman"/>
          <w:lang w:val="sr-Cyrl-RS"/>
        </w:rPr>
        <w:t>у</w:t>
      </w:r>
      <w:r w:rsidRPr="0039029D">
        <w:rPr>
          <w:rFonts w:eastAsia="Times New Roman"/>
          <w:lang w:val="sr-Cyrl-RS"/>
        </w:rPr>
        <w:t xml:space="preserve"> је одобрен </w:t>
      </w:r>
      <w:r w:rsidR="00C447F8" w:rsidRPr="0039029D">
        <w:rPr>
          <w:rFonts w:eastAsia="Times New Roman"/>
          <w:lang w:val="sr-Cyrl-RS"/>
        </w:rPr>
        <w:t>б</w:t>
      </w:r>
      <w:r w:rsidRPr="0039029D">
        <w:rPr>
          <w:rFonts w:eastAsia="Times New Roman"/>
          <w:lang w:val="sr-Cyrl-RS"/>
        </w:rPr>
        <w:t>ели папир</w:t>
      </w:r>
      <w:r w:rsidR="00CE5F81" w:rsidRPr="0039029D">
        <w:rPr>
          <w:rFonts w:eastAsia="Times New Roman"/>
          <w:lang w:val="sr-Cyrl-RS"/>
        </w:rPr>
        <w:t xml:space="preserve"> у складу са овим законом</w:t>
      </w:r>
      <w:r w:rsidR="00556E7E" w:rsidRPr="0039029D">
        <w:rPr>
          <w:rFonts w:eastAsia="Times New Roman"/>
          <w:lang w:val="sr-Cyrl-RS"/>
        </w:rPr>
        <w:t>, као и дигиталном имовином која је издата у иностранству и за коју је одобрен бели папир</w:t>
      </w:r>
      <w:r w:rsidR="00CE5F81" w:rsidRPr="0039029D">
        <w:rPr>
          <w:rFonts w:eastAsia="Times New Roman"/>
          <w:lang w:val="sr-Cyrl-RS"/>
        </w:rPr>
        <w:t xml:space="preserve"> у складу са овим законом</w:t>
      </w:r>
      <w:r w:rsidR="00556E7E" w:rsidRPr="0039029D">
        <w:rPr>
          <w:rFonts w:eastAsia="Times New Roman"/>
          <w:lang w:val="sr-Cyrl-RS"/>
        </w:rPr>
        <w:t>,</w:t>
      </w:r>
      <w:r w:rsidRPr="0039029D">
        <w:rPr>
          <w:rFonts w:eastAsia="Times New Roman"/>
          <w:lang w:val="sr-Cyrl-RS"/>
        </w:rPr>
        <w:t xml:space="preserve"> је дозвољено.</w:t>
      </w:r>
    </w:p>
    <w:p w14:paraId="00F5FFAB" w14:textId="77777777" w:rsidR="003A548C" w:rsidRPr="0039029D" w:rsidRDefault="003A548C" w:rsidP="008C4867">
      <w:pPr>
        <w:spacing w:after="120" w:line="240" w:lineRule="auto"/>
        <w:ind w:firstLine="284"/>
        <w:jc w:val="both"/>
        <w:rPr>
          <w:rFonts w:eastAsia="Times New Roman"/>
          <w:lang w:val="sr-Cyrl-RS"/>
        </w:rPr>
      </w:pPr>
      <w:r w:rsidRPr="0039029D">
        <w:rPr>
          <w:rFonts w:eastAsia="Times New Roman"/>
          <w:lang w:val="sr-Cyrl-RS"/>
        </w:rPr>
        <w:t xml:space="preserve">Пружање услуга </w:t>
      </w:r>
      <w:r w:rsidR="00CD3CC1" w:rsidRPr="0039029D">
        <w:rPr>
          <w:rFonts w:eastAsia="Times New Roman"/>
          <w:lang w:val="sr-Cyrl-RS"/>
        </w:rPr>
        <w:t>повезаних</w:t>
      </w:r>
      <w:r w:rsidR="00D774DD" w:rsidRPr="0039029D">
        <w:rPr>
          <w:rFonts w:eastAsia="Times New Roman"/>
          <w:lang w:val="sr-Cyrl-RS"/>
        </w:rPr>
        <w:t xml:space="preserve"> с</w:t>
      </w:r>
      <w:r w:rsidRPr="0039029D">
        <w:rPr>
          <w:rFonts w:eastAsia="Times New Roman"/>
          <w:lang w:val="sr-Cyrl-RS"/>
        </w:rPr>
        <w:t xml:space="preserve"> </w:t>
      </w:r>
      <w:r w:rsidR="008E2974" w:rsidRPr="0039029D">
        <w:rPr>
          <w:rFonts w:eastAsia="Times New Roman"/>
          <w:lang w:val="sr-Cyrl-RS"/>
        </w:rPr>
        <w:t>дигиталном имовином</w:t>
      </w:r>
      <w:r w:rsidRPr="0039029D">
        <w:rPr>
          <w:rFonts w:eastAsia="Times New Roman"/>
          <w:lang w:val="sr-Cyrl-RS"/>
        </w:rPr>
        <w:t xml:space="preserve"> из става 1. овог члана, као и њихово оглашавање и укључивање у трговање на платформи</w:t>
      </w:r>
      <w:r w:rsidR="00B15417" w:rsidRPr="0039029D">
        <w:rPr>
          <w:rFonts w:eastAsia="Times New Roman"/>
          <w:lang w:val="sr-Cyrl-RS"/>
        </w:rPr>
        <w:t xml:space="preserve"> за трговање дигиталном имовином</w:t>
      </w:r>
      <w:r w:rsidR="008E2974" w:rsidRPr="0039029D">
        <w:rPr>
          <w:rFonts w:eastAsia="Times New Roman"/>
          <w:lang w:val="sr-Cyrl-RS"/>
        </w:rPr>
        <w:t>,</w:t>
      </w:r>
      <w:r w:rsidRPr="0039029D">
        <w:rPr>
          <w:rFonts w:eastAsia="Times New Roman"/>
          <w:lang w:val="sr-Cyrl-RS"/>
        </w:rPr>
        <w:t xml:space="preserve"> је дозвољено.</w:t>
      </w:r>
    </w:p>
    <w:p w14:paraId="785DEBA7" w14:textId="064F6E7E" w:rsidR="003A548C" w:rsidRPr="0039029D" w:rsidRDefault="003A548C" w:rsidP="008C4867">
      <w:pPr>
        <w:spacing w:after="120" w:line="240" w:lineRule="auto"/>
        <w:ind w:firstLine="284"/>
        <w:jc w:val="both"/>
        <w:rPr>
          <w:rFonts w:eastAsia="Times New Roman"/>
          <w:lang w:val="sr-Cyrl-RS"/>
        </w:rPr>
      </w:pPr>
      <w:r w:rsidRPr="0039029D">
        <w:rPr>
          <w:rFonts w:eastAsia="Times New Roman"/>
          <w:lang w:val="sr-Cyrl-RS"/>
        </w:rPr>
        <w:t xml:space="preserve">Секундарно трговање </w:t>
      </w:r>
      <w:r w:rsidR="008E2974" w:rsidRPr="0039029D">
        <w:rPr>
          <w:rFonts w:eastAsia="Times New Roman"/>
          <w:lang w:val="sr-Cyrl-RS"/>
        </w:rPr>
        <w:t>дигиталном имовином</w:t>
      </w:r>
      <w:r w:rsidRPr="0039029D">
        <w:rPr>
          <w:rFonts w:eastAsia="Times New Roman"/>
          <w:lang w:val="sr-Cyrl-RS"/>
        </w:rPr>
        <w:t xml:space="preserve"> кој</w:t>
      </w:r>
      <w:r w:rsidR="008E2974" w:rsidRPr="0039029D">
        <w:rPr>
          <w:rFonts w:eastAsia="Times New Roman"/>
          <w:lang w:val="sr-Cyrl-RS"/>
        </w:rPr>
        <w:t>а</w:t>
      </w:r>
      <w:r w:rsidRPr="0039029D">
        <w:rPr>
          <w:rFonts w:eastAsia="Times New Roman"/>
          <w:lang w:val="sr-Cyrl-RS"/>
        </w:rPr>
        <w:t xml:space="preserve"> </w:t>
      </w:r>
      <w:r w:rsidR="008E2974" w:rsidRPr="0039029D">
        <w:rPr>
          <w:rFonts w:eastAsia="Times New Roman"/>
          <w:lang w:val="sr-Cyrl-RS"/>
        </w:rPr>
        <w:t>је</w:t>
      </w:r>
      <w:r w:rsidRPr="0039029D">
        <w:rPr>
          <w:rFonts w:eastAsia="Times New Roman"/>
          <w:lang w:val="sr-Cyrl-RS"/>
        </w:rPr>
        <w:t xml:space="preserve"> издат</w:t>
      </w:r>
      <w:r w:rsidR="008E2974" w:rsidRPr="0039029D">
        <w:rPr>
          <w:rFonts w:eastAsia="Times New Roman"/>
          <w:lang w:val="sr-Cyrl-RS"/>
        </w:rPr>
        <w:t>а</w:t>
      </w:r>
      <w:r w:rsidRPr="0039029D">
        <w:rPr>
          <w:rFonts w:eastAsia="Times New Roman"/>
          <w:lang w:val="sr-Cyrl-RS"/>
        </w:rPr>
        <w:t xml:space="preserve"> у Републици за кој</w:t>
      </w:r>
      <w:r w:rsidR="008E2974" w:rsidRPr="0039029D">
        <w:rPr>
          <w:rFonts w:eastAsia="Times New Roman"/>
          <w:lang w:val="sr-Cyrl-RS"/>
        </w:rPr>
        <w:t>у</w:t>
      </w:r>
      <w:r w:rsidRPr="0039029D">
        <w:rPr>
          <w:rFonts w:eastAsia="Times New Roman"/>
          <w:lang w:val="sr-Cyrl-RS"/>
        </w:rPr>
        <w:t xml:space="preserve"> није одобрен </w:t>
      </w:r>
      <w:r w:rsidR="00C447F8" w:rsidRPr="0039029D">
        <w:rPr>
          <w:rFonts w:eastAsia="Times New Roman"/>
          <w:lang w:val="sr-Cyrl-RS"/>
        </w:rPr>
        <w:t>б</w:t>
      </w:r>
      <w:r w:rsidRPr="0039029D">
        <w:rPr>
          <w:rFonts w:eastAsia="Times New Roman"/>
          <w:lang w:val="sr-Cyrl-RS"/>
        </w:rPr>
        <w:t>ели папир</w:t>
      </w:r>
      <w:r w:rsidR="00CD3CC1" w:rsidRPr="0039029D">
        <w:rPr>
          <w:rFonts w:eastAsia="Times New Roman"/>
          <w:lang w:val="sr-Cyrl-RS"/>
        </w:rPr>
        <w:t xml:space="preserve"> у складу са овим законом</w:t>
      </w:r>
      <w:r w:rsidR="00CE5F81" w:rsidRPr="0039029D">
        <w:rPr>
          <w:rFonts w:eastAsia="Times New Roman"/>
          <w:lang w:val="sr-Cyrl-RS"/>
        </w:rPr>
        <w:t>, као и дигиталном имовином која је издата у иностранству и за коју није одобрен бели папир у складу са овим законом,</w:t>
      </w:r>
      <w:r w:rsidRPr="0039029D">
        <w:rPr>
          <w:rFonts w:eastAsia="Times New Roman"/>
          <w:lang w:val="sr-Cyrl-RS"/>
        </w:rPr>
        <w:t xml:space="preserve"> је дозвољено.</w:t>
      </w:r>
    </w:p>
    <w:p w14:paraId="46267023" w14:textId="77777777" w:rsidR="003A548C" w:rsidRPr="0039029D" w:rsidRDefault="003A548C" w:rsidP="008C4867">
      <w:pPr>
        <w:spacing w:after="120" w:line="240" w:lineRule="auto"/>
        <w:ind w:firstLine="284"/>
        <w:jc w:val="both"/>
        <w:rPr>
          <w:rFonts w:eastAsia="Times New Roman"/>
          <w:lang w:val="sr-Cyrl-RS"/>
        </w:rPr>
      </w:pPr>
      <w:r w:rsidRPr="0039029D">
        <w:rPr>
          <w:rFonts w:eastAsia="Times New Roman"/>
          <w:lang w:val="sr-Cyrl-RS"/>
        </w:rPr>
        <w:t xml:space="preserve">Пружање услуга </w:t>
      </w:r>
      <w:r w:rsidR="00CD3CC1" w:rsidRPr="0039029D">
        <w:rPr>
          <w:rFonts w:eastAsia="Times New Roman"/>
          <w:lang w:val="sr-Cyrl-RS"/>
        </w:rPr>
        <w:t>повезаних</w:t>
      </w:r>
      <w:r w:rsidRPr="0039029D">
        <w:rPr>
          <w:rFonts w:eastAsia="Times New Roman"/>
          <w:lang w:val="sr-Cyrl-RS"/>
        </w:rPr>
        <w:t xml:space="preserve"> с </w:t>
      </w:r>
      <w:r w:rsidR="008E2974" w:rsidRPr="0039029D">
        <w:rPr>
          <w:rFonts w:eastAsia="Times New Roman"/>
          <w:lang w:val="sr-Cyrl-RS"/>
        </w:rPr>
        <w:t xml:space="preserve">дигиталном имовином </w:t>
      </w:r>
      <w:r w:rsidRPr="0039029D">
        <w:rPr>
          <w:rFonts w:eastAsia="Times New Roman"/>
          <w:lang w:val="sr-Cyrl-RS"/>
        </w:rPr>
        <w:t>из става 3. овог члана, као и њихово укључивање у трговање на платформи</w:t>
      </w:r>
      <w:r w:rsidR="00B15417" w:rsidRPr="0039029D">
        <w:rPr>
          <w:rFonts w:eastAsia="Times New Roman"/>
          <w:lang w:val="sr-Cyrl-RS"/>
        </w:rPr>
        <w:t xml:space="preserve"> за трговање дигиталном имовином</w:t>
      </w:r>
      <w:r w:rsidRPr="0039029D">
        <w:rPr>
          <w:rFonts w:eastAsia="Times New Roman"/>
          <w:lang w:val="sr-Cyrl-RS"/>
        </w:rPr>
        <w:t xml:space="preserve"> је дозвољено.</w:t>
      </w:r>
    </w:p>
    <w:p w14:paraId="4BA8C781" w14:textId="77777777" w:rsidR="004D11D7" w:rsidRPr="0039029D" w:rsidRDefault="003A548C" w:rsidP="008C4867">
      <w:pPr>
        <w:spacing w:after="120" w:line="240" w:lineRule="auto"/>
        <w:ind w:firstLine="284"/>
        <w:jc w:val="both"/>
        <w:rPr>
          <w:rFonts w:eastAsia="Times New Roman"/>
          <w:lang w:val="sr-Cyrl-RS"/>
        </w:rPr>
      </w:pPr>
      <w:r w:rsidRPr="0039029D">
        <w:rPr>
          <w:rFonts w:eastAsia="Times New Roman"/>
          <w:lang w:val="sr-Cyrl-RS"/>
        </w:rPr>
        <w:t xml:space="preserve">Оглашавање </w:t>
      </w:r>
      <w:r w:rsidR="00D774DD" w:rsidRPr="0039029D">
        <w:rPr>
          <w:rFonts w:eastAsia="Times New Roman"/>
          <w:lang w:val="sr-Cyrl-RS"/>
        </w:rPr>
        <w:t>у вези</w:t>
      </w:r>
      <w:r w:rsidRPr="0039029D">
        <w:rPr>
          <w:rFonts w:eastAsia="Times New Roman"/>
          <w:lang w:val="sr-Cyrl-RS"/>
        </w:rPr>
        <w:t xml:space="preserve"> с </w:t>
      </w:r>
      <w:r w:rsidR="00CD3CC1" w:rsidRPr="0039029D">
        <w:rPr>
          <w:rFonts w:eastAsia="Times New Roman"/>
          <w:lang w:val="sr-Cyrl-RS"/>
        </w:rPr>
        <w:t>дигиталном имовином</w:t>
      </w:r>
      <w:r w:rsidRPr="0039029D">
        <w:rPr>
          <w:rFonts w:eastAsia="Times New Roman"/>
          <w:lang w:val="sr-Cyrl-RS"/>
        </w:rPr>
        <w:t xml:space="preserve"> из става 3. овог члана је дозвољено само у складу са актом </w:t>
      </w:r>
      <w:r w:rsidR="00C447F8" w:rsidRPr="0039029D">
        <w:rPr>
          <w:rFonts w:eastAsia="Times New Roman"/>
          <w:lang w:val="sr-Cyrl-RS"/>
        </w:rPr>
        <w:t>надзорног органа</w:t>
      </w:r>
      <w:r w:rsidRPr="0039029D">
        <w:rPr>
          <w:rFonts w:eastAsia="Times New Roman"/>
          <w:lang w:val="sr-Cyrl-RS"/>
        </w:rPr>
        <w:t xml:space="preserve">, осим </w:t>
      </w:r>
      <w:r w:rsidR="004D11D7" w:rsidRPr="0039029D">
        <w:rPr>
          <w:rFonts w:eastAsia="Times New Roman"/>
          <w:lang w:val="sr-Cyrl-RS"/>
        </w:rPr>
        <w:t>у следећим случајевима:</w:t>
      </w:r>
    </w:p>
    <w:p w14:paraId="24FA8312" w14:textId="5B232782" w:rsidR="004D11D7" w:rsidRPr="0039029D" w:rsidRDefault="004D11D7" w:rsidP="008C4867">
      <w:pPr>
        <w:pStyle w:val="ListParagraph"/>
        <w:numPr>
          <w:ilvl w:val="0"/>
          <w:numId w:val="74"/>
        </w:numPr>
        <w:spacing w:after="120" w:line="240" w:lineRule="auto"/>
        <w:ind w:left="0" w:firstLine="284"/>
        <w:jc w:val="both"/>
        <w:rPr>
          <w:rFonts w:eastAsia="Times New Roman"/>
          <w:lang w:val="sr-Cyrl-RS"/>
        </w:rPr>
      </w:pPr>
      <w:r w:rsidRPr="0039029D">
        <w:rPr>
          <w:rFonts w:eastAsia="Times New Roman"/>
          <w:lang w:val="sr-Cyrl-RS"/>
        </w:rPr>
        <w:t>за такву дигиталну имовину</w:t>
      </w:r>
      <w:r w:rsidR="007E7AB2" w:rsidRPr="0039029D">
        <w:rPr>
          <w:rFonts w:eastAsia="Times New Roman"/>
          <w:lang w:val="sr-Cyrl-RS"/>
        </w:rPr>
        <w:t xml:space="preserve"> је</w:t>
      </w:r>
      <w:r w:rsidRPr="0039029D">
        <w:rPr>
          <w:rFonts w:eastAsia="Times New Roman"/>
          <w:lang w:val="sr-Cyrl-RS"/>
        </w:rPr>
        <w:t xml:space="preserve"> одобрен накнадни бели папир;</w:t>
      </w:r>
    </w:p>
    <w:p w14:paraId="382CA4D8" w14:textId="77777777" w:rsidR="001C41F2" w:rsidRPr="0039029D" w:rsidRDefault="004D11D7" w:rsidP="008C4867">
      <w:pPr>
        <w:pStyle w:val="ListParagraph"/>
        <w:numPr>
          <w:ilvl w:val="0"/>
          <w:numId w:val="74"/>
        </w:numPr>
        <w:spacing w:after="120" w:line="240" w:lineRule="auto"/>
        <w:ind w:left="0" w:firstLine="284"/>
        <w:jc w:val="both"/>
        <w:rPr>
          <w:rFonts w:eastAsia="Times New Roman"/>
          <w:lang w:val="sr-Cyrl-RS"/>
        </w:rPr>
      </w:pPr>
      <w:r w:rsidRPr="0039029D">
        <w:rPr>
          <w:rFonts w:eastAsia="Times New Roman"/>
          <w:lang w:val="sr-Cyrl-RS"/>
        </w:rPr>
        <w:t xml:space="preserve">за такву дигиталну имовину је </w:t>
      </w:r>
      <w:r w:rsidR="008156BE" w:rsidRPr="0039029D">
        <w:rPr>
          <w:rFonts w:eastAsia="Times New Roman"/>
          <w:lang w:val="sr-Cyrl-RS"/>
        </w:rPr>
        <w:t xml:space="preserve">у држави чланици Европске уније </w:t>
      </w:r>
      <w:r w:rsidRPr="0039029D">
        <w:rPr>
          <w:rFonts w:eastAsia="Times New Roman"/>
          <w:lang w:val="sr-Cyrl-RS"/>
        </w:rPr>
        <w:t>одобрен бели папир, односно документ који одговара белом папиру;</w:t>
      </w:r>
    </w:p>
    <w:p w14:paraId="7405B388" w14:textId="0C899E2A" w:rsidR="004D11D7" w:rsidRPr="0039029D" w:rsidRDefault="004D11D7" w:rsidP="008C4867">
      <w:pPr>
        <w:pStyle w:val="ListParagraph"/>
        <w:numPr>
          <w:ilvl w:val="0"/>
          <w:numId w:val="74"/>
        </w:numPr>
        <w:spacing w:after="120" w:line="240" w:lineRule="auto"/>
        <w:ind w:left="0" w:firstLine="284"/>
        <w:jc w:val="both"/>
        <w:rPr>
          <w:rFonts w:eastAsia="Times New Roman"/>
          <w:lang w:val="sr-Cyrl-RS"/>
        </w:rPr>
      </w:pPr>
      <w:r w:rsidRPr="0039029D">
        <w:rPr>
          <w:rFonts w:eastAsia="Times New Roman"/>
          <w:lang w:val="sr-Cyrl-RS"/>
        </w:rPr>
        <w:t xml:space="preserve">ради се о </w:t>
      </w:r>
      <w:r w:rsidR="00F83BE3" w:rsidRPr="0039029D">
        <w:rPr>
          <w:rFonts w:eastAsia="Times New Roman"/>
          <w:lang w:val="sr-Cyrl-RS"/>
        </w:rPr>
        <w:t>дигиталној имовини</w:t>
      </w:r>
      <w:r w:rsidRPr="0039029D">
        <w:rPr>
          <w:rFonts w:eastAsia="Times New Roman"/>
          <w:lang w:val="sr-Cyrl-RS"/>
        </w:rPr>
        <w:t xml:space="preserve"> којом се </w:t>
      </w:r>
      <w:r w:rsidR="00035A56" w:rsidRPr="0039029D">
        <w:rPr>
          <w:lang w:val="sr-Cyrl-RS"/>
        </w:rPr>
        <w:t>у значајној мери</w:t>
      </w:r>
      <w:r w:rsidR="00035A56" w:rsidRPr="0039029D">
        <w:rPr>
          <w:rFonts w:eastAsia="Times New Roman"/>
          <w:lang w:val="sr-Cyrl-RS"/>
        </w:rPr>
        <w:t xml:space="preserve"> </w:t>
      </w:r>
      <w:r w:rsidRPr="0039029D">
        <w:rPr>
          <w:rFonts w:eastAsia="Times New Roman"/>
          <w:lang w:val="sr-Cyrl-RS"/>
        </w:rPr>
        <w:t>тргује на глобалном тржишту преко лиценцираних, односно регистрованих платформи у складу с прописима Европске уније којима се уређује спречавање прања новца и финансирања тероризма, односно у складу са другим одговарајућим прописима који</w:t>
      </w:r>
      <w:r w:rsidR="00EE0EB5" w:rsidRPr="0039029D">
        <w:rPr>
          <w:rFonts w:eastAsia="Times New Roman"/>
          <w:lang w:val="sr-Cyrl-RS"/>
        </w:rPr>
        <w:t>ма се</w:t>
      </w:r>
      <w:r w:rsidRPr="0039029D">
        <w:rPr>
          <w:rFonts w:eastAsia="Times New Roman"/>
          <w:lang w:val="sr-Cyrl-RS"/>
        </w:rPr>
        <w:t xml:space="preserve"> уређуј</w:t>
      </w:r>
      <w:r w:rsidR="00EE0EB5" w:rsidRPr="0039029D">
        <w:rPr>
          <w:rFonts w:eastAsia="Times New Roman"/>
          <w:lang w:val="sr-Cyrl-RS"/>
        </w:rPr>
        <w:t>е</w:t>
      </w:r>
      <w:r w:rsidRPr="0039029D">
        <w:rPr>
          <w:rFonts w:eastAsia="Times New Roman"/>
          <w:lang w:val="sr-Cyrl-RS"/>
        </w:rPr>
        <w:t xml:space="preserve"> спречавање прања новца и финансирања тероризма.</w:t>
      </w:r>
    </w:p>
    <w:p w14:paraId="19C56577" w14:textId="64139890" w:rsidR="007E7AB2" w:rsidRPr="0039029D" w:rsidRDefault="007E7AB2" w:rsidP="008C4867">
      <w:pPr>
        <w:spacing w:after="120" w:line="240" w:lineRule="auto"/>
        <w:ind w:firstLine="284"/>
        <w:jc w:val="both"/>
        <w:rPr>
          <w:rFonts w:eastAsia="Times New Roman"/>
          <w:lang w:val="sr-Cyrl-RS"/>
        </w:rPr>
      </w:pPr>
      <w:r w:rsidRPr="0039029D">
        <w:rPr>
          <w:rFonts w:eastAsia="Times New Roman"/>
          <w:lang w:val="sr-Cyrl-RS"/>
        </w:rPr>
        <w:t>О укључивању виртуелних валута из става 5. тач</w:t>
      </w:r>
      <w:r w:rsidR="0010425A" w:rsidRPr="0039029D">
        <w:rPr>
          <w:rFonts w:eastAsia="Times New Roman"/>
          <w:lang w:val="sr-Cyrl-RS"/>
        </w:rPr>
        <w:t>ка</w:t>
      </w:r>
      <w:r w:rsidRPr="0039029D">
        <w:rPr>
          <w:rFonts w:eastAsia="Times New Roman"/>
          <w:lang w:val="sr-Cyrl-RS"/>
        </w:rPr>
        <w:t xml:space="preserve"> 3)</w:t>
      </w:r>
      <w:r w:rsidR="00F83BE3" w:rsidRPr="0039029D">
        <w:rPr>
          <w:rFonts w:eastAsia="Times New Roman"/>
          <w:lang w:val="sr-Cyrl-RS"/>
        </w:rPr>
        <w:t xml:space="preserve"> </w:t>
      </w:r>
      <w:r w:rsidRPr="0039029D">
        <w:rPr>
          <w:rFonts w:eastAsia="Times New Roman"/>
          <w:lang w:val="sr-Cyrl-RS"/>
        </w:rPr>
        <w:t>овог члана у трговање на платформи за трговање дигиталном имовином, организатор те платформе обавештава Народну банку Србије најкасније 30 дана пре дана њиховог укључивања у трговање.</w:t>
      </w:r>
    </w:p>
    <w:p w14:paraId="44D23FDA" w14:textId="0E66571D" w:rsidR="003A548C" w:rsidRPr="0039029D" w:rsidRDefault="003A548C" w:rsidP="008C4867">
      <w:pPr>
        <w:spacing w:after="120" w:line="240" w:lineRule="auto"/>
        <w:ind w:firstLine="284"/>
        <w:jc w:val="both"/>
        <w:rPr>
          <w:rFonts w:eastAsia="Times New Roman"/>
          <w:lang w:val="sr-Cyrl-RS"/>
        </w:rPr>
      </w:pPr>
      <w:r w:rsidRPr="0039029D">
        <w:rPr>
          <w:rFonts w:eastAsia="Times New Roman"/>
          <w:lang w:val="sr-Cyrl-RS"/>
        </w:rPr>
        <w:t xml:space="preserve">На одобравање објављивања накнадног </w:t>
      </w:r>
      <w:r w:rsidR="00C447F8" w:rsidRPr="0039029D">
        <w:rPr>
          <w:rFonts w:eastAsia="Times New Roman"/>
          <w:lang w:val="sr-Cyrl-RS"/>
        </w:rPr>
        <w:t>б</w:t>
      </w:r>
      <w:r w:rsidRPr="0039029D">
        <w:rPr>
          <w:rFonts w:eastAsia="Times New Roman"/>
          <w:lang w:val="sr-Cyrl-RS"/>
        </w:rPr>
        <w:t>елог папира</w:t>
      </w:r>
      <w:r w:rsidR="00970D79" w:rsidRPr="0039029D">
        <w:rPr>
          <w:rFonts w:eastAsia="Times New Roman"/>
          <w:lang w:val="sr-Cyrl-RS"/>
        </w:rPr>
        <w:t xml:space="preserve"> из овог члана</w:t>
      </w:r>
      <w:r w:rsidRPr="0039029D">
        <w:rPr>
          <w:rFonts w:eastAsia="Times New Roman"/>
          <w:lang w:val="sr-Cyrl-RS"/>
        </w:rPr>
        <w:t xml:space="preserve"> сходно</w:t>
      </w:r>
      <w:r w:rsidR="00D95EED" w:rsidRPr="0039029D">
        <w:rPr>
          <w:rFonts w:eastAsia="Times New Roman"/>
          <w:lang w:val="sr-Cyrl-RS"/>
        </w:rPr>
        <w:t xml:space="preserve"> се</w:t>
      </w:r>
      <w:r w:rsidRPr="0039029D">
        <w:rPr>
          <w:rFonts w:eastAsia="Times New Roman"/>
          <w:lang w:val="sr-Cyrl-RS"/>
        </w:rPr>
        <w:t xml:space="preserve"> примењују </w:t>
      </w:r>
      <w:r w:rsidR="00980679" w:rsidRPr="0039029D">
        <w:rPr>
          <w:rFonts w:eastAsia="Times New Roman"/>
          <w:lang w:val="sr-Cyrl-RS"/>
        </w:rPr>
        <w:t xml:space="preserve">одредбе овог закона </w:t>
      </w:r>
      <w:r w:rsidRPr="0039029D">
        <w:rPr>
          <w:rFonts w:eastAsia="Times New Roman"/>
          <w:lang w:val="sr-Cyrl-RS"/>
        </w:rPr>
        <w:t>кој</w:t>
      </w:r>
      <w:r w:rsidR="00980679" w:rsidRPr="0039029D">
        <w:rPr>
          <w:rFonts w:eastAsia="Times New Roman"/>
          <w:lang w:val="sr-Cyrl-RS"/>
        </w:rPr>
        <w:t>им</w:t>
      </w:r>
      <w:r w:rsidRPr="0039029D">
        <w:rPr>
          <w:rFonts w:eastAsia="Times New Roman"/>
          <w:lang w:val="sr-Cyrl-RS"/>
        </w:rPr>
        <w:t xml:space="preserve">а </w:t>
      </w:r>
      <w:r w:rsidR="00980679" w:rsidRPr="0039029D">
        <w:rPr>
          <w:rFonts w:eastAsia="Times New Roman"/>
          <w:lang w:val="sr-Cyrl-RS"/>
        </w:rPr>
        <w:t xml:space="preserve">се </w:t>
      </w:r>
      <w:r w:rsidRPr="0039029D">
        <w:rPr>
          <w:rFonts w:eastAsia="Times New Roman"/>
          <w:lang w:val="sr-Cyrl-RS"/>
        </w:rPr>
        <w:t>уређуј</w:t>
      </w:r>
      <w:r w:rsidR="00980679" w:rsidRPr="0039029D">
        <w:rPr>
          <w:rFonts w:eastAsia="Times New Roman"/>
          <w:lang w:val="sr-Cyrl-RS"/>
        </w:rPr>
        <w:t>е</w:t>
      </w:r>
      <w:r w:rsidR="00970D79" w:rsidRPr="0039029D">
        <w:rPr>
          <w:rFonts w:eastAsia="Times New Roman"/>
          <w:lang w:val="sr-Cyrl-RS"/>
        </w:rPr>
        <w:t xml:space="preserve"> одобравање</w:t>
      </w:r>
      <w:r w:rsidRPr="0039029D">
        <w:rPr>
          <w:rFonts w:eastAsia="Times New Roman"/>
          <w:lang w:val="sr-Cyrl-RS"/>
        </w:rPr>
        <w:t xml:space="preserve"> објављивањ</w:t>
      </w:r>
      <w:r w:rsidR="00970D79" w:rsidRPr="0039029D">
        <w:rPr>
          <w:rFonts w:eastAsia="Times New Roman"/>
          <w:lang w:val="sr-Cyrl-RS"/>
        </w:rPr>
        <w:t>а</w:t>
      </w:r>
      <w:r w:rsidRPr="0039029D">
        <w:rPr>
          <w:rFonts w:eastAsia="Times New Roman"/>
          <w:lang w:val="sr-Cyrl-RS"/>
        </w:rPr>
        <w:t xml:space="preserve"> </w:t>
      </w:r>
      <w:r w:rsidR="00C447F8" w:rsidRPr="0039029D">
        <w:rPr>
          <w:rFonts w:eastAsia="Times New Roman"/>
          <w:lang w:val="sr-Cyrl-RS"/>
        </w:rPr>
        <w:t>б</w:t>
      </w:r>
      <w:r w:rsidRPr="0039029D">
        <w:rPr>
          <w:rFonts w:eastAsia="Times New Roman"/>
          <w:lang w:val="sr-Cyrl-RS"/>
        </w:rPr>
        <w:t>елог папира</w:t>
      </w:r>
      <w:r w:rsidR="00970D79" w:rsidRPr="0039029D">
        <w:rPr>
          <w:rFonts w:eastAsia="Times New Roman"/>
          <w:lang w:val="sr-Cyrl-RS"/>
        </w:rPr>
        <w:t>.</w:t>
      </w:r>
    </w:p>
    <w:p w14:paraId="50E85BD2" w14:textId="77777777" w:rsidR="003A548C" w:rsidRPr="0039029D" w:rsidRDefault="00C447F8" w:rsidP="008C4867">
      <w:pPr>
        <w:spacing w:after="120" w:line="240" w:lineRule="auto"/>
        <w:ind w:firstLine="284"/>
        <w:jc w:val="both"/>
        <w:rPr>
          <w:rFonts w:eastAsia="Times New Roman"/>
          <w:lang w:val="sr-Cyrl-RS"/>
        </w:rPr>
      </w:pPr>
      <w:r w:rsidRPr="0039029D">
        <w:rPr>
          <w:rFonts w:eastAsia="Times New Roman"/>
          <w:lang w:val="sr-Cyrl-RS"/>
        </w:rPr>
        <w:t>Надзорни орган</w:t>
      </w:r>
      <w:r w:rsidR="003A548C" w:rsidRPr="0039029D">
        <w:rPr>
          <w:rFonts w:eastAsia="Times New Roman"/>
          <w:lang w:val="sr-Cyrl-RS"/>
        </w:rPr>
        <w:t xml:space="preserve"> ближе уређуј</w:t>
      </w:r>
      <w:r w:rsidR="00970D79" w:rsidRPr="0039029D">
        <w:rPr>
          <w:rFonts w:eastAsia="Times New Roman"/>
          <w:lang w:val="sr-Cyrl-RS"/>
        </w:rPr>
        <w:t>е</w:t>
      </w:r>
      <w:r w:rsidR="003A548C" w:rsidRPr="0039029D">
        <w:rPr>
          <w:rFonts w:eastAsia="Times New Roman"/>
          <w:lang w:val="sr-Cyrl-RS"/>
        </w:rPr>
        <w:t xml:space="preserve"> садржину и начин одобравања </w:t>
      </w:r>
      <w:r w:rsidR="00970D79" w:rsidRPr="0039029D">
        <w:rPr>
          <w:rFonts w:eastAsia="Times New Roman"/>
          <w:lang w:val="sr-Cyrl-RS"/>
        </w:rPr>
        <w:t xml:space="preserve">објављивања </w:t>
      </w:r>
      <w:r w:rsidR="003A548C" w:rsidRPr="0039029D">
        <w:rPr>
          <w:rFonts w:eastAsia="Times New Roman"/>
          <w:lang w:val="sr-Cyrl-RS"/>
        </w:rPr>
        <w:t xml:space="preserve">накнадног </w:t>
      </w:r>
      <w:r w:rsidRPr="0039029D">
        <w:rPr>
          <w:rFonts w:eastAsia="Times New Roman"/>
          <w:lang w:val="sr-Cyrl-RS"/>
        </w:rPr>
        <w:t>б</w:t>
      </w:r>
      <w:r w:rsidR="003A548C" w:rsidRPr="0039029D">
        <w:rPr>
          <w:rFonts w:eastAsia="Times New Roman"/>
          <w:lang w:val="sr-Cyrl-RS"/>
        </w:rPr>
        <w:t>елог папира</w:t>
      </w:r>
      <w:r w:rsidR="00665C3D" w:rsidRPr="0039029D">
        <w:rPr>
          <w:rFonts w:eastAsia="Times New Roman"/>
          <w:lang w:val="sr-Cyrl-RS"/>
        </w:rPr>
        <w:t xml:space="preserve"> из овог члана</w:t>
      </w:r>
      <w:r w:rsidR="003A548C" w:rsidRPr="0039029D">
        <w:rPr>
          <w:rFonts w:eastAsia="Times New Roman"/>
          <w:lang w:val="sr-Cyrl-RS"/>
        </w:rPr>
        <w:t>.</w:t>
      </w:r>
    </w:p>
    <w:p w14:paraId="7D176805" w14:textId="77777777" w:rsidR="003A548C" w:rsidRPr="0039029D" w:rsidRDefault="003A548C" w:rsidP="008C4867">
      <w:pPr>
        <w:spacing w:after="120" w:line="240" w:lineRule="auto"/>
        <w:ind w:firstLine="284"/>
        <w:jc w:val="center"/>
        <w:rPr>
          <w:b/>
          <w:lang w:val="sr-Cyrl-RS"/>
        </w:rPr>
      </w:pPr>
      <w:r w:rsidRPr="0039029D">
        <w:rPr>
          <w:b/>
          <w:lang w:val="sr-Cyrl-RS"/>
        </w:rPr>
        <w:t>Трговање путем платформе</w:t>
      </w:r>
    </w:p>
    <w:p w14:paraId="05FE74C4" w14:textId="77777777" w:rsidR="003A548C" w:rsidRPr="0039029D" w:rsidRDefault="003A548C" w:rsidP="008C4867">
      <w:pPr>
        <w:spacing w:after="120" w:line="240" w:lineRule="auto"/>
        <w:ind w:firstLine="284"/>
        <w:jc w:val="center"/>
        <w:rPr>
          <w:b/>
          <w:lang w:val="sr-Cyrl-RS"/>
        </w:rPr>
      </w:pPr>
      <w:r w:rsidRPr="0039029D">
        <w:rPr>
          <w:b/>
          <w:lang w:val="sr-Cyrl-RS"/>
        </w:rPr>
        <w:t xml:space="preserve">Члан </w:t>
      </w:r>
      <w:r w:rsidR="00187FD0" w:rsidRPr="0039029D">
        <w:rPr>
          <w:b/>
          <w:lang w:val="sr-Latn-RS"/>
        </w:rPr>
        <w:t>3</w:t>
      </w:r>
      <w:r w:rsidR="00AE47CD" w:rsidRPr="0039029D">
        <w:rPr>
          <w:b/>
          <w:lang w:val="sr-Cyrl-RS"/>
        </w:rPr>
        <w:t>2</w:t>
      </w:r>
      <w:r w:rsidR="00187FD0" w:rsidRPr="0039029D">
        <w:rPr>
          <w:b/>
          <w:lang w:val="sr-Latn-RS"/>
        </w:rPr>
        <w:t>.</w:t>
      </w:r>
    </w:p>
    <w:p w14:paraId="0DD23AE1" w14:textId="68262E5E" w:rsidR="003A548C" w:rsidRDefault="003A548C" w:rsidP="008C4867">
      <w:pPr>
        <w:spacing w:after="120" w:line="240" w:lineRule="auto"/>
        <w:ind w:firstLine="284"/>
        <w:jc w:val="both"/>
        <w:rPr>
          <w:rFonts w:eastAsia="Times New Roman"/>
          <w:lang w:val="sr-Cyrl-RS"/>
        </w:rPr>
      </w:pPr>
      <w:r w:rsidRPr="0039029D">
        <w:rPr>
          <w:rFonts w:eastAsia="Times New Roman"/>
          <w:lang w:val="sr-Cyrl-RS"/>
        </w:rPr>
        <w:t xml:space="preserve">Путем платформе </w:t>
      </w:r>
      <w:r w:rsidR="00CD017C" w:rsidRPr="0039029D">
        <w:rPr>
          <w:rFonts w:eastAsia="Times New Roman"/>
          <w:lang w:val="sr-Cyrl-RS"/>
        </w:rPr>
        <w:t>за трговање дигиталном имовином</w:t>
      </w:r>
      <w:r w:rsidR="00561CC9" w:rsidRPr="0039029D">
        <w:rPr>
          <w:rFonts w:eastAsia="Times New Roman"/>
          <w:lang w:val="sr-Cyrl-RS"/>
        </w:rPr>
        <w:t xml:space="preserve"> у Републици</w:t>
      </w:r>
      <w:r w:rsidR="00CD017C" w:rsidRPr="0039029D">
        <w:rPr>
          <w:rFonts w:eastAsia="Times New Roman"/>
          <w:lang w:val="sr-Cyrl-RS"/>
        </w:rPr>
        <w:t xml:space="preserve"> </w:t>
      </w:r>
      <w:r w:rsidRPr="0039029D">
        <w:rPr>
          <w:rFonts w:eastAsia="Times New Roman"/>
          <w:lang w:val="sr-Cyrl-RS"/>
        </w:rPr>
        <w:t xml:space="preserve">могу да тргују друштва која имају дозволу </w:t>
      </w:r>
      <w:r w:rsidR="00C447F8" w:rsidRPr="0039029D">
        <w:rPr>
          <w:rFonts w:eastAsia="Times New Roman"/>
          <w:lang w:val="sr-Cyrl-RS"/>
        </w:rPr>
        <w:t>надзорног органа</w:t>
      </w:r>
      <w:r w:rsidRPr="0039029D">
        <w:rPr>
          <w:rFonts w:eastAsia="Times New Roman"/>
          <w:lang w:val="sr-Cyrl-RS"/>
        </w:rPr>
        <w:t xml:space="preserve"> за пружање </w:t>
      </w:r>
      <w:r w:rsidR="00E87E35" w:rsidRPr="0039029D">
        <w:rPr>
          <w:rFonts w:eastAsia="Times New Roman"/>
          <w:lang w:val="sr-Cyrl-RS"/>
        </w:rPr>
        <w:t>услуга повезаних с дигиталном имовином</w:t>
      </w:r>
      <w:r w:rsidRPr="0039029D">
        <w:rPr>
          <w:rFonts w:eastAsia="Times New Roman"/>
          <w:lang w:val="sr-Cyrl-RS"/>
        </w:rPr>
        <w:t>, као и сва друга правна</w:t>
      </w:r>
      <w:r w:rsidR="00CD017C" w:rsidRPr="0039029D">
        <w:rPr>
          <w:rFonts w:eastAsia="Times New Roman"/>
          <w:lang w:val="sr-Cyrl-RS"/>
        </w:rPr>
        <w:t xml:space="preserve"> лица, предузетници</w:t>
      </w:r>
      <w:r w:rsidRPr="0039029D">
        <w:rPr>
          <w:rFonts w:eastAsia="Times New Roman"/>
          <w:lang w:val="sr-Cyrl-RS"/>
        </w:rPr>
        <w:t xml:space="preserve"> и физичка лица.</w:t>
      </w:r>
    </w:p>
    <w:p w14:paraId="1BCDB773" w14:textId="22DD5472" w:rsidR="003E3F7C" w:rsidRDefault="003E3F7C" w:rsidP="008C4867">
      <w:pPr>
        <w:spacing w:after="120" w:line="240" w:lineRule="auto"/>
        <w:ind w:firstLine="284"/>
        <w:jc w:val="both"/>
        <w:rPr>
          <w:rFonts w:eastAsia="Times New Roman"/>
          <w:lang w:val="sr-Cyrl-RS"/>
        </w:rPr>
      </w:pPr>
    </w:p>
    <w:p w14:paraId="1FFD57E8" w14:textId="326D5834" w:rsidR="003E3F7C" w:rsidRDefault="003E3F7C" w:rsidP="008C4867">
      <w:pPr>
        <w:spacing w:after="120" w:line="240" w:lineRule="auto"/>
        <w:ind w:firstLine="284"/>
        <w:jc w:val="both"/>
        <w:rPr>
          <w:rFonts w:eastAsia="Times New Roman"/>
          <w:lang w:val="sr-Cyrl-RS"/>
        </w:rPr>
      </w:pPr>
    </w:p>
    <w:p w14:paraId="55297BA4" w14:textId="77777777" w:rsidR="003A548C" w:rsidRPr="0039029D" w:rsidRDefault="003A548C" w:rsidP="008C4867">
      <w:pPr>
        <w:spacing w:after="120" w:line="240" w:lineRule="auto"/>
        <w:ind w:firstLine="284"/>
        <w:jc w:val="center"/>
        <w:rPr>
          <w:b/>
          <w:lang w:val="sr-Cyrl-RS"/>
        </w:rPr>
      </w:pPr>
      <w:r w:rsidRPr="0039029D">
        <w:rPr>
          <w:b/>
          <w:lang w:val="sr-Cyrl-RS"/>
        </w:rPr>
        <w:t>Транспарентност пре вршења трансакције</w:t>
      </w:r>
    </w:p>
    <w:p w14:paraId="33791B5F" w14:textId="77777777" w:rsidR="003A548C" w:rsidRPr="0039029D" w:rsidRDefault="003A548C" w:rsidP="008C4867">
      <w:pPr>
        <w:spacing w:after="120" w:line="240" w:lineRule="auto"/>
        <w:ind w:firstLine="284"/>
        <w:jc w:val="center"/>
        <w:rPr>
          <w:b/>
          <w:lang w:val="sr-Cyrl-RS"/>
        </w:rPr>
      </w:pPr>
      <w:r w:rsidRPr="0039029D">
        <w:rPr>
          <w:b/>
          <w:lang w:val="sr-Cyrl-RS"/>
        </w:rPr>
        <w:t xml:space="preserve">Члан </w:t>
      </w:r>
      <w:r w:rsidR="00187FD0" w:rsidRPr="0039029D">
        <w:rPr>
          <w:b/>
          <w:lang w:val="sr-Latn-RS"/>
        </w:rPr>
        <w:t>3</w:t>
      </w:r>
      <w:r w:rsidR="00AE47CD" w:rsidRPr="0039029D">
        <w:rPr>
          <w:b/>
          <w:lang w:val="sr-Cyrl-RS"/>
        </w:rPr>
        <w:t>3</w:t>
      </w:r>
      <w:r w:rsidR="00187FD0" w:rsidRPr="0039029D">
        <w:rPr>
          <w:b/>
          <w:lang w:val="sr-Latn-RS"/>
        </w:rPr>
        <w:t>.</w:t>
      </w:r>
    </w:p>
    <w:p w14:paraId="481BC85A" w14:textId="0728A7FD" w:rsidR="003A548C" w:rsidRPr="0039029D" w:rsidRDefault="003A548C" w:rsidP="008C4867">
      <w:pPr>
        <w:spacing w:after="120" w:line="240" w:lineRule="auto"/>
        <w:ind w:firstLine="284"/>
        <w:jc w:val="both"/>
        <w:rPr>
          <w:rFonts w:eastAsia="Times New Roman"/>
          <w:lang w:val="sr-Cyrl-RS"/>
        </w:rPr>
      </w:pPr>
      <w:r w:rsidRPr="0039029D">
        <w:rPr>
          <w:rFonts w:eastAsia="Times New Roman"/>
          <w:lang w:val="sr-Cyrl-RS"/>
        </w:rPr>
        <w:t xml:space="preserve">Организатор платформе је дужан да објави тренутне цене и обим понуде и тражње за </w:t>
      </w:r>
      <w:r w:rsidR="00CD017C" w:rsidRPr="0039029D">
        <w:rPr>
          <w:rFonts w:eastAsia="Times New Roman"/>
          <w:lang w:val="sr-Cyrl-RS"/>
        </w:rPr>
        <w:t xml:space="preserve">дигиталном имовином </w:t>
      </w:r>
      <w:r w:rsidRPr="0039029D">
        <w:rPr>
          <w:rFonts w:eastAsia="Times New Roman"/>
          <w:lang w:val="sr-Cyrl-RS"/>
        </w:rPr>
        <w:t>по ценама које се објављују преко система трговања за дигиталну имовину која је укључена у трговање и такви подаци се редовно и континуирано достављају на увид јавности током уобичајеног времена трговања</w:t>
      </w:r>
      <w:r w:rsidR="00071772" w:rsidRPr="0039029D">
        <w:rPr>
          <w:rFonts w:eastAsia="Times New Roman"/>
          <w:lang w:val="sr-Cyrl-RS"/>
        </w:rPr>
        <w:t>, што је могуће више у реалном времену.</w:t>
      </w:r>
    </w:p>
    <w:p w14:paraId="6CE2116A" w14:textId="77777777" w:rsidR="003A548C" w:rsidRPr="0039029D" w:rsidRDefault="003A548C" w:rsidP="008C4867">
      <w:pPr>
        <w:spacing w:after="120" w:line="240" w:lineRule="auto"/>
        <w:ind w:firstLine="284"/>
        <w:jc w:val="center"/>
        <w:rPr>
          <w:b/>
          <w:lang w:val="sr-Cyrl-RS"/>
        </w:rPr>
      </w:pPr>
      <w:r w:rsidRPr="0039029D">
        <w:rPr>
          <w:b/>
          <w:lang w:val="sr-Cyrl-RS"/>
        </w:rPr>
        <w:t>Транспарентност после трансакције</w:t>
      </w:r>
    </w:p>
    <w:p w14:paraId="37C2FEDA" w14:textId="77777777" w:rsidR="003A548C" w:rsidRPr="0039029D" w:rsidRDefault="003A548C" w:rsidP="008C4867">
      <w:pPr>
        <w:spacing w:after="120" w:line="240" w:lineRule="auto"/>
        <w:ind w:firstLine="284"/>
        <w:jc w:val="center"/>
        <w:rPr>
          <w:b/>
          <w:lang w:val="sr-Cyrl-RS"/>
        </w:rPr>
      </w:pPr>
      <w:r w:rsidRPr="0039029D">
        <w:rPr>
          <w:b/>
          <w:lang w:val="sr-Cyrl-RS"/>
        </w:rPr>
        <w:t xml:space="preserve">Члан </w:t>
      </w:r>
      <w:r w:rsidR="00187FD0" w:rsidRPr="0039029D">
        <w:rPr>
          <w:b/>
          <w:lang w:val="sr-Latn-RS"/>
        </w:rPr>
        <w:t>3</w:t>
      </w:r>
      <w:r w:rsidR="00E87A17" w:rsidRPr="0039029D">
        <w:rPr>
          <w:b/>
          <w:lang w:val="sr-Cyrl-RS"/>
        </w:rPr>
        <w:t>4</w:t>
      </w:r>
      <w:r w:rsidR="00187FD0" w:rsidRPr="0039029D">
        <w:rPr>
          <w:b/>
          <w:lang w:val="sr-Latn-RS"/>
        </w:rPr>
        <w:t>.</w:t>
      </w:r>
    </w:p>
    <w:p w14:paraId="4EB7C809" w14:textId="3BDD45CF" w:rsidR="003A548C" w:rsidRPr="0039029D" w:rsidRDefault="003A548C" w:rsidP="008C4867">
      <w:pPr>
        <w:spacing w:after="120" w:line="240" w:lineRule="auto"/>
        <w:ind w:firstLine="284"/>
        <w:jc w:val="both"/>
        <w:rPr>
          <w:rFonts w:eastAsia="Times New Roman"/>
          <w:lang w:val="sr-Cyrl-RS"/>
        </w:rPr>
      </w:pPr>
      <w:r w:rsidRPr="0039029D">
        <w:rPr>
          <w:rFonts w:eastAsia="Times New Roman"/>
          <w:lang w:val="sr-Cyrl-RS"/>
        </w:rPr>
        <w:t xml:space="preserve">Организатор платформе је дужан да обелодани цену, обим и време извршења трансакције </w:t>
      </w:r>
      <w:r w:rsidR="0071486B" w:rsidRPr="0039029D">
        <w:rPr>
          <w:rFonts w:eastAsia="Times New Roman"/>
          <w:lang w:val="sr-Cyrl-RS"/>
        </w:rPr>
        <w:t>с</w:t>
      </w:r>
      <w:r w:rsidRPr="0039029D">
        <w:rPr>
          <w:rFonts w:eastAsia="Times New Roman"/>
          <w:lang w:val="sr-Cyrl-RS"/>
        </w:rPr>
        <w:t xml:space="preserve"> дигиталном имовином укљученом у трговање. Подаци о свим трансакцијама те врсте се објављују на прихватљивој комерцијалној основи и што је могуће више у реалном времену.</w:t>
      </w:r>
    </w:p>
    <w:p w14:paraId="7B81EF1C" w14:textId="77777777" w:rsidR="003A548C" w:rsidRPr="0039029D" w:rsidRDefault="003A548C" w:rsidP="008C4867">
      <w:pPr>
        <w:spacing w:after="120" w:line="240" w:lineRule="auto"/>
        <w:ind w:firstLine="284"/>
        <w:jc w:val="center"/>
        <w:rPr>
          <w:b/>
          <w:lang w:val="sr-Cyrl-RS"/>
        </w:rPr>
      </w:pPr>
      <w:r w:rsidRPr="0039029D">
        <w:rPr>
          <w:b/>
          <w:lang w:val="sr-Cyrl-RS"/>
        </w:rPr>
        <w:t>Привремена обустава трговања и искључење дигиталне имовине из трговања</w:t>
      </w:r>
    </w:p>
    <w:p w14:paraId="42BF1050" w14:textId="77777777" w:rsidR="003A548C" w:rsidRPr="0039029D" w:rsidRDefault="003A548C" w:rsidP="008C4867">
      <w:pPr>
        <w:spacing w:after="120" w:line="240" w:lineRule="auto"/>
        <w:ind w:firstLine="284"/>
        <w:jc w:val="center"/>
        <w:rPr>
          <w:b/>
          <w:lang w:val="sr-Cyrl-RS"/>
        </w:rPr>
      </w:pPr>
      <w:r w:rsidRPr="0039029D">
        <w:rPr>
          <w:b/>
          <w:lang w:val="sr-Cyrl-RS"/>
        </w:rPr>
        <w:t xml:space="preserve">Члан </w:t>
      </w:r>
      <w:r w:rsidR="00187FD0" w:rsidRPr="0039029D">
        <w:rPr>
          <w:b/>
          <w:lang w:val="sr-Latn-RS"/>
        </w:rPr>
        <w:t>3</w:t>
      </w:r>
      <w:r w:rsidR="00E87A17" w:rsidRPr="0039029D">
        <w:rPr>
          <w:b/>
          <w:lang w:val="sr-Cyrl-RS"/>
        </w:rPr>
        <w:t>5</w:t>
      </w:r>
      <w:r w:rsidR="00187FD0" w:rsidRPr="0039029D">
        <w:rPr>
          <w:b/>
          <w:lang w:val="sr-Latn-RS"/>
        </w:rPr>
        <w:t>.</w:t>
      </w:r>
    </w:p>
    <w:p w14:paraId="36E1B2BE" w14:textId="32CBE94C" w:rsidR="003A548C" w:rsidRPr="0039029D" w:rsidRDefault="003A548C" w:rsidP="008C4867">
      <w:pPr>
        <w:spacing w:after="120" w:line="240" w:lineRule="auto"/>
        <w:ind w:firstLine="284"/>
        <w:jc w:val="both"/>
        <w:rPr>
          <w:rFonts w:eastAsia="Times New Roman"/>
          <w:lang w:val="sr-Cyrl-RS"/>
        </w:rPr>
      </w:pPr>
      <w:r w:rsidRPr="0039029D">
        <w:rPr>
          <w:rFonts w:eastAsia="Times New Roman"/>
          <w:lang w:val="sr-Cyrl-RS"/>
        </w:rPr>
        <w:t xml:space="preserve">Организатор платформе може привремено да обустави трговање дигиталном имовином која је укључена у трговање, </w:t>
      </w:r>
      <w:r w:rsidR="00F42CD5" w:rsidRPr="0039029D">
        <w:rPr>
          <w:rFonts w:eastAsia="Times New Roman"/>
          <w:lang w:val="sr-Cyrl-RS"/>
        </w:rPr>
        <w:t xml:space="preserve">ако </w:t>
      </w:r>
      <w:r w:rsidRPr="0039029D">
        <w:rPr>
          <w:rFonts w:eastAsia="Times New Roman"/>
          <w:lang w:val="sr-Cyrl-RS"/>
        </w:rPr>
        <w:t xml:space="preserve">процени да је то неопходно ради заштите инвеститора или у циљу </w:t>
      </w:r>
      <w:r w:rsidR="00164171" w:rsidRPr="0039029D">
        <w:rPr>
          <w:lang w:val="sr-Cyrl-RS"/>
        </w:rPr>
        <w:t xml:space="preserve">отклањања ризика у погледу несметаног или стабилног трговања </w:t>
      </w:r>
      <w:r w:rsidRPr="0039029D">
        <w:rPr>
          <w:rFonts w:eastAsia="Times New Roman"/>
          <w:lang w:val="sr-Cyrl-RS"/>
        </w:rPr>
        <w:t>дигиталном имовином.</w:t>
      </w:r>
      <w:r w:rsidR="00CD017C" w:rsidRPr="0039029D">
        <w:rPr>
          <w:rFonts w:eastAsia="Times New Roman"/>
          <w:lang w:val="sr-Cyrl-RS"/>
        </w:rPr>
        <w:t xml:space="preserve"> У том случају, организатор </w:t>
      </w:r>
      <w:r w:rsidR="0071486B" w:rsidRPr="0039029D">
        <w:rPr>
          <w:rFonts w:eastAsia="Times New Roman"/>
          <w:lang w:val="sr-Cyrl-RS"/>
        </w:rPr>
        <w:t xml:space="preserve">платформе </w:t>
      </w:r>
      <w:r w:rsidR="00CD017C" w:rsidRPr="0039029D">
        <w:rPr>
          <w:rFonts w:eastAsia="Times New Roman"/>
          <w:lang w:val="sr-Cyrl-RS"/>
        </w:rPr>
        <w:t>је дужан да без одлагања обавести надзорни орган о привременој обустави тог трговања.</w:t>
      </w:r>
    </w:p>
    <w:p w14:paraId="0B92E929" w14:textId="344CE9C1" w:rsidR="003A548C" w:rsidRPr="0039029D" w:rsidRDefault="00C447F8" w:rsidP="008C4867">
      <w:pPr>
        <w:spacing w:after="120" w:line="240" w:lineRule="auto"/>
        <w:ind w:firstLine="284"/>
        <w:jc w:val="both"/>
        <w:rPr>
          <w:rFonts w:eastAsia="Times New Roman"/>
          <w:lang w:val="sr-Cyrl-RS"/>
        </w:rPr>
      </w:pPr>
      <w:r w:rsidRPr="0039029D">
        <w:rPr>
          <w:rFonts w:eastAsia="Times New Roman"/>
          <w:lang w:val="sr-Cyrl-RS"/>
        </w:rPr>
        <w:t>Надзорни орган</w:t>
      </w:r>
      <w:r w:rsidR="003A548C" w:rsidRPr="0039029D">
        <w:rPr>
          <w:rFonts w:eastAsia="Times New Roman"/>
          <w:lang w:val="sr-Cyrl-RS"/>
        </w:rPr>
        <w:t xml:space="preserve"> може организатору платформе да наложи да привремено </w:t>
      </w:r>
      <w:r w:rsidR="00CD017C" w:rsidRPr="0039029D">
        <w:rPr>
          <w:rFonts w:eastAsia="Times New Roman"/>
          <w:lang w:val="sr-Cyrl-RS"/>
        </w:rPr>
        <w:t xml:space="preserve">или трајно </w:t>
      </w:r>
      <w:r w:rsidR="003A548C" w:rsidRPr="0039029D">
        <w:rPr>
          <w:rFonts w:eastAsia="Times New Roman"/>
          <w:lang w:val="sr-Cyrl-RS"/>
        </w:rPr>
        <w:t xml:space="preserve">обустави </w:t>
      </w:r>
      <w:r w:rsidR="00071772" w:rsidRPr="0039029D">
        <w:rPr>
          <w:rFonts w:eastAsia="Times New Roman"/>
          <w:lang w:val="sr-Cyrl-RS"/>
        </w:rPr>
        <w:t>трговање</w:t>
      </w:r>
      <w:r w:rsidR="003A548C" w:rsidRPr="0039029D">
        <w:rPr>
          <w:rFonts w:eastAsia="Times New Roman"/>
          <w:lang w:val="sr-Cyrl-RS"/>
        </w:rPr>
        <w:t xml:space="preserve"> одређеном дигиталном имовином</w:t>
      </w:r>
      <w:r w:rsidR="00CD017C" w:rsidRPr="0039029D">
        <w:rPr>
          <w:lang w:val="sr-Cyrl-RS"/>
        </w:rPr>
        <w:t xml:space="preserve"> </w:t>
      </w:r>
      <w:r w:rsidR="00CD017C" w:rsidRPr="0039029D">
        <w:rPr>
          <w:rFonts w:eastAsia="Times New Roman"/>
          <w:lang w:val="sr-Cyrl-RS"/>
        </w:rPr>
        <w:t>ако се то трговање не обавља у складу с овим законом  или ако је то потребно ради очувања финансијске стабилности</w:t>
      </w:r>
      <w:r w:rsidR="003A548C" w:rsidRPr="0039029D">
        <w:rPr>
          <w:rFonts w:eastAsia="Times New Roman"/>
          <w:lang w:val="sr-Cyrl-RS"/>
        </w:rPr>
        <w:t>.</w:t>
      </w:r>
    </w:p>
    <w:p w14:paraId="1E077DF9" w14:textId="77777777" w:rsidR="003A548C" w:rsidRPr="0039029D" w:rsidRDefault="003A548C" w:rsidP="008C4867">
      <w:pPr>
        <w:spacing w:after="120" w:line="240" w:lineRule="auto"/>
        <w:ind w:firstLine="284"/>
        <w:jc w:val="both"/>
        <w:rPr>
          <w:rFonts w:eastAsia="Times New Roman"/>
          <w:lang w:val="sr-Cyrl-RS"/>
        </w:rPr>
      </w:pPr>
      <w:r w:rsidRPr="0039029D">
        <w:rPr>
          <w:rFonts w:eastAsia="Times New Roman"/>
          <w:lang w:val="sr-Cyrl-RS"/>
        </w:rPr>
        <w:t xml:space="preserve">Организатор платформе може привремено да обустави трговање одређеном дигиталном имовином, или да искључи дигиталну имовину из трговања </w:t>
      </w:r>
      <w:r w:rsidR="00F42CD5" w:rsidRPr="0039029D">
        <w:rPr>
          <w:rFonts w:eastAsia="Times New Roman"/>
          <w:lang w:val="sr-Cyrl-RS"/>
        </w:rPr>
        <w:t xml:space="preserve">ако </w:t>
      </w:r>
      <w:r w:rsidRPr="0039029D">
        <w:rPr>
          <w:rFonts w:eastAsia="Times New Roman"/>
          <w:lang w:val="sr-Cyrl-RS"/>
        </w:rPr>
        <w:t>такво трговање више није у сагласности са правилима организатора платформе.</w:t>
      </w:r>
    </w:p>
    <w:p w14:paraId="20787627" w14:textId="77777777" w:rsidR="003A548C" w:rsidRPr="0039029D" w:rsidRDefault="003A548C" w:rsidP="008C4867">
      <w:pPr>
        <w:spacing w:after="120" w:line="240" w:lineRule="auto"/>
        <w:ind w:firstLine="284"/>
        <w:jc w:val="both"/>
        <w:rPr>
          <w:rFonts w:eastAsia="Times New Roman"/>
          <w:lang w:val="sr-Cyrl-RS"/>
        </w:rPr>
      </w:pPr>
      <w:r w:rsidRPr="0039029D">
        <w:rPr>
          <w:rFonts w:eastAsia="Times New Roman"/>
          <w:lang w:val="sr-Cyrl-RS"/>
        </w:rPr>
        <w:t xml:space="preserve">Одлука о привременој обустави објављује се на интернет </w:t>
      </w:r>
      <w:r w:rsidR="00CA51FB" w:rsidRPr="0039029D">
        <w:rPr>
          <w:rFonts w:eastAsia="Times New Roman"/>
          <w:lang w:val="sr-Cyrl-RS"/>
        </w:rPr>
        <w:t xml:space="preserve">презентацијама </w:t>
      </w:r>
      <w:r w:rsidRPr="0039029D">
        <w:rPr>
          <w:rFonts w:eastAsia="Times New Roman"/>
          <w:lang w:val="sr-Cyrl-RS"/>
        </w:rPr>
        <w:t>организатора платформе на ко</w:t>
      </w:r>
      <w:r w:rsidR="00970D79" w:rsidRPr="0039029D">
        <w:rPr>
          <w:rFonts w:eastAsia="Times New Roman"/>
          <w:lang w:val="sr-Cyrl-RS"/>
        </w:rPr>
        <w:t>јој</w:t>
      </w:r>
      <w:r w:rsidRPr="0039029D">
        <w:rPr>
          <w:rFonts w:eastAsia="Times New Roman"/>
          <w:lang w:val="sr-Cyrl-RS"/>
        </w:rPr>
        <w:t xml:space="preserve"> је таква дигитална имовина укључена у трговање и </w:t>
      </w:r>
      <w:r w:rsidR="00C447F8" w:rsidRPr="0039029D">
        <w:rPr>
          <w:rFonts w:eastAsia="Times New Roman"/>
          <w:lang w:val="sr-Cyrl-RS"/>
        </w:rPr>
        <w:t>надзорног органа</w:t>
      </w:r>
      <w:r w:rsidRPr="0039029D">
        <w:rPr>
          <w:rFonts w:eastAsia="Times New Roman"/>
          <w:lang w:val="sr-Cyrl-RS"/>
        </w:rPr>
        <w:t>.</w:t>
      </w:r>
    </w:p>
    <w:p w14:paraId="48596E97" w14:textId="77777777" w:rsidR="003A548C" w:rsidRPr="0039029D" w:rsidRDefault="003A548C" w:rsidP="008C4867">
      <w:pPr>
        <w:spacing w:after="120" w:line="240" w:lineRule="auto"/>
        <w:ind w:firstLine="284"/>
        <w:jc w:val="center"/>
        <w:rPr>
          <w:b/>
          <w:lang w:val="sr-Cyrl-RS"/>
        </w:rPr>
      </w:pPr>
      <w:r w:rsidRPr="0039029D">
        <w:rPr>
          <w:b/>
          <w:lang w:val="sr-Cyrl-RS"/>
        </w:rPr>
        <w:t>ОТЦ трговање</w:t>
      </w:r>
    </w:p>
    <w:p w14:paraId="29F46814" w14:textId="77777777" w:rsidR="003A548C" w:rsidRPr="0039029D" w:rsidRDefault="003A548C" w:rsidP="008C4867">
      <w:pPr>
        <w:spacing w:after="120" w:line="240" w:lineRule="auto"/>
        <w:ind w:firstLine="284"/>
        <w:jc w:val="center"/>
        <w:rPr>
          <w:b/>
          <w:lang w:val="sr-Cyrl-RS"/>
        </w:rPr>
      </w:pPr>
      <w:r w:rsidRPr="0039029D">
        <w:rPr>
          <w:b/>
          <w:lang w:val="sr-Cyrl-RS"/>
        </w:rPr>
        <w:t xml:space="preserve">Члан </w:t>
      </w:r>
      <w:r w:rsidR="00187FD0" w:rsidRPr="0039029D">
        <w:rPr>
          <w:b/>
          <w:lang w:val="sr-Latn-RS"/>
        </w:rPr>
        <w:t>3</w:t>
      </w:r>
      <w:r w:rsidR="00E87A17" w:rsidRPr="0039029D">
        <w:rPr>
          <w:b/>
          <w:lang w:val="sr-Cyrl-RS"/>
        </w:rPr>
        <w:t>6</w:t>
      </w:r>
      <w:r w:rsidR="00187FD0" w:rsidRPr="0039029D">
        <w:rPr>
          <w:b/>
          <w:lang w:val="sr-Latn-RS"/>
        </w:rPr>
        <w:t>.</w:t>
      </w:r>
    </w:p>
    <w:p w14:paraId="20499D36" w14:textId="21A42D25" w:rsidR="003A548C" w:rsidRPr="0039029D" w:rsidRDefault="0084354A" w:rsidP="008C4867">
      <w:pPr>
        <w:spacing w:after="120" w:line="240" w:lineRule="auto"/>
        <w:ind w:firstLine="284"/>
        <w:jc w:val="both"/>
        <w:rPr>
          <w:rFonts w:eastAsia="Times New Roman"/>
          <w:lang w:val="sr-Cyrl-RS"/>
        </w:rPr>
      </w:pPr>
      <w:r w:rsidRPr="0039029D">
        <w:rPr>
          <w:rFonts w:eastAsia="Times New Roman"/>
          <w:lang w:val="sr-Cyrl-RS"/>
        </w:rPr>
        <w:t>ОТЦ</w:t>
      </w:r>
      <w:r w:rsidR="003A548C" w:rsidRPr="0039029D">
        <w:rPr>
          <w:rFonts w:eastAsia="Times New Roman"/>
          <w:lang w:val="sr-Cyrl-RS"/>
        </w:rPr>
        <w:t xml:space="preserve"> трговање дигиталном имовином</w:t>
      </w:r>
      <w:r w:rsidR="0056544D" w:rsidRPr="0039029D">
        <w:rPr>
          <w:rFonts w:eastAsia="Times New Roman"/>
          <w:lang w:val="sr-Cyrl-RS"/>
        </w:rPr>
        <w:t xml:space="preserve"> у Републици</w:t>
      </w:r>
      <w:r w:rsidR="003A548C" w:rsidRPr="0039029D">
        <w:rPr>
          <w:rFonts w:eastAsia="Times New Roman"/>
          <w:lang w:val="sr-Cyrl-RS"/>
        </w:rPr>
        <w:t xml:space="preserve"> је дозвољено, а за закључивање и спровођење трансакција путем ОТЦ трговања уговорне стране нису дужне да користе услуге било </w:t>
      </w:r>
      <w:r w:rsidR="00CD017C" w:rsidRPr="0039029D">
        <w:rPr>
          <w:rFonts w:eastAsia="Times New Roman"/>
          <w:lang w:val="sr-Cyrl-RS"/>
        </w:rPr>
        <w:t>ког пружаоца услуга повезаних с дигиталном имовином</w:t>
      </w:r>
      <w:r w:rsidR="003A548C" w:rsidRPr="0039029D">
        <w:rPr>
          <w:rFonts w:eastAsia="Times New Roman"/>
          <w:lang w:val="sr-Cyrl-RS"/>
        </w:rPr>
        <w:t>.</w:t>
      </w:r>
    </w:p>
    <w:p w14:paraId="4320E135" w14:textId="77777777" w:rsidR="003A548C" w:rsidRPr="0039029D" w:rsidRDefault="003A548C" w:rsidP="008C4867">
      <w:pPr>
        <w:spacing w:after="120" w:line="240" w:lineRule="auto"/>
        <w:ind w:firstLine="284"/>
        <w:jc w:val="center"/>
        <w:rPr>
          <w:b/>
          <w:lang w:val="sr-Cyrl-RS"/>
        </w:rPr>
      </w:pPr>
      <w:r w:rsidRPr="0039029D">
        <w:rPr>
          <w:b/>
          <w:lang w:val="sr-Cyrl-RS"/>
        </w:rPr>
        <w:t>Паметни уговори</w:t>
      </w:r>
    </w:p>
    <w:p w14:paraId="5F6C77C2" w14:textId="77777777" w:rsidR="003A548C" w:rsidRPr="0039029D" w:rsidRDefault="003A548C" w:rsidP="008C4867">
      <w:pPr>
        <w:spacing w:after="120" w:line="240" w:lineRule="auto"/>
        <w:ind w:firstLine="284"/>
        <w:jc w:val="center"/>
        <w:rPr>
          <w:b/>
          <w:lang w:val="sr-Cyrl-RS"/>
        </w:rPr>
      </w:pPr>
      <w:r w:rsidRPr="0039029D">
        <w:rPr>
          <w:b/>
          <w:lang w:val="sr-Cyrl-RS"/>
        </w:rPr>
        <w:t xml:space="preserve">Члан </w:t>
      </w:r>
      <w:r w:rsidR="00187FD0" w:rsidRPr="0039029D">
        <w:rPr>
          <w:b/>
          <w:lang w:val="sr-Latn-RS"/>
        </w:rPr>
        <w:t>3</w:t>
      </w:r>
      <w:r w:rsidR="00E87A17" w:rsidRPr="0039029D">
        <w:rPr>
          <w:b/>
          <w:lang w:val="sr-Cyrl-RS"/>
        </w:rPr>
        <w:t>7</w:t>
      </w:r>
      <w:r w:rsidR="00187FD0" w:rsidRPr="0039029D">
        <w:rPr>
          <w:b/>
          <w:lang w:val="sr-Latn-RS"/>
        </w:rPr>
        <w:t>.</w:t>
      </w:r>
    </w:p>
    <w:p w14:paraId="5F3B2E95" w14:textId="77777777" w:rsidR="003A548C" w:rsidRPr="0039029D" w:rsidRDefault="003A548C" w:rsidP="008C4867">
      <w:pPr>
        <w:spacing w:after="120" w:line="240" w:lineRule="auto"/>
        <w:ind w:firstLine="284"/>
        <w:jc w:val="both"/>
        <w:rPr>
          <w:rFonts w:eastAsia="Times New Roman"/>
          <w:lang w:val="sr-Cyrl-RS"/>
        </w:rPr>
      </w:pPr>
      <w:r w:rsidRPr="0039029D">
        <w:rPr>
          <w:rFonts w:eastAsia="Times New Roman"/>
          <w:lang w:val="sr-Cyrl-RS"/>
        </w:rPr>
        <w:t>Коришћење паметних уговора у секундарном трговању дигиталном имовином је дозвољено.</w:t>
      </w:r>
    </w:p>
    <w:p w14:paraId="7C76F38D" w14:textId="606EC8ED" w:rsidR="003A548C" w:rsidRDefault="00F42CD5" w:rsidP="008C4867">
      <w:pPr>
        <w:spacing w:after="120" w:line="240" w:lineRule="auto"/>
        <w:ind w:firstLine="284"/>
        <w:jc w:val="both"/>
        <w:rPr>
          <w:rFonts w:eastAsia="Times New Roman"/>
          <w:lang w:val="sr-Cyrl-RS"/>
        </w:rPr>
      </w:pPr>
      <w:r w:rsidRPr="0039029D">
        <w:rPr>
          <w:rFonts w:eastAsia="Times New Roman"/>
          <w:lang w:val="sr-Cyrl-RS"/>
        </w:rPr>
        <w:t xml:space="preserve">Ако </w:t>
      </w:r>
      <w:r w:rsidR="003A548C" w:rsidRPr="0039029D">
        <w:rPr>
          <w:rFonts w:eastAsia="Times New Roman"/>
          <w:lang w:val="sr-Cyrl-RS"/>
        </w:rPr>
        <w:t xml:space="preserve">пружалац </w:t>
      </w:r>
      <w:r w:rsidR="00E87E35" w:rsidRPr="0039029D">
        <w:rPr>
          <w:rFonts w:eastAsia="Times New Roman"/>
          <w:lang w:val="sr-Cyrl-RS"/>
        </w:rPr>
        <w:t xml:space="preserve">услуга повезаних с дигиталном имовином </w:t>
      </w:r>
      <w:r w:rsidR="003A548C" w:rsidRPr="0039029D">
        <w:rPr>
          <w:rFonts w:eastAsia="Times New Roman"/>
          <w:lang w:val="sr-Cyrl-RS"/>
        </w:rPr>
        <w:t>пружа услуге које укључују коришћење паметних уговора</w:t>
      </w:r>
      <w:r w:rsidR="00970D79" w:rsidRPr="0039029D">
        <w:rPr>
          <w:rFonts w:eastAsia="Times New Roman"/>
          <w:lang w:val="sr-Cyrl-RS"/>
        </w:rPr>
        <w:t xml:space="preserve">, </w:t>
      </w:r>
      <w:r w:rsidR="003A548C" w:rsidRPr="0039029D">
        <w:rPr>
          <w:rFonts w:eastAsia="Times New Roman"/>
          <w:lang w:val="sr-Cyrl-RS"/>
        </w:rPr>
        <w:t>дужан</w:t>
      </w:r>
      <w:r w:rsidR="00970D79" w:rsidRPr="0039029D">
        <w:rPr>
          <w:rFonts w:eastAsia="Times New Roman"/>
          <w:lang w:val="sr-Cyrl-RS"/>
        </w:rPr>
        <w:t xml:space="preserve"> је</w:t>
      </w:r>
      <w:r w:rsidR="003A548C" w:rsidRPr="0039029D">
        <w:rPr>
          <w:rFonts w:eastAsia="Times New Roman"/>
          <w:lang w:val="sr-Cyrl-RS"/>
        </w:rPr>
        <w:t xml:space="preserve"> да за </w:t>
      </w:r>
      <w:r w:rsidR="00CD017C" w:rsidRPr="0039029D">
        <w:rPr>
          <w:rFonts w:eastAsia="Times New Roman"/>
          <w:lang w:val="sr-Cyrl-RS"/>
        </w:rPr>
        <w:t xml:space="preserve">коришћење </w:t>
      </w:r>
      <w:r w:rsidR="003A548C" w:rsidRPr="0039029D">
        <w:rPr>
          <w:rFonts w:eastAsia="Times New Roman"/>
          <w:lang w:val="sr-Cyrl-RS"/>
        </w:rPr>
        <w:t xml:space="preserve">паметних уговора прибави пристанак </w:t>
      </w:r>
      <w:r w:rsidR="00DE7EDE" w:rsidRPr="0039029D">
        <w:rPr>
          <w:rFonts w:eastAsia="Times New Roman"/>
          <w:lang w:val="sr-Cyrl-RS"/>
        </w:rPr>
        <w:t>корисника</w:t>
      </w:r>
      <w:r w:rsidR="00970D79" w:rsidRPr="0039029D">
        <w:rPr>
          <w:rFonts w:eastAsia="Times New Roman"/>
          <w:lang w:val="sr-Cyrl-RS"/>
        </w:rPr>
        <w:t xml:space="preserve"> дигиталне имовине</w:t>
      </w:r>
      <w:r w:rsidR="00DE7EDE" w:rsidRPr="0039029D">
        <w:rPr>
          <w:rFonts w:eastAsia="Times New Roman"/>
          <w:lang w:val="sr-Cyrl-RS"/>
        </w:rPr>
        <w:t>.</w:t>
      </w:r>
    </w:p>
    <w:p w14:paraId="151F1A3F" w14:textId="77777777" w:rsidR="003E3F7C" w:rsidRPr="0039029D" w:rsidRDefault="003E3F7C" w:rsidP="008C4867">
      <w:pPr>
        <w:spacing w:after="120" w:line="240" w:lineRule="auto"/>
        <w:ind w:firstLine="284"/>
        <w:jc w:val="both"/>
        <w:rPr>
          <w:rFonts w:eastAsia="Times New Roman"/>
          <w:lang w:val="sr-Cyrl-RS"/>
        </w:rPr>
      </w:pPr>
    </w:p>
    <w:p w14:paraId="7A6A57DD" w14:textId="77777777" w:rsidR="00BC0648" w:rsidRPr="0039029D" w:rsidRDefault="00222D9C" w:rsidP="008C4867">
      <w:pPr>
        <w:spacing w:after="120" w:line="240" w:lineRule="auto"/>
        <w:ind w:firstLine="284"/>
        <w:jc w:val="center"/>
        <w:rPr>
          <w:rFonts w:eastAsia="Times New Roman"/>
          <w:b/>
          <w:lang w:val="sr-Cyrl-RS"/>
        </w:rPr>
      </w:pPr>
      <w:r w:rsidRPr="0039029D">
        <w:rPr>
          <w:rFonts w:eastAsia="Times New Roman"/>
          <w:b/>
          <w:lang w:val="sr-Latn-RS"/>
        </w:rPr>
        <w:t>IV</w:t>
      </w:r>
      <w:r w:rsidR="00BC0648" w:rsidRPr="0039029D">
        <w:rPr>
          <w:rFonts w:eastAsia="Times New Roman"/>
          <w:b/>
          <w:lang w:val="sr-Cyrl-RS"/>
        </w:rPr>
        <w:t>. З</w:t>
      </w:r>
      <w:r w:rsidRPr="0039029D">
        <w:rPr>
          <w:rFonts w:eastAsia="Times New Roman"/>
          <w:b/>
          <w:lang w:val="sr-Cyrl-RS"/>
        </w:rPr>
        <w:t>ЛОУПОТРЕБЕ НА ТРЖИШТУ</w:t>
      </w:r>
    </w:p>
    <w:p w14:paraId="5CB9AC00" w14:textId="77777777" w:rsidR="0063003E" w:rsidRPr="0039029D" w:rsidRDefault="0063003E" w:rsidP="008C4867">
      <w:pPr>
        <w:spacing w:after="120" w:line="240" w:lineRule="auto"/>
        <w:ind w:firstLine="284"/>
        <w:jc w:val="center"/>
        <w:rPr>
          <w:rFonts w:eastAsia="Times New Roman"/>
          <w:b/>
          <w:bCs/>
          <w:lang w:val="sr-Cyrl-RS"/>
        </w:rPr>
      </w:pPr>
      <w:r w:rsidRPr="0039029D">
        <w:rPr>
          <w:rFonts w:eastAsia="Times New Roman"/>
          <w:b/>
          <w:bCs/>
          <w:lang w:val="sr-Cyrl-RS"/>
        </w:rPr>
        <w:t>Примена</w:t>
      </w:r>
    </w:p>
    <w:p w14:paraId="5A08596F" w14:textId="77777777" w:rsidR="0063003E" w:rsidRPr="0039029D" w:rsidRDefault="0063003E" w:rsidP="008C4867">
      <w:pPr>
        <w:spacing w:after="120" w:line="240" w:lineRule="auto"/>
        <w:ind w:firstLine="284"/>
        <w:jc w:val="center"/>
        <w:rPr>
          <w:b/>
          <w:lang w:val="sr-Cyrl-RS"/>
        </w:rPr>
      </w:pPr>
      <w:r w:rsidRPr="0039029D">
        <w:rPr>
          <w:rFonts w:eastAsia="Times New Roman"/>
          <w:b/>
          <w:bCs/>
          <w:lang w:val="sr-Cyrl-RS"/>
        </w:rPr>
        <w:t>Члан 3</w:t>
      </w:r>
      <w:r w:rsidR="00E87A17" w:rsidRPr="0039029D">
        <w:rPr>
          <w:rFonts w:eastAsia="Times New Roman"/>
          <w:b/>
          <w:bCs/>
          <w:lang w:val="sr-Cyrl-RS"/>
        </w:rPr>
        <w:t>8</w:t>
      </w:r>
      <w:r w:rsidRPr="0039029D">
        <w:rPr>
          <w:rFonts w:eastAsia="Times New Roman"/>
          <w:b/>
          <w:bCs/>
          <w:lang w:val="sr-Cyrl-RS"/>
        </w:rPr>
        <w:t>.</w:t>
      </w:r>
    </w:p>
    <w:p w14:paraId="0D5BE493" w14:textId="0BA660EA" w:rsidR="0063003E" w:rsidRPr="0039029D" w:rsidRDefault="0063003E" w:rsidP="008C4867">
      <w:pPr>
        <w:spacing w:after="120" w:line="240" w:lineRule="auto"/>
        <w:ind w:firstLine="284"/>
        <w:jc w:val="both"/>
        <w:rPr>
          <w:rFonts w:eastAsia="Times New Roman"/>
          <w:lang w:val="sr-Cyrl-RS"/>
        </w:rPr>
      </w:pPr>
      <w:r w:rsidRPr="0039029D">
        <w:rPr>
          <w:rFonts w:eastAsia="Times New Roman"/>
          <w:lang w:val="sr-Cyrl-RS"/>
        </w:rPr>
        <w:t xml:space="preserve">Надзорни орган примењује забране и захтеве из </w:t>
      </w:r>
      <w:r w:rsidR="004E24A6" w:rsidRPr="0039029D">
        <w:rPr>
          <w:rFonts w:eastAsia="Times New Roman"/>
          <w:lang w:val="sr-Cyrl-RS"/>
        </w:rPr>
        <w:t>ове главе</w:t>
      </w:r>
      <w:r w:rsidRPr="0039029D">
        <w:rPr>
          <w:rFonts w:eastAsia="Times New Roman"/>
          <w:lang w:val="sr-Cyrl-RS"/>
        </w:rPr>
        <w:t xml:space="preserve"> над активностима које се обављају у Републици, а у вези са дигиталном имовином која је укључена у трговање на платформи за трговање дигиталном имовином, односно за коју је одобрен</w:t>
      </w:r>
      <w:r w:rsidR="00C62613" w:rsidRPr="0039029D">
        <w:rPr>
          <w:rFonts w:eastAsia="Times New Roman"/>
          <w:lang w:val="sr-Cyrl-RS"/>
        </w:rPr>
        <w:t>о објављивање</w:t>
      </w:r>
      <w:r w:rsidRPr="0039029D">
        <w:rPr>
          <w:rFonts w:eastAsia="Times New Roman"/>
          <w:lang w:val="sr-Cyrl-RS"/>
        </w:rPr>
        <w:t xml:space="preserve"> бел</w:t>
      </w:r>
      <w:r w:rsidR="00C62613" w:rsidRPr="0039029D">
        <w:rPr>
          <w:rFonts w:eastAsia="Times New Roman"/>
          <w:lang w:val="sr-Cyrl-RS"/>
        </w:rPr>
        <w:t>ог</w:t>
      </w:r>
      <w:r w:rsidRPr="0039029D">
        <w:rPr>
          <w:rFonts w:eastAsia="Times New Roman"/>
          <w:lang w:val="sr-Cyrl-RS"/>
        </w:rPr>
        <w:t xml:space="preserve"> папир</w:t>
      </w:r>
      <w:r w:rsidR="00C62613" w:rsidRPr="0039029D">
        <w:rPr>
          <w:rFonts w:eastAsia="Times New Roman"/>
          <w:lang w:val="sr-Cyrl-RS"/>
        </w:rPr>
        <w:t>а</w:t>
      </w:r>
      <w:r w:rsidRPr="0039029D">
        <w:rPr>
          <w:rFonts w:eastAsia="Times New Roman"/>
          <w:lang w:val="sr-Cyrl-RS"/>
        </w:rPr>
        <w:t xml:space="preserve"> или накнадн</w:t>
      </w:r>
      <w:r w:rsidR="00C62613" w:rsidRPr="0039029D">
        <w:rPr>
          <w:rFonts w:eastAsia="Times New Roman"/>
          <w:lang w:val="sr-Cyrl-RS"/>
        </w:rPr>
        <w:t>ог</w:t>
      </w:r>
      <w:r w:rsidRPr="0039029D">
        <w:rPr>
          <w:rFonts w:eastAsia="Times New Roman"/>
          <w:lang w:val="sr-Cyrl-RS"/>
        </w:rPr>
        <w:t xml:space="preserve"> бел</w:t>
      </w:r>
      <w:r w:rsidR="00C62613" w:rsidRPr="0039029D">
        <w:rPr>
          <w:rFonts w:eastAsia="Times New Roman"/>
          <w:lang w:val="sr-Cyrl-RS"/>
        </w:rPr>
        <w:t>ог</w:t>
      </w:r>
      <w:r w:rsidRPr="0039029D">
        <w:rPr>
          <w:rFonts w:eastAsia="Times New Roman"/>
          <w:lang w:val="sr-Cyrl-RS"/>
        </w:rPr>
        <w:t xml:space="preserve"> папир</w:t>
      </w:r>
      <w:r w:rsidR="00C62613" w:rsidRPr="0039029D">
        <w:rPr>
          <w:rFonts w:eastAsia="Times New Roman"/>
          <w:lang w:val="sr-Cyrl-RS"/>
        </w:rPr>
        <w:t>а</w:t>
      </w:r>
      <w:r w:rsidRPr="0039029D">
        <w:rPr>
          <w:rFonts w:eastAsia="Times New Roman"/>
          <w:lang w:val="sr-Cyrl-RS"/>
        </w:rPr>
        <w:t>.</w:t>
      </w:r>
    </w:p>
    <w:p w14:paraId="195C8870" w14:textId="77777777" w:rsidR="0063003E" w:rsidRPr="0039029D" w:rsidRDefault="0063003E" w:rsidP="008C4867">
      <w:pPr>
        <w:spacing w:after="120" w:line="240" w:lineRule="auto"/>
        <w:ind w:firstLine="284"/>
        <w:jc w:val="center"/>
        <w:rPr>
          <w:rFonts w:eastAsia="Times New Roman"/>
          <w:b/>
          <w:bCs/>
          <w:lang w:val="sr-Cyrl-RS"/>
        </w:rPr>
      </w:pPr>
      <w:r w:rsidRPr="0039029D">
        <w:rPr>
          <w:rFonts w:eastAsia="Times New Roman"/>
          <w:b/>
          <w:bCs/>
          <w:lang w:val="sr-Cyrl-RS"/>
        </w:rPr>
        <w:t>Инсајдерске информације</w:t>
      </w:r>
    </w:p>
    <w:p w14:paraId="0DEAEA89" w14:textId="77777777" w:rsidR="0063003E" w:rsidRPr="0039029D" w:rsidRDefault="0063003E"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E87A17" w:rsidRPr="0039029D">
        <w:rPr>
          <w:rFonts w:eastAsia="Times New Roman"/>
          <w:b/>
          <w:bCs/>
          <w:lang w:val="sr-Cyrl-RS"/>
        </w:rPr>
        <w:t>39</w:t>
      </w:r>
      <w:r w:rsidRPr="0039029D">
        <w:rPr>
          <w:rFonts w:eastAsia="Times New Roman"/>
          <w:b/>
          <w:bCs/>
          <w:lang w:val="sr-Cyrl-RS"/>
        </w:rPr>
        <w:t>.</w:t>
      </w:r>
    </w:p>
    <w:p w14:paraId="083445F1" w14:textId="77777777" w:rsidR="0063003E" w:rsidRPr="0039029D" w:rsidRDefault="0063003E" w:rsidP="008C4867">
      <w:pPr>
        <w:spacing w:after="120" w:line="240" w:lineRule="auto"/>
        <w:ind w:firstLine="284"/>
        <w:jc w:val="both"/>
        <w:rPr>
          <w:rFonts w:eastAsia="Times New Roman"/>
          <w:lang w:val="sr-Cyrl-RS"/>
        </w:rPr>
      </w:pPr>
      <w:r w:rsidRPr="0039029D">
        <w:rPr>
          <w:rFonts w:eastAsia="Times New Roman"/>
          <w:lang w:val="sr-Cyrl-RS"/>
        </w:rPr>
        <w:t>Инсајдерске информације су информације о тачно одређеним чињеницама које нису јавно објављене, односе се директно или индиректно на једног или више издавалаца или на једну или више</w:t>
      </w:r>
      <w:r w:rsidR="00EB75B8" w:rsidRPr="0039029D">
        <w:rPr>
          <w:rFonts w:eastAsia="Times New Roman"/>
          <w:lang w:val="sr-Cyrl-RS"/>
        </w:rPr>
        <w:t xml:space="preserve"> врста дигиталне имовине</w:t>
      </w:r>
      <w:r w:rsidRPr="0039029D">
        <w:rPr>
          <w:rFonts w:eastAsia="Times New Roman"/>
          <w:lang w:val="sr-Cyrl-RS"/>
        </w:rPr>
        <w:t>, а које би, да су јавно објављене, вероватно имале значајан утицај на цену те дигиталне имовине.</w:t>
      </w:r>
    </w:p>
    <w:p w14:paraId="586BDC8E" w14:textId="0CCD77B3" w:rsidR="0063003E" w:rsidRPr="0039029D" w:rsidRDefault="0063003E" w:rsidP="008C4867">
      <w:pPr>
        <w:spacing w:after="120" w:line="240" w:lineRule="auto"/>
        <w:ind w:firstLine="284"/>
        <w:jc w:val="both"/>
        <w:rPr>
          <w:rFonts w:eastAsia="Times New Roman"/>
          <w:lang w:val="sr-Cyrl-RS"/>
        </w:rPr>
      </w:pPr>
      <w:r w:rsidRPr="0039029D">
        <w:rPr>
          <w:rFonts w:eastAsia="Times New Roman"/>
          <w:lang w:val="sr-Cyrl-RS"/>
        </w:rPr>
        <w:t xml:space="preserve">Значајан утицај </w:t>
      </w:r>
      <w:r w:rsidR="00277AB7" w:rsidRPr="0039029D">
        <w:rPr>
          <w:rFonts w:eastAsia="Times New Roman"/>
          <w:lang w:val="sr-Cyrl-RS"/>
        </w:rPr>
        <w:t xml:space="preserve">на цену дигиталне имовине </w:t>
      </w:r>
      <w:r w:rsidRPr="0039029D">
        <w:rPr>
          <w:rFonts w:eastAsia="Times New Roman"/>
          <w:lang w:val="sr-Cyrl-RS"/>
        </w:rPr>
        <w:t>постоји ако би разумни улагач вероватно узео у обзир такву информацију као део основе за доношење својих инвестиционих одлука.</w:t>
      </w:r>
    </w:p>
    <w:p w14:paraId="3CF921A8" w14:textId="08E096C6" w:rsidR="0063003E" w:rsidRPr="0039029D" w:rsidRDefault="0063003E" w:rsidP="008C4867">
      <w:pPr>
        <w:spacing w:after="120" w:line="240" w:lineRule="auto"/>
        <w:ind w:firstLine="284"/>
        <w:jc w:val="both"/>
        <w:rPr>
          <w:rFonts w:eastAsia="Times New Roman"/>
          <w:lang w:val="sr-Cyrl-RS"/>
        </w:rPr>
      </w:pPr>
      <w:r w:rsidRPr="0039029D">
        <w:rPr>
          <w:rFonts w:eastAsia="Times New Roman"/>
          <w:lang w:val="sr-Cyrl-RS"/>
        </w:rPr>
        <w:t xml:space="preserve">Информације из става 1. овог члана су информације о тачно одређеним чињеницама ако се њима указује на низ околности које постоје или за које се разумно може очекивати да ће постојати, или на догађај који се догодио или се разумно може очекивати да ће се догодити, </w:t>
      </w:r>
      <w:r w:rsidR="007C71AD" w:rsidRPr="0039029D">
        <w:rPr>
          <w:rFonts w:eastAsia="Times New Roman"/>
          <w:lang w:val="sr-Cyrl-RS"/>
        </w:rPr>
        <w:t xml:space="preserve">ако </w:t>
      </w:r>
      <w:r w:rsidRPr="0039029D">
        <w:rPr>
          <w:rFonts w:eastAsia="Times New Roman"/>
          <w:lang w:val="sr-Cyrl-RS"/>
        </w:rPr>
        <w:t>су довољно специфичне да омогуће закључивање о могућем утицају тог низа околности или догађаја на цен</w:t>
      </w:r>
      <w:r w:rsidR="00EB75B8" w:rsidRPr="0039029D">
        <w:rPr>
          <w:rFonts w:eastAsia="Times New Roman"/>
          <w:lang w:val="sr-Cyrl-RS"/>
        </w:rPr>
        <w:t>у</w:t>
      </w:r>
      <w:r w:rsidRPr="0039029D">
        <w:rPr>
          <w:rFonts w:eastAsia="Times New Roman"/>
          <w:lang w:val="sr-Cyrl-RS"/>
        </w:rPr>
        <w:t xml:space="preserve"> дигиталне имовине.</w:t>
      </w:r>
    </w:p>
    <w:p w14:paraId="3C8CFD5A" w14:textId="77777777" w:rsidR="0063003E" w:rsidRPr="0039029D" w:rsidRDefault="0063003E" w:rsidP="008C4867">
      <w:pPr>
        <w:spacing w:after="120" w:line="240" w:lineRule="auto"/>
        <w:ind w:firstLine="284"/>
        <w:jc w:val="both"/>
        <w:rPr>
          <w:rFonts w:eastAsia="Times New Roman"/>
          <w:lang w:val="sr-Cyrl-RS"/>
        </w:rPr>
      </w:pPr>
      <w:r w:rsidRPr="0039029D">
        <w:rPr>
          <w:rFonts w:eastAsia="Times New Roman"/>
          <w:lang w:val="sr-Cyrl-RS"/>
        </w:rPr>
        <w:t>За лица одговорна за спровођење налога у вези са дигиталном имовином, инсајдерске информације су и информације о тачно одређеним чињеницама добијене од корисника</w:t>
      </w:r>
      <w:r w:rsidR="00EC7F95" w:rsidRPr="0039029D">
        <w:rPr>
          <w:rFonts w:eastAsia="Times New Roman"/>
          <w:lang w:val="sr-Cyrl-RS"/>
        </w:rPr>
        <w:t xml:space="preserve"> дигиталне имовине</w:t>
      </w:r>
      <w:r w:rsidRPr="0039029D">
        <w:rPr>
          <w:rFonts w:eastAsia="Times New Roman"/>
          <w:lang w:val="sr-Cyrl-RS"/>
        </w:rPr>
        <w:t xml:space="preserve"> у вези са будућим налозима</w:t>
      </w:r>
      <w:r w:rsidR="00EC7F95" w:rsidRPr="0039029D">
        <w:rPr>
          <w:rFonts w:eastAsia="Times New Roman"/>
          <w:lang w:val="sr-Cyrl-RS"/>
        </w:rPr>
        <w:t xml:space="preserve"> тог</w:t>
      </w:r>
      <w:r w:rsidRPr="0039029D">
        <w:rPr>
          <w:rFonts w:eastAsia="Times New Roman"/>
          <w:lang w:val="sr-Cyrl-RS"/>
        </w:rPr>
        <w:t xml:space="preserve"> корисника, односе се директно или индиректно на једног или више издавалаца или на једну или више </w:t>
      </w:r>
      <w:r w:rsidR="00EC7F95" w:rsidRPr="0039029D">
        <w:rPr>
          <w:rFonts w:eastAsia="Times New Roman"/>
          <w:lang w:val="sr-Cyrl-RS"/>
        </w:rPr>
        <w:t xml:space="preserve">врста </w:t>
      </w:r>
      <w:r w:rsidRPr="0039029D">
        <w:rPr>
          <w:rFonts w:eastAsia="Times New Roman"/>
          <w:lang w:val="sr-Cyrl-RS"/>
        </w:rPr>
        <w:t>дигиталн</w:t>
      </w:r>
      <w:r w:rsidR="00EC7F95" w:rsidRPr="0039029D">
        <w:rPr>
          <w:rFonts w:eastAsia="Times New Roman"/>
          <w:lang w:val="sr-Cyrl-RS"/>
        </w:rPr>
        <w:t>е</w:t>
      </w:r>
      <w:r w:rsidRPr="0039029D">
        <w:rPr>
          <w:rFonts w:eastAsia="Times New Roman"/>
          <w:lang w:val="sr-Cyrl-RS"/>
        </w:rPr>
        <w:t xml:space="preserve"> имовин</w:t>
      </w:r>
      <w:r w:rsidR="00EC7F95" w:rsidRPr="0039029D">
        <w:rPr>
          <w:rFonts w:eastAsia="Times New Roman"/>
          <w:lang w:val="sr-Cyrl-RS"/>
        </w:rPr>
        <w:t>е</w:t>
      </w:r>
      <w:r w:rsidRPr="0039029D">
        <w:rPr>
          <w:rFonts w:eastAsia="Times New Roman"/>
          <w:lang w:val="sr-Cyrl-RS"/>
        </w:rPr>
        <w:t>, а које би, да су јавно објављене, вероватно имале значајан утицај на цену те дигиталне имовине.</w:t>
      </w:r>
    </w:p>
    <w:p w14:paraId="07E03EF0" w14:textId="77777777" w:rsidR="0063003E" w:rsidRPr="0039029D" w:rsidRDefault="0063003E" w:rsidP="008C4867">
      <w:pPr>
        <w:spacing w:after="120" w:line="240" w:lineRule="auto"/>
        <w:ind w:firstLine="284"/>
        <w:jc w:val="center"/>
        <w:rPr>
          <w:rFonts w:eastAsia="Times New Roman"/>
          <w:b/>
          <w:bCs/>
          <w:lang w:val="sr-Cyrl-RS"/>
        </w:rPr>
      </w:pPr>
      <w:r w:rsidRPr="0039029D">
        <w:rPr>
          <w:rFonts w:eastAsia="Times New Roman"/>
          <w:b/>
          <w:bCs/>
          <w:lang w:val="sr-Cyrl-RS"/>
        </w:rPr>
        <w:t>Забрана злоупотребе инсајдерских информација</w:t>
      </w:r>
    </w:p>
    <w:p w14:paraId="40DB3D7A" w14:textId="77777777" w:rsidR="0063003E" w:rsidRPr="0039029D" w:rsidRDefault="0063003E" w:rsidP="008C4867">
      <w:pPr>
        <w:spacing w:after="120" w:line="240" w:lineRule="auto"/>
        <w:ind w:firstLine="284"/>
        <w:jc w:val="center"/>
        <w:rPr>
          <w:rFonts w:eastAsia="Times New Roman"/>
          <w:b/>
          <w:bCs/>
          <w:lang w:val="sr-Cyrl-RS"/>
        </w:rPr>
      </w:pPr>
      <w:r w:rsidRPr="0039029D">
        <w:rPr>
          <w:rFonts w:eastAsia="Times New Roman"/>
          <w:b/>
          <w:bCs/>
          <w:lang w:val="sr-Cyrl-RS"/>
        </w:rPr>
        <w:t>Члан 4</w:t>
      </w:r>
      <w:r w:rsidR="00E87A17" w:rsidRPr="0039029D">
        <w:rPr>
          <w:rFonts w:eastAsia="Times New Roman"/>
          <w:b/>
          <w:bCs/>
          <w:lang w:val="sr-Cyrl-RS"/>
        </w:rPr>
        <w:t>0</w:t>
      </w:r>
      <w:r w:rsidRPr="0039029D">
        <w:rPr>
          <w:rFonts w:eastAsia="Times New Roman"/>
          <w:b/>
          <w:bCs/>
          <w:lang w:val="sr-Cyrl-RS"/>
        </w:rPr>
        <w:t>.</w:t>
      </w:r>
    </w:p>
    <w:p w14:paraId="35D24551" w14:textId="77777777" w:rsidR="0063003E" w:rsidRPr="0039029D" w:rsidRDefault="0063003E" w:rsidP="008C4867">
      <w:pPr>
        <w:spacing w:after="120" w:line="240" w:lineRule="auto"/>
        <w:ind w:firstLine="284"/>
        <w:jc w:val="both"/>
        <w:rPr>
          <w:rFonts w:eastAsia="Times New Roman"/>
          <w:lang w:val="sr-Cyrl-RS"/>
        </w:rPr>
      </w:pPr>
      <w:r w:rsidRPr="0039029D">
        <w:rPr>
          <w:rFonts w:eastAsia="Times New Roman"/>
          <w:lang w:val="sr-Cyrl-RS"/>
        </w:rPr>
        <w:t>Забрањено је сваком лицу које поседује инсајдерску информацију да ту информацију употреби непосредно или посредно при стицању, отуђењу и покушају стицања или отуђења за сопствени рачун или за рачун трећег лица дигиталне имовине на кој</w:t>
      </w:r>
      <w:r w:rsidR="00EC7F95" w:rsidRPr="0039029D">
        <w:rPr>
          <w:rFonts w:eastAsia="Times New Roman"/>
          <w:lang w:val="sr-Cyrl-RS"/>
        </w:rPr>
        <w:t>у</w:t>
      </w:r>
      <w:r w:rsidRPr="0039029D">
        <w:rPr>
          <w:rFonts w:eastAsia="Times New Roman"/>
          <w:lang w:val="sr-Cyrl-RS"/>
        </w:rPr>
        <w:t xml:space="preserve"> се та информација односи.</w:t>
      </w:r>
    </w:p>
    <w:p w14:paraId="5EB9FFA7" w14:textId="77777777" w:rsidR="0063003E" w:rsidRPr="0039029D" w:rsidRDefault="0063003E" w:rsidP="008C4867">
      <w:pPr>
        <w:spacing w:after="120" w:line="240" w:lineRule="auto"/>
        <w:ind w:firstLine="284"/>
        <w:jc w:val="both"/>
        <w:rPr>
          <w:rFonts w:eastAsia="Times New Roman"/>
          <w:lang w:val="sr-Cyrl-RS"/>
        </w:rPr>
      </w:pPr>
      <w:r w:rsidRPr="0039029D">
        <w:rPr>
          <w:rFonts w:eastAsia="Times New Roman"/>
          <w:lang w:val="sr-Cyrl-RS"/>
        </w:rPr>
        <w:t>Одредбе става 1. овог члана примењују се на лице које је дошло у посед инсајдерске информације путем:</w:t>
      </w:r>
    </w:p>
    <w:p w14:paraId="20919199" w14:textId="77777777" w:rsidR="0063003E" w:rsidRPr="0039029D" w:rsidRDefault="0063003E" w:rsidP="008C4867">
      <w:pPr>
        <w:numPr>
          <w:ilvl w:val="0"/>
          <w:numId w:val="25"/>
        </w:numPr>
        <w:spacing w:after="120" w:line="240" w:lineRule="auto"/>
        <w:ind w:left="0" w:firstLine="284"/>
        <w:jc w:val="both"/>
        <w:rPr>
          <w:rFonts w:eastAsia="Times New Roman"/>
          <w:lang w:val="sr-Cyrl-RS"/>
        </w:rPr>
      </w:pPr>
      <w:r w:rsidRPr="0039029D">
        <w:rPr>
          <w:rFonts w:eastAsia="Times New Roman"/>
          <w:lang w:val="sr-Cyrl-RS"/>
        </w:rPr>
        <w:t xml:space="preserve">чланства у </w:t>
      </w:r>
      <w:r w:rsidR="002B4426" w:rsidRPr="0039029D">
        <w:rPr>
          <w:rFonts w:eastAsia="Times New Roman"/>
          <w:lang w:val="sr-Cyrl-RS"/>
        </w:rPr>
        <w:t>управи</w:t>
      </w:r>
      <w:r w:rsidRPr="0039029D">
        <w:rPr>
          <w:rFonts w:eastAsia="Times New Roman"/>
          <w:lang w:val="sr-Cyrl-RS"/>
        </w:rPr>
        <w:t xml:space="preserve"> издаваоца;</w:t>
      </w:r>
    </w:p>
    <w:p w14:paraId="0B8B4B97" w14:textId="77777777" w:rsidR="0063003E" w:rsidRPr="0039029D" w:rsidRDefault="0063003E" w:rsidP="008C4867">
      <w:pPr>
        <w:numPr>
          <w:ilvl w:val="0"/>
          <w:numId w:val="25"/>
        </w:numPr>
        <w:spacing w:after="120" w:line="240" w:lineRule="auto"/>
        <w:ind w:left="0" w:firstLine="284"/>
        <w:jc w:val="both"/>
        <w:rPr>
          <w:rFonts w:eastAsia="Times New Roman"/>
          <w:lang w:val="sr-Cyrl-RS"/>
        </w:rPr>
      </w:pPr>
      <w:r w:rsidRPr="0039029D">
        <w:rPr>
          <w:rFonts w:eastAsia="Times New Roman"/>
          <w:lang w:val="sr-Cyrl-RS"/>
        </w:rPr>
        <w:t>учешћа у капиталу издаваоца;</w:t>
      </w:r>
    </w:p>
    <w:p w14:paraId="79DF8B63" w14:textId="77777777" w:rsidR="0063003E" w:rsidRPr="0039029D" w:rsidRDefault="0063003E" w:rsidP="008C4867">
      <w:pPr>
        <w:numPr>
          <w:ilvl w:val="0"/>
          <w:numId w:val="25"/>
        </w:numPr>
        <w:spacing w:after="120" w:line="240" w:lineRule="auto"/>
        <w:ind w:left="0" w:firstLine="284"/>
        <w:jc w:val="both"/>
        <w:rPr>
          <w:rFonts w:eastAsia="Times New Roman"/>
          <w:lang w:val="sr-Cyrl-RS"/>
        </w:rPr>
      </w:pPr>
      <w:r w:rsidRPr="0039029D">
        <w:rPr>
          <w:rFonts w:eastAsia="Times New Roman"/>
          <w:lang w:val="sr-Cyrl-RS"/>
        </w:rPr>
        <w:t>приступа информацијама до којих долази обављањем дужности на радном месту, вршењем професије или других дужности;</w:t>
      </w:r>
    </w:p>
    <w:p w14:paraId="0FF34343" w14:textId="7677E747" w:rsidR="0063003E" w:rsidRPr="0039029D" w:rsidRDefault="0063003E" w:rsidP="008C4867">
      <w:pPr>
        <w:numPr>
          <w:ilvl w:val="0"/>
          <w:numId w:val="25"/>
        </w:numPr>
        <w:spacing w:after="120" w:line="240" w:lineRule="auto"/>
        <w:ind w:left="0" w:firstLine="284"/>
        <w:jc w:val="both"/>
        <w:rPr>
          <w:rFonts w:eastAsia="Times New Roman"/>
          <w:lang w:val="sr-Cyrl-RS"/>
        </w:rPr>
      </w:pPr>
      <w:r w:rsidRPr="0039029D">
        <w:rPr>
          <w:rFonts w:eastAsia="Times New Roman"/>
          <w:lang w:val="sr-Cyrl-RS"/>
        </w:rPr>
        <w:t xml:space="preserve">кривичних дела које је </w:t>
      </w:r>
      <w:r w:rsidR="00A40ACD" w:rsidRPr="0039029D">
        <w:rPr>
          <w:rFonts w:eastAsia="Times New Roman"/>
          <w:lang w:val="sr-Cyrl-RS"/>
        </w:rPr>
        <w:t>учинило</w:t>
      </w:r>
      <w:r w:rsidRPr="0039029D">
        <w:rPr>
          <w:rFonts w:eastAsia="Times New Roman"/>
          <w:lang w:val="sr-Cyrl-RS"/>
        </w:rPr>
        <w:t>.</w:t>
      </w:r>
    </w:p>
    <w:p w14:paraId="02682335" w14:textId="77D38C3D" w:rsidR="0063003E" w:rsidRPr="0039029D" w:rsidRDefault="0063003E" w:rsidP="008C4867">
      <w:pPr>
        <w:spacing w:after="120" w:line="240" w:lineRule="auto"/>
        <w:ind w:firstLine="284"/>
        <w:jc w:val="both"/>
        <w:rPr>
          <w:rFonts w:eastAsia="Times New Roman"/>
          <w:lang w:val="sr-Cyrl-RS"/>
        </w:rPr>
      </w:pPr>
      <w:r w:rsidRPr="0039029D">
        <w:rPr>
          <w:rFonts w:eastAsia="Times New Roman"/>
          <w:lang w:val="sr-Cyrl-RS"/>
        </w:rPr>
        <w:t xml:space="preserve">Ако је лице из става 2. овог члана правно лице, забрана из тог става односи се и на физичка лица која учествују у доношењу одлуке о вршењу трансакције за рачун </w:t>
      </w:r>
      <w:r w:rsidR="0000033C" w:rsidRPr="0039029D">
        <w:rPr>
          <w:rFonts w:eastAsia="Times New Roman"/>
          <w:lang w:val="sr-Cyrl-RS"/>
        </w:rPr>
        <w:t xml:space="preserve">одређеног </w:t>
      </w:r>
      <w:r w:rsidRPr="0039029D">
        <w:rPr>
          <w:rFonts w:eastAsia="Times New Roman"/>
          <w:lang w:val="sr-Cyrl-RS"/>
        </w:rPr>
        <w:t>правног лица.</w:t>
      </w:r>
    </w:p>
    <w:p w14:paraId="701B4EC4" w14:textId="09B7FCEB" w:rsidR="0063003E" w:rsidRPr="0039029D" w:rsidRDefault="0063003E" w:rsidP="008C4867">
      <w:pPr>
        <w:spacing w:after="120" w:line="240" w:lineRule="auto"/>
        <w:ind w:firstLine="284"/>
        <w:jc w:val="both"/>
        <w:rPr>
          <w:rFonts w:eastAsia="Times New Roman"/>
          <w:lang w:val="sr-Cyrl-RS"/>
        </w:rPr>
      </w:pPr>
      <w:r w:rsidRPr="0039029D">
        <w:rPr>
          <w:rFonts w:eastAsia="Times New Roman"/>
          <w:lang w:val="sr-Cyrl-RS"/>
        </w:rPr>
        <w:t xml:space="preserve">Одредбе овог члана не примењују се на трансакције које се обављају приликом извршавања доспеле обавезе стицања или отуђења дигиталне имовине, </w:t>
      </w:r>
      <w:r w:rsidR="007C71AD" w:rsidRPr="0039029D">
        <w:rPr>
          <w:rFonts w:eastAsia="Times New Roman"/>
          <w:lang w:val="sr-Cyrl-RS"/>
        </w:rPr>
        <w:t xml:space="preserve">ако </w:t>
      </w:r>
      <w:r w:rsidRPr="0039029D">
        <w:rPr>
          <w:rFonts w:eastAsia="Times New Roman"/>
          <w:lang w:val="sr-Cyrl-RS"/>
        </w:rPr>
        <w:t>је таква обавеза резултат уговора који је закључен пре него што је лице дошло у посед инсајдерских информација.</w:t>
      </w:r>
    </w:p>
    <w:p w14:paraId="62A99CFB" w14:textId="77777777" w:rsidR="0063003E" w:rsidRPr="0039029D" w:rsidRDefault="0063003E" w:rsidP="008C4867">
      <w:pPr>
        <w:spacing w:after="120" w:line="240" w:lineRule="auto"/>
        <w:ind w:firstLine="284"/>
        <w:jc w:val="center"/>
        <w:rPr>
          <w:rFonts w:eastAsia="Times New Roman"/>
          <w:b/>
          <w:bCs/>
          <w:lang w:val="sr-Cyrl-RS"/>
        </w:rPr>
      </w:pPr>
      <w:r w:rsidRPr="0039029D">
        <w:rPr>
          <w:rFonts w:eastAsia="Times New Roman"/>
          <w:b/>
          <w:bCs/>
          <w:lang w:val="sr-Cyrl-RS"/>
        </w:rPr>
        <w:t>Размена инсајдерских информација</w:t>
      </w:r>
    </w:p>
    <w:p w14:paraId="1FF8299E" w14:textId="77777777" w:rsidR="0063003E" w:rsidRPr="0039029D" w:rsidRDefault="0063003E" w:rsidP="008C4867">
      <w:pPr>
        <w:spacing w:after="120" w:line="240" w:lineRule="auto"/>
        <w:ind w:firstLine="284"/>
        <w:jc w:val="center"/>
        <w:rPr>
          <w:rFonts w:eastAsia="Times New Roman"/>
          <w:b/>
          <w:bCs/>
          <w:lang w:val="sr-Cyrl-RS"/>
        </w:rPr>
      </w:pPr>
      <w:r w:rsidRPr="0039029D">
        <w:rPr>
          <w:rFonts w:eastAsia="Times New Roman"/>
          <w:b/>
          <w:bCs/>
          <w:lang w:val="sr-Cyrl-RS"/>
        </w:rPr>
        <w:t>Члан 4</w:t>
      </w:r>
      <w:r w:rsidR="00AE47CD" w:rsidRPr="0039029D">
        <w:rPr>
          <w:rFonts w:eastAsia="Times New Roman"/>
          <w:b/>
          <w:bCs/>
          <w:lang w:val="sr-Cyrl-RS"/>
        </w:rPr>
        <w:t>1</w:t>
      </w:r>
      <w:r w:rsidRPr="0039029D">
        <w:rPr>
          <w:rFonts w:eastAsia="Times New Roman"/>
          <w:b/>
          <w:bCs/>
          <w:lang w:val="sr-Cyrl-RS"/>
        </w:rPr>
        <w:t>.</w:t>
      </w:r>
    </w:p>
    <w:p w14:paraId="0E616379" w14:textId="77777777" w:rsidR="0063003E" w:rsidRPr="0039029D" w:rsidRDefault="0063003E" w:rsidP="008C4867">
      <w:pPr>
        <w:spacing w:after="120" w:line="240" w:lineRule="auto"/>
        <w:ind w:firstLine="284"/>
        <w:jc w:val="both"/>
        <w:rPr>
          <w:rFonts w:eastAsia="Times New Roman"/>
          <w:lang w:val="sr-Cyrl-RS"/>
        </w:rPr>
      </w:pPr>
      <w:r w:rsidRPr="0039029D">
        <w:rPr>
          <w:rFonts w:eastAsia="Times New Roman"/>
          <w:lang w:val="sr-Cyrl-RS"/>
        </w:rPr>
        <w:t>Забрањено је сваком лицу из члана 4</w:t>
      </w:r>
      <w:r w:rsidR="00E87A17" w:rsidRPr="0039029D">
        <w:rPr>
          <w:rFonts w:eastAsia="Times New Roman"/>
          <w:lang w:val="sr-Cyrl-RS"/>
        </w:rPr>
        <w:t>0</w:t>
      </w:r>
      <w:r w:rsidRPr="0039029D">
        <w:rPr>
          <w:rFonts w:eastAsia="Times New Roman"/>
          <w:lang w:val="sr-Cyrl-RS"/>
        </w:rPr>
        <w:t>. овог закона да:</w:t>
      </w:r>
    </w:p>
    <w:p w14:paraId="4931E0F6" w14:textId="77777777" w:rsidR="0063003E" w:rsidRPr="0039029D" w:rsidRDefault="0063003E" w:rsidP="008C4867">
      <w:pPr>
        <w:numPr>
          <w:ilvl w:val="0"/>
          <w:numId w:val="26"/>
        </w:numPr>
        <w:spacing w:after="120" w:line="240" w:lineRule="auto"/>
        <w:ind w:left="0" w:firstLine="284"/>
        <w:jc w:val="both"/>
        <w:rPr>
          <w:rFonts w:eastAsia="Times New Roman"/>
          <w:lang w:val="sr-Cyrl-RS"/>
        </w:rPr>
      </w:pPr>
      <w:r w:rsidRPr="0039029D">
        <w:rPr>
          <w:rFonts w:eastAsia="Times New Roman"/>
          <w:lang w:val="sr-Cyrl-RS"/>
        </w:rPr>
        <w:t>открива и чини доступним инсајдерске информације било ком другом лицу, осим ако се информација открије и учини доступном у редовном пословању, професији или дужности;</w:t>
      </w:r>
    </w:p>
    <w:p w14:paraId="19902C90" w14:textId="77777777" w:rsidR="0063003E" w:rsidRPr="0039029D" w:rsidRDefault="0063003E" w:rsidP="008C4867">
      <w:pPr>
        <w:numPr>
          <w:ilvl w:val="0"/>
          <w:numId w:val="26"/>
        </w:numPr>
        <w:spacing w:after="120" w:line="240" w:lineRule="auto"/>
        <w:ind w:left="0" w:firstLine="284"/>
        <w:jc w:val="both"/>
        <w:rPr>
          <w:rFonts w:eastAsia="Times New Roman"/>
          <w:lang w:val="sr-Cyrl-RS"/>
        </w:rPr>
      </w:pPr>
      <w:r w:rsidRPr="0039029D">
        <w:rPr>
          <w:rFonts w:eastAsia="Times New Roman"/>
          <w:lang w:val="sr-Cyrl-RS"/>
        </w:rPr>
        <w:t xml:space="preserve">препоручује или наводи </w:t>
      </w:r>
      <w:r w:rsidR="00EC7F95" w:rsidRPr="0039029D">
        <w:rPr>
          <w:rFonts w:eastAsia="Times New Roman"/>
          <w:lang w:val="sr-Cyrl-RS"/>
        </w:rPr>
        <w:t>друго лице</w:t>
      </w:r>
      <w:r w:rsidRPr="0039029D">
        <w:rPr>
          <w:rFonts w:eastAsia="Times New Roman"/>
          <w:lang w:val="sr-Cyrl-RS"/>
        </w:rPr>
        <w:t xml:space="preserve"> да на основу инсајдерске информације стекне или отуђи дигиталну имовину на кој</w:t>
      </w:r>
      <w:r w:rsidR="00EC7F95" w:rsidRPr="0039029D">
        <w:rPr>
          <w:rFonts w:eastAsia="Times New Roman"/>
          <w:lang w:val="sr-Cyrl-RS"/>
        </w:rPr>
        <w:t>у</w:t>
      </w:r>
      <w:r w:rsidRPr="0039029D">
        <w:rPr>
          <w:rFonts w:eastAsia="Times New Roman"/>
          <w:lang w:val="sr-Cyrl-RS"/>
        </w:rPr>
        <w:t xml:space="preserve"> се та информација односи.</w:t>
      </w:r>
    </w:p>
    <w:p w14:paraId="4B0A5911" w14:textId="77777777" w:rsidR="0063003E" w:rsidRPr="0039029D" w:rsidRDefault="0063003E" w:rsidP="008C4867">
      <w:pPr>
        <w:spacing w:after="120" w:line="240" w:lineRule="auto"/>
        <w:ind w:firstLine="284"/>
        <w:jc w:val="center"/>
        <w:rPr>
          <w:rFonts w:eastAsia="Times New Roman"/>
          <w:b/>
          <w:bCs/>
          <w:lang w:val="sr-Cyrl-RS"/>
        </w:rPr>
      </w:pPr>
      <w:r w:rsidRPr="0039029D">
        <w:rPr>
          <w:rFonts w:eastAsia="Times New Roman"/>
          <w:b/>
          <w:bCs/>
          <w:lang w:val="sr-Cyrl-RS"/>
        </w:rPr>
        <w:t>Друга лица на која се односе забране злоупотребе инсајдерских информација</w:t>
      </w:r>
    </w:p>
    <w:p w14:paraId="6707C953" w14:textId="77777777" w:rsidR="0063003E" w:rsidRPr="0039029D" w:rsidRDefault="0063003E" w:rsidP="008C4867">
      <w:pPr>
        <w:spacing w:after="120" w:line="240" w:lineRule="auto"/>
        <w:ind w:firstLine="284"/>
        <w:jc w:val="center"/>
        <w:rPr>
          <w:rFonts w:eastAsia="Times New Roman"/>
          <w:b/>
          <w:bCs/>
          <w:lang w:val="sr-Cyrl-RS"/>
        </w:rPr>
      </w:pPr>
      <w:r w:rsidRPr="0039029D">
        <w:rPr>
          <w:rFonts w:eastAsia="Times New Roman"/>
          <w:b/>
          <w:bCs/>
          <w:lang w:val="sr-Cyrl-RS"/>
        </w:rPr>
        <w:t>Члан 4</w:t>
      </w:r>
      <w:r w:rsidR="00AE47CD" w:rsidRPr="0039029D">
        <w:rPr>
          <w:rFonts w:eastAsia="Times New Roman"/>
          <w:b/>
          <w:bCs/>
          <w:lang w:val="sr-Cyrl-RS"/>
        </w:rPr>
        <w:t>2</w:t>
      </w:r>
      <w:r w:rsidRPr="0039029D">
        <w:rPr>
          <w:rFonts w:eastAsia="Times New Roman"/>
          <w:b/>
          <w:bCs/>
          <w:lang w:val="sr-Cyrl-RS"/>
        </w:rPr>
        <w:t>.</w:t>
      </w:r>
    </w:p>
    <w:p w14:paraId="2DC9C7C4" w14:textId="765E2707" w:rsidR="008E40FF" w:rsidRPr="0039029D" w:rsidRDefault="0063003E" w:rsidP="009447E3">
      <w:pPr>
        <w:spacing w:after="120" w:line="240" w:lineRule="auto"/>
        <w:ind w:firstLine="284"/>
        <w:jc w:val="both"/>
        <w:rPr>
          <w:rFonts w:eastAsia="Times New Roman"/>
          <w:lang w:val="sr-Cyrl-RS"/>
        </w:rPr>
      </w:pPr>
      <w:r w:rsidRPr="0039029D">
        <w:rPr>
          <w:rFonts w:eastAsia="Times New Roman"/>
          <w:lang w:val="sr-Cyrl-RS"/>
        </w:rPr>
        <w:t>Одредбе чл</w:t>
      </w:r>
      <w:r w:rsidR="00EC7F95" w:rsidRPr="0039029D">
        <w:rPr>
          <w:rFonts w:eastAsia="Times New Roman"/>
          <w:lang w:val="sr-Cyrl-RS"/>
        </w:rPr>
        <w:t>.</w:t>
      </w:r>
      <w:r w:rsidRPr="0039029D">
        <w:rPr>
          <w:rFonts w:eastAsia="Times New Roman"/>
          <w:lang w:val="sr-Cyrl-RS"/>
        </w:rPr>
        <w:t xml:space="preserve"> 4</w:t>
      </w:r>
      <w:r w:rsidR="00E87A17" w:rsidRPr="0039029D">
        <w:rPr>
          <w:rFonts w:eastAsia="Times New Roman"/>
          <w:lang w:val="sr-Cyrl-RS"/>
        </w:rPr>
        <w:t>0</w:t>
      </w:r>
      <w:r w:rsidRPr="0039029D">
        <w:rPr>
          <w:rFonts w:eastAsia="Times New Roman"/>
          <w:lang w:val="sr-Cyrl-RS"/>
        </w:rPr>
        <w:t>. и 4</w:t>
      </w:r>
      <w:r w:rsidR="00E87A17" w:rsidRPr="0039029D">
        <w:rPr>
          <w:rFonts w:eastAsia="Times New Roman"/>
          <w:lang w:val="sr-Cyrl-RS"/>
        </w:rPr>
        <w:t>1</w:t>
      </w:r>
      <w:r w:rsidRPr="0039029D">
        <w:rPr>
          <w:rFonts w:eastAsia="Times New Roman"/>
          <w:lang w:val="sr-Cyrl-RS"/>
        </w:rPr>
        <w:t>. овог закона односе се и на друго лице које поседује инсајдерске информације, а зна или је требало да зна да се ради о инсајдерској информацији.</w:t>
      </w:r>
    </w:p>
    <w:p w14:paraId="527D5821" w14:textId="77777777" w:rsidR="0063003E" w:rsidRPr="0039029D" w:rsidRDefault="0063003E" w:rsidP="008C4867">
      <w:pPr>
        <w:spacing w:after="120" w:line="240" w:lineRule="auto"/>
        <w:ind w:firstLine="284"/>
        <w:jc w:val="center"/>
        <w:rPr>
          <w:rFonts w:eastAsia="Times New Roman"/>
          <w:b/>
          <w:bCs/>
          <w:lang w:val="sr-Cyrl-RS"/>
        </w:rPr>
      </w:pPr>
      <w:r w:rsidRPr="0039029D">
        <w:rPr>
          <w:rFonts w:eastAsia="Times New Roman"/>
          <w:b/>
          <w:bCs/>
          <w:lang w:val="sr-Cyrl-RS"/>
        </w:rPr>
        <w:t>Механизми и поступци за спречавање злоупотребе инсајдерских информација</w:t>
      </w:r>
    </w:p>
    <w:p w14:paraId="2DAAD968" w14:textId="77777777" w:rsidR="0063003E" w:rsidRPr="0039029D" w:rsidRDefault="0063003E" w:rsidP="008C4867">
      <w:pPr>
        <w:spacing w:after="120" w:line="240" w:lineRule="auto"/>
        <w:ind w:firstLine="284"/>
        <w:jc w:val="center"/>
        <w:rPr>
          <w:rFonts w:eastAsia="Times New Roman"/>
          <w:b/>
          <w:bCs/>
          <w:lang w:val="sr-Cyrl-RS"/>
        </w:rPr>
      </w:pPr>
      <w:r w:rsidRPr="0039029D">
        <w:rPr>
          <w:rFonts w:eastAsia="Times New Roman"/>
          <w:b/>
          <w:bCs/>
          <w:lang w:val="sr-Cyrl-RS"/>
        </w:rPr>
        <w:t>Члан 4</w:t>
      </w:r>
      <w:r w:rsidR="00AE47CD" w:rsidRPr="0039029D">
        <w:rPr>
          <w:rFonts w:eastAsia="Times New Roman"/>
          <w:b/>
          <w:bCs/>
          <w:lang w:val="sr-Cyrl-RS"/>
        </w:rPr>
        <w:t>3</w:t>
      </w:r>
      <w:r w:rsidRPr="0039029D">
        <w:rPr>
          <w:rFonts w:eastAsia="Times New Roman"/>
          <w:b/>
          <w:bCs/>
          <w:lang w:val="sr-Cyrl-RS"/>
        </w:rPr>
        <w:t>.</w:t>
      </w:r>
    </w:p>
    <w:p w14:paraId="0E634872" w14:textId="77777777" w:rsidR="0063003E" w:rsidRPr="0039029D" w:rsidRDefault="0063003E" w:rsidP="008C4867">
      <w:pPr>
        <w:spacing w:after="120" w:line="240" w:lineRule="auto"/>
        <w:ind w:firstLine="284"/>
        <w:jc w:val="both"/>
        <w:rPr>
          <w:rFonts w:eastAsia="Times New Roman"/>
          <w:lang w:val="sr-Cyrl-RS"/>
        </w:rPr>
      </w:pPr>
      <w:r w:rsidRPr="0039029D">
        <w:rPr>
          <w:rFonts w:eastAsia="Times New Roman"/>
          <w:lang w:val="sr-Cyrl-RS"/>
        </w:rPr>
        <w:t>Сама чињеница да правно лице поседује или је поседовало инсајдерске информације не подразумева да је то лице користило те информације у трговању, односно да је трговало на основу инсајдерских информација, ако је то правно лице увело, спроводило и одржавало примерене и делотворне унутрашње механизме и поступке којима се спречава злоупотреба инсајдерских информација.</w:t>
      </w:r>
    </w:p>
    <w:p w14:paraId="11DEF2D7" w14:textId="53BF604C" w:rsidR="0063003E" w:rsidRPr="0039029D" w:rsidRDefault="0063003E" w:rsidP="008C4867">
      <w:pPr>
        <w:spacing w:after="120" w:line="240" w:lineRule="auto"/>
        <w:ind w:firstLine="284"/>
        <w:jc w:val="both"/>
        <w:rPr>
          <w:rFonts w:eastAsia="Times New Roman"/>
          <w:lang w:val="sr-Cyrl-RS"/>
        </w:rPr>
      </w:pPr>
      <w:r w:rsidRPr="0039029D">
        <w:rPr>
          <w:rFonts w:eastAsia="Times New Roman"/>
          <w:lang w:val="sr-Cyrl-RS"/>
        </w:rPr>
        <w:t>Унутрашњи механизми и поступци којима се спречава злоупотреба инсајдерских информација су такви да се њима обезбеђује да ниједно физичко лице које је у име правног лица донело одлуку о стицању или отуђењу дигиталне имовине на кој</w:t>
      </w:r>
      <w:r w:rsidR="00EC7F95" w:rsidRPr="0039029D">
        <w:rPr>
          <w:rFonts w:eastAsia="Times New Roman"/>
          <w:lang w:val="sr-Cyrl-RS"/>
        </w:rPr>
        <w:t>у</w:t>
      </w:r>
      <w:r w:rsidRPr="0039029D">
        <w:rPr>
          <w:rFonts w:eastAsia="Times New Roman"/>
          <w:lang w:val="sr-Cyrl-RS"/>
        </w:rPr>
        <w:t xml:space="preserve"> се односе информације, нити било које друго физичко лице које је могло утицати на ту одлуку</w:t>
      </w:r>
      <w:r w:rsidR="00D735DD" w:rsidRPr="0039029D">
        <w:rPr>
          <w:rFonts w:eastAsia="Times New Roman"/>
          <w:lang w:val="sr-Cyrl-RS"/>
        </w:rPr>
        <w:t>,</w:t>
      </w:r>
      <w:r w:rsidRPr="0039029D">
        <w:rPr>
          <w:rFonts w:eastAsia="Times New Roman"/>
          <w:lang w:val="sr-Cyrl-RS"/>
        </w:rPr>
        <w:t xml:space="preserve"> није поседовало инсајдерске информације, односно да није подстакло, дало препоруку или на други начин утицало на физичко лице које је у име правног лица одлучило о стицању или </w:t>
      </w:r>
      <w:r w:rsidR="00EC7F95" w:rsidRPr="0039029D">
        <w:rPr>
          <w:rFonts w:eastAsia="Times New Roman"/>
          <w:lang w:val="sr-Cyrl-RS"/>
        </w:rPr>
        <w:t>о</w:t>
      </w:r>
      <w:r w:rsidRPr="0039029D">
        <w:rPr>
          <w:rFonts w:eastAsia="Times New Roman"/>
          <w:lang w:val="sr-Cyrl-RS"/>
        </w:rPr>
        <w:t>туђењу дигита</w:t>
      </w:r>
      <w:r w:rsidR="00EC7F95" w:rsidRPr="0039029D">
        <w:rPr>
          <w:rFonts w:eastAsia="Times New Roman"/>
          <w:lang w:val="sr-Cyrl-RS"/>
        </w:rPr>
        <w:t>л</w:t>
      </w:r>
      <w:r w:rsidRPr="0039029D">
        <w:rPr>
          <w:rFonts w:eastAsia="Times New Roman"/>
          <w:lang w:val="sr-Cyrl-RS"/>
        </w:rPr>
        <w:t>не имовине на кој</w:t>
      </w:r>
      <w:r w:rsidR="00EC7F95" w:rsidRPr="0039029D">
        <w:rPr>
          <w:rFonts w:eastAsia="Times New Roman"/>
          <w:lang w:val="sr-Cyrl-RS"/>
        </w:rPr>
        <w:t>у</w:t>
      </w:r>
      <w:r w:rsidRPr="0039029D">
        <w:rPr>
          <w:rFonts w:eastAsia="Times New Roman"/>
          <w:lang w:val="sr-Cyrl-RS"/>
        </w:rPr>
        <w:t xml:space="preserve"> се те информације односе.</w:t>
      </w:r>
    </w:p>
    <w:p w14:paraId="3116E924" w14:textId="77777777" w:rsidR="0063003E" w:rsidRPr="0039029D" w:rsidRDefault="0063003E" w:rsidP="008C4867">
      <w:pPr>
        <w:spacing w:after="120" w:line="240" w:lineRule="auto"/>
        <w:ind w:firstLine="284"/>
        <w:jc w:val="center"/>
        <w:rPr>
          <w:rFonts w:eastAsia="Times New Roman"/>
          <w:b/>
          <w:bCs/>
          <w:lang w:val="sr-Cyrl-RS"/>
        </w:rPr>
      </w:pPr>
      <w:r w:rsidRPr="0039029D">
        <w:rPr>
          <w:rFonts w:eastAsia="Times New Roman"/>
          <w:b/>
          <w:bCs/>
          <w:lang w:val="sr-Cyrl-RS"/>
        </w:rPr>
        <w:t>Објављивање инсајдерских информација које се непосредно односе на издаваоца</w:t>
      </w:r>
    </w:p>
    <w:p w14:paraId="56FAC50C" w14:textId="77777777" w:rsidR="0063003E" w:rsidRPr="0039029D" w:rsidRDefault="0063003E" w:rsidP="008C4867">
      <w:pPr>
        <w:spacing w:after="120" w:line="240" w:lineRule="auto"/>
        <w:ind w:firstLine="284"/>
        <w:jc w:val="center"/>
        <w:rPr>
          <w:rFonts w:eastAsia="Times New Roman"/>
          <w:b/>
          <w:bCs/>
          <w:lang w:val="sr-Cyrl-RS"/>
        </w:rPr>
      </w:pPr>
      <w:r w:rsidRPr="0039029D">
        <w:rPr>
          <w:rFonts w:eastAsia="Times New Roman"/>
          <w:b/>
          <w:bCs/>
          <w:lang w:val="sr-Cyrl-RS"/>
        </w:rPr>
        <w:t>Члан 4</w:t>
      </w:r>
      <w:r w:rsidR="00AE47CD" w:rsidRPr="0039029D">
        <w:rPr>
          <w:rFonts w:eastAsia="Times New Roman"/>
          <w:b/>
          <w:bCs/>
          <w:lang w:val="sr-Cyrl-RS"/>
        </w:rPr>
        <w:t>4</w:t>
      </w:r>
      <w:r w:rsidRPr="0039029D">
        <w:rPr>
          <w:rFonts w:eastAsia="Times New Roman"/>
          <w:b/>
          <w:bCs/>
          <w:lang w:val="sr-Cyrl-RS"/>
        </w:rPr>
        <w:t>.</w:t>
      </w:r>
    </w:p>
    <w:p w14:paraId="6D663553" w14:textId="77777777" w:rsidR="0063003E" w:rsidRPr="0039029D" w:rsidRDefault="0063003E" w:rsidP="008C4867">
      <w:pPr>
        <w:spacing w:after="120" w:line="240" w:lineRule="auto"/>
        <w:ind w:firstLine="284"/>
        <w:jc w:val="both"/>
        <w:rPr>
          <w:rFonts w:eastAsia="Times New Roman"/>
          <w:lang w:val="sr-Cyrl-RS"/>
        </w:rPr>
      </w:pPr>
      <w:r w:rsidRPr="0039029D">
        <w:rPr>
          <w:rFonts w:eastAsia="Times New Roman"/>
          <w:lang w:val="sr-Cyrl-RS"/>
        </w:rPr>
        <w:t xml:space="preserve">Издавалац </w:t>
      </w:r>
      <w:r w:rsidR="00EC7F95" w:rsidRPr="0039029D">
        <w:rPr>
          <w:rFonts w:eastAsia="Times New Roman"/>
          <w:lang w:val="sr-Cyrl-RS"/>
        </w:rPr>
        <w:t>је</w:t>
      </w:r>
      <w:r w:rsidRPr="0039029D">
        <w:rPr>
          <w:rFonts w:eastAsia="Times New Roman"/>
          <w:lang w:val="sr-Cyrl-RS"/>
        </w:rPr>
        <w:t xml:space="preserve"> обавезан да без одлагања обавести јавност о инсајдерским информацијама које се непосредно односе на тог издаваоца.</w:t>
      </w:r>
    </w:p>
    <w:p w14:paraId="05189470" w14:textId="238B30D3" w:rsidR="0063003E" w:rsidRPr="0039029D" w:rsidRDefault="0063003E" w:rsidP="008C4867">
      <w:pPr>
        <w:spacing w:after="120" w:line="240" w:lineRule="auto"/>
        <w:ind w:firstLine="284"/>
        <w:jc w:val="both"/>
        <w:rPr>
          <w:rFonts w:eastAsia="Times New Roman"/>
          <w:lang w:val="sr-Cyrl-RS"/>
        </w:rPr>
      </w:pPr>
      <w:r w:rsidRPr="0039029D">
        <w:rPr>
          <w:rFonts w:eastAsia="Times New Roman"/>
          <w:lang w:val="sr-Cyrl-RS"/>
        </w:rPr>
        <w:t>Издаваоцу није дозвољено да обавештава јавност о информацијама из овог члана на начин који би могао да доведе</w:t>
      </w:r>
      <w:r w:rsidR="00B169EA" w:rsidRPr="0039029D">
        <w:rPr>
          <w:rFonts w:eastAsia="Times New Roman"/>
          <w:lang w:val="sr-Cyrl-RS"/>
        </w:rPr>
        <w:t xml:space="preserve"> </w:t>
      </w:r>
      <w:r w:rsidRPr="0039029D">
        <w:rPr>
          <w:rFonts w:eastAsia="Times New Roman"/>
          <w:lang w:val="sr-Cyrl-RS"/>
        </w:rPr>
        <w:t>јавност у заблуду.</w:t>
      </w:r>
    </w:p>
    <w:p w14:paraId="1B0333BA" w14:textId="77777777" w:rsidR="0063003E" w:rsidRPr="0039029D" w:rsidRDefault="0063003E" w:rsidP="008C4867">
      <w:pPr>
        <w:spacing w:after="120" w:line="240" w:lineRule="auto"/>
        <w:ind w:firstLine="284"/>
        <w:jc w:val="both"/>
        <w:rPr>
          <w:rFonts w:eastAsia="Times New Roman"/>
          <w:lang w:val="sr-Cyrl-RS"/>
        </w:rPr>
      </w:pPr>
      <w:r w:rsidRPr="0039029D">
        <w:rPr>
          <w:rFonts w:eastAsia="Times New Roman"/>
          <w:lang w:val="sr-Cyrl-RS"/>
        </w:rPr>
        <w:t>Издавалац је обавезан да обавести јавност на начин који омогућује брз приступ информацији и могућност потпуне, тачне и правовремене оцене те информације.</w:t>
      </w:r>
    </w:p>
    <w:p w14:paraId="64E43265" w14:textId="77777777" w:rsidR="0063003E" w:rsidRPr="0039029D" w:rsidRDefault="0063003E" w:rsidP="008C4867">
      <w:pPr>
        <w:spacing w:after="120" w:line="240" w:lineRule="auto"/>
        <w:ind w:firstLine="284"/>
        <w:jc w:val="both"/>
        <w:rPr>
          <w:rFonts w:eastAsia="Times New Roman"/>
          <w:lang w:val="sr-Cyrl-RS"/>
        </w:rPr>
      </w:pPr>
      <w:r w:rsidRPr="0039029D">
        <w:rPr>
          <w:rFonts w:eastAsia="Times New Roman"/>
          <w:lang w:val="sr-Cyrl-RS"/>
        </w:rPr>
        <w:t xml:space="preserve">Издавалац је обавезан да на својој интернет презентацији објави све инсајдерске информације које је обавезан да јавно објављује и да учини </w:t>
      </w:r>
      <w:r w:rsidR="00EC7F95" w:rsidRPr="0039029D">
        <w:rPr>
          <w:rFonts w:eastAsia="Times New Roman"/>
          <w:lang w:val="sr-Cyrl-RS"/>
        </w:rPr>
        <w:t xml:space="preserve">те информације </w:t>
      </w:r>
      <w:r w:rsidRPr="0039029D">
        <w:rPr>
          <w:rFonts w:eastAsia="Times New Roman"/>
          <w:lang w:val="sr-Cyrl-RS"/>
        </w:rPr>
        <w:t>доступним најмање пет година од дана објављивања.</w:t>
      </w:r>
    </w:p>
    <w:p w14:paraId="216E4601" w14:textId="77777777" w:rsidR="0063003E" w:rsidRPr="0039029D" w:rsidRDefault="0063003E" w:rsidP="008C4867">
      <w:pPr>
        <w:spacing w:after="120" w:line="240" w:lineRule="auto"/>
        <w:ind w:firstLine="284"/>
        <w:jc w:val="both"/>
        <w:rPr>
          <w:rFonts w:eastAsia="Times New Roman"/>
          <w:lang w:val="sr-Cyrl-RS"/>
        </w:rPr>
      </w:pPr>
      <w:r w:rsidRPr="0039029D">
        <w:rPr>
          <w:rFonts w:eastAsia="Times New Roman"/>
          <w:lang w:val="sr-Cyrl-RS"/>
        </w:rPr>
        <w:t>Надзорни орган прописује које чињенице би требало узети у обзир при доношењу одлуке о објављивању инсајдерских информација.</w:t>
      </w:r>
    </w:p>
    <w:p w14:paraId="1E804AC3" w14:textId="77777777" w:rsidR="005B584B" w:rsidRPr="0039029D" w:rsidRDefault="005B584B" w:rsidP="008C4867">
      <w:pPr>
        <w:spacing w:after="120" w:line="240" w:lineRule="auto"/>
        <w:ind w:firstLine="284"/>
        <w:jc w:val="center"/>
        <w:rPr>
          <w:rFonts w:eastAsia="Times New Roman"/>
          <w:b/>
          <w:bCs/>
          <w:lang w:val="sr-Cyrl-RS"/>
        </w:rPr>
      </w:pPr>
      <w:r w:rsidRPr="0039029D">
        <w:rPr>
          <w:rFonts w:eastAsia="Times New Roman"/>
          <w:b/>
          <w:bCs/>
          <w:lang w:val="sr-Cyrl-RS"/>
        </w:rPr>
        <w:t>Промена инсајдерских информација које се непосредно односе на издаваоца</w:t>
      </w:r>
    </w:p>
    <w:p w14:paraId="3AC0EFBC" w14:textId="77777777" w:rsidR="0063003E" w:rsidRPr="0039029D" w:rsidRDefault="0063003E" w:rsidP="008C4867">
      <w:pPr>
        <w:spacing w:after="120" w:line="240" w:lineRule="auto"/>
        <w:ind w:firstLine="284"/>
        <w:jc w:val="center"/>
        <w:rPr>
          <w:rFonts w:eastAsia="Times New Roman"/>
          <w:b/>
          <w:bCs/>
          <w:lang w:val="sr-Latn-RS"/>
        </w:rPr>
      </w:pPr>
      <w:r w:rsidRPr="0039029D">
        <w:rPr>
          <w:rFonts w:eastAsia="Times New Roman"/>
          <w:b/>
          <w:bCs/>
          <w:lang w:val="sr-Cyrl-RS"/>
        </w:rPr>
        <w:t xml:space="preserve">Члан </w:t>
      </w:r>
      <w:r w:rsidR="005B584B" w:rsidRPr="0039029D">
        <w:rPr>
          <w:rFonts w:eastAsia="Times New Roman"/>
          <w:b/>
          <w:bCs/>
          <w:lang w:val="sr-Latn-RS"/>
        </w:rPr>
        <w:t>45.</w:t>
      </w:r>
    </w:p>
    <w:p w14:paraId="16B9D16C" w14:textId="77777777" w:rsidR="0063003E" w:rsidRPr="0039029D" w:rsidRDefault="0063003E" w:rsidP="008C4867">
      <w:pPr>
        <w:spacing w:after="120" w:line="240" w:lineRule="auto"/>
        <w:ind w:firstLine="284"/>
        <w:jc w:val="both"/>
        <w:rPr>
          <w:rFonts w:eastAsia="Times New Roman"/>
          <w:lang w:val="sr-Cyrl-RS"/>
        </w:rPr>
      </w:pPr>
      <w:r w:rsidRPr="0039029D">
        <w:rPr>
          <w:rFonts w:eastAsia="Times New Roman"/>
          <w:lang w:val="sr-Cyrl-RS"/>
        </w:rPr>
        <w:t>Сваку значајну промену у погледу информација из члана 4</w:t>
      </w:r>
      <w:r w:rsidR="00AE47CD" w:rsidRPr="0039029D">
        <w:rPr>
          <w:rFonts w:eastAsia="Times New Roman"/>
          <w:lang w:val="sr-Cyrl-RS"/>
        </w:rPr>
        <w:t>4</w:t>
      </w:r>
      <w:r w:rsidRPr="0039029D">
        <w:rPr>
          <w:rFonts w:eastAsia="Times New Roman"/>
          <w:lang w:val="sr-Cyrl-RS"/>
        </w:rPr>
        <w:t>. овог закона које су већ објављене, издавалац мора да објави одмах након што је до те промене дошло, на исти начин на који је објављена изворна информација.</w:t>
      </w:r>
    </w:p>
    <w:p w14:paraId="71A3D2B4" w14:textId="77777777" w:rsidR="0063003E" w:rsidRPr="0039029D" w:rsidRDefault="0063003E" w:rsidP="008C4867">
      <w:pPr>
        <w:spacing w:after="120" w:line="240" w:lineRule="auto"/>
        <w:ind w:firstLine="284"/>
        <w:jc w:val="center"/>
        <w:rPr>
          <w:rFonts w:eastAsia="Times New Roman"/>
          <w:b/>
          <w:bCs/>
          <w:lang w:val="sr-Cyrl-RS"/>
        </w:rPr>
      </w:pPr>
      <w:r w:rsidRPr="0039029D">
        <w:rPr>
          <w:rFonts w:eastAsia="Times New Roman"/>
          <w:b/>
          <w:bCs/>
          <w:lang w:val="sr-Cyrl-RS"/>
        </w:rPr>
        <w:t>Одлагање објављивања инсајдерских информација</w:t>
      </w:r>
    </w:p>
    <w:p w14:paraId="34D7459E" w14:textId="77777777" w:rsidR="0063003E" w:rsidRPr="0039029D" w:rsidRDefault="0063003E" w:rsidP="008C4867">
      <w:pPr>
        <w:spacing w:after="120" w:line="240" w:lineRule="auto"/>
        <w:ind w:firstLine="284"/>
        <w:jc w:val="center"/>
        <w:rPr>
          <w:rFonts w:eastAsia="Times New Roman"/>
          <w:b/>
          <w:bCs/>
          <w:lang w:val="sr-Cyrl-RS"/>
        </w:rPr>
      </w:pPr>
      <w:r w:rsidRPr="0039029D">
        <w:rPr>
          <w:rFonts w:eastAsia="Times New Roman"/>
          <w:b/>
          <w:bCs/>
          <w:lang w:val="sr-Cyrl-RS"/>
        </w:rPr>
        <w:t>Члан 46.</w:t>
      </w:r>
    </w:p>
    <w:p w14:paraId="41968C8D" w14:textId="5D60D218" w:rsidR="0063003E" w:rsidRPr="0039029D" w:rsidRDefault="0063003E" w:rsidP="008C4867">
      <w:pPr>
        <w:spacing w:after="120" w:line="240" w:lineRule="auto"/>
        <w:ind w:firstLine="284"/>
        <w:jc w:val="both"/>
        <w:rPr>
          <w:rFonts w:eastAsia="Times New Roman"/>
          <w:lang w:val="sr-Cyrl-RS"/>
        </w:rPr>
      </w:pPr>
      <w:r w:rsidRPr="0039029D">
        <w:rPr>
          <w:rFonts w:eastAsia="Times New Roman"/>
          <w:lang w:val="sr-Cyrl-RS"/>
        </w:rPr>
        <w:t>Издавалац може на своју одговорност да одложи јавно објављивање информације из члана 4</w:t>
      </w:r>
      <w:r w:rsidR="00AE47CD" w:rsidRPr="0039029D">
        <w:rPr>
          <w:rFonts w:eastAsia="Times New Roman"/>
          <w:lang w:val="sr-Cyrl-RS"/>
        </w:rPr>
        <w:t>4</w:t>
      </w:r>
      <w:r w:rsidRPr="0039029D">
        <w:rPr>
          <w:rFonts w:eastAsia="Times New Roman"/>
          <w:lang w:val="sr-Cyrl-RS"/>
        </w:rPr>
        <w:t>. овог закона како не би повредио своје оправдане интересе, под условом да то одлагање не би довело</w:t>
      </w:r>
      <w:r w:rsidR="00994230" w:rsidRPr="0039029D">
        <w:rPr>
          <w:rFonts w:eastAsia="Times New Roman"/>
          <w:lang w:val="sr-Cyrl-RS"/>
        </w:rPr>
        <w:t xml:space="preserve"> </w:t>
      </w:r>
      <w:r w:rsidRPr="0039029D">
        <w:rPr>
          <w:rFonts w:eastAsia="Times New Roman"/>
          <w:lang w:val="sr-Cyrl-RS"/>
        </w:rPr>
        <w:t>јавност у заблуду и да издавалац може да обезбеди поверљивост те информације.</w:t>
      </w:r>
    </w:p>
    <w:p w14:paraId="479AC202" w14:textId="77777777" w:rsidR="0063003E" w:rsidRPr="0039029D" w:rsidRDefault="0063003E" w:rsidP="008C4867">
      <w:pPr>
        <w:spacing w:after="120" w:line="240" w:lineRule="auto"/>
        <w:ind w:firstLine="284"/>
        <w:jc w:val="both"/>
        <w:rPr>
          <w:rFonts w:eastAsia="Times New Roman"/>
          <w:lang w:val="sr-Cyrl-RS"/>
        </w:rPr>
      </w:pPr>
      <w:r w:rsidRPr="0039029D">
        <w:rPr>
          <w:rFonts w:eastAsia="Times New Roman"/>
          <w:lang w:val="sr-Cyrl-RS"/>
        </w:rPr>
        <w:t>Издавалац из става 1. овог члана је дужан да без одлагања обавести надзорни орган о својој одлуци да одложи јавно објављивање инсајдерске информације.</w:t>
      </w:r>
    </w:p>
    <w:p w14:paraId="171196D4" w14:textId="77777777" w:rsidR="0063003E" w:rsidRPr="0039029D" w:rsidRDefault="0063003E" w:rsidP="008C4867">
      <w:pPr>
        <w:spacing w:after="120" w:line="240" w:lineRule="auto"/>
        <w:ind w:firstLine="284"/>
        <w:jc w:val="both"/>
        <w:rPr>
          <w:rFonts w:eastAsia="Times New Roman"/>
          <w:lang w:val="sr-Cyrl-RS"/>
        </w:rPr>
      </w:pPr>
      <w:r w:rsidRPr="0039029D">
        <w:rPr>
          <w:rFonts w:eastAsia="Times New Roman"/>
          <w:lang w:val="sr-Cyrl-RS"/>
        </w:rPr>
        <w:t>Надзорни орган прописује ближе околности које могу указивати на постојање оправданог интереса из става 1. овог члана, као и мере и решења које је издавалац обавезан да спроведе у сврху обезбеђивања поверљивости инсајдерске информације.</w:t>
      </w:r>
    </w:p>
    <w:p w14:paraId="18D3FD2A" w14:textId="77777777" w:rsidR="0063003E" w:rsidRPr="0039029D" w:rsidRDefault="0063003E" w:rsidP="008C4867">
      <w:pPr>
        <w:spacing w:after="120" w:line="240" w:lineRule="auto"/>
        <w:ind w:firstLine="284"/>
        <w:jc w:val="center"/>
        <w:rPr>
          <w:rFonts w:eastAsia="Times New Roman"/>
          <w:b/>
          <w:bCs/>
          <w:lang w:val="sr-Cyrl-RS"/>
        </w:rPr>
      </w:pPr>
      <w:r w:rsidRPr="0039029D">
        <w:rPr>
          <w:rFonts w:eastAsia="Times New Roman"/>
          <w:b/>
          <w:bCs/>
          <w:lang w:val="sr-Cyrl-RS"/>
        </w:rPr>
        <w:t>Откривање инсајдерских информација у редовном обављању посла, професије и дужности</w:t>
      </w:r>
    </w:p>
    <w:p w14:paraId="17A3E5F0" w14:textId="77777777" w:rsidR="0063003E" w:rsidRPr="0039029D" w:rsidRDefault="0063003E" w:rsidP="008C4867">
      <w:pPr>
        <w:spacing w:after="120" w:line="240" w:lineRule="auto"/>
        <w:ind w:firstLine="284"/>
        <w:jc w:val="center"/>
        <w:rPr>
          <w:rFonts w:eastAsia="Times New Roman"/>
          <w:b/>
          <w:bCs/>
          <w:lang w:val="sr-Cyrl-RS"/>
        </w:rPr>
      </w:pPr>
      <w:r w:rsidRPr="0039029D">
        <w:rPr>
          <w:rFonts w:eastAsia="Times New Roman"/>
          <w:b/>
          <w:bCs/>
          <w:lang w:val="sr-Cyrl-RS"/>
        </w:rPr>
        <w:t>Члан 47.</w:t>
      </w:r>
    </w:p>
    <w:p w14:paraId="05B8EC14" w14:textId="726E877A" w:rsidR="0063003E" w:rsidRPr="0039029D" w:rsidRDefault="007C71AD" w:rsidP="008C4867">
      <w:pPr>
        <w:spacing w:after="120" w:line="240" w:lineRule="auto"/>
        <w:ind w:firstLine="284"/>
        <w:jc w:val="both"/>
        <w:rPr>
          <w:rFonts w:eastAsia="Times New Roman"/>
          <w:lang w:val="sr-Cyrl-RS"/>
        </w:rPr>
      </w:pPr>
      <w:r w:rsidRPr="0039029D">
        <w:rPr>
          <w:rFonts w:eastAsia="Times New Roman"/>
          <w:lang w:val="sr-Cyrl-RS"/>
        </w:rPr>
        <w:t>Ако</w:t>
      </w:r>
      <w:r w:rsidR="0063003E" w:rsidRPr="0039029D">
        <w:rPr>
          <w:rFonts w:eastAsia="Times New Roman"/>
          <w:lang w:val="sr-Cyrl-RS"/>
        </w:rPr>
        <w:t xml:space="preserve"> издавалац или лице које делује у његово име или за његов рачун открије инсајдерску информацију трећој страни у редовном обављању свог посла, професије или дужности, обавезан је да ту информацију у потпуности јасно објави јавности, и то истовремено у случају намерног откривања и без одлагања у случају ненамерног откривања, осим ако лице које је примило ту информацију има обавезу чувања поверљивости тих информација.</w:t>
      </w:r>
    </w:p>
    <w:p w14:paraId="22455E1C" w14:textId="77777777" w:rsidR="0063003E" w:rsidRPr="0039029D" w:rsidRDefault="0063003E" w:rsidP="008C4867">
      <w:pPr>
        <w:spacing w:after="120" w:line="240" w:lineRule="auto"/>
        <w:ind w:firstLine="284"/>
        <w:jc w:val="center"/>
        <w:rPr>
          <w:rFonts w:eastAsia="Times New Roman"/>
          <w:b/>
          <w:bCs/>
          <w:lang w:val="sr-Cyrl-RS"/>
        </w:rPr>
      </w:pPr>
      <w:r w:rsidRPr="0039029D">
        <w:rPr>
          <w:rFonts w:eastAsia="Times New Roman"/>
          <w:b/>
          <w:bCs/>
          <w:lang w:val="sr-Cyrl-RS"/>
        </w:rPr>
        <w:t>Истраживање тржишта</w:t>
      </w:r>
    </w:p>
    <w:p w14:paraId="5A381D68" w14:textId="77777777" w:rsidR="0063003E" w:rsidRPr="0039029D" w:rsidRDefault="0063003E" w:rsidP="008C4867">
      <w:pPr>
        <w:spacing w:after="120" w:line="240" w:lineRule="auto"/>
        <w:ind w:firstLine="284"/>
        <w:jc w:val="center"/>
        <w:rPr>
          <w:rFonts w:eastAsia="Times New Roman"/>
          <w:b/>
          <w:bCs/>
          <w:lang w:val="sr-Cyrl-RS"/>
        </w:rPr>
      </w:pPr>
      <w:r w:rsidRPr="0039029D">
        <w:rPr>
          <w:rFonts w:eastAsia="Times New Roman"/>
          <w:b/>
          <w:bCs/>
          <w:lang w:val="sr-Cyrl-RS"/>
        </w:rPr>
        <w:t>Члан 48.</w:t>
      </w:r>
    </w:p>
    <w:p w14:paraId="35CCF254" w14:textId="6A72CBB8" w:rsidR="0063003E" w:rsidRPr="0039029D" w:rsidRDefault="0063003E" w:rsidP="008C4867">
      <w:pPr>
        <w:spacing w:after="120" w:line="240" w:lineRule="auto"/>
        <w:ind w:firstLine="284"/>
        <w:jc w:val="both"/>
        <w:rPr>
          <w:rFonts w:eastAsia="Times New Roman"/>
          <w:lang w:val="sr-Cyrl-RS"/>
        </w:rPr>
      </w:pPr>
      <w:r w:rsidRPr="0039029D">
        <w:rPr>
          <w:rFonts w:eastAsia="Times New Roman"/>
          <w:lang w:val="sr-Cyrl-RS"/>
        </w:rPr>
        <w:t>Истраживање тржишта обухвата саопштавање информација једном или више потенцијалних инвеститора пре трансакције, како би се проценио интерес потенцијалних инвеститора за могућу трансакцију и њене услове, као</w:t>
      </w:r>
      <w:r w:rsidR="00EC7F95" w:rsidRPr="0039029D">
        <w:rPr>
          <w:rFonts w:eastAsia="Times New Roman"/>
          <w:lang w:val="sr-Cyrl-RS"/>
        </w:rPr>
        <w:t xml:space="preserve"> </w:t>
      </w:r>
      <w:r w:rsidRPr="0039029D">
        <w:rPr>
          <w:rFonts w:eastAsia="Times New Roman"/>
          <w:lang w:val="sr-Cyrl-RS"/>
        </w:rPr>
        <w:t>што је потенцијални обим или цена, од стране:</w:t>
      </w:r>
    </w:p>
    <w:p w14:paraId="1279484D" w14:textId="77777777" w:rsidR="0063003E" w:rsidRPr="0039029D" w:rsidRDefault="0063003E" w:rsidP="008C4867">
      <w:pPr>
        <w:numPr>
          <w:ilvl w:val="0"/>
          <w:numId w:val="27"/>
        </w:numPr>
        <w:spacing w:after="120" w:line="240" w:lineRule="auto"/>
        <w:ind w:left="0" w:firstLine="284"/>
        <w:jc w:val="both"/>
        <w:rPr>
          <w:rFonts w:eastAsia="Times New Roman"/>
          <w:lang w:val="sr-Cyrl-RS"/>
        </w:rPr>
      </w:pPr>
      <w:r w:rsidRPr="0039029D">
        <w:rPr>
          <w:rFonts w:eastAsia="Times New Roman"/>
          <w:lang w:val="sr-Cyrl-RS"/>
        </w:rPr>
        <w:t>издаваоца;</w:t>
      </w:r>
    </w:p>
    <w:p w14:paraId="51D765E6" w14:textId="77777777" w:rsidR="0063003E" w:rsidRPr="0039029D" w:rsidRDefault="0063003E" w:rsidP="008C4867">
      <w:pPr>
        <w:numPr>
          <w:ilvl w:val="0"/>
          <w:numId w:val="27"/>
        </w:numPr>
        <w:spacing w:after="120" w:line="240" w:lineRule="auto"/>
        <w:ind w:left="0" w:firstLine="284"/>
        <w:jc w:val="both"/>
        <w:rPr>
          <w:rFonts w:eastAsia="Times New Roman"/>
          <w:lang w:val="sr-Cyrl-RS"/>
        </w:rPr>
      </w:pPr>
      <w:r w:rsidRPr="0039029D">
        <w:rPr>
          <w:rFonts w:eastAsia="Times New Roman"/>
          <w:lang w:val="sr-Cyrl-RS"/>
        </w:rPr>
        <w:t>продавца дигиталне имовине на секундарном тржишту у толикој количини или вредности да се трансакција разликује од редовног трговања и укључује начин продаје који се заснива на претходној процени интереса од стране потенцијалног инвеститора;</w:t>
      </w:r>
    </w:p>
    <w:p w14:paraId="4F6CFDAC" w14:textId="77777777" w:rsidR="0063003E" w:rsidRPr="0039029D" w:rsidRDefault="0063003E" w:rsidP="008C4867">
      <w:pPr>
        <w:numPr>
          <w:ilvl w:val="0"/>
          <w:numId w:val="27"/>
        </w:numPr>
        <w:spacing w:after="120" w:line="240" w:lineRule="auto"/>
        <w:ind w:left="0" w:firstLine="284"/>
        <w:jc w:val="both"/>
        <w:rPr>
          <w:rFonts w:eastAsia="Times New Roman"/>
          <w:lang w:val="sr-Cyrl-RS"/>
        </w:rPr>
      </w:pPr>
      <w:r w:rsidRPr="0039029D">
        <w:rPr>
          <w:rFonts w:eastAsia="Times New Roman"/>
          <w:lang w:val="sr-Cyrl-RS"/>
        </w:rPr>
        <w:t>трећег лица које делује у име или за рачун лица из тач. 1) и 2) овог става.</w:t>
      </w:r>
    </w:p>
    <w:p w14:paraId="234C9683" w14:textId="5E1F5CA4" w:rsidR="0063003E" w:rsidRPr="0039029D" w:rsidRDefault="0063003E" w:rsidP="008C4867">
      <w:pPr>
        <w:spacing w:after="120" w:line="240" w:lineRule="auto"/>
        <w:ind w:firstLine="284"/>
        <w:jc w:val="both"/>
        <w:rPr>
          <w:rFonts w:eastAsia="Times New Roman"/>
          <w:lang w:val="sr-Cyrl-RS"/>
        </w:rPr>
      </w:pPr>
      <w:r w:rsidRPr="0039029D">
        <w:rPr>
          <w:rFonts w:eastAsia="Times New Roman"/>
          <w:lang w:val="sr-Cyrl-RS"/>
        </w:rPr>
        <w:t xml:space="preserve">Учесник на тржишту који врши саопштавање информација у складу са ставом 1. овог члана дужан је да размотри да ли ће </w:t>
      </w:r>
      <w:r w:rsidR="00277AB7" w:rsidRPr="0039029D">
        <w:rPr>
          <w:rFonts w:eastAsia="Times New Roman"/>
          <w:lang w:val="sr-Cyrl-RS"/>
        </w:rPr>
        <w:t xml:space="preserve">у </w:t>
      </w:r>
      <w:r w:rsidRPr="0039029D">
        <w:rPr>
          <w:rFonts w:eastAsia="Times New Roman"/>
          <w:lang w:val="sr-Cyrl-RS"/>
        </w:rPr>
        <w:t>истраживање тржишта укључити објављивање инсајдерских информација, и о томе саставља и ажурира писану евиденцију коју на захтев доставља надзорном органу.</w:t>
      </w:r>
    </w:p>
    <w:p w14:paraId="4C36F010" w14:textId="77777777" w:rsidR="0063003E" w:rsidRPr="0039029D" w:rsidRDefault="0063003E" w:rsidP="008C4867">
      <w:pPr>
        <w:spacing w:after="120" w:line="240" w:lineRule="auto"/>
        <w:ind w:firstLine="284"/>
        <w:jc w:val="both"/>
        <w:rPr>
          <w:rFonts w:eastAsia="Times New Roman"/>
          <w:lang w:val="sr-Cyrl-RS"/>
        </w:rPr>
      </w:pPr>
      <w:r w:rsidRPr="0039029D">
        <w:rPr>
          <w:rFonts w:eastAsia="Times New Roman"/>
          <w:lang w:val="sr-Cyrl-RS"/>
        </w:rPr>
        <w:t>Ова обавеза се примењује на свако саопштавање информација током истраживања тржишта.</w:t>
      </w:r>
    </w:p>
    <w:p w14:paraId="72A472CC" w14:textId="77777777" w:rsidR="0063003E" w:rsidRPr="0039029D" w:rsidRDefault="0063003E" w:rsidP="008C4867">
      <w:pPr>
        <w:spacing w:after="120" w:line="240" w:lineRule="auto"/>
        <w:ind w:firstLine="284"/>
        <w:jc w:val="both"/>
        <w:rPr>
          <w:rFonts w:eastAsia="Times New Roman"/>
          <w:lang w:val="sr-Cyrl-RS"/>
        </w:rPr>
      </w:pPr>
      <w:r w:rsidRPr="0039029D">
        <w:rPr>
          <w:rFonts w:eastAsia="Times New Roman"/>
          <w:lang w:val="sr-Cyrl-RS"/>
        </w:rPr>
        <w:t>Саопштавање инсајдерских информација не представља злоупотребу на тржишту ако лице које саопштава информације пре саопштавања:</w:t>
      </w:r>
    </w:p>
    <w:p w14:paraId="29D4E5E9" w14:textId="77777777" w:rsidR="0063003E" w:rsidRPr="0039029D" w:rsidRDefault="0063003E" w:rsidP="008C4867">
      <w:pPr>
        <w:numPr>
          <w:ilvl w:val="0"/>
          <w:numId w:val="28"/>
        </w:numPr>
        <w:spacing w:after="120" w:line="240" w:lineRule="auto"/>
        <w:ind w:left="0" w:firstLine="284"/>
        <w:jc w:val="both"/>
        <w:rPr>
          <w:rFonts w:eastAsia="Times New Roman"/>
          <w:lang w:val="sr-Cyrl-RS"/>
        </w:rPr>
      </w:pPr>
      <w:r w:rsidRPr="0039029D">
        <w:rPr>
          <w:rFonts w:eastAsia="Times New Roman"/>
          <w:lang w:val="sr-Cyrl-RS"/>
        </w:rPr>
        <w:t>прибави пристанак лица које је учествовало у истраживању тржишта за примање инсајдерских информација;</w:t>
      </w:r>
    </w:p>
    <w:p w14:paraId="6784E167" w14:textId="155057CC" w:rsidR="0063003E" w:rsidRPr="0039029D" w:rsidRDefault="0063003E" w:rsidP="008C4867">
      <w:pPr>
        <w:numPr>
          <w:ilvl w:val="0"/>
          <w:numId w:val="28"/>
        </w:numPr>
        <w:spacing w:after="120" w:line="240" w:lineRule="auto"/>
        <w:ind w:left="0" w:firstLine="284"/>
        <w:jc w:val="both"/>
        <w:rPr>
          <w:rFonts w:eastAsia="Times New Roman"/>
          <w:lang w:val="sr-Cyrl-RS"/>
        </w:rPr>
      </w:pPr>
      <w:r w:rsidRPr="0039029D">
        <w:rPr>
          <w:rFonts w:eastAsia="Times New Roman"/>
          <w:lang w:val="sr-Cyrl-RS"/>
        </w:rPr>
        <w:t>обавести лице које је учествовало у истраживању тржишта да му је забрањено да употреби те информације, или покуша да их употреби, тако да стекне или отуђи дигиталну имовину на кој</w:t>
      </w:r>
      <w:r w:rsidR="004B68EB" w:rsidRPr="0039029D">
        <w:rPr>
          <w:rFonts w:eastAsia="Times New Roman"/>
          <w:lang w:val="sr-Cyrl-RS"/>
        </w:rPr>
        <w:t>у</w:t>
      </w:r>
      <w:r w:rsidRPr="0039029D">
        <w:rPr>
          <w:rFonts w:eastAsia="Times New Roman"/>
          <w:lang w:val="sr-Cyrl-RS"/>
        </w:rPr>
        <w:t xml:space="preserve"> се те информације односе, за сопствени рачун или за рачун трећег лица, посредно или непосредно;</w:t>
      </w:r>
    </w:p>
    <w:p w14:paraId="6FC80A60" w14:textId="5C37A2DA" w:rsidR="0063003E" w:rsidRPr="0039029D" w:rsidRDefault="0063003E" w:rsidP="008C4867">
      <w:pPr>
        <w:numPr>
          <w:ilvl w:val="0"/>
          <w:numId w:val="28"/>
        </w:numPr>
        <w:spacing w:after="120" w:line="240" w:lineRule="auto"/>
        <w:ind w:left="0" w:firstLine="284"/>
        <w:jc w:val="both"/>
        <w:rPr>
          <w:rFonts w:eastAsia="Times New Roman"/>
          <w:lang w:val="sr-Cyrl-RS"/>
        </w:rPr>
      </w:pPr>
      <w:r w:rsidRPr="0039029D">
        <w:rPr>
          <w:rFonts w:eastAsia="Times New Roman"/>
          <w:lang w:val="sr-Cyrl-RS"/>
        </w:rPr>
        <w:t>обавести лице које је учествовало у истраживању тржишта да му је забрањено да те информације употреби, или покуша да их употреби тако да повуче или измени налог који је већ испостављен и повезан са дигиталном имовином на кој</w:t>
      </w:r>
      <w:r w:rsidR="004B68EB" w:rsidRPr="0039029D">
        <w:rPr>
          <w:rFonts w:eastAsia="Times New Roman"/>
          <w:lang w:val="sr-Cyrl-RS"/>
        </w:rPr>
        <w:t>у</w:t>
      </w:r>
      <w:r w:rsidRPr="0039029D">
        <w:rPr>
          <w:rFonts w:eastAsia="Times New Roman"/>
          <w:lang w:val="sr-Cyrl-RS"/>
        </w:rPr>
        <w:t xml:space="preserve"> се те информације односе;</w:t>
      </w:r>
    </w:p>
    <w:p w14:paraId="6842FC89" w14:textId="77777777" w:rsidR="0063003E" w:rsidRPr="0039029D" w:rsidRDefault="0063003E" w:rsidP="008C4867">
      <w:pPr>
        <w:numPr>
          <w:ilvl w:val="0"/>
          <w:numId w:val="28"/>
        </w:numPr>
        <w:spacing w:after="120" w:line="240" w:lineRule="auto"/>
        <w:ind w:left="0" w:firstLine="284"/>
        <w:jc w:val="both"/>
        <w:rPr>
          <w:rFonts w:eastAsia="Times New Roman"/>
          <w:lang w:val="sr-Cyrl-RS"/>
        </w:rPr>
      </w:pPr>
      <w:r w:rsidRPr="0039029D">
        <w:rPr>
          <w:rFonts w:eastAsia="Times New Roman"/>
          <w:lang w:val="sr-Cyrl-RS"/>
        </w:rPr>
        <w:t>обавести лице које је учествовало у истраживању тржишта да је дужно да чува добијене информације као поверљиве.</w:t>
      </w:r>
    </w:p>
    <w:p w14:paraId="6CDEF0C1" w14:textId="50FE2FF4" w:rsidR="0063003E" w:rsidRPr="0039029D" w:rsidRDefault="0063003E" w:rsidP="008C4867">
      <w:pPr>
        <w:spacing w:after="120" w:line="240" w:lineRule="auto"/>
        <w:ind w:firstLine="284"/>
        <w:jc w:val="both"/>
        <w:rPr>
          <w:rFonts w:eastAsia="Times New Roman"/>
          <w:lang w:val="sr-Cyrl-RS"/>
        </w:rPr>
      </w:pPr>
      <w:r w:rsidRPr="0039029D">
        <w:rPr>
          <w:rFonts w:eastAsia="Times New Roman"/>
          <w:lang w:val="sr-Cyrl-RS"/>
        </w:rPr>
        <w:t>Лице које врши саопштавање информација саставља и води евиденцију свих информација које су дате лицима која су учествовала у истраживању тржишта, идентитет потенцијалних инвеститора којима су информације саопштене, као и правних и физичких лица која делују у име потенцијалних инвеститора и датум и време сваког објављивања.</w:t>
      </w:r>
    </w:p>
    <w:p w14:paraId="3FC705EA" w14:textId="77777777" w:rsidR="0063003E" w:rsidRPr="0039029D" w:rsidRDefault="0063003E" w:rsidP="008C4867">
      <w:pPr>
        <w:spacing w:after="120" w:line="240" w:lineRule="auto"/>
        <w:ind w:firstLine="284"/>
        <w:jc w:val="both"/>
        <w:rPr>
          <w:rFonts w:eastAsia="Times New Roman"/>
          <w:lang w:val="sr-Cyrl-RS"/>
        </w:rPr>
      </w:pPr>
      <w:r w:rsidRPr="0039029D">
        <w:rPr>
          <w:rFonts w:eastAsia="Times New Roman"/>
          <w:lang w:val="sr-Cyrl-RS"/>
        </w:rPr>
        <w:t>Када информације саопштене током истраживања тржишта престану да буду инсајдерске информације у складу са проценом лица које врши објављивање, то лице што је пре могуће о томе обавештава лице из става 4. овог члана, а евиденцију о томе доставља надзорном органу.</w:t>
      </w:r>
    </w:p>
    <w:p w14:paraId="513AA7C4" w14:textId="77777777" w:rsidR="0063003E" w:rsidRPr="0039029D" w:rsidRDefault="0063003E" w:rsidP="008C4867">
      <w:pPr>
        <w:spacing w:after="120" w:line="240" w:lineRule="auto"/>
        <w:ind w:firstLine="284"/>
        <w:jc w:val="both"/>
        <w:rPr>
          <w:rFonts w:eastAsia="Times New Roman"/>
          <w:lang w:val="sr-Cyrl-RS"/>
        </w:rPr>
      </w:pPr>
      <w:r w:rsidRPr="0039029D">
        <w:rPr>
          <w:rFonts w:eastAsia="Times New Roman"/>
          <w:lang w:val="sr-Cyrl-RS"/>
        </w:rPr>
        <w:t>Независно од одредаба овог члана, лице које је учествовало у истраживању тржишта само процењује да ли поседује инсајдерске информације, као и када престаје да их поседује.</w:t>
      </w:r>
    </w:p>
    <w:p w14:paraId="5242E82A" w14:textId="115B5CBC" w:rsidR="0063003E" w:rsidRPr="0039029D" w:rsidRDefault="0063003E" w:rsidP="008C4867">
      <w:pPr>
        <w:spacing w:after="120" w:line="240" w:lineRule="auto"/>
        <w:ind w:firstLine="284"/>
        <w:jc w:val="both"/>
        <w:rPr>
          <w:rFonts w:eastAsia="Times New Roman"/>
          <w:lang w:val="sr-Cyrl-RS"/>
        </w:rPr>
      </w:pPr>
      <w:r w:rsidRPr="0039029D">
        <w:rPr>
          <w:rFonts w:eastAsia="Times New Roman"/>
          <w:lang w:val="sr-Cyrl-RS"/>
        </w:rPr>
        <w:t>Лице које врши саопштавање информација чува евиденцију из овог члана у периоду од најмање пет година</w:t>
      </w:r>
      <w:r w:rsidR="00FA23B0" w:rsidRPr="0039029D">
        <w:rPr>
          <w:rFonts w:eastAsia="Times New Roman"/>
          <w:lang w:val="sr-Cyrl-RS"/>
        </w:rPr>
        <w:t xml:space="preserve"> од дана </w:t>
      </w:r>
      <w:r w:rsidR="008A1E84" w:rsidRPr="0039029D">
        <w:rPr>
          <w:rFonts w:eastAsia="Times New Roman"/>
          <w:lang w:val="sr-Cyrl-RS"/>
        </w:rPr>
        <w:t>саопштавања</w:t>
      </w:r>
      <w:r w:rsidR="00FA23B0" w:rsidRPr="0039029D">
        <w:rPr>
          <w:rFonts w:eastAsia="Times New Roman"/>
          <w:lang w:val="sr-Cyrl-RS"/>
        </w:rPr>
        <w:t xml:space="preserve"> тих информација</w:t>
      </w:r>
      <w:r w:rsidRPr="0039029D">
        <w:rPr>
          <w:rFonts w:eastAsia="Times New Roman"/>
          <w:lang w:val="sr-Cyrl-RS"/>
        </w:rPr>
        <w:t>.</w:t>
      </w:r>
    </w:p>
    <w:p w14:paraId="6BD1648D" w14:textId="77777777" w:rsidR="0063003E" w:rsidRPr="0039029D" w:rsidRDefault="0063003E" w:rsidP="008C4867">
      <w:pPr>
        <w:spacing w:after="120" w:line="240" w:lineRule="auto"/>
        <w:ind w:firstLine="284"/>
        <w:jc w:val="both"/>
        <w:rPr>
          <w:rFonts w:eastAsia="Times New Roman"/>
          <w:lang w:val="sr-Cyrl-RS"/>
        </w:rPr>
      </w:pPr>
      <w:r w:rsidRPr="0039029D">
        <w:rPr>
          <w:rFonts w:eastAsia="Times New Roman"/>
          <w:lang w:val="sr-Cyrl-RS"/>
        </w:rPr>
        <w:t xml:space="preserve">Ближе услове и начин истраживања тржишта и вођења евиденција у смислу овог члана </w:t>
      </w:r>
      <w:r w:rsidR="005617C6" w:rsidRPr="0039029D">
        <w:rPr>
          <w:rFonts w:eastAsia="Times New Roman"/>
          <w:lang w:val="sr-Cyrl-RS"/>
        </w:rPr>
        <w:t xml:space="preserve">може прописати </w:t>
      </w:r>
      <w:r w:rsidRPr="0039029D">
        <w:rPr>
          <w:rFonts w:eastAsia="Times New Roman"/>
          <w:lang w:val="sr-Cyrl-RS"/>
        </w:rPr>
        <w:t>надзорни орган.</w:t>
      </w:r>
    </w:p>
    <w:p w14:paraId="5B0B787F" w14:textId="77777777" w:rsidR="0063003E" w:rsidRPr="0039029D" w:rsidRDefault="0063003E" w:rsidP="008C4867">
      <w:pPr>
        <w:spacing w:after="120" w:line="240" w:lineRule="auto"/>
        <w:ind w:firstLine="284"/>
        <w:jc w:val="center"/>
        <w:rPr>
          <w:rFonts w:eastAsia="Times New Roman"/>
          <w:b/>
          <w:bCs/>
          <w:lang w:val="sr-Cyrl-RS"/>
        </w:rPr>
      </w:pPr>
      <w:r w:rsidRPr="0039029D">
        <w:rPr>
          <w:rFonts w:eastAsia="Times New Roman"/>
          <w:b/>
          <w:bCs/>
          <w:lang w:val="sr-Cyrl-RS"/>
        </w:rPr>
        <w:t>Манипулације на тржишту</w:t>
      </w:r>
    </w:p>
    <w:p w14:paraId="621A82F7" w14:textId="77777777" w:rsidR="0063003E" w:rsidRPr="0039029D" w:rsidRDefault="0063003E" w:rsidP="008C4867">
      <w:pPr>
        <w:spacing w:after="120" w:line="240" w:lineRule="auto"/>
        <w:ind w:firstLine="284"/>
        <w:jc w:val="center"/>
        <w:rPr>
          <w:rFonts w:eastAsia="Times New Roman"/>
          <w:b/>
          <w:bCs/>
          <w:lang w:val="sr-Cyrl-RS"/>
        </w:rPr>
      </w:pPr>
      <w:r w:rsidRPr="0039029D">
        <w:rPr>
          <w:rFonts w:eastAsia="Times New Roman"/>
          <w:b/>
          <w:bCs/>
          <w:lang w:val="sr-Cyrl-RS"/>
        </w:rPr>
        <w:t>Члан 49. </w:t>
      </w:r>
    </w:p>
    <w:p w14:paraId="2E1F2DF9" w14:textId="77777777" w:rsidR="0063003E" w:rsidRPr="0039029D" w:rsidRDefault="0063003E" w:rsidP="008C4867">
      <w:pPr>
        <w:spacing w:after="120" w:line="240" w:lineRule="auto"/>
        <w:ind w:firstLine="284"/>
        <w:jc w:val="both"/>
        <w:rPr>
          <w:rFonts w:eastAsia="Times New Roman"/>
          <w:lang w:val="sr-Cyrl-RS"/>
        </w:rPr>
      </w:pPr>
      <w:r w:rsidRPr="0039029D">
        <w:rPr>
          <w:rFonts w:eastAsia="Times New Roman"/>
          <w:lang w:val="sr-Cyrl-RS"/>
        </w:rPr>
        <w:t>Манипулације на тржишту представљају:</w:t>
      </w:r>
    </w:p>
    <w:p w14:paraId="7D33870A" w14:textId="77777777" w:rsidR="0063003E" w:rsidRPr="0039029D" w:rsidRDefault="0063003E" w:rsidP="008C4867">
      <w:pPr>
        <w:numPr>
          <w:ilvl w:val="0"/>
          <w:numId w:val="23"/>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трансакције и налоге за трговање дигиталном имовином:</w:t>
      </w:r>
    </w:p>
    <w:p w14:paraId="3CD085D1" w14:textId="790160AD" w:rsidR="0063003E" w:rsidRPr="0039029D" w:rsidRDefault="0063003E" w:rsidP="008C4867">
      <w:pPr>
        <w:numPr>
          <w:ilvl w:val="0"/>
          <w:numId w:val="24"/>
        </w:numPr>
        <w:tabs>
          <w:tab w:val="num" w:pos="284"/>
        </w:tabs>
        <w:spacing w:after="120" w:line="240" w:lineRule="auto"/>
        <w:ind w:left="0" w:firstLine="284"/>
        <w:jc w:val="both"/>
        <w:rPr>
          <w:rFonts w:eastAsia="Times New Roman"/>
          <w:lang w:val="sr-Cyrl-RS"/>
        </w:rPr>
      </w:pPr>
      <w:r w:rsidRPr="0039029D">
        <w:rPr>
          <w:rFonts w:eastAsia="Times New Roman"/>
          <w:lang w:val="sr-Cyrl-RS"/>
        </w:rPr>
        <w:t>којима се дају или који ће вероватно пружити неистините или обмањујуће сигнале или информације о понуди, тражњи или цени дигиталне имовине</w:t>
      </w:r>
      <w:r w:rsidR="00EC7F95" w:rsidRPr="0039029D">
        <w:rPr>
          <w:rFonts w:eastAsia="Times New Roman"/>
          <w:lang w:val="sr-Cyrl-RS"/>
        </w:rPr>
        <w:t>,</w:t>
      </w:r>
    </w:p>
    <w:p w14:paraId="26AA6E15" w14:textId="77777777" w:rsidR="0063003E" w:rsidRPr="0039029D" w:rsidRDefault="0063003E" w:rsidP="008C4867">
      <w:pPr>
        <w:numPr>
          <w:ilvl w:val="0"/>
          <w:numId w:val="24"/>
        </w:numPr>
        <w:tabs>
          <w:tab w:val="num" w:pos="284"/>
        </w:tabs>
        <w:spacing w:after="120" w:line="240" w:lineRule="auto"/>
        <w:ind w:left="0" w:firstLine="284"/>
        <w:jc w:val="both"/>
        <w:rPr>
          <w:rFonts w:eastAsia="Times New Roman"/>
          <w:lang w:val="sr-Cyrl-RS"/>
        </w:rPr>
      </w:pPr>
      <w:r w:rsidRPr="0039029D">
        <w:rPr>
          <w:rFonts w:eastAsia="Times New Roman"/>
          <w:lang w:val="sr-Cyrl-RS"/>
        </w:rPr>
        <w:t>којима лице, односно лица која делују заједнички, одржавају цену једне или више дигиталних имовина на нереалном или вештачком нивоу, осим ако лице које је учествовал</w:t>
      </w:r>
      <w:r w:rsidR="00EC7F95" w:rsidRPr="0039029D">
        <w:rPr>
          <w:rFonts w:eastAsia="Times New Roman"/>
          <w:lang w:val="sr-Cyrl-RS"/>
        </w:rPr>
        <w:t>о</w:t>
      </w:r>
      <w:r w:rsidRPr="0039029D">
        <w:rPr>
          <w:rFonts w:eastAsia="Times New Roman"/>
          <w:lang w:val="sr-Cyrl-RS"/>
        </w:rPr>
        <w:t xml:space="preserve"> у трансакцији или дало налог докаже да за то има основане разлоге и да су те трансакције и налози у складу са прихваћеним тржишним праксама на том тржишту;</w:t>
      </w:r>
    </w:p>
    <w:p w14:paraId="734DD638" w14:textId="5D6F68C6" w:rsidR="0063003E" w:rsidRPr="0039029D" w:rsidRDefault="0063003E" w:rsidP="008C4867">
      <w:pPr>
        <w:numPr>
          <w:ilvl w:val="0"/>
          <w:numId w:val="23"/>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трансакције или налоге за трговање дигиталном имовином у којима се употребљавају фиктивни поступци или сваки други облик обмане и преваре;</w:t>
      </w:r>
    </w:p>
    <w:p w14:paraId="0C202433" w14:textId="7F062751" w:rsidR="0063003E" w:rsidRPr="0039029D" w:rsidRDefault="0063003E" w:rsidP="008C4867">
      <w:pPr>
        <w:numPr>
          <w:ilvl w:val="0"/>
          <w:numId w:val="23"/>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ширење информација путем медија, укључујући и интернет</w:t>
      </w:r>
      <w:r w:rsidR="00F40C99" w:rsidRPr="0039029D">
        <w:rPr>
          <w:rFonts w:eastAsia="Times New Roman"/>
          <w:lang w:val="sr-Cyrl-RS"/>
        </w:rPr>
        <w:t>,</w:t>
      </w:r>
      <w:r w:rsidRPr="0039029D">
        <w:rPr>
          <w:rFonts w:eastAsia="Times New Roman"/>
          <w:lang w:val="sr-Cyrl-RS"/>
        </w:rPr>
        <w:t xml:space="preserve"> или било којим другим путем којим се преносе, односно којим би се могле преносити неистините вести које могу изазвати заблуду о дигиталној имовини, укључујући и ширење гласина и неистинитих</w:t>
      </w:r>
      <w:r w:rsidR="006B5D42" w:rsidRPr="0039029D">
        <w:rPr>
          <w:rFonts w:eastAsia="Times New Roman"/>
          <w:lang w:val="sr-Cyrl-RS"/>
        </w:rPr>
        <w:t xml:space="preserve"> </w:t>
      </w:r>
      <w:r w:rsidRPr="0039029D">
        <w:rPr>
          <w:rFonts w:eastAsia="Times New Roman"/>
          <w:lang w:val="sr-Cyrl-RS"/>
        </w:rPr>
        <w:t>вести и вести које доводе у заблуду, а од стране лица које је знало или је морало знати да су те информације неистините или да доводе у заблуду;</w:t>
      </w:r>
    </w:p>
    <w:p w14:paraId="481963C3" w14:textId="27BC5218" w:rsidR="0063003E" w:rsidRPr="0039029D" w:rsidRDefault="0063003E" w:rsidP="008C4867">
      <w:pPr>
        <w:numPr>
          <w:ilvl w:val="0"/>
          <w:numId w:val="23"/>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преношење лажних или обмањујућих информација или давање лажних или обмањујућих основних података у односу на референтну вредност када је лице које је пренело информацију или дало основни податак знало или требало да зна да су они лажни или обмањујући, или било који други поступак којим се манипулише израчунавањем референтне вредности.</w:t>
      </w:r>
    </w:p>
    <w:p w14:paraId="11150244" w14:textId="77777777" w:rsidR="0063003E" w:rsidRPr="0039029D" w:rsidRDefault="0063003E" w:rsidP="008C4867">
      <w:pPr>
        <w:spacing w:after="120" w:line="240" w:lineRule="auto"/>
        <w:ind w:firstLine="284"/>
        <w:jc w:val="both"/>
        <w:rPr>
          <w:rFonts w:eastAsia="Times New Roman"/>
          <w:lang w:val="sr-Cyrl-RS"/>
        </w:rPr>
      </w:pPr>
      <w:r w:rsidRPr="0039029D">
        <w:rPr>
          <w:rFonts w:eastAsia="Times New Roman"/>
          <w:lang w:val="sr-Cyrl-RS"/>
        </w:rPr>
        <w:t>Ширење информација из става 1. тачка 3) овог члана од стране новинара који обављају своју професионалну дужност процењује се узимајући у обзир правила која уређују њихову професију, осим ако та лица не стичу, непосредно или посредно, користи или предности од ширења тих информација.</w:t>
      </w:r>
    </w:p>
    <w:p w14:paraId="6E0496AF" w14:textId="77777777" w:rsidR="0063003E" w:rsidRPr="0039029D" w:rsidRDefault="0063003E" w:rsidP="008C4867">
      <w:pPr>
        <w:spacing w:after="120" w:line="240" w:lineRule="auto"/>
        <w:ind w:firstLine="284"/>
        <w:jc w:val="both"/>
        <w:rPr>
          <w:rFonts w:eastAsia="Times New Roman"/>
          <w:lang w:val="sr-Cyrl-RS"/>
        </w:rPr>
      </w:pPr>
      <w:r w:rsidRPr="0039029D">
        <w:rPr>
          <w:rFonts w:eastAsia="Times New Roman"/>
          <w:lang w:val="sr-Cyrl-RS"/>
        </w:rPr>
        <w:t>У радње и поступке који се сматрају манипулацијама на тржишту, а произлазе из одредаба става 1. овог члана, нарочито се убраја следеће:</w:t>
      </w:r>
    </w:p>
    <w:p w14:paraId="4115A951" w14:textId="77777777" w:rsidR="0063003E" w:rsidRPr="0039029D" w:rsidRDefault="0063003E" w:rsidP="008C4867">
      <w:pPr>
        <w:numPr>
          <w:ilvl w:val="0"/>
          <w:numId w:val="29"/>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активности једног или више лица која делују заједнички како би обезбеди</w:t>
      </w:r>
      <w:r w:rsidR="00EC7F95" w:rsidRPr="0039029D">
        <w:rPr>
          <w:rFonts w:eastAsia="Times New Roman"/>
          <w:lang w:val="sr-Cyrl-RS"/>
        </w:rPr>
        <w:t>о</w:t>
      </w:r>
      <w:r w:rsidRPr="0039029D">
        <w:rPr>
          <w:rFonts w:eastAsia="Times New Roman"/>
          <w:lang w:val="sr-Cyrl-RS"/>
        </w:rPr>
        <w:t xml:space="preserve"> доминантан положај над понудом или тражњом дигиталне имовине који за резултат има директно или индиректно намештање куповних или продајних цена или стварање других непоштених услова трговања;</w:t>
      </w:r>
    </w:p>
    <w:p w14:paraId="770D5812" w14:textId="77777777" w:rsidR="0063003E" w:rsidRPr="0039029D" w:rsidRDefault="0063003E" w:rsidP="008C4867">
      <w:pPr>
        <w:numPr>
          <w:ilvl w:val="0"/>
          <w:numId w:val="29"/>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куповина или продаја дигиталне имовине на почетку или пред крај трговачког дана, која има или би могла имати обмањујући утицај на инвеститоре који доносе одлуке на основу објављених цена, укључујући почетне или цене на затварању;</w:t>
      </w:r>
    </w:p>
    <w:p w14:paraId="55F8ADF6" w14:textId="77777777" w:rsidR="0063003E" w:rsidRPr="0039029D" w:rsidRDefault="0063003E" w:rsidP="008C4867">
      <w:pPr>
        <w:numPr>
          <w:ilvl w:val="0"/>
          <w:numId w:val="29"/>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искоришћавање повременог или редовног приступа традиционалним или електронским медијима изношењем мишљења о дигиталној имовини или индиректно о издаваоцу, и то тако што је то лице претходно заузело позицију у тој дигиталној имовини и остваривало корист након утицаја које је изношење мишљења имало на цену те дигиталне имовине, а да истовремено јавности није објавило постојање сукоба интереса на одговарајући и ефикасан начин.</w:t>
      </w:r>
    </w:p>
    <w:p w14:paraId="4036A749" w14:textId="062E516E" w:rsidR="0063003E" w:rsidRPr="0039029D" w:rsidRDefault="0063003E" w:rsidP="008C4867">
      <w:pPr>
        <w:spacing w:after="120" w:line="240" w:lineRule="auto"/>
        <w:ind w:firstLine="284"/>
        <w:jc w:val="both"/>
        <w:rPr>
          <w:rFonts w:eastAsia="Times New Roman"/>
          <w:lang w:val="sr-Cyrl-RS"/>
        </w:rPr>
      </w:pPr>
      <w:r w:rsidRPr="0039029D">
        <w:rPr>
          <w:rFonts w:eastAsia="Times New Roman"/>
          <w:lang w:val="sr-Cyrl-RS"/>
        </w:rPr>
        <w:t xml:space="preserve">Надзорни орган </w:t>
      </w:r>
      <w:r w:rsidR="007C71AD" w:rsidRPr="0039029D">
        <w:rPr>
          <w:rFonts w:eastAsia="Times New Roman"/>
          <w:lang w:val="sr-Cyrl-RS"/>
        </w:rPr>
        <w:t>ближе уређује</w:t>
      </w:r>
      <w:r w:rsidRPr="0039029D">
        <w:rPr>
          <w:rFonts w:eastAsia="Times New Roman"/>
          <w:lang w:val="sr-Cyrl-RS"/>
        </w:rPr>
        <w:t xml:space="preserve"> поступке који се могу сматрати </w:t>
      </w:r>
      <w:r w:rsidR="00C4606A" w:rsidRPr="0039029D">
        <w:rPr>
          <w:rFonts w:eastAsia="Times New Roman"/>
          <w:lang w:val="sr-Cyrl-RS"/>
        </w:rPr>
        <w:t>манипулацијама на тржишту</w:t>
      </w:r>
      <w:r w:rsidRPr="0039029D">
        <w:rPr>
          <w:rFonts w:eastAsia="Times New Roman"/>
          <w:lang w:val="sr-Cyrl-RS"/>
        </w:rPr>
        <w:t xml:space="preserve"> и обавезе надзорних органа и пружалаца услуга повезаних с дигиталном имовином у циљу спречавања и откривања </w:t>
      </w:r>
      <w:r w:rsidR="00532B2C" w:rsidRPr="0039029D">
        <w:rPr>
          <w:rFonts w:eastAsia="Times New Roman"/>
          <w:lang w:val="sr-Cyrl-RS"/>
        </w:rPr>
        <w:t xml:space="preserve">тих </w:t>
      </w:r>
      <w:r w:rsidR="00C4606A" w:rsidRPr="0039029D">
        <w:rPr>
          <w:rFonts w:eastAsia="Times New Roman"/>
          <w:lang w:val="sr-Cyrl-RS"/>
        </w:rPr>
        <w:t>манипулација</w:t>
      </w:r>
      <w:r w:rsidRPr="0039029D">
        <w:rPr>
          <w:rFonts w:eastAsia="Times New Roman"/>
          <w:lang w:val="sr-Cyrl-RS"/>
        </w:rPr>
        <w:t>.</w:t>
      </w:r>
    </w:p>
    <w:p w14:paraId="0BBC6B19" w14:textId="77777777" w:rsidR="0063003E" w:rsidRPr="0039029D" w:rsidRDefault="0063003E" w:rsidP="008C4867">
      <w:pPr>
        <w:spacing w:after="120" w:line="240" w:lineRule="auto"/>
        <w:ind w:firstLine="284"/>
        <w:jc w:val="center"/>
        <w:rPr>
          <w:rFonts w:eastAsia="Times New Roman"/>
          <w:b/>
          <w:bCs/>
          <w:lang w:val="sr-Cyrl-RS"/>
        </w:rPr>
      </w:pPr>
      <w:r w:rsidRPr="0039029D">
        <w:rPr>
          <w:rFonts w:eastAsia="Times New Roman"/>
          <w:b/>
          <w:bCs/>
          <w:lang w:val="sr-Cyrl-RS"/>
        </w:rPr>
        <w:t>Забрана манипулација на тржишту</w:t>
      </w:r>
    </w:p>
    <w:p w14:paraId="56654DCF" w14:textId="77777777" w:rsidR="0063003E" w:rsidRPr="0039029D" w:rsidRDefault="0063003E" w:rsidP="008C4867">
      <w:pPr>
        <w:spacing w:after="120" w:line="240" w:lineRule="auto"/>
        <w:ind w:firstLine="284"/>
        <w:jc w:val="center"/>
        <w:rPr>
          <w:rFonts w:eastAsia="Times New Roman"/>
          <w:b/>
          <w:bCs/>
          <w:lang w:val="sr-Cyrl-RS"/>
        </w:rPr>
      </w:pPr>
      <w:r w:rsidRPr="0039029D">
        <w:rPr>
          <w:rFonts w:eastAsia="Times New Roman"/>
          <w:b/>
          <w:bCs/>
          <w:lang w:val="sr-Cyrl-RS"/>
        </w:rPr>
        <w:t>Члан 50.</w:t>
      </w:r>
    </w:p>
    <w:p w14:paraId="0766F317" w14:textId="77777777" w:rsidR="0063003E" w:rsidRPr="0039029D" w:rsidRDefault="0063003E" w:rsidP="008C4867">
      <w:pPr>
        <w:spacing w:after="120" w:line="240" w:lineRule="auto"/>
        <w:ind w:firstLine="284"/>
        <w:jc w:val="both"/>
        <w:rPr>
          <w:rFonts w:eastAsia="Times New Roman"/>
          <w:lang w:val="sr-Cyrl-RS"/>
        </w:rPr>
      </w:pPr>
      <w:r w:rsidRPr="0039029D">
        <w:rPr>
          <w:rFonts w:eastAsia="Times New Roman"/>
          <w:lang w:val="sr-Cyrl-RS"/>
        </w:rPr>
        <w:t xml:space="preserve">Манипулације на тржишту из члана 49. су забрањене. </w:t>
      </w:r>
    </w:p>
    <w:p w14:paraId="13887A9F" w14:textId="77777777" w:rsidR="0063003E" w:rsidRPr="0039029D" w:rsidRDefault="0063003E" w:rsidP="008C4867">
      <w:pPr>
        <w:spacing w:after="120" w:line="240" w:lineRule="auto"/>
        <w:ind w:firstLine="284"/>
        <w:jc w:val="both"/>
        <w:rPr>
          <w:rFonts w:eastAsia="Times New Roman"/>
          <w:lang w:val="sr-Cyrl-RS"/>
        </w:rPr>
      </w:pPr>
      <w:r w:rsidRPr="0039029D">
        <w:rPr>
          <w:rFonts w:eastAsia="Times New Roman"/>
          <w:lang w:val="sr-Cyrl-RS"/>
        </w:rPr>
        <w:t>Лица која учествују у манипулацијама на тржишту солидарно су одговорна за штету која настане као последица манипулације на тржишту.</w:t>
      </w:r>
    </w:p>
    <w:p w14:paraId="75D4E140" w14:textId="785A9916" w:rsidR="0063003E" w:rsidRDefault="0063003E" w:rsidP="008C4867">
      <w:pPr>
        <w:spacing w:after="120" w:line="240" w:lineRule="auto"/>
        <w:ind w:firstLine="284"/>
        <w:jc w:val="both"/>
        <w:rPr>
          <w:rFonts w:eastAsia="Times New Roman"/>
          <w:lang w:val="sr-Cyrl-RS"/>
        </w:rPr>
      </w:pPr>
      <w:r w:rsidRPr="0039029D">
        <w:rPr>
          <w:rFonts w:eastAsia="Times New Roman"/>
          <w:lang w:val="sr-Cyrl-RS"/>
        </w:rPr>
        <w:t>Организатор платформе за трговање дигиталном имовином је дужан да пропише и примењује поступке и мере чији је циљ откривање и спречавање манипулациј</w:t>
      </w:r>
      <w:r w:rsidR="004C5A64" w:rsidRPr="0039029D">
        <w:rPr>
          <w:rFonts w:eastAsia="Times New Roman"/>
          <w:lang w:val="sr-Cyrl-RS"/>
        </w:rPr>
        <w:t>а</w:t>
      </w:r>
      <w:r w:rsidRPr="0039029D">
        <w:rPr>
          <w:rFonts w:eastAsia="Times New Roman"/>
          <w:lang w:val="sr-Cyrl-RS"/>
        </w:rPr>
        <w:t xml:space="preserve"> на тој платформи, као и да пружи пуну помоћ надзорном органу при испитивању тих манипулација и спровођењу мера у надзору.</w:t>
      </w:r>
    </w:p>
    <w:p w14:paraId="46AFE6D0" w14:textId="37A5AEDB" w:rsidR="003E3F7C" w:rsidRDefault="003E3F7C" w:rsidP="008C4867">
      <w:pPr>
        <w:spacing w:after="120" w:line="240" w:lineRule="auto"/>
        <w:ind w:firstLine="284"/>
        <w:jc w:val="both"/>
        <w:rPr>
          <w:rFonts w:eastAsia="Times New Roman"/>
          <w:lang w:val="sr-Cyrl-RS"/>
        </w:rPr>
      </w:pPr>
    </w:p>
    <w:p w14:paraId="6A31DCF9" w14:textId="7EE2D2E5" w:rsidR="003E3F7C" w:rsidRDefault="003E3F7C" w:rsidP="008C4867">
      <w:pPr>
        <w:spacing w:after="120" w:line="240" w:lineRule="auto"/>
        <w:ind w:firstLine="284"/>
        <w:jc w:val="both"/>
        <w:rPr>
          <w:rFonts w:eastAsia="Times New Roman"/>
          <w:lang w:val="sr-Cyrl-RS"/>
        </w:rPr>
      </w:pPr>
    </w:p>
    <w:p w14:paraId="5EC184C4" w14:textId="77777777" w:rsidR="003E3F7C" w:rsidRPr="0039029D" w:rsidRDefault="003E3F7C" w:rsidP="008C4867">
      <w:pPr>
        <w:spacing w:after="120" w:line="240" w:lineRule="auto"/>
        <w:ind w:firstLine="284"/>
        <w:jc w:val="both"/>
        <w:rPr>
          <w:rFonts w:eastAsia="Times New Roman"/>
          <w:lang w:val="sr-Cyrl-RS"/>
        </w:rPr>
      </w:pPr>
    </w:p>
    <w:p w14:paraId="02D25D00" w14:textId="77777777" w:rsidR="00E21B62" w:rsidRPr="0039029D" w:rsidRDefault="00E21B62" w:rsidP="008C4867">
      <w:pPr>
        <w:spacing w:after="120" w:line="240" w:lineRule="auto"/>
        <w:ind w:firstLine="284"/>
        <w:jc w:val="center"/>
        <w:rPr>
          <w:rFonts w:eastAsia="Times New Roman"/>
          <w:b/>
          <w:lang w:val="sr-Cyrl-RS"/>
        </w:rPr>
      </w:pPr>
      <w:r w:rsidRPr="0039029D">
        <w:rPr>
          <w:rFonts w:eastAsia="Times New Roman"/>
          <w:b/>
          <w:lang w:val="sr-Cyrl-RS"/>
        </w:rPr>
        <w:t>Пријављивање злоупотреба на тржишту</w:t>
      </w:r>
    </w:p>
    <w:p w14:paraId="5B466925" w14:textId="77777777" w:rsidR="00E21B62" w:rsidRPr="0039029D" w:rsidRDefault="00E21B62" w:rsidP="008C4867">
      <w:pPr>
        <w:spacing w:after="120" w:line="240" w:lineRule="auto"/>
        <w:ind w:firstLine="284"/>
        <w:jc w:val="center"/>
        <w:rPr>
          <w:rFonts w:eastAsia="Times New Roman"/>
          <w:b/>
          <w:lang w:val="sr-Cyrl-RS"/>
        </w:rPr>
      </w:pPr>
      <w:r w:rsidRPr="0039029D">
        <w:rPr>
          <w:rFonts w:eastAsia="Times New Roman"/>
          <w:b/>
          <w:lang w:val="sr-Cyrl-RS"/>
        </w:rPr>
        <w:t>Члан 51.</w:t>
      </w:r>
    </w:p>
    <w:p w14:paraId="373C875D" w14:textId="0AC6AEEA" w:rsidR="00BC0648" w:rsidRPr="0039029D" w:rsidRDefault="00B27A40" w:rsidP="008C4867">
      <w:pPr>
        <w:spacing w:after="120" w:line="240" w:lineRule="auto"/>
        <w:ind w:firstLine="284"/>
        <w:jc w:val="both"/>
        <w:rPr>
          <w:rFonts w:eastAsia="Times New Roman"/>
          <w:lang w:val="sr-Cyrl-RS"/>
        </w:rPr>
      </w:pPr>
      <w:r w:rsidRPr="0039029D">
        <w:rPr>
          <w:rFonts w:eastAsia="Times New Roman"/>
          <w:lang w:val="sr-Cyrl-RS"/>
        </w:rPr>
        <w:t>П</w:t>
      </w:r>
      <w:r w:rsidR="0063003E" w:rsidRPr="0039029D">
        <w:rPr>
          <w:rFonts w:eastAsia="Times New Roman"/>
          <w:lang w:val="sr-Cyrl-RS"/>
        </w:rPr>
        <w:t xml:space="preserve">ружаоци услуга повезаних с дигиталном имовином обавезни су да, на основу њима доступних података, обавесте надзорни орган о случајевима за које оправдано сумњају да </w:t>
      </w:r>
      <w:r w:rsidR="00532B2C" w:rsidRPr="0039029D">
        <w:rPr>
          <w:rFonts w:eastAsia="Times New Roman"/>
          <w:lang w:val="sr-Cyrl-RS"/>
        </w:rPr>
        <w:t>представљају</w:t>
      </w:r>
      <w:r w:rsidR="0063003E" w:rsidRPr="0039029D">
        <w:rPr>
          <w:rFonts w:eastAsia="Times New Roman"/>
          <w:lang w:val="sr-Cyrl-RS"/>
        </w:rPr>
        <w:t xml:space="preserve"> злоупотреб</w:t>
      </w:r>
      <w:r w:rsidR="00532B2C" w:rsidRPr="0039029D">
        <w:rPr>
          <w:rFonts w:eastAsia="Times New Roman"/>
          <w:lang w:val="sr-Cyrl-RS"/>
        </w:rPr>
        <w:t>е</w:t>
      </w:r>
      <w:r w:rsidR="0063003E" w:rsidRPr="0039029D">
        <w:rPr>
          <w:rFonts w:eastAsia="Times New Roman"/>
          <w:lang w:val="sr-Cyrl-RS"/>
        </w:rPr>
        <w:t xml:space="preserve"> на тржишту.</w:t>
      </w:r>
    </w:p>
    <w:p w14:paraId="2821B9E0" w14:textId="77777777" w:rsidR="00A526E2" w:rsidRPr="0039029D" w:rsidRDefault="008451F9"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V. </w:t>
      </w:r>
      <w:r w:rsidR="00A526E2" w:rsidRPr="0039029D">
        <w:rPr>
          <w:rFonts w:eastAsia="Times New Roman"/>
          <w:b/>
          <w:bCs/>
          <w:lang w:val="sr-Cyrl-RS"/>
        </w:rPr>
        <w:t>ПРУЖАОЦИ УСЛУГА ПОВЕЗАНИХ С ДИГИТАЛНОМ ИМОВИНОМ</w:t>
      </w:r>
    </w:p>
    <w:p w14:paraId="30E49DF8" w14:textId="77777777" w:rsidR="008451F9" w:rsidRPr="0039029D" w:rsidRDefault="00A526E2"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1. </w:t>
      </w:r>
      <w:r w:rsidR="008451F9" w:rsidRPr="0039029D">
        <w:rPr>
          <w:rFonts w:eastAsia="Times New Roman"/>
          <w:b/>
          <w:bCs/>
          <w:lang w:val="sr-Cyrl-RS"/>
        </w:rPr>
        <w:t>П</w:t>
      </w:r>
      <w:r w:rsidRPr="0039029D">
        <w:rPr>
          <w:rFonts w:eastAsia="Times New Roman"/>
          <w:b/>
          <w:bCs/>
          <w:lang w:val="sr-Cyrl-RS"/>
        </w:rPr>
        <w:t>равна форма, капитал и дозвола за пружање услуга</w:t>
      </w:r>
    </w:p>
    <w:p w14:paraId="4D8CF388" w14:textId="77777777" w:rsidR="008451F9" w:rsidRPr="0039029D" w:rsidRDefault="008451F9" w:rsidP="008C4867">
      <w:pPr>
        <w:spacing w:after="120" w:line="240" w:lineRule="auto"/>
        <w:ind w:firstLine="284"/>
        <w:jc w:val="center"/>
        <w:rPr>
          <w:rFonts w:eastAsia="Times New Roman"/>
          <w:b/>
          <w:bCs/>
          <w:lang w:val="sr-Cyrl-RS"/>
        </w:rPr>
      </w:pPr>
      <w:r w:rsidRPr="0039029D">
        <w:rPr>
          <w:rFonts w:eastAsia="Times New Roman"/>
          <w:b/>
          <w:bCs/>
          <w:lang w:val="sr-Cyrl-RS"/>
        </w:rPr>
        <w:t>Правна форма пружаоца услуга повезаних с дигиталном имовином</w:t>
      </w:r>
    </w:p>
    <w:p w14:paraId="33678A57" w14:textId="77777777" w:rsidR="008451F9" w:rsidRPr="0039029D" w:rsidRDefault="008451F9" w:rsidP="008C4867">
      <w:pPr>
        <w:spacing w:after="120" w:line="240" w:lineRule="auto"/>
        <w:ind w:firstLine="284"/>
        <w:jc w:val="center"/>
        <w:rPr>
          <w:b/>
          <w:lang w:val="sr-Latn-RS"/>
        </w:rPr>
      </w:pPr>
      <w:r w:rsidRPr="0039029D">
        <w:rPr>
          <w:rFonts w:eastAsia="Times New Roman"/>
          <w:b/>
          <w:bCs/>
          <w:lang w:val="sr-Cyrl-RS"/>
        </w:rPr>
        <w:t xml:space="preserve">Члан </w:t>
      </w:r>
      <w:r w:rsidR="00D54984" w:rsidRPr="0039029D">
        <w:rPr>
          <w:rFonts w:eastAsia="Times New Roman"/>
          <w:b/>
          <w:bCs/>
          <w:lang w:val="sr-Cyrl-RS"/>
        </w:rPr>
        <w:t>52</w:t>
      </w:r>
      <w:r w:rsidR="00187FD0" w:rsidRPr="0039029D">
        <w:rPr>
          <w:rFonts w:eastAsia="Times New Roman"/>
          <w:b/>
          <w:bCs/>
          <w:lang w:val="sr-Latn-RS"/>
        </w:rPr>
        <w:t>.</w:t>
      </w:r>
    </w:p>
    <w:p w14:paraId="2632EE98" w14:textId="5EC4780A" w:rsidR="008451F9" w:rsidRPr="0039029D" w:rsidRDefault="008451F9" w:rsidP="008C4867">
      <w:pPr>
        <w:spacing w:after="120" w:line="240" w:lineRule="auto"/>
        <w:ind w:firstLine="284"/>
        <w:jc w:val="both"/>
        <w:rPr>
          <w:rFonts w:eastAsia="Times New Roman"/>
          <w:lang w:val="sr-Cyrl-RS"/>
        </w:rPr>
      </w:pPr>
      <w:bookmarkStart w:id="37" w:name="_Hlk55493955"/>
      <w:r w:rsidRPr="0039029D">
        <w:rPr>
          <w:rFonts w:eastAsia="Times New Roman"/>
          <w:lang w:val="sr-Cyrl-RS"/>
        </w:rPr>
        <w:t xml:space="preserve">Пружалац услуга повезаних с дигиталном имовином мора имати </w:t>
      </w:r>
      <w:r w:rsidR="00F22C20" w:rsidRPr="0039029D">
        <w:rPr>
          <w:rFonts w:eastAsia="Times New Roman"/>
          <w:lang w:val="sr-Cyrl-RS"/>
        </w:rPr>
        <w:t xml:space="preserve">правну </w:t>
      </w:r>
      <w:r w:rsidRPr="0039029D">
        <w:rPr>
          <w:rFonts w:eastAsia="Times New Roman"/>
          <w:lang w:val="sr-Cyrl-RS"/>
        </w:rPr>
        <w:t>форму привредног друштва у смислу закона којим се уређују привредна друштва.</w:t>
      </w:r>
    </w:p>
    <w:bookmarkEnd w:id="37"/>
    <w:p w14:paraId="0AF7FF89" w14:textId="77777777" w:rsidR="008451F9" w:rsidRPr="0039029D" w:rsidRDefault="008451F9" w:rsidP="008C4867">
      <w:pPr>
        <w:spacing w:after="120" w:line="240" w:lineRule="auto"/>
        <w:ind w:firstLine="284"/>
        <w:jc w:val="center"/>
        <w:rPr>
          <w:rFonts w:eastAsia="Times New Roman"/>
          <w:b/>
          <w:bCs/>
          <w:lang w:val="sr-Cyrl-RS"/>
        </w:rPr>
      </w:pPr>
      <w:r w:rsidRPr="0039029D">
        <w:rPr>
          <w:rFonts w:eastAsia="Times New Roman"/>
          <w:b/>
          <w:bCs/>
          <w:lang w:val="sr-Cyrl-RS"/>
        </w:rPr>
        <w:t>Примена закона којим се уређују привредна друштва</w:t>
      </w:r>
    </w:p>
    <w:p w14:paraId="6712D4BA" w14:textId="77777777" w:rsidR="008451F9" w:rsidRPr="0039029D" w:rsidRDefault="008451F9"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D54984" w:rsidRPr="0039029D">
        <w:rPr>
          <w:rFonts w:eastAsia="Times New Roman"/>
          <w:b/>
          <w:bCs/>
          <w:lang w:val="sr-Cyrl-RS"/>
        </w:rPr>
        <w:t>53</w:t>
      </w:r>
      <w:r w:rsidR="00187FD0" w:rsidRPr="0039029D">
        <w:rPr>
          <w:rFonts w:eastAsia="Times New Roman"/>
          <w:b/>
          <w:bCs/>
          <w:lang w:val="sr-Cyrl-RS"/>
        </w:rPr>
        <w:t>.</w:t>
      </w:r>
    </w:p>
    <w:p w14:paraId="20E14697" w14:textId="27EC28C5" w:rsidR="00C969FA" w:rsidRPr="0039029D" w:rsidRDefault="008451F9" w:rsidP="003E3E6A">
      <w:pPr>
        <w:spacing w:after="120" w:line="240" w:lineRule="auto"/>
        <w:ind w:firstLine="284"/>
        <w:jc w:val="both"/>
        <w:rPr>
          <w:rFonts w:eastAsia="Times New Roman"/>
          <w:lang w:val="sr-Cyrl-RS"/>
        </w:rPr>
      </w:pPr>
      <w:bookmarkStart w:id="38" w:name="_Hlk55494917"/>
      <w:r w:rsidRPr="0039029D">
        <w:rPr>
          <w:rFonts w:eastAsia="Times New Roman"/>
          <w:lang w:val="sr-Cyrl-RS"/>
        </w:rPr>
        <w:t>Одредбе закона којим се уређују привредна друштва примењују се на пружаоце услуга повезаних с дигиталном имовином ако нису у супротности са овим законом.</w:t>
      </w:r>
    </w:p>
    <w:bookmarkEnd w:id="38"/>
    <w:p w14:paraId="08CC073A" w14:textId="77777777" w:rsidR="008451F9" w:rsidRPr="0039029D" w:rsidRDefault="008451F9" w:rsidP="008C4867">
      <w:pPr>
        <w:spacing w:after="120" w:line="240" w:lineRule="auto"/>
        <w:ind w:firstLine="284"/>
        <w:jc w:val="center"/>
        <w:rPr>
          <w:rFonts w:eastAsia="Times New Roman"/>
          <w:b/>
          <w:bCs/>
          <w:lang w:val="sr-Cyrl-RS"/>
        </w:rPr>
      </w:pPr>
      <w:r w:rsidRPr="0039029D">
        <w:rPr>
          <w:rFonts w:eastAsia="Times New Roman"/>
          <w:b/>
          <w:bCs/>
          <w:lang w:val="sr-Cyrl-RS"/>
        </w:rPr>
        <w:t>Минимални капитал</w:t>
      </w:r>
    </w:p>
    <w:p w14:paraId="163E0115" w14:textId="77777777" w:rsidR="008451F9" w:rsidRPr="0039029D" w:rsidRDefault="008451F9"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D54984" w:rsidRPr="0039029D">
        <w:rPr>
          <w:rFonts w:eastAsia="Times New Roman"/>
          <w:b/>
          <w:bCs/>
          <w:lang w:val="sr-Cyrl-RS"/>
        </w:rPr>
        <w:t>54</w:t>
      </w:r>
      <w:r w:rsidR="00187FD0" w:rsidRPr="0039029D">
        <w:rPr>
          <w:rFonts w:eastAsia="Times New Roman"/>
          <w:b/>
          <w:bCs/>
          <w:lang w:val="sr-Cyrl-RS"/>
        </w:rPr>
        <w:t>.</w:t>
      </w:r>
    </w:p>
    <w:p w14:paraId="63BC4144" w14:textId="77777777" w:rsidR="008451F9" w:rsidRPr="0039029D" w:rsidRDefault="00B7783B" w:rsidP="008C4867">
      <w:pPr>
        <w:spacing w:after="120" w:line="240" w:lineRule="auto"/>
        <w:ind w:firstLine="284"/>
        <w:jc w:val="both"/>
        <w:rPr>
          <w:rFonts w:eastAsia="Times New Roman"/>
          <w:lang w:val="sr-Cyrl-RS"/>
        </w:rPr>
      </w:pPr>
      <w:r w:rsidRPr="0039029D">
        <w:rPr>
          <w:rFonts w:eastAsia="Times New Roman"/>
          <w:lang w:val="sr-Cyrl-RS"/>
        </w:rPr>
        <w:t xml:space="preserve">Минимални </w:t>
      </w:r>
      <w:r w:rsidR="008451F9" w:rsidRPr="0039029D">
        <w:rPr>
          <w:rFonts w:eastAsia="Times New Roman"/>
          <w:lang w:val="sr-Cyrl-RS"/>
        </w:rPr>
        <w:t xml:space="preserve">капитал </w:t>
      </w:r>
      <w:bookmarkStart w:id="39" w:name="_Hlk55494116"/>
      <w:r w:rsidR="008451F9" w:rsidRPr="0039029D">
        <w:rPr>
          <w:rFonts w:eastAsia="Times New Roman"/>
          <w:lang w:val="sr-Cyrl-RS"/>
        </w:rPr>
        <w:t xml:space="preserve">привредног друштва које подноси захтев за давање дозволе за пружање услуга повезаних с дигиталном имовином </w:t>
      </w:r>
      <w:bookmarkEnd w:id="39"/>
      <w:r w:rsidR="008451F9" w:rsidRPr="0039029D">
        <w:rPr>
          <w:rFonts w:eastAsia="Times New Roman"/>
          <w:lang w:val="sr-Cyrl-RS"/>
        </w:rPr>
        <w:t>не може бити мањи од:</w:t>
      </w:r>
    </w:p>
    <w:p w14:paraId="72D7E878" w14:textId="1BD02A44" w:rsidR="008451F9" w:rsidRPr="0039029D" w:rsidRDefault="008451F9" w:rsidP="008C4867">
      <w:pPr>
        <w:numPr>
          <w:ilvl w:val="0"/>
          <w:numId w:val="50"/>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20.000 евра у динарској противвредности према званичном средњем курсу</w:t>
      </w:r>
      <w:r w:rsidR="007E159A" w:rsidRPr="0039029D">
        <w:rPr>
          <w:rFonts w:eastAsia="Times New Roman"/>
          <w:lang w:val="sr-Cyrl-RS"/>
        </w:rPr>
        <w:t xml:space="preserve"> </w:t>
      </w:r>
      <w:r w:rsidR="00C906EE" w:rsidRPr="0039029D">
        <w:rPr>
          <w:rFonts w:eastAsia="Times New Roman"/>
          <w:lang w:val="sr-Cyrl-RS"/>
        </w:rPr>
        <w:t xml:space="preserve">динара према евру који утврђује Народна банка </w:t>
      </w:r>
      <w:r w:rsidR="00CF345A" w:rsidRPr="0039029D">
        <w:rPr>
          <w:rFonts w:eastAsia="Times New Roman"/>
          <w:lang w:val="sr-Cyrl-RS"/>
        </w:rPr>
        <w:t>Србије</w:t>
      </w:r>
      <w:r w:rsidRPr="0039029D">
        <w:rPr>
          <w:rFonts w:eastAsia="Times New Roman"/>
          <w:lang w:val="sr-Cyrl-RS"/>
        </w:rPr>
        <w:t xml:space="preserve"> </w:t>
      </w:r>
      <w:r w:rsidR="00532B2C" w:rsidRPr="0039029D">
        <w:rPr>
          <w:rFonts w:eastAsia="Times New Roman"/>
          <w:lang w:val="sr-Cyrl-RS"/>
        </w:rPr>
        <w:t xml:space="preserve">– </w:t>
      </w:r>
      <w:r w:rsidRPr="0039029D">
        <w:rPr>
          <w:rFonts w:eastAsia="Times New Roman"/>
          <w:lang w:val="sr-Cyrl-RS"/>
        </w:rPr>
        <w:t>ако привредно друштво намерава да пружа услуге повезане с дигиталном имовином из члана 3. став 1. тач</w:t>
      </w:r>
      <w:r w:rsidR="00F22C20" w:rsidRPr="0039029D">
        <w:rPr>
          <w:rFonts w:eastAsia="Times New Roman"/>
          <w:lang w:val="sr-Cyrl-RS"/>
        </w:rPr>
        <w:t xml:space="preserve">. </w:t>
      </w:r>
      <w:r w:rsidRPr="0039029D">
        <w:rPr>
          <w:rFonts w:eastAsia="Times New Roman"/>
          <w:lang w:val="sr-Cyrl-RS"/>
        </w:rPr>
        <w:t xml:space="preserve">1) до </w:t>
      </w:r>
      <w:r w:rsidR="00F22C20" w:rsidRPr="0039029D">
        <w:rPr>
          <w:rFonts w:eastAsia="Times New Roman"/>
          <w:lang w:val="sr-Cyrl-RS"/>
        </w:rPr>
        <w:t>6</w:t>
      </w:r>
      <w:r w:rsidRPr="0039029D">
        <w:rPr>
          <w:rFonts w:eastAsia="Times New Roman"/>
          <w:lang w:val="sr-Cyrl-RS"/>
        </w:rPr>
        <w:t>) овог закона;</w:t>
      </w:r>
    </w:p>
    <w:p w14:paraId="4820C836" w14:textId="35253392" w:rsidR="008451F9" w:rsidRPr="0039029D" w:rsidRDefault="008451F9" w:rsidP="008C4867">
      <w:pPr>
        <w:numPr>
          <w:ilvl w:val="0"/>
          <w:numId w:val="50"/>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50.000 евра у динарској противвредности према званичном средњем курсу</w:t>
      </w:r>
      <w:r w:rsidR="00CF345A" w:rsidRPr="0039029D">
        <w:rPr>
          <w:rFonts w:eastAsia="Times New Roman"/>
          <w:lang w:val="sr-Cyrl-RS"/>
        </w:rPr>
        <w:t xml:space="preserve"> </w:t>
      </w:r>
      <w:r w:rsidR="00C906EE" w:rsidRPr="0039029D">
        <w:rPr>
          <w:rFonts w:eastAsia="Times New Roman"/>
          <w:lang w:val="sr-Cyrl-RS"/>
        </w:rPr>
        <w:t xml:space="preserve">динара према евру који утврђује Народна банка </w:t>
      </w:r>
      <w:r w:rsidR="007E159A" w:rsidRPr="0039029D">
        <w:rPr>
          <w:rFonts w:eastAsia="Times New Roman"/>
          <w:lang w:val="sr-Cyrl-RS"/>
        </w:rPr>
        <w:t>Србије</w:t>
      </w:r>
      <w:r w:rsidRPr="0039029D">
        <w:rPr>
          <w:rFonts w:eastAsia="Times New Roman"/>
          <w:lang w:val="sr-Cyrl-RS"/>
        </w:rPr>
        <w:t xml:space="preserve"> </w:t>
      </w:r>
      <w:r w:rsidR="00532B2C" w:rsidRPr="0039029D">
        <w:rPr>
          <w:rFonts w:eastAsia="Times New Roman"/>
          <w:lang w:val="sr-Cyrl-RS"/>
        </w:rPr>
        <w:t xml:space="preserve">– </w:t>
      </w:r>
      <w:r w:rsidRPr="0039029D">
        <w:rPr>
          <w:rFonts w:eastAsia="Times New Roman"/>
          <w:lang w:val="sr-Cyrl-RS"/>
        </w:rPr>
        <w:t xml:space="preserve">ако привредно друштво намерава да пружа </w:t>
      </w:r>
      <w:bookmarkStart w:id="40" w:name="_Hlk55494140"/>
      <w:r w:rsidRPr="0039029D">
        <w:rPr>
          <w:rFonts w:eastAsia="Times New Roman"/>
          <w:lang w:val="sr-Cyrl-RS"/>
        </w:rPr>
        <w:t xml:space="preserve">услуге повезане с дигиталном имовином </w:t>
      </w:r>
      <w:bookmarkEnd w:id="40"/>
      <w:r w:rsidRPr="0039029D">
        <w:rPr>
          <w:rFonts w:eastAsia="Times New Roman"/>
          <w:lang w:val="sr-Cyrl-RS"/>
        </w:rPr>
        <w:t xml:space="preserve">из члана 3. став 1. тач. </w:t>
      </w:r>
      <w:r w:rsidR="00F22C20" w:rsidRPr="0039029D">
        <w:rPr>
          <w:rFonts w:eastAsia="Times New Roman"/>
          <w:lang w:val="sr-Cyrl-RS"/>
        </w:rPr>
        <w:t>7</w:t>
      </w:r>
      <w:r w:rsidR="00532B2C" w:rsidRPr="0039029D">
        <w:rPr>
          <w:rFonts w:eastAsia="Times New Roman"/>
          <w:lang w:val="sr-Cyrl-RS"/>
        </w:rPr>
        <w:t>)</w:t>
      </w:r>
      <w:r w:rsidR="00F22C20" w:rsidRPr="0039029D">
        <w:rPr>
          <w:rFonts w:eastAsia="Times New Roman"/>
          <w:lang w:val="sr-Cyrl-RS"/>
        </w:rPr>
        <w:t xml:space="preserve"> и</w:t>
      </w:r>
      <w:r w:rsidRPr="0039029D">
        <w:rPr>
          <w:rFonts w:eastAsia="Times New Roman"/>
          <w:lang w:val="sr-Cyrl-RS"/>
        </w:rPr>
        <w:t xml:space="preserve"> 8) овог закона;</w:t>
      </w:r>
    </w:p>
    <w:p w14:paraId="1ACB1058" w14:textId="6F3842C6" w:rsidR="008451F9" w:rsidRPr="0039029D" w:rsidRDefault="008451F9" w:rsidP="008C4867">
      <w:pPr>
        <w:numPr>
          <w:ilvl w:val="0"/>
          <w:numId w:val="50"/>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125.000 евра у динарској противвредности према званичном средњем курсу</w:t>
      </w:r>
      <w:r w:rsidR="00CF345A" w:rsidRPr="0039029D">
        <w:rPr>
          <w:rFonts w:eastAsia="Times New Roman"/>
          <w:lang w:val="sr-Cyrl-RS"/>
        </w:rPr>
        <w:t xml:space="preserve"> </w:t>
      </w:r>
      <w:r w:rsidR="007E159A" w:rsidRPr="0039029D">
        <w:rPr>
          <w:rFonts w:eastAsia="Times New Roman"/>
          <w:lang w:val="sr-Cyrl-RS"/>
        </w:rPr>
        <w:t xml:space="preserve">динара према евру који утврђује Народна банка Србије </w:t>
      </w:r>
      <w:r w:rsidR="00532B2C" w:rsidRPr="0039029D">
        <w:rPr>
          <w:rFonts w:eastAsia="Times New Roman"/>
          <w:lang w:val="sr-Cyrl-RS"/>
        </w:rPr>
        <w:t xml:space="preserve">– </w:t>
      </w:r>
      <w:r w:rsidRPr="0039029D">
        <w:rPr>
          <w:rFonts w:eastAsia="Times New Roman"/>
          <w:lang w:val="sr-Cyrl-RS"/>
        </w:rPr>
        <w:t>ако привредно друштво намерава да пружа услуге повезане с дигиталном имовином из члана 3. став 1. тачка 9) овог закона.</w:t>
      </w:r>
    </w:p>
    <w:p w14:paraId="7B3EB1B8" w14:textId="68CF5A5F" w:rsidR="008451F9" w:rsidRPr="0039029D" w:rsidRDefault="008451F9" w:rsidP="008C4867">
      <w:pPr>
        <w:spacing w:after="120" w:line="240" w:lineRule="auto"/>
        <w:ind w:firstLine="284"/>
        <w:jc w:val="both"/>
        <w:rPr>
          <w:rFonts w:eastAsia="Times New Roman"/>
          <w:lang w:val="sr-Cyrl-RS"/>
        </w:rPr>
      </w:pPr>
      <w:r w:rsidRPr="0039029D">
        <w:rPr>
          <w:rFonts w:eastAsia="Times New Roman"/>
          <w:lang w:val="sr-Cyrl-RS"/>
        </w:rPr>
        <w:t>Изузетно од става 1. тачк</w:t>
      </w:r>
      <w:r w:rsidR="00D93630" w:rsidRPr="0039029D">
        <w:rPr>
          <w:rFonts w:eastAsia="Times New Roman"/>
          <w:lang w:val="sr-Cyrl-RS"/>
        </w:rPr>
        <w:t>а</w:t>
      </w:r>
      <w:r w:rsidRPr="0039029D">
        <w:rPr>
          <w:rFonts w:eastAsia="Times New Roman"/>
          <w:lang w:val="sr-Cyrl-RS"/>
        </w:rPr>
        <w:t xml:space="preserve"> 3) овог члана, ако привредно друштво намерава да организује платформу за трговање дигиталним токенима само једног издаваоца</w:t>
      </w:r>
      <w:r w:rsidR="00532B2C" w:rsidRPr="0039029D">
        <w:rPr>
          <w:rFonts w:eastAsia="Times New Roman"/>
          <w:lang w:val="sr-Cyrl-RS"/>
        </w:rPr>
        <w:t>,</w:t>
      </w:r>
      <w:r w:rsidRPr="0039029D">
        <w:rPr>
          <w:rFonts w:eastAsia="Times New Roman"/>
          <w:lang w:val="sr-Cyrl-RS"/>
        </w:rPr>
        <w:t xml:space="preserve"> </w:t>
      </w:r>
      <w:r w:rsidR="00372FB7" w:rsidRPr="0039029D">
        <w:rPr>
          <w:rFonts w:eastAsia="Times New Roman"/>
          <w:lang w:val="sr-Cyrl-RS"/>
        </w:rPr>
        <w:t xml:space="preserve">минимални </w:t>
      </w:r>
      <w:r w:rsidRPr="0039029D">
        <w:rPr>
          <w:rFonts w:eastAsia="Times New Roman"/>
          <w:lang w:val="sr-Cyrl-RS"/>
        </w:rPr>
        <w:t>капитал тог друштва не може бити мањи од 20.000 евра у динарској противвредности према званичном средњем курсу</w:t>
      </w:r>
      <w:r w:rsidR="007E159A" w:rsidRPr="0039029D">
        <w:rPr>
          <w:rFonts w:eastAsia="Times New Roman"/>
          <w:lang w:val="sr-Cyrl-RS"/>
        </w:rPr>
        <w:t xml:space="preserve"> динара према евру који утврђује Народна банка Србије</w:t>
      </w:r>
      <w:r w:rsidRPr="0039029D">
        <w:rPr>
          <w:rFonts w:eastAsia="Times New Roman"/>
          <w:lang w:val="sr-Cyrl-RS"/>
        </w:rPr>
        <w:t>.</w:t>
      </w:r>
    </w:p>
    <w:p w14:paraId="2F34D110" w14:textId="77777777" w:rsidR="0066444D" w:rsidRPr="0039029D" w:rsidRDefault="007F69D2" w:rsidP="008C4867">
      <w:pPr>
        <w:spacing w:after="120" w:line="240" w:lineRule="auto"/>
        <w:ind w:firstLine="284"/>
        <w:jc w:val="both"/>
        <w:rPr>
          <w:rFonts w:eastAsia="Times New Roman"/>
          <w:lang w:val="sr-Cyrl-RS"/>
        </w:rPr>
      </w:pPr>
      <w:bookmarkStart w:id="41" w:name="_Hlk55494160"/>
      <w:r w:rsidRPr="0039029D">
        <w:rPr>
          <w:rFonts w:eastAsia="Times New Roman"/>
          <w:lang w:val="sr-Cyrl-RS"/>
        </w:rPr>
        <w:t xml:space="preserve">Минимални капитал из овог члана може </w:t>
      </w:r>
      <w:r w:rsidR="00CF345A" w:rsidRPr="0039029D">
        <w:rPr>
          <w:rFonts w:eastAsia="Times New Roman"/>
          <w:lang w:val="sr-Cyrl-RS"/>
        </w:rPr>
        <w:t>бити новчани и неновчани (нпр. у софтверу</w:t>
      </w:r>
      <w:r w:rsidR="00F22C20" w:rsidRPr="0039029D">
        <w:rPr>
          <w:rFonts w:eastAsia="Times New Roman"/>
          <w:lang w:val="sr-Cyrl-RS"/>
        </w:rPr>
        <w:t xml:space="preserve">), </w:t>
      </w:r>
      <w:r w:rsidR="00CF345A" w:rsidRPr="0039029D">
        <w:rPr>
          <w:rFonts w:eastAsia="Times New Roman"/>
          <w:lang w:val="sr-Cyrl-RS"/>
        </w:rPr>
        <w:t>с т</w:t>
      </w:r>
      <w:r w:rsidR="00FA6186" w:rsidRPr="0039029D">
        <w:rPr>
          <w:rFonts w:eastAsia="Times New Roman"/>
          <w:lang w:val="sr-Cyrl-RS"/>
        </w:rPr>
        <w:t>и</w:t>
      </w:r>
      <w:r w:rsidR="00CF345A" w:rsidRPr="0039029D">
        <w:rPr>
          <w:rFonts w:eastAsia="Times New Roman"/>
          <w:lang w:val="sr-Cyrl-RS"/>
        </w:rPr>
        <w:t xml:space="preserve">м да најмање половина </w:t>
      </w:r>
      <w:r w:rsidR="00372FB7" w:rsidRPr="0039029D">
        <w:rPr>
          <w:rFonts w:eastAsia="Times New Roman"/>
          <w:lang w:val="sr-Cyrl-RS"/>
        </w:rPr>
        <w:t xml:space="preserve">минималног </w:t>
      </w:r>
      <w:r w:rsidR="00CF345A" w:rsidRPr="0039029D">
        <w:rPr>
          <w:rFonts w:eastAsia="Times New Roman"/>
          <w:lang w:val="sr-Cyrl-RS"/>
        </w:rPr>
        <w:t>капитала мора бити</w:t>
      </w:r>
      <w:r w:rsidR="0066444D" w:rsidRPr="0039029D">
        <w:rPr>
          <w:lang w:val="sr-Latn-RS"/>
        </w:rPr>
        <w:t xml:space="preserve"> </w:t>
      </w:r>
      <w:r w:rsidR="00B7474C" w:rsidRPr="0039029D">
        <w:rPr>
          <w:rFonts w:eastAsia="Times New Roman"/>
          <w:lang w:val="sr-Cyrl-RS"/>
        </w:rPr>
        <w:t xml:space="preserve">уписана и </w:t>
      </w:r>
      <w:r w:rsidRPr="0039029D">
        <w:rPr>
          <w:rFonts w:eastAsia="Times New Roman"/>
          <w:lang w:val="sr-Cyrl-RS"/>
        </w:rPr>
        <w:t xml:space="preserve">уплаћена </w:t>
      </w:r>
      <w:r w:rsidR="00CF345A" w:rsidRPr="0039029D">
        <w:rPr>
          <w:rFonts w:eastAsia="Times New Roman"/>
          <w:lang w:val="sr-Cyrl-RS"/>
        </w:rPr>
        <w:t xml:space="preserve">у новцу. </w:t>
      </w:r>
    </w:p>
    <w:bookmarkEnd w:id="41"/>
    <w:p w14:paraId="184517F9" w14:textId="007A8A9A" w:rsidR="008451F9" w:rsidRPr="0039029D" w:rsidRDefault="008451F9" w:rsidP="008C4867">
      <w:pPr>
        <w:spacing w:after="120" w:line="240" w:lineRule="auto"/>
        <w:ind w:firstLine="284"/>
        <w:jc w:val="both"/>
        <w:rPr>
          <w:rFonts w:eastAsia="Times New Roman"/>
          <w:lang w:val="sr-Cyrl-RS"/>
        </w:rPr>
      </w:pPr>
      <w:r w:rsidRPr="0039029D">
        <w:rPr>
          <w:rFonts w:eastAsia="Times New Roman"/>
          <w:lang w:val="sr-Cyrl-RS"/>
        </w:rPr>
        <w:t xml:space="preserve">Пружалац услуга повезаних с дигиталном имовином дужан је да обезбеди да његов капитал увек буде у висини која није мања од износа </w:t>
      </w:r>
      <w:r w:rsidR="00372FB7" w:rsidRPr="0039029D">
        <w:rPr>
          <w:rFonts w:eastAsia="Times New Roman"/>
          <w:lang w:val="sr-Cyrl-RS"/>
        </w:rPr>
        <w:t xml:space="preserve">минималног </w:t>
      </w:r>
      <w:r w:rsidRPr="0039029D">
        <w:rPr>
          <w:rFonts w:eastAsia="Times New Roman"/>
          <w:lang w:val="sr-Cyrl-RS"/>
        </w:rPr>
        <w:t xml:space="preserve">капитала </w:t>
      </w:r>
      <w:r w:rsidR="00D93630" w:rsidRPr="0039029D">
        <w:rPr>
          <w:rFonts w:eastAsia="Times New Roman"/>
          <w:lang w:val="sr-Cyrl-RS"/>
        </w:rPr>
        <w:t xml:space="preserve">из </w:t>
      </w:r>
      <w:r w:rsidRPr="0039029D">
        <w:rPr>
          <w:rFonts w:eastAsia="Times New Roman"/>
          <w:lang w:val="sr-Cyrl-RS"/>
        </w:rPr>
        <w:t>ст. 1. и 2. овог члана.</w:t>
      </w:r>
    </w:p>
    <w:p w14:paraId="2DB57809" w14:textId="46D4E548" w:rsidR="008451F9" w:rsidRDefault="008451F9" w:rsidP="008C4867">
      <w:pPr>
        <w:spacing w:after="120" w:line="240" w:lineRule="auto"/>
        <w:ind w:firstLine="284"/>
        <w:jc w:val="both"/>
        <w:rPr>
          <w:rFonts w:eastAsia="Times New Roman"/>
          <w:lang w:val="sr-Cyrl-RS"/>
        </w:rPr>
      </w:pPr>
      <w:r w:rsidRPr="0039029D">
        <w:rPr>
          <w:rFonts w:eastAsia="Times New Roman"/>
          <w:lang w:val="sr-Cyrl-RS"/>
        </w:rPr>
        <w:t>Надзорни орган прописује начин израчунавања капитала из става 4. овог члана.</w:t>
      </w:r>
    </w:p>
    <w:p w14:paraId="706CD60B" w14:textId="1365F2A4" w:rsidR="003E3F7C" w:rsidRDefault="003E3F7C" w:rsidP="008C4867">
      <w:pPr>
        <w:spacing w:after="120" w:line="240" w:lineRule="auto"/>
        <w:ind w:firstLine="284"/>
        <w:jc w:val="both"/>
        <w:rPr>
          <w:rFonts w:eastAsia="Times New Roman"/>
          <w:lang w:val="sr-Cyrl-RS"/>
        </w:rPr>
      </w:pPr>
    </w:p>
    <w:p w14:paraId="491A4B5A" w14:textId="47412398" w:rsidR="003E3F7C" w:rsidRDefault="003E3F7C" w:rsidP="008C4867">
      <w:pPr>
        <w:spacing w:after="120" w:line="240" w:lineRule="auto"/>
        <w:ind w:firstLine="284"/>
        <w:jc w:val="both"/>
        <w:rPr>
          <w:rFonts w:eastAsia="Times New Roman"/>
          <w:lang w:val="sr-Cyrl-RS"/>
        </w:rPr>
      </w:pPr>
    </w:p>
    <w:p w14:paraId="25CABD2C" w14:textId="77777777" w:rsidR="008451F9" w:rsidRPr="0039029D" w:rsidRDefault="008451F9" w:rsidP="008C4867">
      <w:pPr>
        <w:spacing w:after="120" w:line="240" w:lineRule="auto"/>
        <w:ind w:firstLine="284"/>
        <w:jc w:val="both"/>
        <w:rPr>
          <w:rFonts w:eastAsia="Times New Roman"/>
          <w:lang w:val="sr-Cyrl-RS"/>
        </w:rPr>
      </w:pPr>
      <w:r w:rsidRPr="0039029D">
        <w:rPr>
          <w:rFonts w:eastAsia="Times New Roman"/>
          <w:lang w:val="sr-Cyrl-RS"/>
        </w:rPr>
        <w:t xml:space="preserve">У случају да капитал пружаоца услуга повезаних с дигиталном имовином падне испод износа капитала из става 4. овог члана, надзорни орган ће таквом пружаоцу услуга повезаних с дигиталном имовином наложити да у одређеном периоду отклони неправилности, односно изрећи неку од надзорних мера прописаних одредбама овог закона. </w:t>
      </w:r>
    </w:p>
    <w:p w14:paraId="6DC81AE5" w14:textId="77777777" w:rsidR="008451F9" w:rsidRPr="0039029D" w:rsidRDefault="008451F9" w:rsidP="008C4867">
      <w:pPr>
        <w:spacing w:after="120" w:line="240" w:lineRule="auto"/>
        <w:ind w:firstLine="284"/>
        <w:jc w:val="both"/>
        <w:rPr>
          <w:rFonts w:eastAsia="Times New Roman"/>
          <w:lang w:val="sr-Cyrl-RS"/>
        </w:rPr>
      </w:pPr>
      <w:r w:rsidRPr="0039029D">
        <w:rPr>
          <w:rFonts w:eastAsia="Times New Roman"/>
          <w:lang w:val="sr-Cyrl-RS"/>
        </w:rPr>
        <w:t>Надзорни орган може утврдити да се износ капиталног захтева пружаоца услуга повезаних с дигиталном имовином израчунава применом једног од следећих метода:</w:t>
      </w:r>
    </w:p>
    <w:p w14:paraId="30BCC232" w14:textId="77777777" w:rsidR="008451F9" w:rsidRPr="0039029D" w:rsidRDefault="008451F9" w:rsidP="008C4867">
      <w:pPr>
        <w:numPr>
          <w:ilvl w:val="0"/>
          <w:numId w:val="66"/>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метода укупне вредности трансакција с дигиталном имовином, односно укупне вредности дигиталне имовине коју чува и којом администрира тај пружалац услуга повезаних с дигиталном имовином;</w:t>
      </w:r>
    </w:p>
    <w:p w14:paraId="5472CD82" w14:textId="77777777" w:rsidR="008451F9" w:rsidRPr="0039029D" w:rsidRDefault="008451F9" w:rsidP="008C4867">
      <w:pPr>
        <w:numPr>
          <w:ilvl w:val="0"/>
          <w:numId w:val="66"/>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метода фиксних трошкова.</w:t>
      </w:r>
    </w:p>
    <w:p w14:paraId="5342C9CB" w14:textId="77777777" w:rsidR="008451F9" w:rsidRPr="0039029D" w:rsidRDefault="008451F9" w:rsidP="008C4867">
      <w:pPr>
        <w:spacing w:after="120" w:line="240" w:lineRule="auto"/>
        <w:ind w:firstLine="284"/>
        <w:jc w:val="both"/>
        <w:rPr>
          <w:rFonts w:eastAsia="Times New Roman"/>
          <w:lang w:val="sr-Cyrl-RS"/>
        </w:rPr>
      </w:pPr>
      <w:r w:rsidRPr="0039029D">
        <w:rPr>
          <w:rFonts w:eastAsia="Times New Roman"/>
          <w:lang w:val="sr-Cyrl-RS"/>
        </w:rPr>
        <w:t xml:space="preserve">Метод из става </w:t>
      </w:r>
      <w:r w:rsidR="00D60DAE" w:rsidRPr="0039029D">
        <w:rPr>
          <w:rFonts w:eastAsia="Times New Roman"/>
          <w:lang w:val="sr-Cyrl-RS"/>
        </w:rPr>
        <w:t>7.</w:t>
      </w:r>
      <w:r w:rsidRPr="0039029D">
        <w:rPr>
          <w:rFonts w:eastAsia="Times New Roman"/>
          <w:lang w:val="sr-Cyrl-RS"/>
        </w:rPr>
        <w:t xml:space="preserve"> овог члана који се јединствено примењује на све пружаоце услуга повезаних с дигиталном имовином, начин израчунавања капитала и капиталног захтева у складу са овим методом, као и начин и рокови извештавања о капиталу и капиталном захтеву, ближе се уређују пропис</w:t>
      </w:r>
      <w:r w:rsidR="00EF77F3" w:rsidRPr="0039029D">
        <w:rPr>
          <w:rFonts w:eastAsia="Times New Roman"/>
          <w:lang w:val="sr-Cyrl-RS"/>
        </w:rPr>
        <w:t>ом</w:t>
      </w:r>
      <w:r w:rsidRPr="0039029D">
        <w:rPr>
          <w:rFonts w:eastAsia="Times New Roman"/>
          <w:lang w:val="sr-Cyrl-RS"/>
        </w:rPr>
        <w:t xml:space="preserve"> надзорног органа.</w:t>
      </w:r>
    </w:p>
    <w:p w14:paraId="44445B38" w14:textId="77777777" w:rsidR="008451F9" w:rsidRPr="0039029D" w:rsidRDefault="008451F9" w:rsidP="008C4867">
      <w:pPr>
        <w:spacing w:after="120" w:line="240" w:lineRule="auto"/>
        <w:ind w:firstLine="284"/>
        <w:jc w:val="center"/>
        <w:rPr>
          <w:rFonts w:eastAsia="Times New Roman"/>
          <w:b/>
          <w:bCs/>
          <w:lang w:val="sr-Cyrl-RS"/>
        </w:rPr>
      </w:pPr>
      <w:r w:rsidRPr="0039029D">
        <w:rPr>
          <w:rFonts w:eastAsia="Times New Roman"/>
          <w:b/>
          <w:bCs/>
          <w:lang w:val="sr-Cyrl-RS"/>
        </w:rPr>
        <w:t>Пружаоци саветодавних услуга</w:t>
      </w:r>
    </w:p>
    <w:p w14:paraId="0D6C5175" w14:textId="77777777" w:rsidR="008451F9" w:rsidRPr="0039029D" w:rsidRDefault="008451F9" w:rsidP="008C4867">
      <w:pPr>
        <w:spacing w:after="120" w:line="240" w:lineRule="auto"/>
        <w:ind w:firstLine="284"/>
        <w:jc w:val="center"/>
        <w:rPr>
          <w:rFonts w:eastAsia="Times New Roman"/>
          <w:b/>
          <w:bCs/>
          <w:lang w:val="sr-Cyrl-RS"/>
        </w:rPr>
      </w:pPr>
      <w:r w:rsidRPr="0039029D">
        <w:rPr>
          <w:rFonts w:eastAsia="Times New Roman"/>
          <w:b/>
          <w:bCs/>
          <w:lang w:val="sr-Cyrl-RS"/>
        </w:rPr>
        <w:t>Члан</w:t>
      </w:r>
      <w:r w:rsidR="00A526E2" w:rsidRPr="0039029D">
        <w:rPr>
          <w:rFonts w:eastAsia="Times New Roman"/>
          <w:b/>
          <w:bCs/>
          <w:lang w:val="sr-Cyrl-RS"/>
        </w:rPr>
        <w:t xml:space="preserve"> </w:t>
      </w:r>
      <w:r w:rsidR="00D54984" w:rsidRPr="0039029D">
        <w:rPr>
          <w:rFonts w:eastAsia="Times New Roman"/>
          <w:b/>
          <w:bCs/>
          <w:lang w:val="sr-Cyrl-RS"/>
        </w:rPr>
        <w:t>55</w:t>
      </w:r>
      <w:r w:rsidR="00A526E2" w:rsidRPr="0039029D">
        <w:rPr>
          <w:rFonts w:eastAsia="Times New Roman"/>
          <w:b/>
          <w:bCs/>
          <w:lang w:val="sr-Cyrl-RS"/>
        </w:rPr>
        <w:t>.</w:t>
      </w:r>
    </w:p>
    <w:p w14:paraId="0F7DAE61" w14:textId="53311A2F" w:rsidR="008451F9" w:rsidRPr="0039029D" w:rsidRDefault="00AA1975" w:rsidP="008C4867">
      <w:pPr>
        <w:spacing w:after="120" w:line="240" w:lineRule="auto"/>
        <w:ind w:firstLine="284"/>
        <w:jc w:val="both"/>
        <w:rPr>
          <w:rFonts w:eastAsia="Times New Roman"/>
          <w:lang w:val="sr-Cyrl-RS"/>
        </w:rPr>
      </w:pPr>
      <w:r w:rsidRPr="0039029D">
        <w:rPr>
          <w:rFonts w:eastAsia="Times New Roman"/>
          <w:lang w:val="sr-Cyrl-RS"/>
        </w:rPr>
        <w:t xml:space="preserve">Пружалац </w:t>
      </w:r>
      <w:r w:rsidR="008451F9" w:rsidRPr="0039029D">
        <w:rPr>
          <w:rFonts w:eastAsia="Times New Roman"/>
          <w:lang w:val="sr-Cyrl-RS"/>
        </w:rPr>
        <w:t xml:space="preserve">саветодавних услуга </w:t>
      </w:r>
      <w:bookmarkStart w:id="42" w:name="_Hlk55494377"/>
      <w:r w:rsidR="008451F9" w:rsidRPr="0039029D">
        <w:rPr>
          <w:rFonts w:eastAsia="Times New Roman"/>
          <w:lang w:val="sr-Cyrl-RS"/>
        </w:rPr>
        <w:t>није дуж</w:t>
      </w:r>
      <w:r w:rsidRPr="0039029D">
        <w:rPr>
          <w:rFonts w:eastAsia="Times New Roman"/>
          <w:lang w:val="sr-Cyrl-RS"/>
        </w:rPr>
        <w:t>ан</w:t>
      </w:r>
      <w:r w:rsidR="008451F9" w:rsidRPr="0039029D">
        <w:rPr>
          <w:rFonts w:eastAsia="Times New Roman"/>
          <w:lang w:val="sr-Cyrl-RS"/>
        </w:rPr>
        <w:t xml:space="preserve"> да за </w:t>
      </w:r>
      <w:r w:rsidR="00EA7E99" w:rsidRPr="0039029D">
        <w:rPr>
          <w:rFonts w:eastAsia="Times New Roman"/>
          <w:lang w:val="sr-Cyrl-RS"/>
        </w:rPr>
        <w:t xml:space="preserve">пружање тих услуга </w:t>
      </w:r>
      <w:r w:rsidR="008451F9" w:rsidRPr="0039029D">
        <w:rPr>
          <w:rFonts w:eastAsia="Times New Roman"/>
          <w:lang w:val="sr-Cyrl-RS"/>
        </w:rPr>
        <w:t>прибави дозволу надзорног органа.</w:t>
      </w:r>
    </w:p>
    <w:bookmarkEnd w:id="42"/>
    <w:p w14:paraId="63976D8B" w14:textId="068606E6" w:rsidR="008451F9" w:rsidRPr="0039029D" w:rsidRDefault="00AA1975" w:rsidP="008C4867">
      <w:pPr>
        <w:spacing w:after="120" w:line="240" w:lineRule="auto"/>
        <w:ind w:firstLine="284"/>
        <w:jc w:val="both"/>
        <w:rPr>
          <w:rFonts w:eastAsia="Times New Roman"/>
          <w:lang w:val="sr-Cyrl-RS"/>
        </w:rPr>
      </w:pPr>
      <w:r w:rsidRPr="0039029D">
        <w:rPr>
          <w:rFonts w:eastAsia="Times New Roman"/>
          <w:lang w:val="sr-Cyrl-RS"/>
        </w:rPr>
        <w:t xml:space="preserve">Пружалац </w:t>
      </w:r>
      <w:r w:rsidR="008451F9" w:rsidRPr="0039029D">
        <w:rPr>
          <w:rFonts w:eastAsia="Times New Roman"/>
          <w:lang w:val="sr-Cyrl-RS"/>
        </w:rPr>
        <w:t xml:space="preserve">саветодавних услуга може </w:t>
      </w:r>
      <w:r w:rsidRPr="0039029D">
        <w:rPr>
          <w:rFonts w:eastAsia="Times New Roman"/>
          <w:lang w:val="sr-Cyrl-RS"/>
        </w:rPr>
        <w:t>пружати услуге повезане с дигиталном имовином по добијању</w:t>
      </w:r>
      <w:r w:rsidR="008451F9" w:rsidRPr="0039029D">
        <w:rPr>
          <w:rFonts w:eastAsia="Times New Roman"/>
          <w:lang w:val="sr-Cyrl-RS"/>
        </w:rPr>
        <w:t xml:space="preserve"> дозвол</w:t>
      </w:r>
      <w:r w:rsidRPr="0039029D">
        <w:rPr>
          <w:rFonts w:eastAsia="Times New Roman"/>
          <w:lang w:val="sr-Cyrl-RS"/>
        </w:rPr>
        <w:t>е</w:t>
      </w:r>
      <w:r w:rsidR="008451F9" w:rsidRPr="0039029D">
        <w:rPr>
          <w:rFonts w:eastAsia="Times New Roman"/>
          <w:lang w:val="sr-Cyrl-RS"/>
        </w:rPr>
        <w:t xml:space="preserve"> </w:t>
      </w:r>
      <w:bookmarkStart w:id="43" w:name="_Hlk55494531"/>
      <w:r w:rsidR="008451F9" w:rsidRPr="0039029D">
        <w:rPr>
          <w:rFonts w:eastAsia="Times New Roman"/>
          <w:lang w:val="sr-Cyrl-RS"/>
        </w:rPr>
        <w:t xml:space="preserve">надзорног органа за </w:t>
      </w:r>
      <w:r w:rsidR="00845523" w:rsidRPr="0039029D">
        <w:rPr>
          <w:rFonts w:eastAsia="Times New Roman"/>
          <w:lang w:val="sr-Cyrl-RS"/>
        </w:rPr>
        <w:t xml:space="preserve">пружање </w:t>
      </w:r>
      <w:r w:rsidRPr="0039029D">
        <w:rPr>
          <w:rFonts w:eastAsia="Times New Roman"/>
          <w:lang w:val="sr-Cyrl-RS"/>
        </w:rPr>
        <w:t xml:space="preserve">тих </w:t>
      </w:r>
      <w:r w:rsidR="00845523" w:rsidRPr="0039029D">
        <w:rPr>
          <w:rFonts w:eastAsia="Times New Roman"/>
          <w:lang w:val="sr-Cyrl-RS"/>
        </w:rPr>
        <w:t xml:space="preserve">услуга </w:t>
      </w:r>
      <w:bookmarkEnd w:id="43"/>
      <w:r w:rsidR="00845523" w:rsidRPr="0039029D">
        <w:rPr>
          <w:rFonts w:eastAsia="Times New Roman"/>
          <w:lang w:val="sr-Cyrl-RS"/>
        </w:rPr>
        <w:t>у складу са овим законом</w:t>
      </w:r>
      <w:r w:rsidR="008451F9" w:rsidRPr="0039029D">
        <w:rPr>
          <w:rFonts w:eastAsia="Times New Roman"/>
          <w:lang w:val="sr-Cyrl-RS"/>
        </w:rPr>
        <w:t>.</w:t>
      </w:r>
    </w:p>
    <w:p w14:paraId="43525113" w14:textId="27A612A8" w:rsidR="008451F9" w:rsidRPr="0039029D" w:rsidRDefault="00E9642E" w:rsidP="008C4867">
      <w:pPr>
        <w:spacing w:after="120" w:line="240" w:lineRule="auto"/>
        <w:ind w:firstLine="284"/>
        <w:jc w:val="both"/>
        <w:rPr>
          <w:rFonts w:eastAsia="Times New Roman"/>
          <w:lang w:val="sr-Cyrl-RS"/>
        </w:rPr>
      </w:pPr>
      <w:r w:rsidRPr="0039029D">
        <w:rPr>
          <w:rFonts w:eastAsia="Times New Roman"/>
          <w:lang w:val="sr-Cyrl-RS"/>
        </w:rPr>
        <w:t>Пружалац</w:t>
      </w:r>
      <w:r w:rsidR="008451F9" w:rsidRPr="0039029D">
        <w:rPr>
          <w:rFonts w:eastAsia="Times New Roman"/>
          <w:lang w:val="sr-Cyrl-RS"/>
        </w:rPr>
        <w:t xml:space="preserve"> саветодавних услуга је дуж</w:t>
      </w:r>
      <w:r w:rsidRPr="0039029D">
        <w:rPr>
          <w:rFonts w:eastAsia="Times New Roman"/>
          <w:lang w:val="sr-Cyrl-RS"/>
        </w:rPr>
        <w:t>ан</w:t>
      </w:r>
      <w:r w:rsidR="008451F9" w:rsidRPr="0039029D">
        <w:rPr>
          <w:rFonts w:eastAsia="Times New Roman"/>
          <w:lang w:val="sr-Cyrl-RS"/>
        </w:rPr>
        <w:t xml:space="preserve"> да има </w:t>
      </w:r>
      <w:r w:rsidR="00845523" w:rsidRPr="0039029D">
        <w:rPr>
          <w:rFonts w:eastAsia="Times New Roman"/>
          <w:lang w:val="sr-Cyrl-RS"/>
        </w:rPr>
        <w:t xml:space="preserve">правну </w:t>
      </w:r>
      <w:r w:rsidR="008451F9" w:rsidRPr="0039029D">
        <w:rPr>
          <w:rFonts w:eastAsia="Times New Roman"/>
          <w:lang w:val="sr-Cyrl-RS"/>
        </w:rPr>
        <w:t>форму привредног друштва или предузетника или да буде регистрован као физичко лице које у виду занимања обавља делатност слободне професије у складу са посебним прописима.</w:t>
      </w:r>
    </w:p>
    <w:p w14:paraId="47FD2F1A" w14:textId="0AC0AEAF" w:rsidR="008451F9" w:rsidRPr="0039029D" w:rsidRDefault="008451F9" w:rsidP="008C4867">
      <w:pPr>
        <w:spacing w:after="120" w:line="240" w:lineRule="auto"/>
        <w:ind w:firstLine="284"/>
        <w:jc w:val="both"/>
        <w:rPr>
          <w:rFonts w:eastAsia="Times New Roman"/>
          <w:lang w:val="sr-Cyrl-RS"/>
        </w:rPr>
      </w:pPr>
      <w:r w:rsidRPr="0039029D">
        <w:rPr>
          <w:rFonts w:eastAsia="Times New Roman"/>
          <w:lang w:val="sr-Cyrl-RS"/>
        </w:rPr>
        <w:t xml:space="preserve">Ако пружалац саветодавних услуга послује без дозволе надзорног органа, дужан је да </w:t>
      </w:r>
      <w:bookmarkStart w:id="44" w:name="_Hlk55494394"/>
      <w:r w:rsidRPr="0039029D">
        <w:rPr>
          <w:rFonts w:eastAsia="Times New Roman"/>
          <w:lang w:val="sr-Cyrl-RS"/>
        </w:rPr>
        <w:t>то саопшти сваком свом кориснику, као и да ту информацију истакне на својој интернет презентацији.</w:t>
      </w:r>
    </w:p>
    <w:bookmarkEnd w:id="44"/>
    <w:p w14:paraId="5704D32F" w14:textId="77777777" w:rsidR="008451F9" w:rsidRPr="0039029D" w:rsidRDefault="008451F9" w:rsidP="008C4867">
      <w:pPr>
        <w:spacing w:after="120" w:line="240" w:lineRule="auto"/>
        <w:ind w:firstLine="284"/>
        <w:jc w:val="both"/>
        <w:rPr>
          <w:rFonts w:eastAsia="Times New Roman"/>
          <w:lang w:val="sr-Cyrl-RS"/>
        </w:rPr>
      </w:pPr>
      <w:r w:rsidRPr="0039029D">
        <w:rPr>
          <w:rFonts w:eastAsia="Times New Roman"/>
          <w:lang w:val="sr-Cyrl-RS"/>
        </w:rPr>
        <w:t>Пружаоци услуга повезаних с дигиталном имовином могу да пружају и саветодавне услуге.</w:t>
      </w:r>
    </w:p>
    <w:p w14:paraId="6F268AA3" w14:textId="77777777" w:rsidR="008451F9" w:rsidRPr="0039029D" w:rsidRDefault="008451F9" w:rsidP="008C4867">
      <w:pPr>
        <w:spacing w:after="120" w:line="240" w:lineRule="auto"/>
        <w:ind w:firstLine="284"/>
        <w:jc w:val="center"/>
        <w:rPr>
          <w:rFonts w:eastAsia="Times New Roman"/>
          <w:b/>
          <w:bCs/>
          <w:lang w:val="sr-Cyrl-RS"/>
        </w:rPr>
      </w:pPr>
      <w:r w:rsidRPr="0039029D">
        <w:rPr>
          <w:rFonts w:eastAsia="Times New Roman"/>
          <w:b/>
          <w:bCs/>
          <w:lang w:val="sr-Cyrl-RS"/>
        </w:rPr>
        <w:t>Захтев за давање дозволе</w:t>
      </w:r>
    </w:p>
    <w:p w14:paraId="34A183E1" w14:textId="77777777" w:rsidR="008451F9" w:rsidRPr="0039029D" w:rsidRDefault="008451F9"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D54984" w:rsidRPr="0039029D">
        <w:rPr>
          <w:rFonts w:eastAsia="Times New Roman"/>
          <w:b/>
          <w:bCs/>
          <w:lang w:val="sr-Cyrl-RS"/>
        </w:rPr>
        <w:t>56</w:t>
      </w:r>
      <w:r w:rsidR="00187FD0" w:rsidRPr="0039029D">
        <w:rPr>
          <w:rFonts w:eastAsia="Times New Roman"/>
          <w:b/>
          <w:bCs/>
          <w:lang w:val="sr-Cyrl-RS"/>
        </w:rPr>
        <w:t>.</w:t>
      </w:r>
    </w:p>
    <w:p w14:paraId="334D2189" w14:textId="77777777" w:rsidR="008451F9" w:rsidRPr="0039029D" w:rsidRDefault="008451F9" w:rsidP="008C4867">
      <w:pPr>
        <w:spacing w:after="120" w:line="240" w:lineRule="auto"/>
        <w:ind w:firstLine="284"/>
        <w:jc w:val="both"/>
        <w:rPr>
          <w:rFonts w:eastAsia="Times New Roman"/>
          <w:lang w:val="sr-Cyrl-RS"/>
        </w:rPr>
      </w:pPr>
      <w:r w:rsidRPr="0039029D">
        <w:rPr>
          <w:rFonts w:eastAsia="Times New Roman"/>
          <w:lang w:val="sr-Cyrl-RS"/>
        </w:rPr>
        <w:t xml:space="preserve">Привредно друштво које намерава да пружа услуге повезане с дигиталном имовином подноси надзорном органу захтев за давање дозволе </w:t>
      </w:r>
      <w:bookmarkStart w:id="45" w:name="_Hlk55494599"/>
      <w:r w:rsidRPr="0039029D">
        <w:rPr>
          <w:rFonts w:eastAsia="Times New Roman"/>
          <w:lang w:val="sr-Cyrl-RS"/>
        </w:rPr>
        <w:t>за пружање услуга повезаних с дигиталном имовином.</w:t>
      </w:r>
    </w:p>
    <w:bookmarkEnd w:id="45"/>
    <w:p w14:paraId="310C5398" w14:textId="77777777" w:rsidR="008451F9" w:rsidRPr="0039029D" w:rsidRDefault="008451F9" w:rsidP="008C4867">
      <w:pPr>
        <w:spacing w:after="120" w:line="240" w:lineRule="auto"/>
        <w:ind w:firstLine="284"/>
        <w:jc w:val="both"/>
        <w:rPr>
          <w:rFonts w:eastAsia="Times New Roman"/>
          <w:lang w:val="sr-Cyrl-RS"/>
        </w:rPr>
      </w:pPr>
      <w:r w:rsidRPr="0039029D">
        <w:rPr>
          <w:rFonts w:eastAsia="Times New Roman"/>
          <w:lang w:val="sr-Cyrl-RS"/>
        </w:rPr>
        <w:t>Уз захтев из става 1. овог члана достављају се:</w:t>
      </w:r>
    </w:p>
    <w:p w14:paraId="40EFCB5B" w14:textId="77777777" w:rsidR="008451F9" w:rsidRPr="0039029D" w:rsidRDefault="008451F9" w:rsidP="008C4867">
      <w:pPr>
        <w:numPr>
          <w:ilvl w:val="0"/>
          <w:numId w:val="51"/>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решење о упису у регистар привредних субјеката;</w:t>
      </w:r>
    </w:p>
    <w:p w14:paraId="4A59336E" w14:textId="77777777" w:rsidR="008451F9" w:rsidRPr="0039029D" w:rsidRDefault="008451F9" w:rsidP="008C4867">
      <w:pPr>
        <w:numPr>
          <w:ilvl w:val="0"/>
          <w:numId w:val="51"/>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списак услуга из члана 3. став 1. овог закона које подносилац захтева намерава да пружа;</w:t>
      </w:r>
    </w:p>
    <w:p w14:paraId="5B16E6D7" w14:textId="77777777" w:rsidR="008451F9" w:rsidRPr="0039029D" w:rsidRDefault="008451F9" w:rsidP="008C4867">
      <w:pPr>
        <w:numPr>
          <w:ilvl w:val="0"/>
          <w:numId w:val="51"/>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општа акта подносиоца захтева;</w:t>
      </w:r>
    </w:p>
    <w:p w14:paraId="18A2A4D1" w14:textId="77777777" w:rsidR="008451F9" w:rsidRPr="0039029D" w:rsidRDefault="008451F9" w:rsidP="008C4867">
      <w:pPr>
        <w:numPr>
          <w:ilvl w:val="0"/>
          <w:numId w:val="51"/>
        </w:numPr>
        <w:tabs>
          <w:tab w:val="clear" w:pos="360"/>
          <w:tab w:val="num" w:pos="284"/>
        </w:tabs>
        <w:spacing w:after="120" w:line="240" w:lineRule="auto"/>
        <w:ind w:left="0" w:firstLine="284"/>
        <w:jc w:val="both"/>
        <w:rPr>
          <w:rFonts w:eastAsia="Times New Roman"/>
          <w:lang w:val="sr-Cyrl-RS"/>
        </w:rPr>
      </w:pPr>
      <w:r w:rsidRPr="0039029D">
        <w:rPr>
          <w:lang w:val="sr-Cyrl-RS"/>
        </w:rPr>
        <w:t>програм активности којим се ближе уређују начин и услови пружања услуга повезаних с дигиталном имовином;</w:t>
      </w:r>
    </w:p>
    <w:p w14:paraId="3299B02E" w14:textId="77777777" w:rsidR="008451F9" w:rsidRPr="0039029D" w:rsidRDefault="008451F9" w:rsidP="008C4867">
      <w:pPr>
        <w:numPr>
          <w:ilvl w:val="0"/>
          <w:numId w:val="51"/>
        </w:numPr>
        <w:tabs>
          <w:tab w:val="clear" w:pos="360"/>
          <w:tab w:val="num" w:pos="284"/>
        </w:tabs>
        <w:spacing w:after="120" w:line="240" w:lineRule="auto"/>
        <w:ind w:left="0" w:firstLine="284"/>
        <w:jc w:val="both"/>
        <w:rPr>
          <w:rFonts w:eastAsia="Times New Roman"/>
          <w:lang w:val="sr-Cyrl-RS"/>
        </w:rPr>
      </w:pPr>
      <w:r w:rsidRPr="0039029D">
        <w:rPr>
          <w:lang w:val="sr-Cyrl-RS"/>
        </w:rPr>
        <w:t xml:space="preserve">пословни план с пројекцијом прихода и расхода за период од прве три године пословања на основу којег се може закључити да ће подносилац захтева бити у стању да обезбеди испуњеност одговарајућих организационих, кадровских, техничких и других услова </w:t>
      </w:r>
      <w:r w:rsidRPr="0039029D">
        <w:rPr>
          <w:rFonts w:eastAsia="Times New Roman"/>
          <w:lang w:val="sr-Cyrl-RS"/>
        </w:rPr>
        <w:t>за континуирано, стабилно и сигурно пословање, укључујући и број и врсту очекиваних корисника дигиталне имовине, као и очекивани обим и износ трансакција с дигиталном имовином, и то за сваку врсту услуге повезане с дигиталном имовином коју намерава да пружа;</w:t>
      </w:r>
    </w:p>
    <w:p w14:paraId="4D08AEC6" w14:textId="27656753" w:rsidR="008451F9" w:rsidRPr="0039029D" w:rsidRDefault="008451F9" w:rsidP="008C4867">
      <w:pPr>
        <w:numPr>
          <w:ilvl w:val="0"/>
          <w:numId w:val="51"/>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 xml:space="preserve">опис планираних мера за заштиту новчаних средстава корисника дигиталне имовине у складу с чланом </w:t>
      </w:r>
      <w:r w:rsidR="00422DB6" w:rsidRPr="0039029D">
        <w:rPr>
          <w:rFonts w:eastAsia="Times New Roman"/>
          <w:lang w:val="sr-Cyrl-RS"/>
        </w:rPr>
        <w:t>7</w:t>
      </w:r>
      <w:r w:rsidR="000C3CD7" w:rsidRPr="0039029D">
        <w:rPr>
          <w:rFonts w:eastAsia="Times New Roman"/>
          <w:lang w:val="sr-Cyrl-RS"/>
        </w:rPr>
        <w:t>8</w:t>
      </w:r>
      <w:r w:rsidR="002878C4" w:rsidRPr="0039029D">
        <w:rPr>
          <w:rFonts w:eastAsia="Times New Roman"/>
          <w:lang w:val="sr-Cyrl-RS"/>
        </w:rPr>
        <w:t xml:space="preserve">. </w:t>
      </w:r>
      <w:r w:rsidRPr="0039029D">
        <w:rPr>
          <w:rFonts w:eastAsia="Times New Roman"/>
          <w:lang w:val="sr-Cyrl-RS"/>
        </w:rPr>
        <w:t>овог закона;</w:t>
      </w:r>
    </w:p>
    <w:p w14:paraId="6125C881" w14:textId="6011D254" w:rsidR="008451F9" w:rsidRPr="0039029D" w:rsidRDefault="008451F9" w:rsidP="008C4867">
      <w:pPr>
        <w:numPr>
          <w:ilvl w:val="0"/>
          <w:numId w:val="51"/>
        </w:numPr>
        <w:tabs>
          <w:tab w:val="clear" w:pos="360"/>
          <w:tab w:val="num" w:pos="284"/>
        </w:tabs>
        <w:spacing w:after="120" w:line="240" w:lineRule="auto"/>
        <w:ind w:left="0" w:firstLine="284"/>
        <w:jc w:val="both"/>
        <w:rPr>
          <w:rFonts w:eastAsia="Times New Roman"/>
          <w:lang w:val="sr-Cyrl-RS"/>
        </w:rPr>
      </w:pPr>
      <w:r w:rsidRPr="0039029D">
        <w:rPr>
          <w:lang w:val="sr-Cyrl-RS"/>
        </w:rPr>
        <w:t xml:space="preserve">опис система управљања и система унутрашњих контрола у складу с чланом </w:t>
      </w:r>
      <w:r w:rsidR="00422DB6" w:rsidRPr="0039029D">
        <w:rPr>
          <w:lang w:val="sr-Cyrl-RS"/>
        </w:rPr>
        <w:t>9</w:t>
      </w:r>
      <w:r w:rsidR="0045571A" w:rsidRPr="0039029D">
        <w:rPr>
          <w:lang w:val="sr-Cyrl-RS"/>
        </w:rPr>
        <w:t>2</w:t>
      </w:r>
      <w:r w:rsidR="00105D83" w:rsidRPr="0039029D">
        <w:rPr>
          <w:lang w:val="sr-Cyrl-RS"/>
        </w:rPr>
        <w:t>.</w:t>
      </w:r>
      <w:r w:rsidRPr="0039029D">
        <w:rPr>
          <w:lang w:val="sr-Cyrl-RS"/>
        </w:rPr>
        <w:t xml:space="preserve"> овог закона;</w:t>
      </w:r>
    </w:p>
    <w:p w14:paraId="0189F042" w14:textId="77777777" w:rsidR="008451F9" w:rsidRPr="0039029D" w:rsidRDefault="008451F9" w:rsidP="008C4867">
      <w:pPr>
        <w:numPr>
          <w:ilvl w:val="0"/>
          <w:numId w:val="51"/>
        </w:numPr>
        <w:tabs>
          <w:tab w:val="clear" w:pos="360"/>
          <w:tab w:val="num" w:pos="284"/>
        </w:tabs>
        <w:spacing w:after="120" w:line="240" w:lineRule="auto"/>
        <w:ind w:left="0" w:firstLine="284"/>
        <w:jc w:val="both"/>
        <w:rPr>
          <w:lang w:val="sr-Cyrl-RS"/>
        </w:rPr>
      </w:pPr>
      <w:r w:rsidRPr="0039029D">
        <w:rPr>
          <w:lang w:val="sr-Cyrl-RS"/>
        </w:rPr>
        <w:t>опис мера унутрашње контроле које се успостављају ради испуњавања обавеза утврђених прописима којима се уређују спречавање прања новца и финансирања тероризма;</w:t>
      </w:r>
    </w:p>
    <w:p w14:paraId="23D2BCF7" w14:textId="77777777" w:rsidR="008451F9" w:rsidRPr="0039029D" w:rsidRDefault="008451F9" w:rsidP="008C4867">
      <w:pPr>
        <w:numPr>
          <w:ilvl w:val="0"/>
          <w:numId w:val="51"/>
        </w:numPr>
        <w:tabs>
          <w:tab w:val="clear" w:pos="360"/>
          <w:tab w:val="num" w:pos="284"/>
        </w:tabs>
        <w:spacing w:after="120" w:line="240" w:lineRule="auto"/>
        <w:ind w:left="0" w:firstLine="284"/>
        <w:jc w:val="both"/>
        <w:rPr>
          <w:lang w:val="sr-Cyrl-RS"/>
        </w:rPr>
      </w:pPr>
      <w:r w:rsidRPr="0039029D">
        <w:rPr>
          <w:lang w:val="sr-Cyrl-RS"/>
        </w:rPr>
        <w:t>опис планираних мера обуке запослених у вези са обављањем трансакција с дигиталном имовином;</w:t>
      </w:r>
    </w:p>
    <w:p w14:paraId="66A810EB" w14:textId="77777777" w:rsidR="008451F9" w:rsidRPr="0039029D" w:rsidRDefault="008451F9" w:rsidP="008C4867">
      <w:pPr>
        <w:numPr>
          <w:ilvl w:val="0"/>
          <w:numId w:val="51"/>
        </w:numPr>
        <w:tabs>
          <w:tab w:val="clear" w:pos="360"/>
          <w:tab w:val="num" w:pos="284"/>
        </w:tabs>
        <w:spacing w:after="120" w:line="240" w:lineRule="auto"/>
        <w:ind w:left="0" w:firstLine="284"/>
        <w:jc w:val="both"/>
        <w:rPr>
          <w:lang w:val="sr-Cyrl-RS"/>
        </w:rPr>
      </w:pPr>
      <w:r w:rsidRPr="0039029D">
        <w:rPr>
          <w:lang w:val="sr-Cyrl-RS"/>
        </w:rPr>
        <w:t>опис организационе структуре, укључујући и податке о планираном поверавању појединих оперативних послова повезаних с пружањем услуга повезаних с дигиталном имовином;</w:t>
      </w:r>
    </w:p>
    <w:p w14:paraId="589DEDC2" w14:textId="77777777" w:rsidR="008451F9" w:rsidRPr="0039029D" w:rsidRDefault="008451F9" w:rsidP="008C4867">
      <w:pPr>
        <w:numPr>
          <w:ilvl w:val="0"/>
          <w:numId w:val="51"/>
        </w:numPr>
        <w:tabs>
          <w:tab w:val="clear" w:pos="360"/>
          <w:tab w:val="num" w:pos="284"/>
        </w:tabs>
        <w:spacing w:after="120" w:line="240" w:lineRule="auto"/>
        <w:ind w:left="0" w:firstLine="284"/>
        <w:jc w:val="both"/>
        <w:rPr>
          <w:lang w:val="sr-Cyrl-RS"/>
        </w:rPr>
      </w:pPr>
      <w:r w:rsidRPr="0039029D">
        <w:rPr>
          <w:lang w:val="sr-Cyrl-RS"/>
        </w:rPr>
        <w:t>опис планираних мера за управљање безбедношћу информационо-комуникационог система;</w:t>
      </w:r>
    </w:p>
    <w:p w14:paraId="3DB720AA" w14:textId="31658ED8" w:rsidR="008451F9" w:rsidRPr="0039029D" w:rsidRDefault="008451F9" w:rsidP="008C4867">
      <w:pPr>
        <w:numPr>
          <w:ilvl w:val="0"/>
          <w:numId w:val="51"/>
        </w:numPr>
        <w:tabs>
          <w:tab w:val="clear" w:pos="360"/>
          <w:tab w:val="num" w:pos="284"/>
        </w:tabs>
        <w:spacing w:after="120" w:line="240" w:lineRule="auto"/>
        <w:ind w:left="0" w:firstLine="284"/>
        <w:jc w:val="both"/>
        <w:rPr>
          <w:lang w:val="sr-Cyrl-RS"/>
        </w:rPr>
      </w:pPr>
      <w:r w:rsidRPr="0039029D">
        <w:rPr>
          <w:lang w:val="sr-Cyrl-RS"/>
        </w:rPr>
        <w:t xml:space="preserve">податке о лицима која су чланови </w:t>
      </w:r>
      <w:r w:rsidR="00584ADE" w:rsidRPr="0039029D">
        <w:rPr>
          <w:lang w:val="sr-Cyrl-RS"/>
        </w:rPr>
        <w:t xml:space="preserve">управе </w:t>
      </w:r>
      <w:r w:rsidRPr="0039029D">
        <w:rPr>
          <w:lang w:val="sr-Cyrl-RS"/>
        </w:rPr>
        <w:t xml:space="preserve">подносиоца захтева и лицима која ће непосредно руководити </w:t>
      </w:r>
      <w:bookmarkStart w:id="46" w:name="_Hlk55555099"/>
      <w:r w:rsidRPr="0039029D">
        <w:rPr>
          <w:lang w:val="sr-Cyrl-RS"/>
        </w:rPr>
        <w:t>пословима пружања услуга повезаних с дигиталном имовином</w:t>
      </w:r>
      <w:r w:rsidR="00845523" w:rsidRPr="0039029D">
        <w:rPr>
          <w:lang w:val="sr-Cyrl-RS"/>
        </w:rPr>
        <w:t xml:space="preserve"> </w:t>
      </w:r>
      <w:bookmarkEnd w:id="46"/>
      <w:r w:rsidR="00845523" w:rsidRPr="0039029D">
        <w:rPr>
          <w:lang w:val="sr-Cyrl-RS"/>
        </w:rPr>
        <w:t xml:space="preserve">(у даљем тексту: руководилац пружаоца услуга повезаних с </w:t>
      </w:r>
      <w:r w:rsidR="00C150F1" w:rsidRPr="0039029D">
        <w:rPr>
          <w:lang w:val="sr-Cyrl-RS"/>
        </w:rPr>
        <w:t xml:space="preserve">дигиталном </w:t>
      </w:r>
      <w:r w:rsidR="00845523" w:rsidRPr="0039029D">
        <w:rPr>
          <w:lang w:val="sr-Cyrl-RS"/>
        </w:rPr>
        <w:t>имовином)</w:t>
      </w:r>
      <w:r w:rsidRPr="0039029D">
        <w:rPr>
          <w:lang w:val="sr-Cyrl-RS"/>
        </w:rPr>
        <w:t xml:space="preserve">, с подацима и доказима о томе да ова лица имају добру пословну репутацију у складу с чланом </w:t>
      </w:r>
      <w:r w:rsidR="00422DB6" w:rsidRPr="0039029D">
        <w:rPr>
          <w:lang w:val="sr-Cyrl-RS"/>
        </w:rPr>
        <w:t>60</w:t>
      </w:r>
      <w:r w:rsidR="002878C4" w:rsidRPr="0039029D">
        <w:rPr>
          <w:lang w:val="sr-Cyrl-RS"/>
        </w:rPr>
        <w:t xml:space="preserve">. </w:t>
      </w:r>
      <w:r w:rsidRPr="0039029D">
        <w:rPr>
          <w:lang w:val="sr-Cyrl-RS"/>
        </w:rPr>
        <w:t>овог закона;</w:t>
      </w:r>
    </w:p>
    <w:p w14:paraId="356CF6E5" w14:textId="77777777" w:rsidR="008451F9" w:rsidRPr="0039029D" w:rsidRDefault="008451F9" w:rsidP="008C4867">
      <w:pPr>
        <w:numPr>
          <w:ilvl w:val="0"/>
          <w:numId w:val="51"/>
        </w:numPr>
        <w:tabs>
          <w:tab w:val="clear" w:pos="360"/>
          <w:tab w:val="num" w:pos="284"/>
        </w:tabs>
        <w:spacing w:after="120" w:line="240" w:lineRule="auto"/>
        <w:ind w:left="0" w:firstLine="284"/>
        <w:jc w:val="both"/>
        <w:rPr>
          <w:lang w:val="sr-Cyrl-RS"/>
        </w:rPr>
      </w:pPr>
      <w:r w:rsidRPr="0039029D">
        <w:rPr>
          <w:lang w:val="sr-Cyrl-RS"/>
        </w:rPr>
        <w:t xml:space="preserve">податке о лицима с квалификованим учешћем у подносиоцу захтева, висини њиховог учешћа, као и доказе о подобности тих лица у складу с чланом </w:t>
      </w:r>
      <w:r w:rsidR="00E954C4" w:rsidRPr="0039029D">
        <w:rPr>
          <w:lang w:val="sr-Cyrl-RS"/>
        </w:rPr>
        <w:t>65</w:t>
      </w:r>
      <w:r w:rsidRPr="0039029D">
        <w:rPr>
          <w:lang w:val="sr-Cyrl-RS"/>
        </w:rPr>
        <w:t>. овог закона;</w:t>
      </w:r>
    </w:p>
    <w:p w14:paraId="30488091" w14:textId="77777777" w:rsidR="008451F9" w:rsidRPr="0039029D" w:rsidRDefault="008451F9" w:rsidP="008C4867">
      <w:pPr>
        <w:numPr>
          <w:ilvl w:val="0"/>
          <w:numId w:val="51"/>
        </w:numPr>
        <w:tabs>
          <w:tab w:val="clear" w:pos="360"/>
          <w:tab w:val="num" w:pos="284"/>
        </w:tabs>
        <w:spacing w:after="120" w:line="240" w:lineRule="auto"/>
        <w:ind w:left="0" w:firstLine="284"/>
        <w:jc w:val="both"/>
        <w:rPr>
          <w:lang w:val="sr-Cyrl-RS"/>
        </w:rPr>
      </w:pPr>
      <w:r w:rsidRPr="0039029D">
        <w:rPr>
          <w:lang w:val="sr-Cyrl-RS"/>
        </w:rPr>
        <w:t>податке о спољном ревизору који обавља ревизију финансијских извештаја подносиоца захтева у години у којој се подноси захтев, ако је за подносиоца захтева обавезна ревизија финансијских извештаја у складу са законом;</w:t>
      </w:r>
    </w:p>
    <w:p w14:paraId="6878F831" w14:textId="457CC49C" w:rsidR="008451F9" w:rsidRPr="0039029D" w:rsidRDefault="008451F9" w:rsidP="008C4867">
      <w:pPr>
        <w:numPr>
          <w:ilvl w:val="0"/>
          <w:numId w:val="51"/>
        </w:numPr>
        <w:tabs>
          <w:tab w:val="clear" w:pos="360"/>
          <w:tab w:val="num" w:pos="284"/>
        </w:tabs>
        <w:spacing w:after="120" w:line="240" w:lineRule="auto"/>
        <w:ind w:left="0" w:firstLine="284"/>
        <w:jc w:val="both"/>
        <w:rPr>
          <w:lang w:val="sr-Cyrl-RS"/>
        </w:rPr>
      </w:pPr>
      <w:r w:rsidRPr="0039029D">
        <w:rPr>
          <w:lang w:val="sr-Cyrl-RS"/>
        </w:rPr>
        <w:t>податке о лицима блиско повезаним с подносиоцем захтева и опис те повезаности</w:t>
      </w:r>
      <w:r w:rsidR="00C95C5C" w:rsidRPr="0039029D">
        <w:rPr>
          <w:lang w:val="sr-Cyrl-RS"/>
        </w:rPr>
        <w:t>;</w:t>
      </w:r>
    </w:p>
    <w:p w14:paraId="03D64E84" w14:textId="44712EE0" w:rsidR="008451F9" w:rsidRPr="0039029D" w:rsidRDefault="008451F9" w:rsidP="008C4867">
      <w:pPr>
        <w:numPr>
          <w:ilvl w:val="0"/>
          <w:numId w:val="51"/>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доказ о поседовању минималног капитала</w:t>
      </w:r>
      <w:r w:rsidR="00E954C4" w:rsidRPr="0039029D">
        <w:rPr>
          <w:rFonts w:eastAsia="Times New Roman"/>
          <w:lang w:val="sr-Cyrl-RS"/>
        </w:rPr>
        <w:t xml:space="preserve"> из члана 54. овог закона</w:t>
      </w:r>
      <w:r w:rsidRPr="0039029D">
        <w:rPr>
          <w:rFonts w:eastAsia="Times New Roman"/>
          <w:lang w:val="sr-Cyrl-RS"/>
        </w:rPr>
        <w:t>;</w:t>
      </w:r>
    </w:p>
    <w:p w14:paraId="45202496" w14:textId="25D09548" w:rsidR="008A1E84" w:rsidRPr="0039029D" w:rsidRDefault="008A1E84" w:rsidP="008C4867">
      <w:pPr>
        <w:numPr>
          <w:ilvl w:val="0"/>
          <w:numId w:val="51"/>
        </w:numPr>
        <w:tabs>
          <w:tab w:val="clear" w:pos="360"/>
          <w:tab w:val="num" w:pos="284"/>
        </w:tabs>
        <w:spacing w:after="120" w:line="240" w:lineRule="auto"/>
        <w:ind w:left="0" w:firstLine="284"/>
        <w:jc w:val="both"/>
        <w:rPr>
          <w:rFonts w:eastAsia="Times New Roman"/>
          <w:lang w:val="sr-Cyrl-RS"/>
        </w:rPr>
      </w:pPr>
      <w:r w:rsidRPr="0039029D">
        <w:rPr>
          <w:lang w:val="sr-Cyrl-RS"/>
        </w:rPr>
        <w:t>доказ да подносилац захтева није осуђен правноснажном пресудом за кривично дело, као и да се против њега не води кривични поступак, у смислу закона којим се уређује одговорност правних лица за кривична дела, као и да није осуђен правноснажном пресудом за привредни преступ који га чини неподобним за пружање услуга повезаних с дигиталном имовином, у смислу закона којим се уређују привредни преступи;</w:t>
      </w:r>
    </w:p>
    <w:p w14:paraId="4F8EC1D8" w14:textId="77777777" w:rsidR="008451F9" w:rsidRPr="0039029D" w:rsidRDefault="008451F9" w:rsidP="008C4867">
      <w:pPr>
        <w:numPr>
          <w:ilvl w:val="0"/>
          <w:numId w:val="51"/>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доказ о уплаћеној накнади у складу са тарифом надзорног органа.</w:t>
      </w:r>
    </w:p>
    <w:p w14:paraId="32AF5589" w14:textId="5E8F6930" w:rsidR="004E515D" w:rsidRPr="0039029D" w:rsidRDefault="00F616A8" w:rsidP="008C4867">
      <w:pPr>
        <w:spacing w:after="120" w:line="240" w:lineRule="auto"/>
        <w:ind w:firstLine="284"/>
        <w:jc w:val="both"/>
        <w:rPr>
          <w:rFonts w:eastAsia="Times New Roman"/>
          <w:lang w:val="sr-Cyrl-RS"/>
        </w:rPr>
      </w:pPr>
      <w:r w:rsidRPr="0039029D">
        <w:rPr>
          <w:rFonts w:eastAsia="Times New Roman"/>
          <w:lang w:val="sr-Cyrl-RS"/>
        </w:rPr>
        <w:t xml:space="preserve">Изузетно од ст. 1. и 2. овог члана, банка која намерава да пружа услугу из члана 3. став 1. тачка 4) овог закона у делу чувања криптографских кључева </w:t>
      </w:r>
      <w:bookmarkStart w:id="47" w:name="_Hlk55494708"/>
      <w:r w:rsidRPr="0039029D">
        <w:rPr>
          <w:rFonts w:eastAsia="Times New Roman"/>
          <w:lang w:val="sr-Cyrl-RS"/>
        </w:rPr>
        <w:t>дужна је да, најкасније 30 дана пре почетка, односно престанка пружања те услуге, Народну банку Србије обавести о намери почетка или престанка пружања те услуге</w:t>
      </w:r>
      <w:r w:rsidR="003F2E55" w:rsidRPr="0039029D">
        <w:rPr>
          <w:rFonts w:eastAsia="Times New Roman"/>
          <w:lang w:val="sr-Cyrl-RS"/>
        </w:rPr>
        <w:t>, као</w:t>
      </w:r>
      <w:r w:rsidRPr="0039029D">
        <w:rPr>
          <w:rFonts w:eastAsia="Times New Roman"/>
          <w:lang w:val="sr-Cyrl-RS"/>
        </w:rPr>
        <w:t xml:space="preserve"> и да јој уз обавештење о намери почетка пружања те услуге достави документацију</w:t>
      </w:r>
      <w:bookmarkEnd w:id="47"/>
      <w:r w:rsidRPr="0039029D">
        <w:rPr>
          <w:rFonts w:eastAsia="Times New Roman"/>
          <w:lang w:val="sr-Cyrl-RS"/>
        </w:rPr>
        <w:t xml:space="preserve"> из става 2. тач. </w:t>
      </w:r>
      <w:r w:rsidR="001D2CFD" w:rsidRPr="0039029D">
        <w:rPr>
          <w:rFonts w:eastAsia="Times New Roman"/>
          <w:lang w:val="sr-Cyrl-RS"/>
        </w:rPr>
        <w:t>4</w:t>
      </w:r>
      <w:r w:rsidRPr="0039029D">
        <w:rPr>
          <w:rFonts w:eastAsia="Times New Roman"/>
          <w:lang w:val="sr-Cyrl-RS"/>
        </w:rPr>
        <w:t xml:space="preserve">) до </w:t>
      </w:r>
      <w:r w:rsidR="001D2CFD" w:rsidRPr="0039029D">
        <w:rPr>
          <w:rFonts w:eastAsia="Times New Roman"/>
          <w:lang w:val="sr-Cyrl-RS"/>
        </w:rPr>
        <w:t>11</w:t>
      </w:r>
      <w:r w:rsidRPr="0039029D">
        <w:rPr>
          <w:rFonts w:eastAsia="Times New Roman"/>
          <w:lang w:val="sr-Cyrl-RS"/>
        </w:rPr>
        <w:t>)</w:t>
      </w:r>
      <w:r w:rsidR="001D2CFD" w:rsidRPr="0039029D">
        <w:rPr>
          <w:rFonts w:eastAsia="Times New Roman"/>
          <w:lang w:val="sr-Cyrl-RS"/>
        </w:rPr>
        <w:t xml:space="preserve"> и </w:t>
      </w:r>
      <w:r w:rsidRPr="0039029D">
        <w:rPr>
          <w:rFonts w:eastAsia="Times New Roman"/>
          <w:lang w:val="sr-Cyrl-RS"/>
        </w:rPr>
        <w:t>тачк</w:t>
      </w:r>
      <w:r w:rsidR="003F2E55" w:rsidRPr="0039029D">
        <w:rPr>
          <w:rFonts w:eastAsia="Times New Roman"/>
          <w:lang w:val="sr-Cyrl-RS"/>
        </w:rPr>
        <w:t>а</w:t>
      </w:r>
      <w:r w:rsidRPr="0039029D">
        <w:rPr>
          <w:rFonts w:eastAsia="Times New Roman"/>
          <w:lang w:val="sr-Cyrl-RS"/>
        </w:rPr>
        <w:t xml:space="preserve"> </w:t>
      </w:r>
      <w:r w:rsidR="001D2CFD" w:rsidRPr="0039029D">
        <w:rPr>
          <w:rFonts w:eastAsia="Times New Roman"/>
          <w:lang w:val="sr-Cyrl-RS"/>
        </w:rPr>
        <w:t>1</w:t>
      </w:r>
      <w:r w:rsidR="00C95C5C" w:rsidRPr="0039029D">
        <w:rPr>
          <w:rFonts w:eastAsia="Times New Roman"/>
          <w:lang w:val="sr-Cyrl-RS"/>
        </w:rPr>
        <w:t>8</w:t>
      </w:r>
      <w:r w:rsidRPr="0039029D">
        <w:rPr>
          <w:rFonts w:eastAsia="Times New Roman"/>
          <w:lang w:val="sr-Cyrl-RS"/>
        </w:rPr>
        <w:t>) овог члана</w:t>
      </w:r>
      <w:r w:rsidR="002249F9" w:rsidRPr="0039029D">
        <w:rPr>
          <w:rFonts w:eastAsia="Times New Roman"/>
          <w:lang w:val="sr-Cyrl-RS"/>
        </w:rPr>
        <w:t>.</w:t>
      </w:r>
      <w:r w:rsidR="00C95C5C" w:rsidRPr="0039029D">
        <w:rPr>
          <w:rFonts w:eastAsia="Times New Roman"/>
          <w:lang w:val="sr-Cyrl-RS"/>
        </w:rPr>
        <w:t xml:space="preserve"> Рок из овог става рачуна се од дана достављања уредне документације из тог става.</w:t>
      </w:r>
    </w:p>
    <w:p w14:paraId="70F69F54" w14:textId="6810BB43" w:rsidR="00566363" w:rsidRPr="0039029D" w:rsidRDefault="00566363" w:rsidP="00CE707C">
      <w:pPr>
        <w:spacing w:after="120" w:line="240" w:lineRule="auto"/>
        <w:ind w:firstLine="284"/>
        <w:jc w:val="both"/>
        <w:rPr>
          <w:rFonts w:eastAsia="Times New Roman"/>
          <w:lang w:val="sr-Cyrl-RS"/>
        </w:rPr>
      </w:pPr>
      <w:r w:rsidRPr="0039029D">
        <w:rPr>
          <w:rFonts w:eastAsia="Times New Roman"/>
          <w:lang w:val="sr-Cyrl-RS"/>
        </w:rPr>
        <w:t xml:space="preserve">Подацима о лицима из става 2. тач. 12) до 15) овог члана </w:t>
      </w:r>
      <w:r w:rsidR="00684644" w:rsidRPr="0039029D">
        <w:rPr>
          <w:rFonts w:eastAsia="Times New Roman"/>
          <w:lang w:val="sr-Cyrl-RS"/>
        </w:rPr>
        <w:t xml:space="preserve">нарочито се </w:t>
      </w:r>
      <w:r w:rsidRPr="0039029D">
        <w:rPr>
          <w:rFonts w:eastAsia="Times New Roman"/>
          <w:lang w:val="sr-Cyrl-RS"/>
        </w:rPr>
        <w:t>сматрају:</w:t>
      </w:r>
    </w:p>
    <w:p w14:paraId="7CE5C2F9" w14:textId="51102099" w:rsidR="00566363" w:rsidRPr="0039029D" w:rsidRDefault="00566363" w:rsidP="0039029D">
      <w:pPr>
        <w:pStyle w:val="ListParagraph"/>
        <w:numPr>
          <w:ilvl w:val="0"/>
          <w:numId w:val="76"/>
        </w:numPr>
        <w:spacing w:after="120" w:line="240" w:lineRule="auto"/>
        <w:ind w:left="0" w:firstLine="284"/>
        <w:jc w:val="both"/>
        <w:rPr>
          <w:rFonts w:eastAsia="Times New Roman"/>
          <w:lang w:val="sr-Cyrl-RS"/>
        </w:rPr>
      </w:pPr>
      <w:r w:rsidRPr="0039029D">
        <w:rPr>
          <w:rFonts w:eastAsia="Times New Roman"/>
          <w:lang w:val="sr-Cyrl-RS"/>
        </w:rPr>
        <w:t>за физичка лица:</w:t>
      </w:r>
    </w:p>
    <w:p w14:paraId="130B87B8" w14:textId="434F562E" w:rsidR="001E0E34" w:rsidRPr="0039029D" w:rsidRDefault="00490AE9" w:rsidP="0039029D">
      <w:pPr>
        <w:pStyle w:val="ListParagraph"/>
        <w:numPr>
          <w:ilvl w:val="0"/>
          <w:numId w:val="78"/>
        </w:numPr>
        <w:spacing w:after="120" w:line="240" w:lineRule="auto"/>
        <w:ind w:left="0" w:firstLine="284"/>
        <w:jc w:val="both"/>
        <w:rPr>
          <w:rFonts w:eastAsia="Times New Roman"/>
          <w:lang w:val="sr-Cyrl-RS"/>
        </w:rPr>
      </w:pPr>
      <w:r w:rsidRPr="0039029D">
        <w:rPr>
          <w:rFonts w:eastAsia="Times New Roman"/>
          <w:lang w:val="sr-Cyrl-RS"/>
        </w:rPr>
        <w:t>име и презиме физичког лица,</w:t>
      </w:r>
    </w:p>
    <w:p w14:paraId="15BE2121" w14:textId="4BF6D57A" w:rsidR="001E0E34" w:rsidRPr="0039029D" w:rsidRDefault="001E0E34" w:rsidP="0039029D">
      <w:pPr>
        <w:pStyle w:val="ListParagraph"/>
        <w:numPr>
          <w:ilvl w:val="0"/>
          <w:numId w:val="78"/>
        </w:numPr>
        <w:spacing w:after="120" w:line="240" w:lineRule="auto"/>
        <w:ind w:left="0" w:firstLine="284"/>
        <w:jc w:val="both"/>
        <w:rPr>
          <w:rFonts w:eastAsia="Times New Roman"/>
          <w:lang w:val="sr-Cyrl-RS"/>
        </w:rPr>
      </w:pPr>
      <w:r w:rsidRPr="0039029D">
        <w:rPr>
          <w:rFonts w:eastAsia="Times New Roman"/>
          <w:lang w:val="sr-Cyrl-RS"/>
        </w:rPr>
        <w:t>адреса пребивалишта, односно боравишта физичког лица (место, улица и број), а за физичко лице које нема држављ</w:t>
      </w:r>
      <w:r w:rsidR="00490AE9" w:rsidRPr="0039029D">
        <w:rPr>
          <w:rFonts w:eastAsia="Times New Roman"/>
          <w:lang w:val="sr-Cyrl-RS"/>
        </w:rPr>
        <w:t>анство Републике и назив државе,</w:t>
      </w:r>
    </w:p>
    <w:p w14:paraId="21F4C961" w14:textId="7DD9E6B6" w:rsidR="001E0E34" w:rsidRPr="0039029D" w:rsidRDefault="001E0E34" w:rsidP="0039029D">
      <w:pPr>
        <w:pStyle w:val="ListParagraph"/>
        <w:numPr>
          <w:ilvl w:val="0"/>
          <w:numId w:val="78"/>
        </w:numPr>
        <w:spacing w:after="120" w:line="240" w:lineRule="auto"/>
        <w:ind w:left="0" w:firstLine="284"/>
        <w:jc w:val="both"/>
        <w:rPr>
          <w:rFonts w:eastAsia="Times New Roman"/>
          <w:lang w:val="sr-Cyrl-RS"/>
        </w:rPr>
      </w:pPr>
      <w:r w:rsidRPr="0039029D">
        <w:rPr>
          <w:rFonts w:eastAsia="Times New Roman"/>
          <w:lang w:val="sr-Cyrl-RS"/>
        </w:rPr>
        <w:t>јединствени матични број грађана, односно друга одговарајућа идентификациона ознака за физичко лице које нема држављанство Републике (нпр. број пасоша или евиденциони број који о</w:t>
      </w:r>
      <w:r w:rsidR="00490AE9" w:rsidRPr="0039029D">
        <w:rPr>
          <w:rFonts w:eastAsia="Times New Roman"/>
          <w:lang w:val="sr-Cyrl-RS"/>
        </w:rPr>
        <w:t>дређује надлежни државни орган);</w:t>
      </w:r>
    </w:p>
    <w:p w14:paraId="11DFC834" w14:textId="32CA3919" w:rsidR="00566363" w:rsidRPr="0039029D" w:rsidRDefault="00566363" w:rsidP="0039029D">
      <w:pPr>
        <w:pStyle w:val="ListParagraph"/>
        <w:numPr>
          <w:ilvl w:val="0"/>
          <w:numId w:val="76"/>
        </w:numPr>
        <w:spacing w:after="120" w:line="240" w:lineRule="auto"/>
        <w:jc w:val="both"/>
        <w:rPr>
          <w:rFonts w:eastAsia="Times New Roman"/>
          <w:lang w:val="sr-Cyrl-RS"/>
        </w:rPr>
      </w:pPr>
      <w:r w:rsidRPr="0039029D">
        <w:rPr>
          <w:rFonts w:eastAsia="Times New Roman"/>
          <w:lang w:val="sr-Cyrl-RS"/>
        </w:rPr>
        <w:t>за правна лица:</w:t>
      </w:r>
    </w:p>
    <w:p w14:paraId="12FD4BD3" w14:textId="193B7E3B" w:rsidR="00566363" w:rsidRPr="0039029D" w:rsidRDefault="00566363" w:rsidP="0039029D">
      <w:pPr>
        <w:pStyle w:val="ListParagraph"/>
        <w:numPr>
          <w:ilvl w:val="0"/>
          <w:numId w:val="77"/>
        </w:numPr>
        <w:spacing w:after="120" w:line="240" w:lineRule="auto"/>
        <w:ind w:left="0" w:firstLine="284"/>
        <w:jc w:val="both"/>
        <w:rPr>
          <w:lang w:val="sr-Cyrl-RS"/>
        </w:rPr>
      </w:pPr>
      <w:r w:rsidRPr="0039029D">
        <w:rPr>
          <w:lang w:val="sr-Cyrl-RS"/>
        </w:rPr>
        <w:t xml:space="preserve">пословно име или скраћено пословно име правног </w:t>
      </w:r>
      <w:r w:rsidR="00490AE9" w:rsidRPr="0039029D">
        <w:rPr>
          <w:lang w:val="sr-Cyrl-RS"/>
        </w:rPr>
        <w:t>лица,</w:t>
      </w:r>
    </w:p>
    <w:p w14:paraId="1A52AC08" w14:textId="5B18CBFA" w:rsidR="00566363" w:rsidRPr="0039029D" w:rsidRDefault="00566363" w:rsidP="0039029D">
      <w:pPr>
        <w:numPr>
          <w:ilvl w:val="0"/>
          <w:numId w:val="77"/>
        </w:numPr>
        <w:spacing w:after="120" w:line="240" w:lineRule="auto"/>
        <w:ind w:left="0" w:firstLine="284"/>
        <w:jc w:val="both"/>
        <w:rPr>
          <w:lang w:val="sr-Cyrl-RS"/>
        </w:rPr>
      </w:pPr>
      <w:r w:rsidRPr="0039029D">
        <w:rPr>
          <w:lang w:val="sr-Cyrl-RS"/>
        </w:rPr>
        <w:t>адреса седишта правног лица</w:t>
      </w:r>
      <w:r w:rsidR="001E0E34" w:rsidRPr="0039029D">
        <w:rPr>
          <w:lang w:val="sr-Cyrl-RS"/>
        </w:rPr>
        <w:t xml:space="preserve"> (место, улица и број)</w:t>
      </w:r>
      <w:r w:rsidRPr="0039029D">
        <w:rPr>
          <w:lang w:val="sr-Cyrl-RS"/>
        </w:rPr>
        <w:t xml:space="preserve">, а за правно лице </w:t>
      </w:r>
      <w:r w:rsidR="00CE707C" w:rsidRPr="0039029D">
        <w:rPr>
          <w:lang w:val="sr-Cyrl-RS"/>
        </w:rPr>
        <w:t xml:space="preserve">које нема седиште у Републици </w:t>
      </w:r>
      <w:r w:rsidR="00490AE9" w:rsidRPr="0039029D">
        <w:rPr>
          <w:lang w:val="sr-Cyrl-RS"/>
        </w:rPr>
        <w:t>и назив државе,</w:t>
      </w:r>
    </w:p>
    <w:p w14:paraId="709E623B" w14:textId="2662384E" w:rsidR="00566363" w:rsidRPr="0039029D" w:rsidRDefault="00566363" w:rsidP="0039029D">
      <w:pPr>
        <w:numPr>
          <w:ilvl w:val="0"/>
          <w:numId w:val="77"/>
        </w:numPr>
        <w:spacing w:after="120" w:line="240" w:lineRule="auto"/>
        <w:ind w:left="0" w:firstLine="284"/>
        <w:jc w:val="both"/>
        <w:rPr>
          <w:lang w:val="sr-Cyrl-RS"/>
        </w:rPr>
      </w:pPr>
      <w:r w:rsidRPr="0039029D">
        <w:rPr>
          <w:lang w:val="sr-Cyrl-RS"/>
        </w:rPr>
        <w:t>матични број правног лица, односно друга одговарајућа идентификациона ознака за правно лице</w:t>
      </w:r>
      <w:r w:rsidR="00CE707C" w:rsidRPr="0039029D">
        <w:rPr>
          <w:lang w:val="sr-Cyrl-RS"/>
        </w:rPr>
        <w:t xml:space="preserve"> које нема седиште у Републици</w:t>
      </w:r>
      <w:r w:rsidRPr="0039029D">
        <w:rPr>
          <w:lang w:val="sr-Cyrl-RS"/>
        </w:rPr>
        <w:t xml:space="preserve"> (нпр. евиденциони број који о</w:t>
      </w:r>
      <w:r w:rsidR="00490AE9" w:rsidRPr="0039029D">
        <w:rPr>
          <w:lang w:val="sr-Cyrl-RS"/>
        </w:rPr>
        <w:t>дређује надлежни државни орган),</w:t>
      </w:r>
    </w:p>
    <w:p w14:paraId="72BF5FC7" w14:textId="44A86B57" w:rsidR="00566363" w:rsidRPr="0039029D" w:rsidRDefault="00566363" w:rsidP="0039029D">
      <w:pPr>
        <w:numPr>
          <w:ilvl w:val="0"/>
          <w:numId w:val="77"/>
        </w:numPr>
        <w:spacing w:after="120" w:line="240" w:lineRule="auto"/>
        <w:ind w:left="0" w:firstLine="284"/>
        <w:jc w:val="both"/>
        <w:rPr>
          <w:lang w:val="sr-Cyrl-RS"/>
        </w:rPr>
      </w:pPr>
      <w:r w:rsidRPr="0039029D">
        <w:rPr>
          <w:lang w:val="sr-Cyrl-RS"/>
        </w:rPr>
        <w:t>порески идентификациони број правног лица.</w:t>
      </w:r>
    </w:p>
    <w:p w14:paraId="0B7128FD" w14:textId="70F078D0" w:rsidR="008451F9" w:rsidRPr="0039029D" w:rsidRDefault="00684644" w:rsidP="008C4867">
      <w:pPr>
        <w:spacing w:after="120" w:line="240" w:lineRule="auto"/>
        <w:ind w:firstLine="284"/>
        <w:jc w:val="both"/>
        <w:rPr>
          <w:rFonts w:eastAsia="Times New Roman"/>
          <w:lang w:val="sr-Cyrl-RS"/>
        </w:rPr>
      </w:pPr>
      <w:r w:rsidRPr="0039029D">
        <w:rPr>
          <w:lang w:val="sr-Cyrl-RS"/>
        </w:rPr>
        <w:t>Поред података из става 4. овог члана, подаци о лицима обухватају и друге податке и документа која садрже податке о лицима које је неопходно доставити у складу са ставом 2. тач. 12) до 15) овог члана (нпр. подаци и докази да ова лица имају добру пословну репутацију).</w:t>
      </w:r>
      <w:bookmarkStart w:id="48" w:name="_Hlk55494811"/>
      <w:r w:rsidR="008451F9" w:rsidRPr="0039029D">
        <w:rPr>
          <w:rFonts w:eastAsia="Times New Roman"/>
          <w:lang w:val="sr-Cyrl-RS"/>
        </w:rPr>
        <w:t>Надзорни орган прописује ближе услове и начин давања дозволе за пружање услуга повезаних с дигиталном имовином, а може прописати и додатну документацију која се доставља уз захтев за давање те дозволе.</w:t>
      </w:r>
    </w:p>
    <w:bookmarkEnd w:id="48"/>
    <w:p w14:paraId="0F3E1894" w14:textId="218AA9F6" w:rsidR="008451F9" w:rsidRPr="0039029D" w:rsidRDefault="00845523"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Одлучивање </w:t>
      </w:r>
      <w:r w:rsidR="008451F9" w:rsidRPr="0039029D">
        <w:rPr>
          <w:rFonts w:eastAsia="Times New Roman"/>
          <w:b/>
          <w:bCs/>
          <w:lang w:val="sr-Cyrl-RS"/>
        </w:rPr>
        <w:t>о давању дозволе</w:t>
      </w:r>
    </w:p>
    <w:p w14:paraId="5C418EC0" w14:textId="77777777" w:rsidR="008451F9" w:rsidRPr="0039029D" w:rsidRDefault="008451F9"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D54984" w:rsidRPr="0039029D">
        <w:rPr>
          <w:rFonts w:eastAsia="Times New Roman"/>
          <w:b/>
          <w:bCs/>
          <w:lang w:val="sr-Cyrl-RS"/>
        </w:rPr>
        <w:t>57</w:t>
      </w:r>
      <w:r w:rsidR="00187FD0" w:rsidRPr="0039029D">
        <w:rPr>
          <w:rFonts w:eastAsia="Times New Roman"/>
          <w:b/>
          <w:bCs/>
          <w:lang w:val="sr-Cyrl-RS"/>
        </w:rPr>
        <w:t>.</w:t>
      </w:r>
    </w:p>
    <w:p w14:paraId="5A0E434D" w14:textId="77777777" w:rsidR="008451F9" w:rsidRPr="0039029D" w:rsidRDefault="008451F9" w:rsidP="008C4867">
      <w:pPr>
        <w:spacing w:after="120" w:line="240" w:lineRule="auto"/>
        <w:ind w:firstLine="284"/>
        <w:jc w:val="both"/>
        <w:rPr>
          <w:rFonts w:eastAsia="Times New Roman"/>
          <w:lang w:val="sr-Cyrl-RS"/>
        </w:rPr>
      </w:pPr>
      <w:r w:rsidRPr="0039029D">
        <w:rPr>
          <w:rFonts w:eastAsia="Times New Roman"/>
          <w:lang w:val="sr-Cyrl-RS"/>
        </w:rPr>
        <w:t xml:space="preserve">Надзорни орган одлучује </w:t>
      </w:r>
      <w:bookmarkStart w:id="49" w:name="_Hlk55495048"/>
      <w:r w:rsidRPr="0039029D">
        <w:rPr>
          <w:rFonts w:eastAsia="Times New Roman"/>
          <w:lang w:val="sr-Cyrl-RS"/>
        </w:rPr>
        <w:t xml:space="preserve">о захтеву за давање дозволе за пружање услуга повезаних с дигиталном имовином </w:t>
      </w:r>
      <w:bookmarkStart w:id="50" w:name="_Hlk55495088"/>
      <w:bookmarkEnd w:id="49"/>
      <w:r w:rsidRPr="0039029D">
        <w:rPr>
          <w:rFonts w:eastAsia="Times New Roman"/>
          <w:lang w:val="sr-Cyrl-RS"/>
        </w:rPr>
        <w:t>у року од 60 дана од дана пријема уредног захтева</w:t>
      </w:r>
      <w:bookmarkEnd w:id="50"/>
      <w:r w:rsidRPr="0039029D">
        <w:rPr>
          <w:rFonts w:eastAsia="Times New Roman"/>
          <w:lang w:val="sr-Cyrl-RS"/>
        </w:rPr>
        <w:t>.</w:t>
      </w:r>
    </w:p>
    <w:p w14:paraId="7038BBDC" w14:textId="77777777" w:rsidR="008451F9" w:rsidRPr="0039029D" w:rsidRDefault="008451F9" w:rsidP="008C4867">
      <w:pPr>
        <w:pBdr>
          <w:top w:val="nil"/>
          <w:left w:val="nil"/>
          <w:bottom w:val="nil"/>
          <w:right w:val="nil"/>
          <w:between w:val="nil"/>
        </w:pBdr>
        <w:shd w:val="clear" w:color="auto" w:fill="FFFFFF"/>
        <w:tabs>
          <w:tab w:val="left" w:pos="0"/>
        </w:tabs>
        <w:spacing w:after="120" w:line="240" w:lineRule="auto"/>
        <w:ind w:firstLine="284"/>
        <w:jc w:val="both"/>
        <w:rPr>
          <w:lang w:val="sr-Cyrl-RS"/>
        </w:rPr>
      </w:pPr>
      <w:r w:rsidRPr="0039029D">
        <w:rPr>
          <w:lang w:val="sr-Cyrl-RS"/>
        </w:rPr>
        <w:t xml:space="preserve">Ако је захтев из става 1. овог члана неуредан, надзорни орган у року од </w:t>
      </w:r>
      <w:r w:rsidR="004455F7" w:rsidRPr="0039029D">
        <w:rPr>
          <w:lang w:val="sr-Cyrl-RS"/>
        </w:rPr>
        <w:t>20</w:t>
      </w:r>
      <w:r w:rsidRPr="0039029D">
        <w:rPr>
          <w:lang w:val="sr-Cyrl-RS"/>
        </w:rPr>
        <w:t xml:space="preserve"> дана од дана пријема тог захтева обавештава подносиоца захтева на који начин да уреди тај захтев, у ком случају рок из става 1. овог члана почиње да тече од дана када је поднет уредан захтев у складу са обавештењем из овог става.</w:t>
      </w:r>
    </w:p>
    <w:p w14:paraId="4B8BCD6C" w14:textId="77777777" w:rsidR="008451F9" w:rsidRPr="0039029D" w:rsidRDefault="008451F9" w:rsidP="008C4867">
      <w:pPr>
        <w:spacing w:after="120" w:line="240" w:lineRule="auto"/>
        <w:ind w:firstLine="284"/>
        <w:jc w:val="both"/>
        <w:rPr>
          <w:rFonts w:eastAsia="Times New Roman"/>
          <w:lang w:val="sr-Cyrl-RS"/>
        </w:rPr>
      </w:pPr>
      <w:r w:rsidRPr="0039029D">
        <w:rPr>
          <w:rFonts w:eastAsia="Times New Roman"/>
          <w:lang w:val="sr-Cyrl-RS"/>
        </w:rPr>
        <w:t>Надзорни орган доноси решење о давању дозволе када утврди да су испуњени сви</w:t>
      </w:r>
      <w:r w:rsidR="00E954C4" w:rsidRPr="0039029D">
        <w:rPr>
          <w:rFonts w:eastAsia="Times New Roman"/>
          <w:lang w:val="sr-Cyrl-RS"/>
        </w:rPr>
        <w:t xml:space="preserve"> </w:t>
      </w:r>
      <w:r w:rsidRPr="0039029D">
        <w:rPr>
          <w:rFonts w:eastAsia="Times New Roman"/>
          <w:lang w:val="sr-Cyrl-RS"/>
        </w:rPr>
        <w:t>услови</w:t>
      </w:r>
      <w:r w:rsidR="008B5FED" w:rsidRPr="0039029D">
        <w:rPr>
          <w:rFonts w:eastAsia="Times New Roman"/>
          <w:lang w:val="sr-Cyrl-RS"/>
        </w:rPr>
        <w:t xml:space="preserve"> у складу са овим законом.</w:t>
      </w:r>
    </w:p>
    <w:p w14:paraId="4D5494A8" w14:textId="3EC35272" w:rsidR="008451F9" w:rsidRPr="0039029D" w:rsidRDefault="008451F9" w:rsidP="008C4867">
      <w:pPr>
        <w:spacing w:after="120" w:line="240" w:lineRule="auto"/>
        <w:ind w:firstLine="284"/>
        <w:jc w:val="both"/>
        <w:rPr>
          <w:rFonts w:eastAsia="Times New Roman"/>
          <w:lang w:val="sr-Cyrl-RS"/>
        </w:rPr>
      </w:pPr>
      <w:bookmarkStart w:id="51" w:name="_Hlk55495152"/>
      <w:r w:rsidRPr="0039029D">
        <w:rPr>
          <w:rFonts w:eastAsia="Times New Roman"/>
          <w:lang w:val="sr-Cyrl-RS"/>
        </w:rPr>
        <w:t>У решењу о давању дозволе за пружање услуга повезаних с дигиталном имовином, надзорни орган наводи које услуге из члана 3. став 1. овог закона пружалац услуга повезаних с дигиталном имовином је овлашћен да пружа.</w:t>
      </w:r>
    </w:p>
    <w:bookmarkEnd w:id="51"/>
    <w:p w14:paraId="40D7C480" w14:textId="77777777" w:rsidR="008451F9" w:rsidRPr="0039029D" w:rsidRDefault="008451F9" w:rsidP="008C4867">
      <w:pPr>
        <w:spacing w:after="120" w:line="240" w:lineRule="auto"/>
        <w:ind w:firstLine="284"/>
        <w:jc w:val="both"/>
        <w:rPr>
          <w:rFonts w:eastAsia="Times New Roman"/>
          <w:lang w:val="sr-Cyrl-RS"/>
        </w:rPr>
      </w:pPr>
      <w:r w:rsidRPr="0039029D">
        <w:rPr>
          <w:rFonts w:eastAsia="Times New Roman"/>
          <w:lang w:val="sr-Cyrl-RS"/>
        </w:rPr>
        <w:t xml:space="preserve">Надзорни орган одбија захтев </w:t>
      </w:r>
      <w:r w:rsidR="00845523" w:rsidRPr="0039029D">
        <w:rPr>
          <w:rFonts w:eastAsia="Times New Roman"/>
          <w:lang w:val="sr-Cyrl-RS"/>
        </w:rPr>
        <w:t>из става 1. овог члана</w:t>
      </w:r>
      <w:r w:rsidRPr="0039029D">
        <w:rPr>
          <w:rFonts w:eastAsia="Times New Roman"/>
          <w:lang w:val="sr-Cyrl-RS"/>
        </w:rPr>
        <w:t xml:space="preserve"> када утврди да:</w:t>
      </w:r>
    </w:p>
    <w:p w14:paraId="309A49AD" w14:textId="77777777" w:rsidR="008451F9" w:rsidRPr="0039029D" w:rsidRDefault="008451F9" w:rsidP="008C4867">
      <w:pPr>
        <w:numPr>
          <w:ilvl w:val="0"/>
          <w:numId w:val="52"/>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један или више услова за добијање дозволе из овог закона и прописа донетих на основу овог закона није успуњен;</w:t>
      </w:r>
    </w:p>
    <w:p w14:paraId="2A095042" w14:textId="0C288174" w:rsidR="008451F9" w:rsidRPr="0039029D" w:rsidRDefault="00556F56" w:rsidP="008C4867">
      <w:pPr>
        <w:numPr>
          <w:ilvl w:val="0"/>
          <w:numId w:val="52"/>
        </w:numPr>
        <w:spacing w:after="120" w:line="240" w:lineRule="auto"/>
        <w:ind w:left="0" w:firstLine="284"/>
        <w:jc w:val="both"/>
        <w:rPr>
          <w:rFonts w:eastAsia="Times New Roman"/>
          <w:lang w:val="sr-Cyrl-RS"/>
        </w:rPr>
      </w:pPr>
      <w:r w:rsidRPr="0039029D">
        <w:rPr>
          <w:rFonts w:eastAsia="Times New Roman"/>
          <w:lang w:val="sr-Cyrl-RS"/>
        </w:rPr>
        <w:t>чланови управе</w:t>
      </w:r>
      <w:r w:rsidR="008451F9" w:rsidRPr="0039029D">
        <w:rPr>
          <w:rFonts w:eastAsia="Times New Roman"/>
          <w:lang w:val="sr-Cyrl-RS"/>
        </w:rPr>
        <w:t xml:space="preserve"> подносиоца захтева</w:t>
      </w:r>
      <w:r w:rsidRPr="0039029D">
        <w:rPr>
          <w:rFonts w:eastAsia="Times New Roman"/>
          <w:lang w:val="sr-Cyrl-RS"/>
        </w:rPr>
        <w:t xml:space="preserve"> и </w:t>
      </w:r>
      <w:r w:rsidRPr="0039029D">
        <w:rPr>
          <w:lang w:val="sr-Cyrl-RS"/>
        </w:rPr>
        <w:t>руководилац пружаоца услуга повезаних с дигиталном имовином</w:t>
      </w:r>
      <w:r w:rsidR="008451F9" w:rsidRPr="0039029D">
        <w:rPr>
          <w:rFonts w:eastAsia="Times New Roman"/>
          <w:lang w:val="sr-Cyrl-RS"/>
        </w:rPr>
        <w:t xml:space="preserve"> немају добру </w:t>
      </w:r>
      <w:r w:rsidRPr="0039029D">
        <w:rPr>
          <w:rFonts w:eastAsia="Times New Roman"/>
          <w:lang w:val="sr-Cyrl-RS"/>
        </w:rPr>
        <w:t xml:space="preserve">пословну </w:t>
      </w:r>
      <w:r w:rsidR="008451F9" w:rsidRPr="0039029D">
        <w:rPr>
          <w:rFonts w:eastAsia="Times New Roman"/>
          <w:lang w:val="sr-Cyrl-RS"/>
        </w:rPr>
        <w:t>репутацију</w:t>
      </w:r>
      <w:r w:rsidR="007C2225" w:rsidRPr="0039029D">
        <w:rPr>
          <w:rFonts w:eastAsia="Times New Roman"/>
          <w:lang w:val="sr-Cyrl-RS"/>
        </w:rPr>
        <w:t xml:space="preserve"> у складу са овим законом</w:t>
      </w:r>
      <w:r w:rsidR="008451F9" w:rsidRPr="0039029D">
        <w:rPr>
          <w:rFonts w:eastAsia="Times New Roman"/>
          <w:lang w:val="sr-Cyrl-RS"/>
        </w:rPr>
        <w:t>;</w:t>
      </w:r>
    </w:p>
    <w:p w14:paraId="4258C8B8" w14:textId="77777777" w:rsidR="008451F9" w:rsidRPr="0039029D" w:rsidRDefault="008451F9" w:rsidP="008C4867">
      <w:pPr>
        <w:numPr>
          <w:ilvl w:val="0"/>
          <w:numId w:val="52"/>
        </w:numPr>
        <w:spacing w:after="120" w:line="240" w:lineRule="auto"/>
        <w:ind w:left="0" w:firstLine="284"/>
        <w:jc w:val="both"/>
        <w:rPr>
          <w:rFonts w:eastAsia="Times New Roman"/>
          <w:lang w:val="sr-Cyrl-RS"/>
        </w:rPr>
      </w:pPr>
      <w:r w:rsidRPr="0039029D">
        <w:rPr>
          <w:lang w:val="sr-Cyrl-RS"/>
        </w:rPr>
        <w:t xml:space="preserve">због блиске повезаности подносиоца захтева с другим лицима вршење надзора над пружаоцем услуга повезаних с дигиталном имовином у складу са овим законом било </w:t>
      </w:r>
      <w:r w:rsidR="00E954C4" w:rsidRPr="0039029D">
        <w:rPr>
          <w:lang w:val="sr-Cyrl-RS"/>
        </w:rPr>
        <w:t xml:space="preserve">би </w:t>
      </w:r>
      <w:r w:rsidRPr="0039029D">
        <w:rPr>
          <w:lang w:val="sr-Cyrl-RS"/>
        </w:rPr>
        <w:t>онемогућено или знатно отежано;</w:t>
      </w:r>
    </w:p>
    <w:p w14:paraId="63192564" w14:textId="77777777" w:rsidR="008451F9" w:rsidRPr="0039029D" w:rsidRDefault="008451F9" w:rsidP="008C4867">
      <w:pPr>
        <w:numPr>
          <w:ilvl w:val="0"/>
          <w:numId w:val="52"/>
        </w:numPr>
        <w:spacing w:after="120" w:line="240" w:lineRule="auto"/>
        <w:ind w:left="0" w:firstLine="284"/>
        <w:jc w:val="both"/>
        <w:rPr>
          <w:rFonts w:eastAsia="Times New Roman"/>
          <w:lang w:val="sr-Cyrl-RS"/>
        </w:rPr>
      </w:pPr>
      <w:r w:rsidRPr="0039029D">
        <w:rPr>
          <w:rFonts w:eastAsia="Times New Roman"/>
          <w:lang w:val="sr-Cyrl-RS"/>
        </w:rPr>
        <w:t xml:space="preserve">власничка структура подносиоца захтева </w:t>
      </w:r>
      <w:r w:rsidR="008B5FED" w:rsidRPr="0039029D">
        <w:rPr>
          <w:rFonts w:eastAsia="Times New Roman"/>
          <w:lang w:val="sr-Cyrl-RS"/>
        </w:rPr>
        <w:t xml:space="preserve">је </w:t>
      </w:r>
      <w:r w:rsidRPr="0039029D">
        <w:rPr>
          <w:rFonts w:eastAsia="Times New Roman"/>
          <w:lang w:val="sr-Cyrl-RS"/>
        </w:rPr>
        <w:t>таква да би ефикасан надзор над подносиоцем захтева био онемогућен;</w:t>
      </w:r>
    </w:p>
    <w:p w14:paraId="56BC5268" w14:textId="77777777" w:rsidR="008B5FED" w:rsidRPr="0039029D" w:rsidRDefault="008B5FED" w:rsidP="008C4867">
      <w:pPr>
        <w:numPr>
          <w:ilvl w:val="0"/>
          <w:numId w:val="52"/>
        </w:numPr>
        <w:spacing w:after="120" w:line="240" w:lineRule="auto"/>
        <w:ind w:left="0" w:firstLine="284"/>
        <w:jc w:val="both"/>
        <w:rPr>
          <w:rFonts w:eastAsia="Times New Roman"/>
          <w:lang w:val="sr-Cyrl-RS"/>
        </w:rPr>
      </w:pPr>
      <w:r w:rsidRPr="0039029D">
        <w:rPr>
          <w:rFonts w:eastAsia="Times New Roman"/>
          <w:lang w:val="sr-Cyrl-RS"/>
        </w:rPr>
        <w:t xml:space="preserve">мере унутрашње контроле које се успостављају ради испуњавања обавеза утврђених </w:t>
      </w:r>
      <w:r w:rsidRPr="0039029D">
        <w:rPr>
          <w:lang w:val="sr-Cyrl-RS"/>
        </w:rPr>
        <w:t>прописима</w:t>
      </w:r>
      <w:r w:rsidRPr="0039029D">
        <w:rPr>
          <w:rFonts w:eastAsia="Times New Roman"/>
          <w:lang w:val="sr-Cyrl-RS"/>
        </w:rPr>
        <w:t xml:space="preserve"> којима се уређују спречавање прања новца и финансирања тероризма нису одговарајуће;</w:t>
      </w:r>
    </w:p>
    <w:p w14:paraId="11B23AE6" w14:textId="08FAE9EE" w:rsidR="008451F9" w:rsidRPr="0039029D" w:rsidRDefault="008B5FED" w:rsidP="008C4867">
      <w:pPr>
        <w:numPr>
          <w:ilvl w:val="0"/>
          <w:numId w:val="52"/>
        </w:numPr>
        <w:spacing w:after="120" w:line="240" w:lineRule="auto"/>
        <w:ind w:left="0" w:firstLine="284"/>
        <w:jc w:val="both"/>
        <w:rPr>
          <w:rFonts w:eastAsia="Times New Roman"/>
          <w:lang w:val="sr-Cyrl-RS"/>
        </w:rPr>
      </w:pPr>
      <w:r w:rsidRPr="0039029D">
        <w:rPr>
          <w:rFonts w:eastAsia="Times New Roman"/>
          <w:lang w:val="sr-Cyrl-RS"/>
        </w:rPr>
        <w:t xml:space="preserve"> </w:t>
      </w:r>
      <w:r w:rsidR="008451F9" w:rsidRPr="0039029D">
        <w:rPr>
          <w:rFonts w:eastAsia="Times New Roman"/>
          <w:lang w:val="sr-Cyrl-RS"/>
        </w:rPr>
        <w:t xml:space="preserve">подаци које захтев садржи </w:t>
      </w:r>
      <w:r w:rsidRPr="0039029D">
        <w:rPr>
          <w:rFonts w:eastAsia="Times New Roman"/>
          <w:lang w:val="sr-Cyrl-RS"/>
        </w:rPr>
        <w:t xml:space="preserve">нису </w:t>
      </w:r>
      <w:r w:rsidR="008451F9" w:rsidRPr="0039029D">
        <w:rPr>
          <w:rFonts w:eastAsia="Times New Roman"/>
          <w:lang w:val="sr-Cyrl-RS"/>
        </w:rPr>
        <w:t xml:space="preserve">тачни, </w:t>
      </w:r>
      <w:r w:rsidR="006E7C3B" w:rsidRPr="0039029D">
        <w:rPr>
          <w:rFonts w:eastAsia="Times New Roman"/>
          <w:lang w:val="sr-Cyrl-RS"/>
        </w:rPr>
        <w:t xml:space="preserve">обмањујући су </w:t>
      </w:r>
      <w:r w:rsidR="008451F9" w:rsidRPr="0039029D">
        <w:rPr>
          <w:rFonts w:eastAsia="Times New Roman"/>
          <w:lang w:val="sr-Cyrl-RS"/>
        </w:rPr>
        <w:t xml:space="preserve">или су изостављени неопходни подаци како би се наводи из захтева могли </w:t>
      </w:r>
      <w:r w:rsidRPr="0039029D">
        <w:rPr>
          <w:rFonts w:eastAsia="Times New Roman"/>
          <w:lang w:val="sr-Cyrl-RS"/>
        </w:rPr>
        <w:t>проверити</w:t>
      </w:r>
      <w:r w:rsidR="008451F9" w:rsidRPr="0039029D">
        <w:rPr>
          <w:rFonts w:eastAsia="Times New Roman"/>
          <w:lang w:val="sr-Cyrl-RS"/>
        </w:rPr>
        <w:t>.</w:t>
      </w:r>
    </w:p>
    <w:p w14:paraId="7D8A383B" w14:textId="77777777" w:rsidR="008451F9" w:rsidRPr="0039029D" w:rsidRDefault="008451F9" w:rsidP="008C4867">
      <w:pPr>
        <w:spacing w:after="120" w:line="240" w:lineRule="auto"/>
        <w:ind w:firstLine="284"/>
        <w:jc w:val="both"/>
        <w:rPr>
          <w:rFonts w:eastAsia="Times New Roman"/>
          <w:lang w:val="sr-Cyrl-RS"/>
        </w:rPr>
      </w:pPr>
      <w:bookmarkStart w:id="52" w:name="_Hlk55495243"/>
      <w:r w:rsidRPr="0039029D">
        <w:rPr>
          <w:rFonts w:eastAsia="Times New Roman"/>
          <w:lang w:val="sr-Cyrl-RS"/>
        </w:rPr>
        <w:t xml:space="preserve">Ако надзорни орган одбије захтев из става 1. овог члана, подносилац тог захтева не може поднети нови захтев за давање дозволе за пружање услуга повезаних с дигиталном имовином у року од </w:t>
      </w:r>
      <w:r w:rsidR="008B5FED" w:rsidRPr="0039029D">
        <w:rPr>
          <w:rFonts w:eastAsia="Times New Roman"/>
          <w:lang w:val="sr-Cyrl-RS"/>
        </w:rPr>
        <w:t>годину дана</w:t>
      </w:r>
      <w:r w:rsidRPr="0039029D">
        <w:rPr>
          <w:rFonts w:eastAsia="Times New Roman"/>
          <w:lang w:val="sr-Cyrl-RS"/>
        </w:rPr>
        <w:t xml:space="preserve"> од дана доношења решења надзорног органа.</w:t>
      </w:r>
    </w:p>
    <w:bookmarkEnd w:id="52"/>
    <w:p w14:paraId="3A9C35DB" w14:textId="77777777" w:rsidR="008451F9" w:rsidRPr="0039029D" w:rsidRDefault="008451F9"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Допуна </w:t>
      </w:r>
      <w:r w:rsidR="008B5FED" w:rsidRPr="0039029D">
        <w:rPr>
          <w:rFonts w:eastAsia="Times New Roman"/>
          <w:b/>
          <w:bCs/>
          <w:lang w:val="sr-Cyrl-RS"/>
        </w:rPr>
        <w:t>дозволе</w:t>
      </w:r>
      <w:r w:rsidRPr="0039029D">
        <w:rPr>
          <w:rFonts w:eastAsia="Times New Roman"/>
          <w:b/>
          <w:bCs/>
          <w:lang w:val="sr-Cyrl-RS"/>
        </w:rPr>
        <w:t xml:space="preserve"> пружаоц</w:t>
      </w:r>
      <w:r w:rsidR="006F63AD" w:rsidRPr="0039029D">
        <w:rPr>
          <w:rFonts w:eastAsia="Times New Roman"/>
          <w:b/>
          <w:bCs/>
          <w:lang w:val="sr-Cyrl-RS"/>
        </w:rPr>
        <w:t>у</w:t>
      </w:r>
      <w:r w:rsidRPr="0039029D">
        <w:rPr>
          <w:rFonts w:eastAsia="Times New Roman"/>
          <w:b/>
          <w:bCs/>
          <w:lang w:val="sr-Cyrl-RS"/>
        </w:rPr>
        <w:t xml:space="preserve"> услуга</w:t>
      </w:r>
      <w:r w:rsidR="008B5FED" w:rsidRPr="0039029D">
        <w:rPr>
          <w:rFonts w:eastAsia="Times New Roman"/>
          <w:b/>
          <w:bCs/>
          <w:lang w:val="sr-Cyrl-RS"/>
        </w:rPr>
        <w:t xml:space="preserve"> </w:t>
      </w:r>
    </w:p>
    <w:p w14:paraId="15CAE74E" w14:textId="77777777" w:rsidR="008451F9" w:rsidRPr="0039029D" w:rsidRDefault="008451F9"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D54984" w:rsidRPr="0039029D">
        <w:rPr>
          <w:rFonts w:eastAsia="Times New Roman"/>
          <w:b/>
          <w:bCs/>
          <w:lang w:val="sr-Cyrl-RS"/>
        </w:rPr>
        <w:t>58</w:t>
      </w:r>
      <w:r w:rsidR="00936F68" w:rsidRPr="0039029D">
        <w:rPr>
          <w:rFonts w:eastAsia="Times New Roman"/>
          <w:b/>
          <w:bCs/>
          <w:lang w:val="sr-Cyrl-RS"/>
        </w:rPr>
        <w:t>.</w:t>
      </w:r>
    </w:p>
    <w:p w14:paraId="24185F86" w14:textId="1CECF813" w:rsidR="008451F9" w:rsidRPr="0039029D" w:rsidRDefault="008451F9" w:rsidP="008C4867">
      <w:pPr>
        <w:spacing w:after="120" w:line="240" w:lineRule="auto"/>
        <w:ind w:firstLine="284"/>
        <w:jc w:val="both"/>
        <w:rPr>
          <w:rFonts w:eastAsia="Times New Roman"/>
          <w:lang w:val="sr-Cyrl-RS"/>
        </w:rPr>
      </w:pPr>
      <w:r w:rsidRPr="0039029D">
        <w:rPr>
          <w:rFonts w:eastAsia="Times New Roman"/>
          <w:lang w:val="sr-Cyrl-RS"/>
        </w:rPr>
        <w:t xml:space="preserve">Ако намерава да пружа и услуге из члана 3. став 1. овог закона које нису утврђене у решењу о давању дозволе том пружаоцу услуга повезаних с дигиталном имовином, </w:t>
      </w:r>
      <w:r w:rsidR="008B5FED" w:rsidRPr="0039029D">
        <w:rPr>
          <w:rFonts w:eastAsia="Times New Roman"/>
          <w:lang w:val="sr-Cyrl-RS"/>
        </w:rPr>
        <w:t xml:space="preserve">пружалац услуга повезаних с дигиталном имовином </w:t>
      </w:r>
      <w:r w:rsidRPr="0039029D">
        <w:rPr>
          <w:rFonts w:eastAsia="Times New Roman"/>
          <w:lang w:val="sr-Cyrl-RS"/>
        </w:rPr>
        <w:t xml:space="preserve">дужан је да поднесе надзорном органу захтев за допуну </w:t>
      </w:r>
      <w:r w:rsidR="008B5FED" w:rsidRPr="0039029D">
        <w:rPr>
          <w:rFonts w:eastAsia="Times New Roman"/>
          <w:lang w:val="sr-Cyrl-RS"/>
        </w:rPr>
        <w:t>дозволе</w:t>
      </w:r>
      <w:r w:rsidRPr="0039029D">
        <w:rPr>
          <w:rFonts w:eastAsia="Times New Roman"/>
          <w:lang w:val="sr-Cyrl-RS"/>
        </w:rPr>
        <w:t>.</w:t>
      </w:r>
    </w:p>
    <w:p w14:paraId="56155665" w14:textId="77777777" w:rsidR="008451F9" w:rsidRPr="0039029D" w:rsidRDefault="008451F9" w:rsidP="008C4867">
      <w:pPr>
        <w:spacing w:after="120" w:line="240" w:lineRule="auto"/>
        <w:ind w:firstLine="284"/>
        <w:jc w:val="both"/>
        <w:rPr>
          <w:rFonts w:eastAsia="Times New Roman"/>
          <w:lang w:val="sr-Cyrl-RS"/>
        </w:rPr>
      </w:pPr>
      <w:r w:rsidRPr="0039029D">
        <w:rPr>
          <w:rFonts w:eastAsia="Times New Roman"/>
          <w:lang w:val="sr-Cyrl-RS"/>
        </w:rPr>
        <w:t xml:space="preserve">На поступак одлучивања о захтеву из става 1. овог члана сходно се примењују одредбе чл. </w:t>
      </w:r>
      <w:r w:rsidR="00422DB6" w:rsidRPr="0039029D">
        <w:rPr>
          <w:rFonts w:eastAsia="Times New Roman"/>
          <w:lang w:val="sr-Cyrl-RS"/>
        </w:rPr>
        <w:t>56</w:t>
      </w:r>
      <w:r w:rsidR="00187FD0" w:rsidRPr="0039029D">
        <w:rPr>
          <w:rFonts w:eastAsia="Times New Roman"/>
          <w:lang w:val="sr-Cyrl-RS"/>
        </w:rPr>
        <w:t>.</w:t>
      </w:r>
      <w:r w:rsidRPr="0039029D">
        <w:rPr>
          <w:rFonts w:eastAsia="Times New Roman"/>
          <w:lang w:val="sr-Cyrl-RS"/>
        </w:rPr>
        <w:t xml:space="preserve"> и </w:t>
      </w:r>
      <w:r w:rsidR="00422DB6" w:rsidRPr="0039029D">
        <w:rPr>
          <w:rFonts w:eastAsia="Times New Roman"/>
          <w:lang w:val="sr-Cyrl-RS"/>
        </w:rPr>
        <w:t>57</w:t>
      </w:r>
      <w:r w:rsidR="008A0EA7" w:rsidRPr="0039029D">
        <w:rPr>
          <w:rFonts w:eastAsia="Times New Roman"/>
          <w:lang w:val="sr-Cyrl-RS"/>
        </w:rPr>
        <w:t>.</w:t>
      </w:r>
      <w:r w:rsidR="00422DB6" w:rsidRPr="0039029D">
        <w:rPr>
          <w:rFonts w:eastAsia="Times New Roman"/>
          <w:lang w:val="sr-Cyrl-RS"/>
        </w:rPr>
        <w:t xml:space="preserve"> </w:t>
      </w:r>
      <w:r w:rsidRPr="0039029D">
        <w:rPr>
          <w:rFonts w:eastAsia="Times New Roman"/>
          <w:lang w:val="sr-Cyrl-RS"/>
        </w:rPr>
        <w:t>овог закона.</w:t>
      </w:r>
    </w:p>
    <w:p w14:paraId="0BA03BCF" w14:textId="77777777" w:rsidR="008451F9" w:rsidRPr="0039029D" w:rsidRDefault="008451F9"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Промена околности после </w:t>
      </w:r>
      <w:r w:rsidR="00216C27" w:rsidRPr="0039029D">
        <w:rPr>
          <w:rFonts w:eastAsia="Times New Roman"/>
          <w:b/>
          <w:bCs/>
          <w:lang w:val="sr-Cyrl-RS"/>
        </w:rPr>
        <w:t xml:space="preserve">давања дозволе </w:t>
      </w:r>
      <w:r w:rsidRPr="0039029D">
        <w:rPr>
          <w:rFonts w:eastAsia="Times New Roman"/>
          <w:b/>
          <w:bCs/>
          <w:lang w:val="sr-Cyrl-RS"/>
        </w:rPr>
        <w:t>пружаоц</w:t>
      </w:r>
      <w:r w:rsidR="00216C27" w:rsidRPr="0039029D">
        <w:rPr>
          <w:rFonts w:eastAsia="Times New Roman"/>
          <w:b/>
          <w:bCs/>
          <w:lang w:val="sr-Cyrl-RS"/>
        </w:rPr>
        <w:t>у</w:t>
      </w:r>
      <w:r w:rsidRPr="0039029D">
        <w:rPr>
          <w:rFonts w:eastAsia="Times New Roman"/>
          <w:b/>
          <w:bCs/>
          <w:lang w:val="sr-Cyrl-RS"/>
        </w:rPr>
        <w:t xml:space="preserve"> услуга повезаних с дигиталном имовином</w:t>
      </w:r>
    </w:p>
    <w:p w14:paraId="1D2322E2" w14:textId="77777777" w:rsidR="008451F9" w:rsidRPr="0039029D" w:rsidRDefault="008451F9"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D54984" w:rsidRPr="0039029D">
        <w:rPr>
          <w:rFonts w:eastAsia="Times New Roman"/>
          <w:b/>
          <w:bCs/>
          <w:lang w:val="sr-Cyrl-RS"/>
        </w:rPr>
        <w:t>59</w:t>
      </w:r>
      <w:r w:rsidR="00936F68" w:rsidRPr="0039029D">
        <w:rPr>
          <w:rFonts w:eastAsia="Times New Roman"/>
          <w:b/>
          <w:bCs/>
          <w:lang w:val="sr-Cyrl-RS"/>
        </w:rPr>
        <w:t>.</w:t>
      </w:r>
    </w:p>
    <w:p w14:paraId="67FDF1CB" w14:textId="7EFD80E3" w:rsidR="008451F9" w:rsidRPr="0039029D" w:rsidRDefault="008451F9" w:rsidP="008C4867">
      <w:pPr>
        <w:spacing w:after="120" w:line="240" w:lineRule="auto"/>
        <w:ind w:firstLine="284"/>
        <w:jc w:val="both"/>
        <w:rPr>
          <w:rFonts w:eastAsia="Times New Roman"/>
          <w:lang w:val="sr-Cyrl-RS"/>
        </w:rPr>
      </w:pPr>
      <w:r w:rsidRPr="0039029D">
        <w:rPr>
          <w:rFonts w:eastAsia="Times New Roman"/>
          <w:lang w:val="sr-Cyrl-RS"/>
        </w:rPr>
        <w:t xml:space="preserve">Пружалац услуга повезаних с дигиталном имовином дужан је да без одлагања обавести надзорни орган о свим променама чињеница или околности на основу којих је донето решење о </w:t>
      </w:r>
      <w:r w:rsidR="00216C27" w:rsidRPr="0039029D">
        <w:rPr>
          <w:rFonts w:eastAsia="Times New Roman"/>
          <w:lang w:val="sr-Cyrl-RS"/>
        </w:rPr>
        <w:t xml:space="preserve">давању дозволе из члана </w:t>
      </w:r>
      <w:r w:rsidR="00422DB6" w:rsidRPr="0039029D">
        <w:rPr>
          <w:rFonts w:eastAsia="Times New Roman"/>
          <w:lang w:val="sr-Cyrl-RS"/>
        </w:rPr>
        <w:t>57</w:t>
      </w:r>
      <w:r w:rsidR="002965AD" w:rsidRPr="0039029D">
        <w:rPr>
          <w:rFonts w:eastAsia="Times New Roman"/>
          <w:lang w:val="sr-Cyrl-RS"/>
        </w:rPr>
        <w:t xml:space="preserve">. </w:t>
      </w:r>
      <w:r w:rsidR="00216C27" w:rsidRPr="0039029D">
        <w:rPr>
          <w:rFonts w:eastAsia="Times New Roman"/>
          <w:lang w:val="sr-Cyrl-RS"/>
        </w:rPr>
        <w:t>овог закона</w:t>
      </w:r>
      <w:r w:rsidRPr="0039029D">
        <w:rPr>
          <w:rFonts w:eastAsia="Times New Roman"/>
          <w:lang w:val="sr-Cyrl-RS"/>
        </w:rPr>
        <w:t xml:space="preserve"> то</w:t>
      </w:r>
      <w:r w:rsidR="00216C27" w:rsidRPr="0039029D">
        <w:rPr>
          <w:rFonts w:eastAsia="Times New Roman"/>
          <w:lang w:val="sr-Cyrl-RS"/>
        </w:rPr>
        <w:t>м</w:t>
      </w:r>
      <w:r w:rsidRPr="0039029D">
        <w:rPr>
          <w:rFonts w:eastAsia="Times New Roman"/>
          <w:lang w:val="sr-Cyrl-RS"/>
        </w:rPr>
        <w:t xml:space="preserve"> пружаоц</w:t>
      </w:r>
      <w:r w:rsidR="00216C27" w:rsidRPr="0039029D">
        <w:rPr>
          <w:rFonts w:eastAsia="Times New Roman"/>
          <w:lang w:val="sr-Cyrl-RS"/>
        </w:rPr>
        <w:t>у</w:t>
      </w:r>
      <w:r w:rsidRPr="0039029D">
        <w:rPr>
          <w:rFonts w:eastAsia="Times New Roman"/>
          <w:lang w:val="sr-Cyrl-RS"/>
        </w:rPr>
        <w:t xml:space="preserve">, као и да </w:t>
      </w:r>
      <w:r w:rsidR="00216C27" w:rsidRPr="0039029D">
        <w:rPr>
          <w:rFonts w:eastAsia="Times New Roman"/>
          <w:lang w:val="sr-Cyrl-RS"/>
        </w:rPr>
        <w:t>том органу</w:t>
      </w:r>
      <w:r w:rsidRPr="0039029D">
        <w:rPr>
          <w:rFonts w:eastAsia="Times New Roman"/>
          <w:lang w:val="sr-Cyrl-RS"/>
        </w:rPr>
        <w:t xml:space="preserve"> истовремено достави измењену документацију и податке утврђене чланом </w:t>
      </w:r>
      <w:r w:rsidR="00422DB6" w:rsidRPr="0039029D">
        <w:rPr>
          <w:rFonts w:eastAsia="Times New Roman"/>
          <w:lang w:val="sr-Cyrl-RS"/>
        </w:rPr>
        <w:t>56</w:t>
      </w:r>
      <w:r w:rsidR="00187FD0" w:rsidRPr="0039029D">
        <w:rPr>
          <w:rFonts w:eastAsia="Times New Roman"/>
          <w:lang w:val="sr-Cyrl-RS"/>
        </w:rPr>
        <w:t>.</w:t>
      </w:r>
      <w:r w:rsidRPr="0039029D">
        <w:rPr>
          <w:rFonts w:eastAsia="Times New Roman"/>
          <w:lang w:val="sr-Cyrl-RS"/>
        </w:rPr>
        <w:t xml:space="preserve"> овог закона.</w:t>
      </w:r>
    </w:p>
    <w:p w14:paraId="1431F3B5" w14:textId="77777777" w:rsidR="008451F9" w:rsidRPr="0039029D" w:rsidRDefault="008451F9" w:rsidP="008C4867">
      <w:pPr>
        <w:spacing w:after="120" w:line="240" w:lineRule="auto"/>
        <w:ind w:firstLine="284"/>
        <w:jc w:val="both"/>
        <w:rPr>
          <w:rFonts w:eastAsia="Times New Roman"/>
          <w:lang w:val="sr-Cyrl-RS"/>
        </w:rPr>
      </w:pPr>
      <w:r w:rsidRPr="0039029D">
        <w:rPr>
          <w:rFonts w:eastAsia="Times New Roman"/>
          <w:lang w:val="sr-Cyrl-RS"/>
        </w:rPr>
        <w:t>У обавештењу из става 1. овог члана пружалац услуга повезаних с дигиталном имовином дужан је да ближе опише природу и обим насталих промена.</w:t>
      </w:r>
    </w:p>
    <w:p w14:paraId="5B5F1D00" w14:textId="77777777" w:rsidR="008451F9" w:rsidRPr="0039029D" w:rsidRDefault="008451F9" w:rsidP="008C4867">
      <w:pPr>
        <w:spacing w:after="120" w:line="240" w:lineRule="auto"/>
        <w:ind w:firstLine="284"/>
        <w:jc w:val="center"/>
        <w:rPr>
          <w:rFonts w:eastAsia="Times New Roman"/>
          <w:b/>
          <w:bCs/>
          <w:lang w:val="sr-Cyrl-RS"/>
        </w:rPr>
      </w:pPr>
      <w:r w:rsidRPr="0039029D">
        <w:rPr>
          <w:rFonts w:eastAsia="Times New Roman"/>
          <w:b/>
          <w:bCs/>
          <w:lang w:val="sr-Cyrl-RS"/>
        </w:rPr>
        <w:t>Управа пружаоца услуга повезаних с дигиталном имовином</w:t>
      </w:r>
    </w:p>
    <w:p w14:paraId="6AE87651" w14:textId="77777777" w:rsidR="008451F9" w:rsidRPr="0039029D" w:rsidRDefault="008451F9"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D54984" w:rsidRPr="0039029D">
        <w:rPr>
          <w:rFonts w:eastAsia="Times New Roman"/>
          <w:b/>
          <w:bCs/>
          <w:lang w:val="sr-Cyrl-RS"/>
        </w:rPr>
        <w:t>60</w:t>
      </w:r>
      <w:r w:rsidR="00936F68" w:rsidRPr="0039029D">
        <w:rPr>
          <w:rFonts w:eastAsia="Times New Roman"/>
          <w:b/>
          <w:bCs/>
          <w:lang w:val="sr-Cyrl-RS"/>
        </w:rPr>
        <w:t>.</w:t>
      </w:r>
    </w:p>
    <w:p w14:paraId="73100226" w14:textId="77777777" w:rsidR="008451F9" w:rsidRPr="0039029D" w:rsidRDefault="008451F9" w:rsidP="008C4867">
      <w:pPr>
        <w:spacing w:after="120" w:line="240" w:lineRule="auto"/>
        <w:ind w:firstLine="284"/>
        <w:jc w:val="both"/>
        <w:rPr>
          <w:rFonts w:eastAsia="Times New Roman"/>
          <w:lang w:val="sr-Cyrl-RS"/>
        </w:rPr>
      </w:pPr>
      <w:r w:rsidRPr="0039029D">
        <w:rPr>
          <w:rFonts w:eastAsia="Times New Roman"/>
          <w:lang w:val="sr-Cyrl-RS"/>
        </w:rPr>
        <w:t xml:space="preserve">Члан </w:t>
      </w:r>
      <w:r w:rsidR="00ED6971" w:rsidRPr="0039029D">
        <w:rPr>
          <w:rFonts w:eastAsia="Times New Roman"/>
          <w:lang w:val="sr-Cyrl-RS"/>
        </w:rPr>
        <w:t>управе</w:t>
      </w:r>
      <w:r w:rsidRPr="0039029D">
        <w:rPr>
          <w:rFonts w:eastAsia="Times New Roman"/>
          <w:lang w:val="sr-Cyrl-RS"/>
        </w:rPr>
        <w:t xml:space="preserve"> и руководилац пружаоца услуга повезаних с дигиталном имовином морају имати добру пословну репутацију.</w:t>
      </w:r>
    </w:p>
    <w:p w14:paraId="482F6E68" w14:textId="77777777" w:rsidR="008451F9" w:rsidRPr="0039029D" w:rsidRDefault="008451F9" w:rsidP="008C4867">
      <w:pPr>
        <w:spacing w:after="120" w:line="240" w:lineRule="auto"/>
        <w:ind w:firstLine="284"/>
        <w:jc w:val="both"/>
        <w:rPr>
          <w:rFonts w:eastAsia="Times New Roman"/>
          <w:lang w:val="sr-Cyrl-RS"/>
        </w:rPr>
      </w:pPr>
      <w:r w:rsidRPr="0039029D">
        <w:rPr>
          <w:rFonts w:eastAsia="Times New Roman"/>
          <w:lang w:val="sr-Cyrl-RS"/>
        </w:rPr>
        <w:t xml:space="preserve">Члан </w:t>
      </w:r>
      <w:r w:rsidR="00ED6971" w:rsidRPr="0039029D">
        <w:rPr>
          <w:rFonts w:eastAsia="Times New Roman"/>
          <w:lang w:val="sr-Cyrl-RS"/>
        </w:rPr>
        <w:t>управе</w:t>
      </w:r>
      <w:r w:rsidRPr="0039029D">
        <w:rPr>
          <w:rFonts w:eastAsia="Times New Roman"/>
          <w:lang w:val="sr-Cyrl-RS"/>
        </w:rPr>
        <w:t xml:space="preserve"> и руководилац пружаоца услуга повезаних с дигиталном имовином не може бити:</w:t>
      </w:r>
    </w:p>
    <w:p w14:paraId="5EAB5655" w14:textId="25041BB5" w:rsidR="008451F9" w:rsidRPr="0039029D" w:rsidRDefault="008451F9" w:rsidP="0039029D">
      <w:pPr>
        <w:numPr>
          <w:ilvl w:val="0"/>
          <w:numId w:val="61"/>
        </w:numPr>
        <w:tabs>
          <w:tab w:val="clear" w:pos="360"/>
          <w:tab w:val="num" w:pos="0"/>
        </w:tabs>
        <w:spacing w:after="120" w:line="240" w:lineRule="auto"/>
        <w:ind w:left="0" w:firstLine="284"/>
        <w:jc w:val="both"/>
        <w:rPr>
          <w:rFonts w:eastAsia="Times New Roman"/>
          <w:lang w:val="sr-Cyrl-RS"/>
        </w:rPr>
      </w:pPr>
      <w:r w:rsidRPr="0039029D">
        <w:rPr>
          <w:rFonts w:eastAsia="Times New Roman"/>
          <w:lang w:val="sr-Cyrl-RS"/>
        </w:rPr>
        <w:t>лице правноснажно осуђено за кривична дела против привреде, имовине, правног саобраћаја, јавног реда и службене дужности или правосуђа, или за кривична дела прања новца или финансирања тероризма или за слична или упоредива кривична дела у складу с прописима стране државе</w:t>
      </w:r>
      <w:r w:rsidR="00BB518C" w:rsidRPr="0039029D">
        <w:rPr>
          <w:rFonts w:eastAsia="Times New Roman"/>
          <w:lang w:val="sr-Cyrl-RS"/>
        </w:rPr>
        <w:t xml:space="preserve">, </w:t>
      </w:r>
      <w:r w:rsidR="0057755A" w:rsidRPr="0039029D">
        <w:rPr>
          <w:rFonts w:eastAsia="Times New Roman"/>
          <w:lang w:val="sr-Cyrl-RS"/>
        </w:rPr>
        <w:t xml:space="preserve">и/или за друго кривично и/или </w:t>
      </w:r>
      <w:r w:rsidR="002915A6" w:rsidRPr="0039029D">
        <w:rPr>
          <w:rFonts w:eastAsia="Times New Roman"/>
          <w:lang w:val="sr-Cyrl-RS"/>
        </w:rPr>
        <w:t>кажњиво дело</w:t>
      </w:r>
      <w:r w:rsidR="0057755A" w:rsidRPr="0039029D">
        <w:rPr>
          <w:rFonts w:eastAsia="Times New Roman"/>
          <w:lang w:val="sr-Cyrl-RS"/>
        </w:rPr>
        <w:t xml:space="preserve"> кој</w:t>
      </w:r>
      <w:r w:rsidR="008A49E6" w:rsidRPr="0039029D">
        <w:rPr>
          <w:rFonts w:eastAsia="Times New Roman"/>
          <w:lang w:val="sr-Cyrl-RS"/>
        </w:rPr>
        <w:t>е</w:t>
      </w:r>
      <w:r w:rsidR="0057755A" w:rsidRPr="0039029D">
        <w:rPr>
          <w:rFonts w:eastAsia="Times New Roman"/>
          <w:lang w:val="sr-Cyrl-RS"/>
        </w:rPr>
        <w:t xml:space="preserve"> то лице чине неподобним </w:t>
      </w:r>
      <w:r w:rsidR="00E954C4" w:rsidRPr="0039029D">
        <w:rPr>
          <w:rFonts w:eastAsia="Times New Roman"/>
          <w:lang w:val="sr-Cyrl-RS"/>
        </w:rPr>
        <w:t>за</w:t>
      </w:r>
      <w:r w:rsidR="0057755A" w:rsidRPr="0039029D">
        <w:rPr>
          <w:rFonts w:eastAsia="Times New Roman"/>
          <w:lang w:val="sr-Cyrl-RS"/>
        </w:rPr>
        <w:t xml:space="preserve"> обављање </w:t>
      </w:r>
      <w:r w:rsidR="00BB518C" w:rsidRPr="0039029D">
        <w:rPr>
          <w:rFonts w:eastAsia="Times New Roman"/>
          <w:lang w:val="sr-Cyrl-RS"/>
        </w:rPr>
        <w:t>ове функције</w:t>
      </w:r>
      <w:r w:rsidR="0057755A" w:rsidRPr="0039029D">
        <w:rPr>
          <w:rFonts w:eastAsia="Times New Roman"/>
          <w:lang w:val="sr-Cyrl-RS"/>
        </w:rPr>
        <w:t>;</w:t>
      </w:r>
    </w:p>
    <w:p w14:paraId="6E1BF0D0" w14:textId="77777777" w:rsidR="008451F9" w:rsidRPr="0039029D" w:rsidRDefault="008451F9" w:rsidP="008C4867">
      <w:pPr>
        <w:numPr>
          <w:ilvl w:val="0"/>
          <w:numId w:val="61"/>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лице чији сарадник је правноснажно осуђен за кривична дела из тачке 1) овог става;</w:t>
      </w:r>
    </w:p>
    <w:p w14:paraId="40F25805" w14:textId="77777777" w:rsidR="008451F9" w:rsidRPr="0039029D" w:rsidRDefault="008451F9" w:rsidP="008C4867">
      <w:pPr>
        <w:numPr>
          <w:ilvl w:val="0"/>
          <w:numId w:val="61"/>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лице коме је правноснажно изречена заштитна мера забране обављања делатности која га чини неподобним за обављање ове функције;</w:t>
      </w:r>
    </w:p>
    <w:p w14:paraId="2C27866B" w14:textId="77777777" w:rsidR="008451F9" w:rsidRPr="0039029D" w:rsidRDefault="008451F9" w:rsidP="008C4867">
      <w:pPr>
        <w:numPr>
          <w:ilvl w:val="0"/>
          <w:numId w:val="61"/>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 xml:space="preserve">лице које је на дан одузимања дозволе за рад правном лицу, односно на дан увођења принудне управе или покретања поступка стечаја или принудне ликвидације над правним лицем било овлашћено за заступање и представљање тог правног лица или је било члан </w:t>
      </w:r>
      <w:r w:rsidR="006D2574" w:rsidRPr="0039029D">
        <w:rPr>
          <w:rFonts w:eastAsia="Times New Roman"/>
          <w:lang w:val="sr-Cyrl-RS"/>
        </w:rPr>
        <w:t>управе тог правног лица</w:t>
      </w:r>
      <w:r w:rsidRPr="0039029D">
        <w:rPr>
          <w:rFonts w:eastAsia="Times New Roman"/>
          <w:lang w:val="sr-Cyrl-RS"/>
        </w:rPr>
        <w:t>, осим принудног управника</w:t>
      </w:r>
      <w:r w:rsidR="00E21B62" w:rsidRPr="0039029D">
        <w:rPr>
          <w:rFonts w:eastAsia="Times New Roman"/>
          <w:lang w:val="sr-Cyrl-RS"/>
        </w:rPr>
        <w:t xml:space="preserve">, осим </w:t>
      </w:r>
      <w:r w:rsidR="00E954C4" w:rsidRPr="0039029D">
        <w:rPr>
          <w:rFonts w:eastAsia="Times New Roman"/>
          <w:lang w:val="sr-Cyrl-RS"/>
        </w:rPr>
        <w:t xml:space="preserve">ако </w:t>
      </w:r>
      <w:r w:rsidR="00E21B62" w:rsidRPr="0039029D">
        <w:rPr>
          <w:rFonts w:eastAsia="Times New Roman"/>
          <w:lang w:val="sr-Cyrl-RS"/>
        </w:rPr>
        <w:t>је од покретања поступка стечаја или принудне ликвидације протекло више од две године.</w:t>
      </w:r>
    </w:p>
    <w:p w14:paraId="035C7F1B" w14:textId="77777777" w:rsidR="008451F9" w:rsidRPr="0039029D" w:rsidRDefault="008451F9" w:rsidP="008C4867">
      <w:pPr>
        <w:spacing w:after="120" w:line="240" w:lineRule="auto"/>
        <w:ind w:firstLine="284"/>
        <w:jc w:val="both"/>
        <w:rPr>
          <w:rFonts w:eastAsia="Times New Roman"/>
          <w:lang w:val="sr-Cyrl-RS"/>
        </w:rPr>
      </w:pPr>
      <w:r w:rsidRPr="0039029D">
        <w:rPr>
          <w:rFonts w:eastAsia="Times New Roman"/>
          <w:lang w:val="sr-Cyrl-RS"/>
        </w:rPr>
        <w:t xml:space="preserve">Пружалац услуга повезаних с дигиталном имовином дужан је да </w:t>
      </w:r>
      <w:r w:rsidR="008B5A1D" w:rsidRPr="0039029D">
        <w:rPr>
          <w:rFonts w:eastAsia="Times New Roman"/>
          <w:lang w:val="sr-Cyrl-RS"/>
        </w:rPr>
        <w:t>прибави сагласност надзорн</w:t>
      </w:r>
      <w:r w:rsidR="003F2DD9" w:rsidRPr="0039029D">
        <w:rPr>
          <w:rFonts w:eastAsia="Times New Roman"/>
          <w:lang w:val="sr-Cyrl-RS"/>
        </w:rPr>
        <w:t xml:space="preserve">ог органа на избор члана управе и руководиоца </w:t>
      </w:r>
      <w:r w:rsidR="007E7AB2" w:rsidRPr="0039029D">
        <w:rPr>
          <w:rFonts w:eastAsia="Times New Roman"/>
          <w:lang w:val="sr-Cyrl-RS"/>
        </w:rPr>
        <w:t xml:space="preserve">тог пружаоца </w:t>
      </w:r>
      <w:r w:rsidR="008B5A1D" w:rsidRPr="0039029D">
        <w:rPr>
          <w:rFonts w:eastAsia="Times New Roman"/>
          <w:lang w:val="sr-Cyrl-RS"/>
        </w:rPr>
        <w:t xml:space="preserve">у складу са чланом </w:t>
      </w:r>
      <w:r w:rsidR="00422DB6" w:rsidRPr="0039029D">
        <w:rPr>
          <w:rFonts w:eastAsia="Times New Roman"/>
          <w:lang w:val="sr-Cyrl-RS"/>
        </w:rPr>
        <w:t>61</w:t>
      </w:r>
      <w:r w:rsidR="00654430" w:rsidRPr="0039029D">
        <w:rPr>
          <w:rFonts w:eastAsia="Times New Roman"/>
          <w:lang w:val="sr-Cyrl-RS"/>
        </w:rPr>
        <w:t>.</w:t>
      </w:r>
      <w:r w:rsidR="008B5A1D" w:rsidRPr="0039029D">
        <w:rPr>
          <w:rFonts w:eastAsia="Times New Roman"/>
          <w:lang w:val="sr-Cyrl-RS"/>
        </w:rPr>
        <w:t xml:space="preserve"> овог закона, као и да </w:t>
      </w:r>
      <w:r w:rsidRPr="0039029D">
        <w:rPr>
          <w:rFonts w:eastAsia="Times New Roman"/>
          <w:lang w:val="sr-Cyrl-RS"/>
        </w:rPr>
        <w:t xml:space="preserve">надзорни орган </w:t>
      </w:r>
      <w:r w:rsidR="008B5A1D" w:rsidRPr="0039029D">
        <w:rPr>
          <w:rFonts w:eastAsia="Times New Roman"/>
          <w:lang w:val="sr-Cyrl-RS"/>
        </w:rPr>
        <w:t xml:space="preserve">обавести </w:t>
      </w:r>
      <w:r w:rsidRPr="0039029D">
        <w:rPr>
          <w:rFonts w:eastAsia="Times New Roman"/>
          <w:lang w:val="sr-Cyrl-RS"/>
        </w:rPr>
        <w:t xml:space="preserve">о разрешењу, односно оставци члана </w:t>
      </w:r>
      <w:r w:rsidR="00E954C4" w:rsidRPr="0039029D">
        <w:rPr>
          <w:rFonts w:eastAsia="Times New Roman"/>
          <w:lang w:val="sr-Cyrl-RS"/>
        </w:rPr>
        <w:t>управе</w:t>
      </w:r>
      <w:r w:rsidRPr="0039029D">
        <w:rPr>
          <w:rFonts w:eastAsia="Times New Roman"/>
          <w:lang w:val="sr-Cyrl-RS"/>
        </w:rPr>
        <w:t xml:space="preserve"> или руководиоца тог пружаоца најкасније наредног дана од дана тог разрешења</w:t>
      </w:r>
      <w:r w:rsidR="008B5A1D" w:rsidRPr="0039029D">
        <w:rPr>
          <w:rFonts w:eastAsia="Times New Roman"/>
          <w:lang w:val="sr-Cyrl-RS"/>
        </w:rPr>
        <w:t xml:space="preserve">, односно </w:t>
      </w:r>
      <w:r w:rsidRPr="0039029D">
        <w:rPr>
          <w:rFonts w:eastAsia="Times New Roman"/>
          <w:lang w:val="sr-Cyrl-RS"/>
        </w:rPr>
        <w:t>оставке.</w:t>
      </w:r>
    </w:p>
    <w:p w14:paraId="32BFA3C3" w14:textId="6D24E763" w:rsidR="00C206FA" w:rsidRPr="0039029D" w:rsidRDefault="00675A6E" w:rsidP="00A85F4B">
      <w:pPr>
        <w:spacing w:after="120" w:line="240" w:lineRule="auto"/>
        <w:ind w:firstLine="284"/>
        <w:jc w:val="both"/>
        <w:rPr>
          <w:rFonts w:eastAsia="Times New Roman"/>
          <w:lang w:val="sr-Cyrl-RS"/>
        </w:rPr>
      </w:pPr>
      <w:r w:rsidRPr="0039029D">
        <w:rPr>
          <w:rFonts w:eastAsia="Times New Roman"/>
          <w:lang w:val="sr-Cyrl-RS"/>
        </w:rPr>
        <w:t xml:space="preserve">Члан управе пружаоца услуга повезаних с дигиталном имовином из овог члана означава </w:t>
      </w:r>
      <w:bookmarkStart w:id="53" w:name="_Hlk55555035"/>
      <w:r w:rsidRPr="0039029D">
        <w:rPr>
          <w:rFonts w:eastAsia="Times New Roman"/>
          <w:lang w:val="sr-Cyrl-RS"/>
        </w:rPr>
        <w:t xml:space="preserve">директора, извршног директора, члана извршног одбора, </w:t>
      </w:r>
      <w:r w:rsidR="000824CC" w:rsidRPr="0039029D">
        <w:rPr>
          <w:rFonts w:eastAsia="Times New Roman"/>
          <w:lang w:val="sr-Cyrl-RS"/>
        </w:rPr>
        <w:t xml:space="preserve">као и </w:t>
      </w:r>
      <w:r w:rsidRPr="0039029D">
        <w:rPr>
          <w:rFonts w:eastAsia="Times New Roman"/>
          <w:lang w:val="sr-Cyrl-RS"/>
        </w:rPr>
        <w:t>законског заступника ортачког и командитног друштва у смислу закона којим се уређују привредна друштва</w:t>
      </w:r>
      <w:r w:rsidR="001E4EBD" w:rsidRPr="0039029D">
        <w:rPr>
          <w:rFonts w:eastAsia="Times New Roman"/>
          <w:lang w:val="sr-Cyrl-RS"/>
        </w:rPr>
        <w:t xml:space="preserve">, </w:t>
      </w:r>
      <w:r w:rsidR="000824CC" w:rsidRPr="0039029D">
        <w:rPr>
          <w:rFonts w:eastAsia="Times New Roman"/>
          <w:lang w:val="sr-Cyrl-RS"/>
        </w:rPr>
        <w:t>односно</w:t>
      </w:r>
      <w:r w:rsidR="001E4EBD" w:rsidRPr="0039029D">
        <w:rPr>
          <w:rFonts w:eastAsia="Times New Roman"/>
          <w:lang w:val="sr-Cyrl-RS"/>
        </w:rPr>
        <w:t xml:space="preserve"> треће лице на које је пренето овлашћење за пословођење</w:t>
      </w:r>
      <w:r w:rsidR="001E4EBD" w:rsidRPr="0039029D">
        <w:rPr>
          <w:rFonts w:eastAsia="Times New Roman"/>
          <w:lang w:val="sr-Latn-RS"/>
        </w:rPr>
        <w:t xml:space="preserve"> </w:t>
      </w:r>
      <w:r w:rsidR="001E4EBD" w:rsidRPr="0039029D">
        <w:rPr>
          <w:rFonts w:eastAsia="Times New Roman"/>
          <w:lang w:val="sr-Cyrl-RS"/>
        </w:rPr>
        <w:t>у ортачком и командитном друштву</w:t>
      </w:r>
      <w:r w:rsidRPr="0039029D">
        <w:rPr>
          <w:rFonts w:eastAsia="Times New Roman"/>
          <w:lang w:val="sr-Cyrl-RS"/>
        </w:rPr>
        <w:t>.</w:t>
      </w:r>
    </w:p>
    <w:bookmarkEnd w:id="53"/>
    <w:p w14:paraId="1B7F5578" w14:textId="4ECEEC88" w:rsidR="008451F9" w:rsidRPr="0039029D" w:rsidRDefault="008451F9" w:rsidP="008C4867">
      <w:pPr>
        <w:spacing w:after="120" w:line="240" w:lineRule="auto"/>
        <w:ind w:firstLine="284"/>
        <w:jc w:val="both"/>
        <w:rPr>
          <w:rFonts w:eastAsia="Times New Roman"/>
          <w:lang w:val="sr-Cyrl-RS"/>
        </w:rPr>
      </w:pPr>
      <w:r w:rsidRPr="0039029D">
        <w:rPr>
          <w:rFonts w:eastAsia="Times New Roman"/>
          <w:lang w:val="sr-Cyrl-RS"/>
        </w:rPr>
        <w:t>Члан управ</w:t>
      </w:r>
      <w:r w:rsidR="00E954C4" w:rsidRPr="0039029D">
        <w:rPr>
          <w:rFonts w:eastAsia="Times New Roman"/>
          <w:lang w:val="sr-Cyrl-RS"/>
        </w:rPr>
        <w:t>е</w:t>
      </w:r>
      <w:r w:rsidRPr="0039029D">
        <w:rPr>
          <w:rFonts w:eastAsia="Times New Roman"/>
          <w:lang w:val="sr-Cyrl-RS"/>
        </w:rPr>
        <w:t xml:space="preserve"> и руководилац пружаоца услуга повезаних с дигиталном имовином не могу бити чланови одбора тог пружаоца који има надзорне функције у том пружаоцу.</w:t>
      </w:r>
    </w:p>
    <w:p w14:paraId="7EFE9F80" w14:textId="77777777" w:rsidR="008451F9" w:rsidRPr="0039029D" w:rsidRDefault="008451F9" w:rsidP="008C4867">
      <w:pPr>
        <w:spacing w:after="120" w:line="240" w:lineRule="auto"/>
        <w:ind w:firstLine="284"/>
        <w:jc w:val="both"/>
        <w:rPr>
          <w:rFonts w:eastAsia="Times New Roman"/>
          <w:lang w:val="sr-Cyrl-RS"/>
        </w:rPr>
      </w:pPr>
      <w:r w:rsidRPr="0039029D">
        <w:rPr>
          <w:rFonts w:eastAsia="Times New Roman"/>
          <w:lang w:val="sr-Cyrl-RS"/>
        </w:rPr>
        <w:t xml:space="preserve">Надзорни орган прописује ближе услове које морају испунити члан </w:t>
      </w:r>
      <w:r w:rsidR="00DC7453" w:rsidRPr="0039029D">
        <w:rPr>
          <w:rFonts w:eastAsia="Times New Roman"/>
          <w:lang w:val="sr-Cyrl-RS"/>
        </w:rPr>
        <w:t>управе</w:t>
      </w:r>
      <w:r w:rsidRPr="0039029D">
        <w:rPr>
          <w:rFonts w:eastAsia="Times New Roman"/>
          <w:lang w:val="sr-Cyrl-RS"/>
        </w:rPr>
        <w:t xml:space="preserve"> и руководилац пружаоца услуга повезаних с дигиталном имовином, као и доказе који се достављају уз </w:t>
      </w:r>
      <w:r w:rsidR="00581BEE" w:rsidRPr="0039029D">
        <w:rPr>
          <w:rFonts w:eastAsia="Times New Roman"/>
          <w:lang w:val="sr-Cyrl-RS"/>
        </w:rPr>
        <w:t xml:space="preserve">захтев за давање сагласности, односно </w:t>
      </w:r>
      <w:r w:rsidRPr="0039029D">
        <w:rPr>
          <w:rFonts w:eastAsia="Times New Roman"/>
          <w:lang w:val="sr-Cyrl-RS"/>
        </w:rPr>
        <w:t>обавештењ</w:t>
      </w:r>
      <w:r w:rsidR="00DC7453" w:rsidRPr="0039029D">
        <w:rPr>
          <w:rFonts w:eastAsia="Times New Roman"/>
          <w:lang w:val="sr-Cyrl-RS"/>
        </w:rPr>
        <w:t>е</w:t>
      </w:r>
      <w:r w:rsidRPr="0039029D">
        <w:rPr>
          <w:rFonts w:eastAsia="Times New Roman"/>
          <w:lang w:val="sr-Cyrl-RS"/>
        </w:rPr>
        <w:t xml:space="preserve"> из става </w:t>
      </w:r>
      <w:r w:rsidR="00DC7453" w:rsidRPr="0039029D">
        <w:rPr>
          <w:rFonts w:eastAsia="Times New Roman"/>
          <w:lang w:val="sr-Cyrl-RS"/>
        </w:rPr>
        <w:t>3</w:t>
      </w:r>
      <w:r w:rsidRPr="0039029D">
        <w:rPr>
          <w:rFonts w:eastAsia="Times New Roman"/>
          <w:lang w:val="sr-Cyrl-RS"/>
        </w:rPr>
        <w:t>. овог члана.</w:t>
      </w:r>
    </w:p>
    <w:p w14:paraId="0939F993" w14:textId="77777777" w:rsidR="008451F9" w:rsidRPr="0039029D" w:rsidRDefault="008451F9"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Давање сагласности на избор члана управе </w:t>
      </w:r>
      <w:r w:rsidR="003F2DD9" w:rsidRPr="0039029D">
        <w:rPr>
          <w:rFonts w:eastAsia="Times New Roman"/>
          <w:b/>
          <w:bCs/>
          <w:lang w:val="sr-Cyrl-RS"/>
        </w:rPr>
        <w:t xml:space="preserve">и руководиоца </w:t>
      </w:r>
      <w:r w:rsidRPr="0039029D">
        <w:rPr>
          <w:rFonts w:eastAsia="Times New Roman"/>
          <w:b/>
          <w:bCs/>
          <w:lang w:val="sr-Cyrl-RS"/>
        </w:rPr>
        <w:t xml:space="preserve">пружаоца услуга повезаних с дигиталном имовином </w:t>
      </w:r>
    </w:p>
    <w:p w14:paraId="10282A7D" w14:textId="77777777" w:rsidR="008451F9" w:rsidRPr="0039029D" w:rsidRDefault="008451F9"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D54984" w:rsidRPr="0039029D">
        <w:rPr>
          <w:rFonts w:eastAsia="Times New Roman"/>
          <w:b/>
          <w:bCs/>
          <w:lang w:val="sr-Cyrl-RS"/>
        </w:rPr>
        <w:t>61</w:t>
      </w:r>
      <w:r w:rsidR="00654430" w:rsidRPr="0039029D">
        <w:rPr>
          <w:rFonts w:eastAsia="Times New Roman"/>
          <w:b/>
          <w:bCs/>
          <w:lang w:val="sr-Cyrl-RS"/>
        </w:rPr>
        <w:t>.</w:t>
      </w:r>
    </w:p>
    <w:p w14:paraId="6FF2A5B8" w14:textId="5E503242" w:rsidR="008451F9" w:rsidRPr="0039029D" w:rsidRDefault="008451F9" w:rsidP="008C4867">
      <w:pPr>
        <w:spacing w:after="120" w:line="240" w:lineRule="auto"/>
        <w:ind w:firstLine="284"/>
        <w:jc w:val="both"/>
        <w:rPr>
          <w:rFonts w:eastAsia="Times New Roman"/>
          <w:lang w:val="sr-Cyrl-RS"/>
        </w:rPr>
      </w:pPr>
      <w:r w:rsidRPr="0039029D">
        <w:rPr>
          <w:rFonts w:eastAsia="Times New Roman"/>
          <w:lang w:val="sr-Cyrl-RS"/>
        </w:rPr>
        <w:t xml:space="preserve">Надзорни орган доноси решење о давању сагласности на избор предложених чланова управе </w:t>
      </w:r>
      <w:r w:rsidR="003F2DD9" w:rsidRPr="0039029D">
        <w:rPr>
          <w:rFonts w:eastAsia="Times New Roman"/>
          <w:lang w:val="sr-Cyrl-RS"/>
        </w:rPr>
        <w:t xml:space="preserve">и руководиоца </w:t>
      </w:r>
      <w:r w:rsidRPr="0039029D">
        <w:rPr>
          <w:rFonts w:eastAsia="Times New Roman"/>
          <w:lang w:val="sr-Cyrl-RS"/>
        </w:rPr>
        <w:t xml:space="preserve">пружаоца услуга повезаних с дигиталном имовином на основу доказа да су испуњени услови прописани овим законом и </w:t>
      </w:r>
      <w:r w:rsidR="0057755A" w:rsidRPr="0039029D">
        <w:rPr>
          <w:rFonts w:eastAsia="Times New Roman"/>
          <w:lang w:val="sr-Cyrl-RS"/>
        </w:rPr>
        <w:t xml:space="preserve">прописима </w:t>
      </w:r>
      <w:r w:rsidR="003008F7" w:rsidRPr="0039029D">
        <w:rPr>
          <w:rFonts w:eastAsia="Times New Roman"/>
          <w:lang w:val="sr-Cyrl-RS"/>
        </w:rPr>
        <w:t>донетим на основу овог закона</w:t>
      </w:r>
      <w:r w:rsidR="0057755A" w:rsidRPr="0039029D">
        <w:rPr>
          <w:rFonts w:eastAsia="Times New Roman"/>
          <w:lang w:val="sr-Cyrl-RS"/>
        </w:rPr>
        <w:t xml:space="preserve"> и </w:t>
      </w:r>
      <w:r w:rsidRPr="0039029D">
        <w:rPr>
          <w:rFonts w:eastAsia="Times New Roman"/>
          <w:lang w:val="sr-Cyrl-RS"/>
        </w:rPr>
        <w:t>када процени да предложени чланови управе</w:t>
      </w:r>
      <w:r w:rsidR="007E7AB2" w:rsidRPr="0039029D">
        <w:rPr>
          <w:rFonts w:eastAsia="Times New Roman"/>
          <w:lang w:val="sr-Cyrl-RS"/>
        </w:rPr>
        <w:t xml:space="preserve"> и руководилац тог пружаоца</w:t>
      </w:r>
      <w:r w:rsidRPr="0039029D">
        <w:rPr>
          <w:rFonts w:eastAsia="Times New Roman"/>
          <w:lang w:val="sr-Cyrl-RS"/>
        </w:rPr>
        <w:t xml:space="preserve"> </w:t>
      </w:r>
      <w:r w:rsidR="00367F2B" w:rsidRPr="0039029D">
        <w:rPr>
          <w:rFonts w:eastAsia="Times New Roman"/>
          <w:lang w:val="sr-Cyrl-RS"/>
        </w:rPr>
        <w:t>имају добру пословну репутацију</w:t>
      </w:r>
      <w:r w:rsidRPr="0039029D">
        <w:rPr>
          <w:rFonts w:eastAsia="Times New Roman"/>
          <w:lang w:val="sr-Cyrl-RS"/>
        </w:rPr>
        <w:t>.</w:t>
      </w:r>
    </w:p>
    <w:p w14:paraId="1C46F0C5" w14:textId="5A1A800C" w:rsidR="009320E6" w:rsidRPr="0039029D" w:rsidRDefault="009320E6" w:rsidP="008C4867">
      <w:pPr>
        <w:spacing w:after="120" w:line="240" w:lineRule="auto"/>
        <w:ind w:firstLine="284"/>
        <w:jc w:val="both"/>
        <w:rPr>
          <w:rFonts w:eastAsia="Times New Roman"/>
          <w:lang w:val="sr-Cyrl-RS"/>
        </w:rPr>
      </w:pPr>
      <w:r w:rsidRPr="0039029D">
        <w:rPr>
          <w:rFonts w:eastAsia="Times New Roman"/>
          <w:lang w:val="sr-Cyrl-RS"/>
        </w:rPr>
        <w:t>Решење из става 1. овог члана надзорни орган доноси у року од 30 дана од дана пријема уредног захтева за давање сагласности из тог става.</w:t>
      </w:r>
    </w:p>
    <w:p w14:paraId="0F90E52E" w14:textId="6EF4EE5F" w:rsidR="009320E6" w:rsidRPr="0039029D" w:rsidRDefault="009320E6" w:rsidP="008C4867">
      <w:pPr>
        <w:spacing w:after="120" w:line="240" w:lineRule="auto"/>
        <w:ind w:firstLine="284"/>
        <w:jc w:val="both"/>
        <w:rPr>
          <w:rFonts w:eastAsia="Times New Roman"/>
          <w:lang w:val="sr-Cyrl-RS"/>
        </w:rPr>
      </w:pPr>
      <w:r w:rsidRPr="0039029D">
        <w:rPr>
          <w:rFonts w:eastAsia="Times New Roman"/>
          <w:lang w:val="sr-Cyrl-RS"/>
        </w:rPr>
        <w:t>Ако је захтев за давање сагласности из става 1. овог члана неуредан, надзорни орган у року од 15 дана од дана пријема тог захтева обавештава подносиоца захтева на који начин да уреди тај захтев, у ком случају рок из става 2. овог члана почиње да тече од дана када је поднет уредан захтев у складу са обавештењем из овог става.</w:t>
      </w:r>
    </w:p>
    <w:p w14:paraId="4ACC7968" w14:textId="2D9422A3" w:rsidR="008451F9" w:rsidRPr="0039029D" w:rsidRDefault="003008F7" w:rsidP="008C4867">
      <w:pPr>
        <w:spacing w:after="120" w:line="240" w:lineRule="auto"/>
        <w:ind w:firstLine="284"/>
        <w:jc w:val="both"/>
        <w:rPr>
          <w:rFonts w:eastAsia="Times New Roman"/>
          <w:lang w:val="sr-Cyrl-RS"/>
        </w:rPr>
      </w:pPr>
      <w:r w:rsidRPr="0039029D">
        <w:rPr>
          <w:rFonts w:eastAsia="Times New Roman"/>
          <w:lang w:val="sr-Cyrl-RS"/>
        </w:rPr>
        <w:t>Р</w:t>
      </w:r>
      <w:r w:rsidR="008451F9" w:rsidRPr="0039029D">
        <w:rPr>
          <w:rFonts w:eastAsia="Times New Roman"/>
          <w:lang w:val="sr-Cyrl-RS"/>
        </w:rPr>
        <w:t>ешење</w:t>
      </w:r>
      <w:r w:rsidR="00764ACB" w:rsidRPr="0039029D">
        <w:rPr>
          <w:rFonts w:eastAsia="Times New Roman"/>
          <w:lang w:val="sr-Cyrl-RS"/>
        </w:rPr>
        <w:t>м</w:t>
      </w:r>
      <w:r w:rsidR="008451F9" w:rsidRPr="0039029D">
        <w:rPr>
          <w:rFonts w:eastAsia="Times New Roman"/>
          <w:lang w:val="sr-Cyrl-RS"/>
        </w:rPr>
        <w:t xml:space="preserve"> о давању дозволе за </w:t>
      </w:r>
      <w:r w:rsidR="00DC7453" w:rsidRPr="0039029D">
        <w:rPr>
          <w:rFonts w:eastAsia="Times New Roman"/>
          <w:lang w:val="sr-Cyrl-RS"/>
        </w:rPr>
        <w:t>пружање</w:t>
      </w:r>
      <w:r w:rsidR="008451F9" w:rsidRPr="0039029D">
        <w:rPr>
          <w:rFonts w:eastAsia="Times New Roman"/>
          <w:lang w:val="sr-Cyrl-RS"/>
        </w:rPr>
        <w:t xml:space="preserve"> услуга повезаних с дигиталном имовином</w:t>
      </w:r>
      <w:r w:rsidRPr="0039029D">
        <w:rPr>
          <w:rFonts w:eastAsia="Times New Roman"/>
          <w:lang w:val="sr-Cyrl-RS"/>
        </w:rPr>
        <w:t xml:space="preserve"> надзорни орган</w:t>
      </w:r>
      <w:r w:rsidR="008451F9" w:rsidRPr="0039029D">
        <w:rPr>
          <w:rFonts w:eastAsia="Times New Roman"/>
          <w:lang w:val="sr-Cyrl-RS"/>
        </w:rPr>
        <w:t xml:space="preserve"> даје </w:t>
      </w:r>
      <w:r w:rsidRPr="0039029D">
        <w:rPr>
          <w:rFonts w:eastAsia="Times New Roman"/>
          <w:lang w:val="sr-Cyrl-RS"/>
        </w:rPr>
        <w:t xml:space="preserve">и </w:t>
      </w:r>
      <w:r w:rsidR="008451F9" w:rsidRPr="0039029D">
        <w:rPr>
          <w:rFonts w:eastAsia="Times New Roman"/>
          <w:lang w:val="sr-Cyrl-RS"/>
        </w:rPr>
        <w:t xml:space="preserve">сагласност на избор члана управе </w:t>
      </w:r>
      <w:r w:rsidR="003F2DD9" w:rsidRPr="0039029D">
        <w:rPr>
          <w:rFonts w:eastAsia="Times New Roman"/>
          <w:lang w:val="sr-Cyrl-RS"/>
        </w:rPr>
        <w:t xml:space="preserve">и руководиоца </w:t>
      </w:r>
      <w:r w:rsidR="008451F9" w:rsidRPr="0039029D">
        <w:rPr>
          <w:rFonts w:eastAsia="Times New Roman"/>
          <w:lang w:val="sr-Cyrl-RS"/>
        </w:rPr>
        <w:t>пружаоца услуга повезаних с дигиталном имовином.</w:t>
      </w:r>
    </w:p>
    <w:p w14:paraId="215A6479" w14:textId="77777777" w:rsidR="008451F9" w:rsidRPr="0039029D" w:rsidRDefault="008451F9"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Повлачење сагласности на избор члана управе </w:t>
      </w:r>
      <w:r w:rsidR="003F2DD9" w:rsidRPr="0039029D">
        <w:rPr>
          <w:rFonts w:eastAsia="Times New Roman"/>
          <w:b/>
          <w:bCs/>
          <w:lang w:val="sr-Cyrl-RS"/>
        </w:rPr>
        <w:t xml:space="preserve">и руководиоца </w:t>
      </w:r>
      <w:r w:rsidRPr="0039029D">
        <w:rPr>
          <w:rFonts w:eastAsia="Times New Roman"/>
          <w:b/>
          <w:bCs/>
          <w:lang w:val="sr-Cyrl-RS"/>
        </w:rPr>
        <w:t>пружаоца услуга повезаних с дигиталном имовином</w:t>
      </w:r>
    </w:p>
    <w:p w14:paraId="23CD39B2" w14:textId="77777777" w:rsidR="008451F9" w:rsidRPr="0039029D" w:rsidRDefault="008451F9"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D54984" w:rsidRPr="0039029D">
        <w:rPr>
          <w:rFonts w:eastAsia="Times New Roman"/>
          <w:b/>
          <w:bCs/>
          <w:lang w:val="sr-Cyrl-RS"/>
        </w:rPr>
        <w:t>62</w:t>
      </w:r>
      <w:r w:rsidR="00654430" w:rsidRPr="0039029D">
        <w:rPr>
          <w:rFonts w:eastAsia="Times New Roman"/>
          <w:b/>
          <w:bCs/>
          <w:lang w:val="sr-Cyrl-RS"/>
        </w:rPr>
        <w:t>.</w:t>
      </w:r>
    </w:p>
    <w:p w14:paraId="132B1CEF" w14:textId="77777777" w:rsidR="008451F9" w:rsidRPr="0039029D" w:rsidRDefault="008451F9" w:rsidP="008C4867">
      <w:pPr>
        <w:spacing w:after="120" w:line="240" w:lineRule="auto"/>
        <w:ind w:firstLine="284"/>
        <w:jc w:val="both"/>
        <w:rPr>
          <w:rFonts w:eastAsia="Times New Roman"/>
          <w:lang w:val="sr-Cyrl-RS"/>
        </w:rPr>
      </w:pPr>
      <w:r w:rsidRPr="0039029D">
        <w:rPr>
          <w:rFonts w:eastAsia="Times New Roman"/>
          <w:lang w:val="sr-Cyrl-RS"/>
        </w:rPr>
        <w:t xml:space="preserve">Надзорни орган повлачи сагласност на избор члана управе </w:t>
      </w:r>
      <w:r w:rsidR="003F2DD9" w:rsidRPr="0039029D">
        <w:rPr>
          <w:rFonts w:eastAsia="Times New Roman"/>
          <w:lang w:val="sr-Cyrl-RS"/>
        </w:rPr>
        <w:t xml:space="preserve">и руководиоца </w:t>
      </w:r>
      <w:r w:rsidRPr="0039029D">
        <w:rPr>
          <w:rFonts w:eastAsia="Times New Roman"/>
          <w:lang w:val="sr-Cyrl-RS"/>
        </w:rPr>
        <w:t xml:space="preserve">пружаоца услуга повезаних с дигиталном имовином </w:t>
      </w:r>
      <w:r w:rsidR="00DC7453" w:rsidRPr="0039029D">
        <w:rPr>
          <w:rFonts w:eastAsia="Times New Roman"/>
          <w:lang w:val="sr-Cyrl-RS"/>
        </w:rPr>
        <w:t>ако</w:t>
      </w:r>
      <w:r w:rsidRPr="0039029D">
        <w:rPr>
          <w:rFonts w:eastAsia="Times New Roman"/>
          <w:lang w:val="sr-Cyrl-RS"/>
        </w:rPr>
        <w:t>:</w:t>
      </w:r>
    </w:p>
    <w:p w14:paraId="7801CA4C" w14:textId="27018422" w:rsidR="008451F9" w:rsidRPr="0039029D" w:rsidRDefault="00EE04DD" w:rsidP="008C4867">
      <w:pPr>
        <w:numPr>
          <w:ilvl w:val="0"/>
          <w:numId w:val="53"/>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 xml:space="preserve">то </w:t>
      </w:r>
      <w:r w:rsidR="008451F9" w:rsidRPr="0039029D">
        <w:rPr>
          <w:rFonts w:eastAsia="Times New Roman"/>
          <w:lang w:val="sr-Cyrl-RS"/>
        </w:rPr>
        <w:t xml:space="preserve">лице у року од шест месеци од </w:t>
      </w:r>
      <w:r w:rsidRPr="0039029D">
        <w:rPr>
          <w:rFonts w:eastAsia="Times New Roman"/>
          <w:lang w:val="sr-Cyrl-RS"/>
        </w:rPr>
        <w:t xml:space="preserve">дана доношења решења о </w:t>
      </w:r>
      <w:r w:rsidR="008451F9" w:rsidRPr="0039029D">
        <w:rPr>
          <w:rFonts w:eastAsia="Times New Roman"/>
          <w:lang w:val="sr-Cyrl-RS"/>
        </w:rPr>
        <w:t>давањ</w:t>
      </w:r>
      <w:r w:rsidRPr="0039029D">
        <w:rPr>
          <w:rFonts w:eastAsia="Times New Roman"/>
          <w:lang w:val="sr-Cyrl-RS"/>
        </w:rPr>
        <w:t>у</w:t>
      </w:r>
      <w:r w:rsidR="008451F9" w:rsidRPr="0039029D">
        <w:rPr>
          <w:rFonts w:eastAsia="Times New Roman"/>
          <w:lang w:val="sr-Cyrl-RS"/>
        </w:rPr>
        <w:t xml:space="preserve"> сагласности не ступи на дужност;</w:t>
      </w:r>
    </w:p>
    <w:p w14:paraId="77BABEC4" w14:textId="77777777" w:rsidR="008451F9" w:rsidRPr="0039029D" w:rsidRDefault="008451F9" w:rsidP="008C4867">
      <w:pPr>
        <w:numPr>
          <w:ilvl w:val="0"/>
          <w:numId w:val="53"/>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 xml:space="preserve">утврди да члан управе </w:t>
      </w:r>
      <w:r w:rsidR="003F2DD9" w:rsidRPr="0039029D">
        <w:rPr>
          <w:rFonts w:eastAsia="Times New Roman"/>
          <w:lang w:val="sr-Cyrl-RS"/>
        </w:rPr>
        <w:t xml:space="preserve">или руководилац </w:t>
      </w:r>
      <w:r w:rsidRPr="0039029D">
        <w:rPr>
          <w:rFonts w:eastAsia="Times New Roman"/>
          <w:lang w:val="sr-Cyrl-RS"/>
        </w:rPr>
        <w:t xml:space="preserve">не испуњава услове под којима му је </w:t>
      </w:r>
      <w:r w:rsidR="00BB518C" w:rsidRPr="0039029D">
        <w:rPr>
          <w:rFonts w:eastAsia="Times New Roman"/>
          <w:lang w:val="sr-Cyrl-RS"/>
        </w:rPr>
        <w:t xml:space="preserve">сагласност </w:t>
      </w:r>
      <w:r w:rsidRPr="0039029D">
        <w:rPr>
          <w:rFonts w:eastAsia="Times New Roman"/>
          <w:lang w:val="sr-Cyrl-RS"/>
        </w:rPr>
        <w:t>дата;</w:t>
      </w:r>
    </w:p>
    <w:p w14:paraId="52355A77" w14:textId="4C81629B" w:rsidR="008451F9" w:rsidRPr="0039029D" w:rsidRDefault="008451F9" w:rsidP="008C4867">
      <w:pPr>
        <w:numPr>
          <w:ilvl w:val="0"/>
          <w:numId w:val="53"/>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 xml:space="preserve">утврди да је </w:t>
      </w:r>
      <w:r w:rsidR="00BB518C" w:rsidRPr="0039029D">
        <w:rPr>
          <w:rFonts w:eastAsia="Times New Roman"/>
          <w:lang w:val="sr-Cyrl-RS"/>
        </w:rPr>
        <w:t>сагласност дата</w:t>
      </w:r>
      <w:r w:rsidRPr="0039029D">
        <w:rPr>
          <w:rFonts w:eastAsia="Times New Roman"/>
          <w:lang w:val="sr-Cyrl-RS"/>
        </w:rPr>
        <w:t xml:space="preserve"> на основу неистинитих</w:t>
      </w:r>
      <w:r w:rsidR="00E96D3C" w:rsidRPr="0039029D">
        <w:rPr>
          <w:rFonts w:eastAsia="Times New Roman"/>
          <w:lang w:val="sr-Cyrl-RS"/>
        </w:rPr>
        <w:t>,</w:t>
      </w:r>
      <w:r w:rsidRPr="0039029D">
        <w:rPr>
          <w:rFonts w:eastAsia="Times New Roman"/>
          <w:lang w:val="sr-Cyrl-RS"/>
        </w:rPr>
        <w:t xml:space="preserve"> нетачних или </w:t>
      </w:r>
      <w:r w:rsidR="00E96D3C" w:rsidRPr="0039029D">
        <w:rPr>
          <w:rFonts w:eastAsia="Times New Roman"/>
          <w:lang w:val="sr-Cyrl-RS"/>
        </w:rPr>
        <w:t xml:space="preserve">обмањујућих </w:t>
      </w:r>
      <w:r w:rsidRPr="0039029D">
        <w:rPr>
          <w:rFonts w:eastAsia="Times New Roman"/>
          <w:lang w:val="sr-Cyrl-RS"/>
        </w:rPr>
        <w:t>података, односно на неки други непрописан начин;</w:t>
      </w:r>
    </w:p>
    <w:p w14:paraId="63DC6B68" w14:textId="1AB0BF16" w:rsidR="008451F9" w:rsidRPr="0039029D" w:rsidRDefault="008451F9" w:rsidP="008C4867">
      <w:pPr>
        <w:numPr>
          <w:ilvl w:val="0"/>
          <w:numId w:val="53"/>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 xml:space="preserve">утврди да је члан управе </w:t>
      </w:r>
      <w:r w:rsidR="003F2DD9" w:rsidRPr="0039029D">
        <w:rPr>
          <w:rFonts w:eastAsia="Times New Roman"/>
          <w:lang w:val="sr-Cyrl-RS"/>
        </w:rPr>
        <w:t xml:space="preserve">или руководилац </w:t>
      </w:r>
      <w:r w:rsidRPr="0039029D">
        <w:rPr>
          <w:rFonts w:eastAsia="Times New Roman"/>
          <w:lang w:val="sr-Cyrl-RS"/>
        </w:rPr>
        <w:t xml:space="preserve">у сукобу интереса и да због тога не може да испуњава </w:t>
      </w:r>
      <w:r w:rsidR="00874F11" w:rsidRPr="0039029D">
        <w:rPr>
          <w:rFonts w:eastAsia="Times New Roman"/>
          <w:lang w:val="sr-Cyrl-RS"/>
        </w:rPr>
        <w:t xml:space="preserve">своје </w:t>
      </w:r>
      <w:r w:rsidRPr="0039029D">
        <w:rPr>
          <w:rFonts w:eastAsia="Times New Roman"/>
          <w:lang w:val="sr-Cyrl-RS"/>
        </w:rPr>
        <w:t>обавезе и дужности;</w:t>
      </w:r>
    </w:p>
    <w:p w14:paraId="1A116F5E" w14:textId="77777777" w:rsidR="008451F9" w:rsidRPr="0039029D" w:rsidRDefault="00BB518C" w:rsidP="008C4867">
      <w:pPr>
        <w:numPr>
          <w:ilvl w:val="0"/>
          <w:numId w:val="53"/>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 xml:space="preserve">утврди да </w:t>
      </w:r>
      <w:r w:rsidR="008451F9" w:rsidRPr="0039029D">
        <w:rPr>
          <w:rFonts w:eastAsia="Times New Roman"/>
          <w:lang w:val="sr-Cyrl-RS"/>
        </w:rPr>
        <w:t xml:space="preserve">је члан управе </w:t>
      </w:r>
      <w:r w:rsidR="003F2DD9" w:rsidRPr="0039029D">
        <w:rPr>
          <w:rFonts w:eastAsia="Times New Roman"/>
          <w:lang w:val="sr-Cyrl-RS"/>
        </w:rPr>
        <w:t xml:space="preserve">или руководилац </w:t>
      </w:r>
      <w:r w:rsidR="008451F9" w:rsidRPr="0039029D">
        <w:rPr>
          <w:rFonts w:eastAsia="Times New Roman"/>
          <w:lang w:val="sr-Cyrl-RS"/>
        </w:rPr>
        <w:t>прекршио забрану трговања или извршавања трансакција, односно давања налога за вршење трговања на основу</w:t>
      </w:r>
      <w:r w:rsidRPr="0039029D">
        <w:rPr>
          <w:lang w:val="sr-Cyrl-RS"/>
        </w:rPr>
        <w:t xml:space="preserve"> </w:t>
      </w:r>
      <w:r w:rsidRPr="0039029D">
        <w:rPr>
          <w:rFonts w:eastAsia="Times New Roman"/>
          <w:lang w:val="sr-Cyrl-RS"/>
        </w:rPr>
        <w:t>злоупотреба на тржишту</w:t>
      </w:r>
      <w:r w:rsidR="008451F9" w:rsidRPr="0039029D">
        <w:rPr>
          <w:rFonts w:eastAsia="Times New Roman"/>
          <w:lang w:val="sr-Cyrl-RS"/>
        </w:rPr>
        <w:t>;</w:t>
      </w:r>
    </w:p>
    <w:p w14:paraId="29EA22EB" w14:textId="77777777" w:rsidR="008451F9" w:rsidRPr="0039029D" w:rsidRDefault="00BB518C" w:rsidP="008C4867">
      <w:pPr>
        <w:numPr>
          <w:ilvl w:val="0"/>
          <w:numId w:val="53"/>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 xml:space="preserve">утврди да </w:t>
      </w:r>
      <w:r w:rsidR="008451F9" w:rsidRPr="0039029D">
        <w:rPr>
          <w:rFonts w:eastAsia="Times New Roman"/>
          <w:lang w:val="sr-Cyrl-RS"/>
        </w:rPr>
        <w:t xml:space="preserve">је члан управе </w:t>
      </w:r>
      <w:r w:rsidR="003F2DD9" w:rsidRPr="0039029D">
        <w:rPr>
          <w:rFonts w:eastAsia="Times New Roman"/>
          <w:lang w:val="sr-Cyrl-RS"/>
        </w:rPr>
        <w:t xml:space="preserve">или руководилац </w:t>
      </w:r>
      <w:r w:rsidR="008451F9" w:rsidRPr="0039029D">
        <w:rPr>
          <w:rFonts w:eastAsia="Times New Roman"/>
          <w:lang w:val="sr-Cyrl-RS"/>
        </w:rPr>
        <w:t>учинио тежу повреду, односно понављао повреде одредаба овог или других закона, нарочито ако је због тога угрожена ликвидност или одржавање капитала пружаоца услуга повезаних с дигиталном имовином или се ради о кршењу прописа које се понавља два пута у три године;</w:t>
      </w:r>
    </w:p>
    <w:p w14:paraId="164A6CF0" w14:textId="1E5F202B" w:rsidR="008451F9" w:rsidRPr="0039029D" w:rsidRDefault="00BB518C" w:rsidP="008C4867">
      <w:pPr>
        <w:numPr>
          <w:ilvl w:val="0"/>
          <w:numId w:val="53"/>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 xml:space="preserve">утврди да </w:t>
      </w:r>
      <w:r w:rsidR="008451F9" w:rsidRPr="0039029D">
        <w:rPr>
          <w:rFonts w:eastAsia="Times New Roman"/>
          <w:lang w:val="sr-Cyrl-RS"/>
        </w:rPr>
        <w:t xml:space="preserve">је </w:t>
      </w:r>
      <w:r w:rsidRPr="0039029D">
        <w:rPr>
          <w:rFonts w:eastAsia="Times New Roman"/>
          <w:lang w:val="sr-Cyrl-RS"/>
        </w:rPr>
        <w:t>члан</w:t>
      </w:r>
      <w:r w:rsidR="00F82163" w:rsidRPr="0039029D">
        <w:rPr>
          <w:rFonts w:eastAsia="Times New Roman"/>
          <w:lang w:val="sr-Cyrl-RS"/>
        </w:rPr>
        <w:t>у</w:t>
      </w:r>
      <w:r w:rsidRPr="0039029D">
        <w:rPr>
          <w:rFonts w:eastAsia="Times New Roman"/>
          <w:lang w:val="sr-Cyrl-RS"/>
        </w:rPr>
        <w:t xml:space="preserve"> управе </w:t>
      </w:r>
      <w:r w:rsidR="003F2DD9" w:rsidRPr="0039029D">
        <w:rPr>
          <w:rFonts w:eastAsia="Times New Roman"/>
          <w:lang w:val="sr-Cyrl-RS"/>
        </w:rPr>
        <w:t>или руководи</w:t>
      </w:r>
      <w:r w:rsidR="00F82163" w:rsidRPr="0039029D">
        <w:rPr>
          <w:rFonts w:eastAsia="Times New Roman"/>
          <w:lang w:val="sr-Cyrl-RS"/>
        </w:rPr>
        <w:t>оцу</w:t>
      </w:r>
      <w:r w:rsidR="003F2DD9" w:rsidRPr="0039029D">
        <w:rPr>
          <w:rFonts w:eastAsia="Times New Roman"/>
          <w:lang w:val="sr-Cyrl-RS"/>
        </w:rPr>
        <w:t xml:space="preserve"> </w:t>
      </w:r>
      <w:r w:rsidR="008451F9" w:rsidRPr="0039029D">
        <w:rPr>
          <w:rFonts w:eastAsia="Times New Roman"/>
          <w:lang w:val="sr-Cyrl-RS"/>
        </w:rPr>
        <w:t>прав</w:t>
      </w:r>
      <w:r w:rsidR="00F82163" w:rsidRPr="0039029D">
        <w:rPr>
          <w:rFonts w:eastAsia="Times New Roman"/>
          <w:lang w:val="sr-Cyrl-RS"/>
        </w:rPr>
        <w:t>н</w:t>
      </w:r>
      <w:r w:rsidR="008451F9" w:rsidRPr="0039029D">
        <w:rPr>
          <w:rFonts w:eastAsia="Times New Roman"/>
          <w:lang w:val="sr-Cyrl-RS"/>
        </w:rPr>
        <w:t xml:space="preserve">оснажним решењем </w:t>
      </w:r>
      <w:r w:rsidR="00F82163" w:rsidRPr="0039029D">
        <w:rPr>
          <w:rFonts w:eastAsia="Times New Roman"/>
          <w:lang w:val="sr-Cyrl-RS"/>
        </w:rPr>
        <w:t>одузета пословна способност</w:t>
      </w:r>
      <w:r w:rsidR="008451F9" w:rsidRPr="0039029D">
        <w:rPr>
          <w:rFonts w:eastAsia="Times New Roman"/>
          <w:lang w:val="sr-Cyrl-RS"/>
        </w:rPr>
        <w:t>;</w:t>
      </w:r>
    </w:p>
    <w:p w14:paraId="4041E551" w14:textId="77777777" w:rsidR="008451F9" w:rsidRPr="0039029D" w:rsidRDefault="00BB518C" w:rsidP="008C4867">
      <w:pPr>
        <w:numPr>
          <w:ilvl w:val="0"/>
          <w:numId w:val="53"/>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 xml:space="preserve">утврди да </w:t>
      </w:r>
      <w:r w:rsidR="008451F9" w:rsidRPr="0039029D">
        <w:rPr>
          <w:rFonts w:eastAsia="Times New Roman"/>
          <w:lang w:val="sr-Cyrl-RS"/>
        </w:rPr>
        <w:t>члан управе</w:t>
      </w:r>
      <w:r w:rsidR="003F2DD9" w:rsidRPr="0039029D">
        <w:rPr>
          <w:rFonts w:eastAsia="Times New Roman"/>
          <w:lang w:val="sr-Cyrl-RS"/>
        </w:rPr>
        <w:t xml:space="preserve"> или руководилац</w:t>
      </w:r>
      <w:r w:rsidR="008451F9" w:rsidRPr="0039029D">
        <w:rPr>
          <w:rFonts w:eastAsia="Times New Roman"/>
          <w:lang w:val="sr-Cyrl-RS"/>
        </w:rPr>
        <w:t xml:space="preserve"> није осигурао спровођење или није спровео мере које је наложио надзорни орган</w:t>
      </w:r>
      <w:r w:rsidRPr="0039029D">
        <w:rPr>
          <w:rFonts w:eastAsia="Times New Roman"/>
          <w:lang w:val="sr-Cyrl-RS"/>
        </w:rPr>
        <w:t xml:space="preserve"> или </w:t>
      </w:r>
      <w:r w:rsidR="00374B40" w:rsidRPr="0039029D">
        <w:rPr>
          <w:rFonts w:eastAsia="Times New Roman"/>
          <w:lang w:val="sr-Cyrl-RS"/>
        </w:rPr>
        <w:t xml:space="preserve">да </w:t>
      </w:r>
      <w:r w:rsidRPr="0039029D">
        <w:rPr>
          <w:rFonts w:eastAsia="Times New Roman"/>
          <w:lang w:val="sr-Cyrl-RS"/>
        </w:rPr>
        <w:t xml:space="preserve">надзорном органу није омогућио несметано вршење </w:t>
      </w:r>
      <w:r w:rsidR="00DC7453" w:rsidRPr="0039029D">
        <w:rPr>
          <w:rFonts w:eastAsia="Times New Roman"/>
          <w:lang w:val="sr-Cyrl-RS"/>
        </w:rPr>
        <w:t>надзора</w:t>
      </w:r>
      <w:r w:rsidR="008451F9" w:rsidRPr="0039029D">
        <w:rPr>
          <w:rFonts w:eastAsia="Times New Roman"/>
          <w:lang w:val="sr-Cyrl-RS"/>
        </w:rPr>
        <w:t>.</w:t>
      </w:r>
    </w:p>
    <w:p w14:paraId="3B071BC2" w14:textId="77777777" w:rsidR="008451F9" w:rsidRPr="0039029D" w:rsidRDefault="008451F9" w:rsidP="008C4867">
      <w:pPr>
        <w:spacing w:after="120" w:line="240" w:lineRule="auto"/>
        <w:ind w:firstLine="284"/>
        <w:jc w:val="both"/>
        <w:rPr>
          <w:rFonts w:eastAsia="Times New Roman"/>
          <w:lang w:val="sr-Cyrl-RS"/>
        </w:rPr>
      </w:pPr>
      <w:r w:rsidRPr="0039029D">
        <w:rPr>
          <w:rFonts w:eastAsia="Times New Roman"/>
          <w:lang w:val="sr-Cyrl-RS"/>
        </w:rPr>
        <w:t xml:space="preserve">Надзорни орган може да повуче сагласност на избор члана управе </w:t>
      </w:r>
      <w:r w:rsidR="003F2DD9" w:rsidRPr="0039029D">
        <w:rPr>
          <w:rFonts w:eastAsia="Times New Roman"/>
          <w:lang w:val="sr-Cyrl-RS"/>
        </w:rPr>
        <w:t xml:space="preserve">или руководиоца </w:t>
      </w:r>
      <w:r w:rsidRPr="0039029D">
        <w:rPr>
          <w:rFonts w:eastAsia="Times New Roman"/>
          <w:lang w:val="sr-Cyrl-RS"/>
        </w:rPr>
        <w:t>пружаоца услуга повезаних с дигиталном имовином ако:</w:t>
      </w:r>
    </w:p>
    <w:p w14:paraId="1AC0B852" w14:textId="77777777" w:rsidR="008451F9" w:rsidRPr="0039029D" w:rsidRDefault="008451F9" w:rsidP="008C4867">
      <w:pPr>
        <w:numPr>
          <w:ilvl w:val="0"/>
          <w:numId w:val="54"/>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 xml:space="preserve">члан управе </w:t>
      </w:r>
      <w:r w:rsidR="003F2DD9" w:rsidRPr="0039029D">
        <w:rPr>
          <w:rFonts w:eastAsia="Times New Roman"/>
          <w:lang w:val="sr-Cyrl-RS"/>
        </w:rPr>
        <w:t xml:space="preserve">или руководилац </w:t>
      </w:r>
      <w:r w:rsidRPr="0039029D">
        <w:rPr>
          <w:rFonts w:eastAsia="Times New Roman"/>
          <w:lang w:val="sr-Cyrl-RS"/>
        </w:rPr>
        <w:t xml:space="preserve">није </w:t>
      </w:r>
      <w:r w:rsidR="00374B40" w:rsidRPr="0039029D">
        <w:rPr>
          <w:rFonts w:eastAsia="Times New Roman"/>
          <w:lang w:val="sr-Cyrl-RS"/>
        </w:rPr>
        <w:t>обезбедио</w:t>
      </w:r>
      <w:r w:rsidRPr="0039029D">
        <w:rPr>
          <w:rFonts w:eastAsia="Times New Roman"/>
          <w:lang w:val="sr-Cyrl-RS"/>
        </w:rPr>
        <w:t xml:space="preserve"> адекватне организационе</w:t>
      </w:r>
      <w:r w:rsidR="00BB0062" w:rsidRPr="0039029D">
        <w:rPr>
          <w:rFonts w:eastAsia="Times New Roman"/>
          <w:lang w:val="sr-Cyrl-RS"/>
        </w:rPr>
        <w:t>, кадровске и техничке</w:t>
      </w:r>
      <w:r w:rsidRPr="0039029D">
        <w:rPr>
          <w:rFonts w:eastAsia="Times New Roman"/>
          <w:lang w:val="sr-Cyrl-RS"/>
        </w:rPr>
        <w:t xml:space="preserve"> услове у складу са овим законом;</w:t>
      </w:r>
    </w:p>
    <w:p w14:paraId="6E6BE945" w14:textId="77777777" w:rsidR="008451F9" w:rsidRPr="0039029D" w:rsidRDefault="008451F9" w:rsidP="008C4867">
      <w:pPr>
        <w:numPr>
          <w:ilvl w:val="0"/>
          <w:numId w:val="54"/>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 xml:space="preserve">у другим случајевима када утврди да је члан управе </w:t>
      </w:r>
      <w:r w:rsidR="003F2DD9" w:rsidRPr="0039029D">
        <w:rPr>
          <w:rFonts w:eastAsia="Times New Roman"/>
          <w:lang w:val="sr-Cyrl-RS"/>
        </w:rPr>
        <w:t xml:space="preserve">или руководилац </w:t>
      </w:r>
      <w:r w:rsidR="0090377A" w:rsidRPr="0039029D">
        <w:rPr>
          <w:rFonts w:eastAsia="Times New Roman"/>
          <w:lang w:val="sr-Cyrl-RS"/>
        </w:rPr>
        <w:t xml:space="preserve">учинио </w:t>
      </w:r>
      <w:r w:rsidRPr="0039029D">
        <w:rPr>
          <w:rFonts w:eastAsia="Times New Roman"/>
          <w:lang w:val="sr-Cyrl-RS"/>
        </w:rPr>
        <w:t>повреду овог закона или аката надзорног органа.</w:t>
      </w:r>
    </w:p>
    <w:p w14:paraId="3CE0E0D8" w14:textId="77777777" w:rsidR="008451F9" w:rsidRPr="0039029D" w:rsidRDefault="008451F9" w:rsidP="008C4867">
      <w:pPr>
        <w:spacing w:after="120" w:line="240" w:lineRule="auto"/>
        <w:ind w:firstLine="284"/>
        <w:jc w:val="both"/>
        <w:rPr>
          <w:rFonts w:eastAsia="Times New Roman"/>
          <w:lang w:val="sr-Cyrl-RS"/>
        </w:rPr>
      </w:pPr>
      <w:r w:rsidRPr="0039029D">
        <w:rPr>
          <w:rFonts w:eastAsia="Times New Roman"/>
          <w:lang w:val="sr-Cyrl-RS"/>
        </w:rPr>
        <w:t>Члан управе</w:t>
      </w:r>
      <w:r w:rsidR="003F2DD9" w:rsidRPr="0039029D">
        <w:rPr>
          <w:rFonts w:eastAsia="Times New Roman"/>
          <w:lang w:val="sr-Cyrl-RS"/>
        </w:rPr>
        <w:t>, односно руководилац</w:t>
      </w:r>
      <w:r w:rsidRPr="0039029D">
        <w:rPr>
          <w:rFonts w:eastAsia="Times New Roman"/>
          <w:lang w:val="sr-Cyrl-RS"/>
        </w:rPr>
        <w:t xml:space="preserve"> престаје са вршењем свих функција у пружаоцу услуга повезаних с дигиталном имовином од дана достављања решења којим се повлачи сагласност на избор члана управе</w:t>
      </w:r>
      <w:r w:rsidR="003F2DD9" w:rsidRPr="0039029D">
        <w:rPr>
          <w:rFonts w:eastAsia="Times New Roman"/>
          <w:lang w:val="sr-Cyrl-RS"/>
        </w:rPr>
        <w:t>, односно руководиоца</w:t>
      </w:r>
      <w:r w:rsidRPr="0039029D">
        <w:rPr>
          <w:rFonts w:eastAsia="Times New Roman"/>
          <w:lang w:val="sr-Cyrl-RS"/>
        </w:rPr>
        <w:t xml:space="preserve"> пружаоца услуга повезаних с дигиталном имовином.</w:t>
      </w:r>
    </w:p>
    <w:p w14:paraId="1A1EA426" w14:textId="4261E71D" w:rsidR="008451F9" w:rsidRPr="0039029D" w:rsidRDefault="008451F9" w:rsidP="008C4867">
      <w:pPr>
        <w:spacing w:after="120" w:line="240" w:lineRule="auto"/>
        <w:ind w:firstLine="284"/>
        <w:jc w:val="both"/>
        <w:rPr>
          <w:rFonts w:eastAsia="Times New Roman"/>
          <w:lang w:val="sr-Cyrl-RS"/>
        </w:rPr>
      </w:pPr>
      <w:r w:rsidRPr="0039029D">
        <w:rPr>
          <w:rFonts w:eastAsia="Times New Roman"/>
          <w:lang w:val="sr-Cyrl-RS"/>
        </w:rPr>
        <w:t xml:space="preserve">Управа пружаоца услуга повезаних с дигиталном имовином је дужна да, најкасније у року од 30 дана од дана достављања решења из става 3. овог члана, достави надзорном органу захтев за давање сагласности </w:t>
      </w:r>
      <w:r w:rsidR="00B63BA7" w:rsidRPr="0039029D">
        <w:rPr>
          <w:rFonts w:eastAsia="Times New Roman"/>
          <w:lang w:val="sr-Cyrl-RS"/>
        </w:rPr>
        <w:t>н</w:t>
      </w:r>
      <w:r w:rsidRPr="0039029D">
        <w:rPr>
          <w:rFonts w:eastAsia="Times New Roman"/>
          <w:lang w:val="sr-Cyrl-RS"/>
        </w:rPr>
        <w:t>а именовање новог члана управе</w:t>
      </w:r>
      <w:r w:rsidR="007E7AB2" w:rsidRPr="0039029D">
        <w:rPr>
          <w:rFonts w:eastAsia="Times New Roman"/>
          <w:lang w:val="sr-Cyrl-RS"/>
        </w:rPr>
        <w:t>, односно руководиоца</w:t>
      </w:r>
      <w:r w:rsidRPr="0039029D">
        <w:rPr>
          <w:rFonts w:eastAsia="Times New Roman"/>
          <w:lang w:val="sr-Cyrl-RS"/>
        </w:rPr>
        <w:t>.</w:t>
      </w:r>
    </w:p>
    <w:p w14:paraId="248C0BF1" w14:textId="77777777" w:rsidR="008451F9" w:rsidRPr="0039029D" w:rsidRDefault="008451F9" w:rsidP="008C4867">
      <w:pPr>
        <w:spacing w:after="120" w:line="240" w:lineRule="auto"/>
        <w:ind w:firstLine="284"/>
        <w:jc w:val="center"/>
        <w:rPr>
          <w:rFonts w:eastAsia="Times New Roman"/>
          <w:b/>
          <w:bCs/>
          <w:lang w:val="sr-Cyrl-RS"/>
        </w:rPr>
      </w:pPr>
      <w:r w:rsidRPr="0039029D">
        <w:rPr>
          <w:rFonts w:eastAsia="Times New Roman"/>
          <w:b/>
          <w:bCs/>
          <w:lang w:val="sr-Cyrl-RS"/>
        </w:rPr>
        <w:t>Кадровска и организациона оспособљеност и техничка опремљеност</w:t>
      </w:r>
    </w:p>
    <w:p w14:paraId="2BB2D0A1" w14:textId="77777777" w:rsidR="008451F9" w:rsidRPr="0039029D" w:rsidRDefault="008451F9"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D54984" w:rsidRPr="0039029D">
        <w:rPr>
          <w:rFonts w:eastAsia="Times New Roman"/>
          <w:b/>
          <w:bCs/>
          <w:lang w:val="sr-Cyrl-RS"/>
        </w:rPr>
        <w:t>63</w:t>
      </w:r>
      <w:r w:rsidR="00654430" w:rsidRPr="0039029D">
        <w:rPr>
          <w:rFonts w:eastAsia="Times New Roman"/>
          <w:b/>
          <w:bCs/>
          <w:lang w:val="sr-Cyrl-RS"/>
        </w:rPr>
        <w:t>.</w:t>
      </w:r>
    </w:p>
    <w:p w14:paraId="05FA6D2F" w14:textId="22B27FAE" w:rsidR="008451F9" w:rsidRDefault="008451F9" w:rsidP="008C4867">
      <w:pPr>
        <w:spacing w:after="120" w:line="240" w:lineRule="auto"/>
        <w:ind w:firstLine="284"/>
        <w:jc w:val="both"/>
        <w:rPr>
          <w:rFonts w:eastAsia="Times New Roman"/>
          <w:lang w:val="sr-Cyrl-RS"/>
        </w:rPr>
      </w:pPr>
      <w:r w:rsidRPr="0039029D">
        <w:rPr>
          <w:rFonts w:eastAsia="Times New Roman"/>
          <w:lang w:val="sr-Cyrl-RS"/>
        </w:rPr>
        <w:t>Пружалац услуга повезаних с дигиталном имовином дужан је да у време давања дозволе и током пословања испуњава услове кадровске и организационе оспособљености и техничке опремљености прописане актом надзорног органа, укључујући и поседовање система обраде података и одржавање континуитета и правилности у пружању услуга и обављању активности.</w:t>
      </w:r>
    </w:p>
    <w:p w14:paraId="34D8F12E" w14:textId="4B588480" w:rsidR="003E3F7C" w:rsidRDefault="003E3F7C" w:rsidP="008C4867">
      <w:pPr>
        <w:spacing w:after="120" w:line="240" w:lineRule="auto"/>
        <w:ind w:firstLine="284"/>
        <w:jc w:val="both"/>
        <w:rPr>
          <w:rFonts w:eastAsia="Times New Roman"/>
          <w:lang w:val="sr-Cyrl-RS"/>
        </w:rPr>
      </w:pPr>
    </w:p>
    <w:p w14:paraId="1DDFF646" w14:textId="77777777" w:rsidR="003E3F7C" w:rsidRPr="0039029D" w:rsidRDefault="003E3F7C" w:rsidP="008C4867">
      <w:pPr>
        <w:spacing w:after="120" w:line="240" w:lineRule="auto"/>
        <w:ind w:firstLine="284"/>
        <w:jc w:val="both"/>
        <w:rPr>
          <w:rFonts w:eastAsia="Times New Roman"/>
          <w:lang w:val="sr-Cyrl-RS"/>
        </w:rPr>
      </w:pPr>
    </w:p>
    <w:p w14:paraId="733B5C7E" w14:textId="3EA28CDD" w:rsidR="008451F9" w:rsidRPr="0039029D" w:rsidRDefault="008451F9" w:rsidP="008C4867">
      <w:pPr>
        <w:spacing w:after="120" w:line="240" w:lineRule="auto"/>
        <w:ind w:firstLine="284"/>
        <w:jc w:val="both"/>
        <w:rPr>
          <w:rFonts w:eastAsia="Times New Roman"/>
          <w:lang w:val="sr-Cyrl-RS"/>
        </w:rPr>
      </w:pPr>
      <w:r w:rsidRPr="0039029D">
        <w:rPr>
          <w:rFonts w:eastAsia="Times New Roman"/>
          <w:lang w:val="sr-Cyrl-RS"/>
        </w:rPr>
        <w:t>Пружалац услуга повезаних с дигиталном имовином дужан је да установи адекватна правила и процедуре које обезбеђују да је пословање</w:t>
      </w:r>
      <w:r w:rsidR="00C2642B" w:rsidRPr="0039029D">
        <w:rPr>
          <w:rFonts w:eastAsia="Times New Roman"/>
          <w:lang w:val="sr-Cyrl-RS"/>
        </w:rPr>
        <w:t xml:space="preserve"> привредног</w:t>
      </w:r>
      <w:r w:rsidRPr="0039029D">
        <w:rPr>
          <w:rFonts w:eastAsia="Times New Roman"/>
          <w:lang w:val="sr-Cyrl-RS"/>
        </w:rPr>
        <w:t xml:space="preserve"> друштва, ње</w:t>
      </w:r>
      <w:r w:rsidR="0090377A" w:rsidRPr="0039029D">
        <w:rPr>
          <w:rFonts w:eastAsia="Times New Roman"/>
          <w:lang w:val="sr-Cyrl-RS"/>
        </w:rPr>
        <w:t>гов</w:t>
      </w:r>
      <w:r w:rsidR="00C77E4C" w:rsidRPr="0039029D">
        <w:rPr>
          <w:rFonts w:eastAsia="Times New Roman"/>
          <w:lang w:val="sr-Cyrl-RS"/>
        </w:rPr>
        <w:t>е управе и</w:t>
      </w:r>
      <w:r w:rsidRPr="0039029D">
        <w:rPr>
          <w:rFonts w:eastAsia="Times New Roman"/>
          <w:lang w:val="sr-Cyrl-RS"/>
        </w:rPr>
        <w:t xml:space="preserve"> руководиоца</w:t>
      </w:r>
      <w:r w:rsidR="00C77E4C" w:rsidRPr="0039029D">
        <w:rPr>
          <w:rFonts w:eastAsia="Times New Roman"/>
          <w:lang w:val="sr-Cyrl-RS"/>
        </w:rPr>
        <w:t>, као</w:t>
      </w:r>
      <w:r w:rsidRPr="0039029D">
        <w:rPr>
          <w:rFonts w:eastAsia="Times New Roman"/>
          <w:lang w:val="sr-Cyrl-RS"/>
        </w:rPr>
        <w:t xml:space="preserve"> и запослених у складу са одредбама овог закона и актима надзорног органа.</w:t>
      </w:r>
    </w:p>
    <w:p w14:paraId="4758455C" w14:textId="715138A1" w:rsidR="008451F9" w:rsidRPr="0039029D" w:rsidRDefault="00C2642B" w:rsidP="008C4867">
      <w:pPr>
        <w:spacing w:after="120" w:line="240" w:lineRule="auto"/>
        <w:ind w:firstLine="284"/>
        <w:jc w:val="both"/>
        <w:rPr>
          <w:rFonts w:eastAsia="Times New Roman"/>
          <w:lang w:val="sr-Cyrl-RS"/>
        </w:rPr>
      </w:pPr>
      <w:r w:rsidRPr="0039029D">
        <w:rPr>
          <w:rFonts w:eastAsia="Times New Roman"/>
          <w:lang w:val="sr-Cyrl-RS"/>
        </w:rPr>
        <w:t>Привредно д</w:t>
      </w:r>
      <w:r w:rsidR="008451F9" w:rsidRPr="0039029D">
        <w:rPr>
          <w:rFonts w:eastAsia="Times New Roman"/>
          <w:lang w:val="sr-Cyrl-RS"/>
        </w:rPr>
        <w:t>руштво које обавља делатност организатора платформе дужно је да у време давања дозволе и током пословања:</w:t>
      </w:r>
    </w:p>
    <w:p w14:paraId="2069B05E" w14:textId="5E056524" w:rsidR="008451F9" w:rsidRPr="0039029D" w:rsidRDefault="008451F9" w:rsidP="008C4867">
      <w:pPr>
        <w:numPr>
          <w:ilvl w:val="0"/>
          <w:numId w:val="55"/>
        </w:numPr>
        <w:tabs>
          <w:tab w:val="clear" w:pos="360"/>
          <w:tab w:val="left" w:pos="284"/>
          <w:tab w:val="left" w:pos="630"/>
        </w:tabs>
        <w:spacing w:after="120" w:line="240" w:lineRule="auto"/>
        <w:ind w:left="0" w:firstLine="284"/>
        <w:jc w:val="both"/>
        <w:rPr>
          <w:rFonts w:eastAsia="Times New Roman"/>
          <w:lang w:val="sr-Cyrl-RS"/>
        </w:rPr>
      </w:pPr>
      <w:r w:rsidRPr="0039029D">
        <w:rPr>
          <w:rFonts w:eastAsia="Times New Roman"/>
          <w:lang w:val="sr-Cyrl-RS"/>
        </w:rPr>
        <w:t>поседује системе за јасно установљавање и исправљање могућих негативних последица на функционисање платформе</w:t>
      </w:r>
      <w:r w:rsidR="0090377A" w:rsidRPr="0039029D">
        <w:rPr>
          <w:rFonts w:eastAsia="Times New Roman"/>
          <w:lang w:val="sr-Cyrl-RS"/>
        </w:rPr>
        <w:t xml:space="preserve"> за трговање дигиталном имовином</w:t>
      </w:r>
      <w:r w:rsidRPr="0039029D">
        <w:rPr>
          <w:rFonts w:eastAsia="Times New Roman"/>
          <w:lang w:val="sr-Cyrl-RS"/>
        </w:rPr>
        <w:t xml:space="preserve"> и учеснике у трговању, а које проистичу из сукоба интереса између организатора платформе и његових власника, с једне стране, и стабилног функционисања платформе, с друге стране, нарочито када такви сукоби интереса могу да буду штетни за функције које организатор платформе врши у складу са одредбама овог закона и актима </w:t>
      </w:r>
      <w:r w:rsidR="0090377A" w:rsidRPr="0039029D">
        <w:rPr>
          <w:rFonts w:eastAsia="Times New Roman"/>
          <w:lang w:val="sr-Cyrl-RS"/>
        </w:rPr>
        <w:t>надзорног органа</w:t>
      </w:r>
      <w:r w:rsidRPr="0039029D">
        <w:rPr>
          <w:rFonts w:eastAsia="Times New Roman"/>
          <w:lang w:val="sr-Cyrl-RS"/>
        </w:rPr>
        <w:t>;</w:t>
      </w:r>
    </w:p>
    <w:p w14:paraId="119FC6BD" w14:textId="4DE63C4A" w:rsidR="008451F9" w:rsidRPr="0039029D" w:rsidRDefault="008451F9" w:rsidP="008C4867">
      <w:pPr>
        <w:numPr>
          <w:ilvl w:val="0"/>
          <w:numId w:val="55"/>
        </w:numPr>
        <w:tabs>
          <w:tab w:val="clear" w:pos="360"/>
          <w:tab w:val="left" w:pos="284"/>
          <w:tab w:val="left" w:pos="630"/>
        </w:tabs>
        <w:spacing w:after="120" w:line="240" w:lineRule="auto"/>
        <w:ind w:left="0" w:firstLine="284"/>
        <w:jc w:val="both"/>
        <w:rPr>
          <w:rFonts w:eastAsia="Times New Roman"/>
          <w:lang w:val="sr-Cyrl-RS"/>
        </w:rPr>
      </w:pPr>
      <w:r w:rsidRPr="0039029D">
        <w:rPr>
          <w:rFonts w:eastAsia="Times New Roman"/>
          <w:lang w:val="sr-Cyrl-RS"/>
        </w:rPr>
        <w:t>буде адекватно опремљено како би управљало ризицима којима је изложено, спроводило одговарајуће мере и системе за препознавање свих значајних ризика по своје пословање и донело делотворне мере у циљу умањења</w:t>
      </w:r>
      <w:r w:rsidR="00E96D3C" w:rsidRPr="0039029D">
        <w:rPr>
          <w:rFonts w:eastAsia="Times New Roman"/>
          <w:lang w:val="sr-Cyrl-RS"/>
        </w:rPr>
        <w:t xml:space="preserve"> </w:t>
      </w:r>
      <w:r w:rsidRPr="0039029D">
        <w:rPr>
          <w:rFonts w:eastAsia="Times New Roman"/>
          <w:lang w:val="sr-Cyrl-RS"/>
        </w:rPr>
        <w:t>тих ризика;</w:t>
      </w:r>
    </w:p>
    <w:p w14:paraId="39980A2A" w14:textId="77777777" w:rsidR="008451F9" w:rsidRPr="0039029D" w:rsidRDefault="008451F9" w:rsidP="008C4867">
      <w:pPr>
        <w:numPr>
          <w:ilvl w:val="0"/>
          <w:numId w:val="55"/>
        </w:numPr>
        <w:tabs>
          <w:tab w:val="clear" w:pos="360"/>
          <w:tab w:val="left" w:pos="284"/>
          <w:tab w:val="left" w:pos="630"/>
        </w:tabs>
        <w:spacing w:after="120" w:line="240" w:lineRule="auto"/>
        <w:ind w:left="0" w:firstLine="284"/>
        <w:jc w:val="both"/>
        <w:rPr>
          <w:rFonts w:eastAsia="Times New Roman"/>
          <w:lang w:val="sr-Cyrl-RS"/>
        </w:rPr>
      </w:pPr>
      <w:r w:rsidRPr="0039029D">
        <w:rPr>
          <w:rFonts w:eastAsia="Times New Roman"/>
          <w:lang w:val="sr-Cyrl-RS"/>
        </w:rPr>
        <w:t>поседује процедуре за стабилно управљање техничким функционисањем својих система, укључујући успостављање делотворних система у случају непредвиђених околности, а у циљу савладавања ризика од прекида рада система;</w:t>
      </w:r>
    </w:p>
    <w:p w14:paraId="18CACE5E" w14:textId="77777777" w:rsidR="008451F9" w:rsidRPr="0039029D" w:rsidRDefault="008451F9" w:rsidP="008C4867">
      <w:pPr>
        <w:numPr>
          <w:ilvl w:val="0"/>
          <w:numId w:val="55"/>
        </w:numPr>
        <w:tabs>
          <w:tab w:val="clear" w:pos="360"/>
          <w:tab w:val="left" w:pos="284"/>
          <w:tab w:val="left" w:pos="630"/>
        </w:tabs>
        <w:spacing w:after="120" w:line="240" w:lineRule="auto"/>
        <w:ind w:left="0" w:firstLine="284"/>
        <w:jc w:val="both"/>
        <w:rPr>
          <w:rFonts w:eastAsia="Times New Roman"/>
          <w:lang w:val="sr-Cyrl-RS"/>
        </w:rPr>
      </w:pPr>
      <w:r w:rsidRPr="0039029D">
        <w:rPr>
          <w:rFonts w:eastAsia="Times New Roman"/>
          <w:lang w:val="sr-Cyrl-RS"/>
        </w:rPr>
        <w:t>има транспарентна и обавезујућа правила и процедуре којима се омогућује правично и правилно трговање и успостављају објективни критеријуми за ефикасно извршавање налога;</w:t>
      </w:r>
    </w:p>
    <w:p w14:paraId="375BAF36" w14:textId="77777777" w:rsidR="008451F9" w:rsidRPr="0039029D" w:rsidRDefault="008451F9" w:rsidP="008C4867">
      <w:pPr>
        <w:numPr>
          <w:ilvl w:val="0"/>
          <w:numId w:val="55"/>
        </w:numPr>
        <w:tabs>
          <w:tab w:val="clear" w:pos="360"/>
          <w:tab w:val="left" w:pos="284"/>
          <w:tab w:val="left" w:pos="630"/>
        </w:tabs>
        <w:spacing w:after="120" w:line="240" w:lineRule="auto"/>
        <w:ind w:left="0" w:firstLine="284"/>
        <w:jc w:val="both"/>
        <w:rPr>
          <w:rFonts w:eastAsia="Times New Roman"/>
          <w:lang w:val="sr-Cyrl-RS"/>
        </w:rPr>
      </w:pPr>
      <w:r w:rsidRPr="0039029D">
        <w:rPr>
          <w:rFonts w:eastAsia="Times New Roman"/>
          <w:lang w:val="sr-Cyrl-RS"/>
        </w:rPr>
        <w:t>поседује делотворне процедуре којима се олакшава ефикасно и благовремено закључење трансакција које се извршавају у оквиру тих система;</w:t>
      </w:r>
    </w:p>
    <w:p w14:paraId="535D73E5" w14:textId="77777777" w:rsidR="008451F9" w:rsidRPr="0039029D" w:rsidRDefault="008451F9" w:rsidP="008C4867">
      <w:pPr>
        <w:numPr>
          <w:ilvl w:val="0"/>
          <w:numId w:val="55"/>
        </w:numPr>
        <w:tabs>
          <w:tab w:val="clear" w:pos="360"/>
          <w:tab w:val="left" w:pos="284"/>
          <w:tab w:val="left" w:pos="630"/>
        </w:tabs>
        <w:spacing w:after="120" w:line="240" w:lineRule="auto"/>
        <w:ind w:left="0" w:firstLine="284"/>
        <w:jc w:val="both"/>
        <w:rPr>
          <w:rFonts w:eastAsia="Times New Roman"/>
          <w:lang w:val="sr-Cyrl-RS"/>
        </w:rPr>
      </w:pPr>
      <w:r w:rsidRPr="0039029D">
        <w:rPr>
          <w:rFonts w:eastAsia="Times New Roman"/>
          <w:lang w:val="sr-Cyrl-RS"/>
        </w:rPr>
        <w:t xml:space="preserve">располаже са довољно финансијских средстава како би се олакшало правилно функционисање </w:t>
      </w:r>
      <w:r w:rsidR="00374B40" w:rsidRPr="0039029D">
        <w:rPr>
          <w:rFonts w:eastAsia="Times New Roman"/>
          <w:lang w:val="sr-Cyrl-RS"/>
        </w:rPr>
        <w:t>платформе</w:t>
      </w:r>
      <w:r w:rsidR="0090377A" w:rsidRPr="0039029D">
        <w:rPr>
          <w:rFonts w:eastAsia="Times New Roman"/>
          <w:lang w:val="sr-Cyrl-RS"/>
        </w:rPr>
        <w:t xml:space="preserve"> за трговање дигиталном имовином</w:t>
      </w:r>
      <w:r w:rsidRPr="0039029D">
        <w:rPr>
          <w:rFonts w:eastAsia="Times New Roman"/>
          <w:lang w:val="sr-Cyrl-RS"/>
        </w:rPr>
        <w:t xml:space="preserve">, а с обзиром на природу и обим трансакција које се закључују на </w:t>
      </w:r>
      <w:r w:rsidR="00374B40" w:rsidRPr="0039029D">
        <w:rPr>
          <w:rFonts w:eastAsia="Times New Roman"/>
          <w:lang w:val="sr-Cyrl-RS"/>
        </w:rPr>
        <w:t>платформи</w:t>
      </w:r>
      <w:r w:rsidRPr="0039029D">
        <w:rPr>
          <w:rFonts w:eastAsia="Times New Roman"/>
          <w:lang w:val="sr-Cyrl-RS"/>
        </w:rPr>
        <w:t>, као и опсег и степен ризика којима је изложено.</w:t>
      </w:r>
    </w:p>
    <w:p w14:paraId="43340AC2" w14:textId="53F670BF" w:rsidR="008451F9" w:rsidRPr="0039029D" w:rsidRDefault="008451F9" w:rsidP="008C4867">
      <w:pPr>
        <w:spacing w:after="120" w:line="240" w:lineRule="auto"/>
        <w:ind w:firstLine="284"/>
        <w:jc w:val="both"/>
        <w:rPr>
          <w:rFonts w:eastAsia="Times New Roman"/>
          <w:lang w:val="sr-Cyrl-RS"/>
        </w:rPr>
      </w:pPr>
      <w:r w:rsidRPr="0039029D">
        <w:rPr>
          <w:rFonts w:eastAsia="Times New Roman"/>
          <w:lang w:val="sr-Cyrl-RS"/>
        </w:rPr>
        <w:t>Надзорни орган прописује ближе услове у вези са кадровском и организационом оспособљеношћу</w:t>
      </w:r>
      <w:r w:rsidR="00374B40" w:rsidRPr="0039029D">
        <w:rPr>
          <w:rFonts w:eastAsia="Times New Roman"/>
          <w:lang w:val="sr-Cyrl-RS"/>
        </w:rPr>
        <w:t>, као</w:t>
      </w:r>
      <w:r w:rsidRPr="0039029D">
        <w:rPr>
          <w:rFonts w:eastAsia="Times New Roman"/>
          <w:lang w:val="sr-Cyrl-RS"/>
        </w:rPr>
        <w:t xml:space="preserve"> и техничком </w:t>
      </w:r>
      <w:r w:rsidR="00374B40" w:rsidRPr="0039029D">
        <w:rPr>
          <w:rFonts w:eastAsia="Times New Roman"/>
          <w:lang w:val="sr-Cyrl-RS"/>
        </w:rPr>
        <w:t xml:space="preserve">и информационом </w:t>
      </w:r>
      <w:r w:rsidRPr="0039029D">
        <w:rPr>
          <w:rFonts w:eastAsia="Times New Roman"/>
          <w:lang w:val="sr-Cyrl-RS"/>
        </w:rPr>
        <w:t xml:space="preserve">опремљеношћу пружаоца услуга повезаних с дигиталном имовином, нарочито узимајући у обзир конкретне околности тржишта, значајне ризике, потенцијалне </w:t>
      </w:r>
      <w:r w:rsidR="00C2642B" w:rsidRPr="0039029D">
        <w:rPr>
          <w:rFonts w:eastAsia="Times New Roman"/>
          <w:lang w:val="sr-Cyrl-RS"/>
        </w:rPr>
        <w:t xml:space="preserve">сукобе </w:t>
      </w:r>
      <w:r w:rsidRPr="0039029D">
        <w:rPr>
          <w:rFonts w:eastAsia="Times New Roman"/>
          <w:lang w:val="sr-Cyrl-RS"/>
        </w:rPr>
        <w:t xml:space="preserve">интереса, финансијске ресурсе и неопходну стручну и техничку </w:t>
      </w:r>
      <w:r w:rsidR="00374B40" w:rsidRPr="0039029D">
        <w:rPr>
          <w:rFonts w:eastAsia="Times New Roman"/>
          <w:lang w:val="sr-Cyrl-RS"/>
        </w:rPr>
        <w:t xml:space="preserve">информациону </w:t>
      </w:r>
      <w:r w:rsidRPr="0039029D">
        <w:rPr>
          <w:rFonts w:eastAsia="Times New Roman"/>
          <w:lang w:val="sr-Cyrl-RS"/>
        </w:rPr>
        <w:t>оспособљеност.</w:t>
      </w:r>
    </w:p>
    <w:p w14:paraId="3E8D83E7" w14:textId="77777777" w:rsidR="008451F9" w:rsidRPr="0039029D" w:rsidRDefault="008451F9" w:rsidP="008C4867">
      <w:pPr>
        <w:spacing w:after="120" w:line="240" w:lineRule="auto"/>
        <w:ind w:firstLine="284"/>
        <w:jc w:val="center"/>
        <w:rPr>
          <w:rFonts w:eastAsia="Times New Roman"/>
          <w:b/>
          <w:bCs/>
          <w:lang w:val="sr-Cyrl-RS"/>
        </w:rPr>
      </w:pPr>
      <w:r w:rsidRPr="0039029D">
        <w:rPr>
          <w:rFonts w:eastAsia="Times New Roman"/>
          <w:b/>
          <w:bCs/>
          <w:lang w:val="sr-Cyrl-RS"/>
        </w:rPr>
        <w:t>Општи акти пружаоца услуга повезаних с дигиталном имовином</w:t>
      </w:r>
    </w:p>
    <w:p w14:paraId="5609FD13" w14:textId="77777777" w:rsidR="008451F9" w:rsidRPr="0039029D" w:rsidRDefault="008451F9"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D54984" w:rsidRPr="0039029D">
        <w:rPr>
          <w:rFonts w:eastAsia="Times New Roman"/>
          <w:b/>
          <w:bCs/>
          <w:lang w:val="sr-Cyrl-RS"/>
        </w:rPr>
        <w:t>64</w:t>
      </w:r>
      <w:r w:rsidR="00654430" w:rsidRPr="0039029D">
        <w:rPr>
          <w:rFonts w:eastAsia="Times New Roman"/>
          <w:b/>
          <w:bCs/>
          <w:lang w:val="sr-Cyrl-RS"/>
        </w:rPr>
        <w:t>.</w:t>
      </w:r>
    </w:p>
    <w:p w14:paraId="583E98AB" w14:textId="77777777" w:rsidR="008451F9" w:rsidRPr="0039029D" w:rsidRDefault="008451F9" w:rsidP="008C4867">
      <w:pPr>
        <w:spacing w:after="120" w:line="240" w:lineRule="auto"/>
        <w:ind w:firstLine="284"/>
        <w:jc w:val="both"/>
        <w:rPr>
          <w:rFonts w:eastAsia="Times New Roman"/>
          <w:lang w:val="sr-Cyrl-RS"/>
        </w:rPr>
      </w:pPr>
      <w:r w:rsidRPr="0039029D">
        <w:rPr>
          <w:rFonts w:eastAsia="Times New Roman"/>
          <w:lang w:val="sr-Cyrl-RS"/>
        </w:rPr>
        <w:t>Општи акти пружаоца услуга повезаних с дигиталном имовином су статут, односно оснивачки акт и правила пословања друштва.</w:t>
      </w:r>
    </w:p>
    <w:p w14:paraId="7473BEFF" w14:textId="424C9396" w:rsidR="008451F9" w:rsidRDefault="008451F9" w:rsidP="008C4867">
      <w:pPr>
        <w:spacing w:after="120" w:line="240" w:lineRule="auto"/>
        <w:ind w:firstLine="284"/>
        <w:jc w:val="both"/>
        <w:rPr>
          <w:rFonts w:eastAsia="Times New Roman"/>
          <w:lang w:val="sr-Cyrl-RS"/>
        </w:rPr>
      </w:pPr>
      <w:r w:rsidRPr="0039029D">
        <w:rPr>
          <w:rFonts w:eastAsia="Times New Roman"/>
          <w:lang w:val="sr-Cyrl-RS"/>
        </w:rPr>
        <w:t>Надзорни орган даје претходну сагласност на опште акте пружаоца услуга повезаних с дигиталном имовином</w:t>
      </w:r>
      <w:r w:rsidR="00374B40" w:rsidRPr="0039029D">
        <w:rPr>
          <w:rFonts w:eastAsia="Times New Roman"/>
          <w:lang w:val="sr-Cyrl-RS"/>
        </w:rPr>
        <w:t xml:space="preserve"> из става 1. овог члана</w:t>
      </w:r>
      <w:r w:rsidRPr="0039029D">
        <w:rPr>
          <w:rFonts w:eastAsia="Times New Roman"/>
          <w:lang w:val="sr-Cyrl-RS"/>
        </w:rPr>
        <w:t xml:space="preserve">, као и на измене </w:t>
      </w:r>
      <w:r w:rsidR="00374B40" w:rsidRPr="0039029D">
        <w:rPr>
          <w:rFonts w:eastAsia="Times New Roman"/>
          <w:lang w:val="sr-Cyrl-RS"/>
        </w:rPr>
        <w:t xml:space="preserve">и/или допуне </w:t>
      </w:r>
      <w:r w:rsidRPr="0039029D">
        <w:rPr>
          <w:rFonts w:eastAsia="Times New Roman"/>
          <w:lang w:val="sr-Cyrl-RS"/>
        </w:rPr>
        <w:t>тих општих аката.</w:t>
      </w:r>
    </w:p>
    <w:p w14:paraId="0EC6B5CA" w14:textId="7FA5A16F" w:rsidR="003E3F7C" w:rsidRDefault="003E3F7C" w:rsidP="008C4867">
      <w:pPr>
        <w:spacing w:after="120" w:line="240" w:lineRule="auto"/>
        <w:ind w:firstLine="284"/>
        <w:jc w:val="both"/>
        <w:rPr>
          <w:rFonts w:eastAsia="Times New Roman"/>
          <w:lang w:val="sr-Cyrl-RS"/>
        </w:rPr>
      </w:pPr>
    </w:p>
    <w:p w14:paraId="102F22C0" w14:textId="3BBD7FD6" w:rsidR="003E3F7C" w:rsidRDefault="003E3F7C" w:rsidP="008C4867">
      <w:pPr>
        <w:spacing w:after="120" w:line="240" w:lineRule="auto"/>
        <w:ind w:firstLine="284"/>
        <w:jc w:val="both"/>
        <w:rPr>
          <w:rFonts w:eastAsia="Times New Roman"/>
          <w:lang w:val="sr-Cyrl-RS"/>
        </w:rPr>
      </w:pPr>
    </w:p>
    <w:p w14:paraId="6FDE121A" w14:textId="77777777" w:rsidR="003E3F7C" w:rsidRPr="0039029D" w:rsidRDefault="003E3F7C" w:rsidP="008C4867">
      <w:pPr>
        <w:spacing w:after="120" w:line="240" w:lineRule="auto"/>
        <w:ind w:firstLine="284"/>
        <w:jc w:val="both"/>
        <w:rPr>
          <w:rFonts w:eastAsia="Times New Roman"/>
          <w:lang w:val="sr-Cyrl-RS"/>
        </w:rPr>
      </w:pPr>
    </w:p>
    <w:p w14:paraId="1773258A" w14:textId="77777777" w:rsidR="008451F9" w:rsidRPr="0039029D" w:rsidRDefault="008451F9" w:rsidP="008C4867">
      <w:pPr>
        <w:spacing w:after="120" w:line="240" w:lineRule="auto"/>
        <w:ind w:firstLine="284"/>
        <w:jc w:val="center"/>
        <w:rPr>
          <w:rFonts w:eastAsia="Times New Roman"/>
          <w:b/>
          <w:bCs/>
          <w:lang w:val="sr-Cyrl-RS"/>
        </w:rPr>
      </w:pPr>
      <w:bookmarkStart w:id="54" w:name="_Hlk50389501"/>
      <w:r w:rsidRPr="0039029D">
        <w:rPr>
          <w:rFonts w:eastAsia="Times New Roman"/>
          <w:b/>
          <w:bCs/>
          <w:lang w:val="sr-Cyrl-RS"/>
        </w:rPr>
        <w:t>Лице с квалификованим учешћем у пружаоцу услуга повезаних с дигиталном имовином</w:t>
      </w:r>
    </w:p>
    <w:p w14:paraId="3773DE00" w14:textId="77777777" w:rsidR="008451F9" w:rsidRPr="0039029D" w:rsidRDefault="008451F9"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D54984" w:rsidRPr="0039029D">
        <w:rPr>
          <w:rFonts w:eastAsia="Times New Roman"/>
          <w:b/>
          <w:bCs/>
          <w:lang w:val="sr-Cyrl-RS"/>
        </w:rPr>
        <w:t>65</w:t>
      </w:r>
      <w:r w:rsidR="00654430" w:rsidRPr="0039029D">
        <w:rPr>
          <w:rFonts w:eastAsia="Times New Roman"/>
          <w:b/>
          <w:bCs/>
          <w:lang w:val="sr-Cyrl-RS"/>
        </w:rPr>
        <w:t>.</w:t>
      </w:r>
    </w:p>
    <w:p w14:paraId="731868AF" w14:textId="77777777" w:rsidR="008451F9" w:rsidRPr="0039029D" w:rsidRDefault="008451F9" w:rsidP="008C4867">
      <w:pPr>
        <w:spacing w:after="120" w:line="240" w:lineRule="auto"/>
        <w:ind w:firstLine="284"/>
        <w:jc w:val="both"/>
        <w:rPr>
          <w:rFonts w:eastAsia="Times New Roman"/>
          <w:lang w:val="sr-Cyrl-RS"/>
        </w:rPr>
      </w:pPr>
      <w:r w:rsidRPr="0039029D">
        <w:rPr>
          <w:rFonts w:eastAsia="Times New Roman"/>
          <w:lang w:val="sr-Cyrl-RS"/>
        </w:rPr>
        <w:t>Лице с квалификованим учешћем у пружаоцу услуга повезаних с дигиталном имовином у сваком тренутку мора да испуњава следеће услове подобности ради обезбеђивања стабилног и сигурног управљања тим пружаоцем услуга:</w:t>
      </w:r>
    </w:p>
    <w:p w14:paraId="0A74F4BE" w14:textId="77777777" w:rsidR="008451F9" w:rsidRPr="0039029D" w:rsidRDefault="008451F9" w:rsidP="008C4867">
      <w:pPr>
        <w:numPr>
          <w:ilvl w:val="0"/>
          <w:numId w:val="56"/>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да има добру пословну репутацију;</w:t>
      </w:r>
    </w:p>
    <w:p w14:paraId="43DDD78B" w14:textId="77777777" w:rsidR="008451F9" w:rsidRPr="0039029D" w:rsidRDefault="008451F9" w:rsidP="008C4867">
      <w:pPr>
        <w:numPr>
          <w:ilvl w:val="0"/>
          <w:numId w:val="56"/>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да сарадник лица с квалификованим учешћем у пружаоцу услуга повезаних с дигиталном имовином има добру пословну репутацију;</w:t>
      </w:r>
    </w:p>
    <w:p w14:paraId="30A2C404" w14:textId="77777777" w:rsidR="008451F9" w:rsidRPr="0039029D" w:rsidRDefault="008451F9" w:rsidP="008C4867">
      <w:pPr>
        <w:numPr>
          <w:ilvl w:val="0"/>
          <w:numId w:val="56"/>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 xml:space="preserve">да чланови </w:t>
      </w:r>
      <w:r w:rsidR="00ED6971" w:rsidRPr="0039029D">
        <w:rPr>
          <w:rFonts w:eastAsia="Times New Roman"/>
          <w:lang w:val="sr-Cyrl-RS"/>
        </w:rPr>
        <w:t xml:space="preserve">управе </w:t>
      </w:r>
      <w:r w:rsidRPr="0039029D">
        <w:rPr>
          <w:rFonts w:eastAsia="Times New Roman"/>
          <w:lang w:val="sr-Cyrl-RS"/>
        </w:rPr>
        <w:t>правног лица с квалификованим учешћем у пружаоцу услуга повезаних с дигиталном имовином и лица која су с тим правним лицем блиско повезана имају добру пословну репутацију;</w:t>
      </w:r>
    </w:p>
    <w:p w14:paraId="6F46A318" w14:textId="77777777" w:rsidR="008451F9" w:rsidRPr="0039029D" w:rsidRDefault="008451F9" w:rsidP="008C4867">
      <w:pPr>
        <w:numPr>
          <w:ilvl w:val="0"/>
          <w:numId w:val="56"/>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да је финансијско стање лица с квалификованим учешћем у пружаоцу услуга повезаних с дигиталном имовином одговарајуће;</w:t>
      </w:r>
    </w:p>
    <w:p w14:paraId="03EBC12A" w14:textId="77777777" w:rsidR="008451F9" w:rsidRPr="0039029D" w:rsidRDefault="008451F9" w:rsidP="008C4867">
      <w:pPr>
        <w:numPr>
          <w:ilvl w:val="0"/>
          <w:numId w:val="56"/>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да вршење надзора над пружаоцем услуга повезаних с дигиталном имовином у складу са овим законом није онемогућено или знатно отежано због блиске повезаности лица с квалификованим учешћем с другим лицима;</w:t>
      </w:r>
    </w:p>
    <w:p w14:paraId="065E1C0A" w14:textId="77777777" w:rsidR="008451F9" w:rsidRPr="0039029D" w:rsidRDefault="008451F9" w:rsidP="008C4867">
      <w:pPr>
        <w:numPr>
          <w:ilvl w:val="0"/>
          <w:numId w:val="56"/>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да је група друштава којој припада правно лице с квалификованим учешћем транспарентна и да се у потпуности може утврдити власништво свих лица која имају директно или индиректно власништво у том правном лицу, као и свако директно или индиректно власништво тог правног лица у другим правним лицима;</w:t>
      </w:r>
    </w:p>
    <w:p w14:paraId="63664C73" w14:textId="77777777" w:rsidR="008451F9" w:rsidRPr="0039029D" w:rsidRDefault="008451F9" w:rsidP="008C4867">
      <w:pPr>
        <w:numPr>
          <w:ilvl w:val="0"/>
          <w:numId w:val="56"/>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да пословне и друге активности лица с квалификованим учешћем нису повезане с прањем новца или финансирањем тероризма, да не угрожавају стабилност и сигурност пословања пружаоца услуга повезаних с дигиталном имовином, као и да не онемогућавају нити знатно отежавају вршење надзора над пружаоцем услуга повезаних с дигиталном имовином;</w:t>
      </w:r>
    </w:p>
    <w:p w14:paraId="668FC70B" w14:textId="77777777" w:rsidR="008451F9" w:rsidRPr="0039029D" w:rsidRDefault="008451F9" w:rsidP="008C4867">
      <w:pPr>
        <w:numPr>
          <w:ilvl w:val="0"/>
          <w:numId w:val="56"/>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да је могуће утврдити извор средстава за стицање квалификованог учешћа.</w:t>
      </w:r>
    </w:p>
    <w:p w14:paraId="34D3E716" w14:textId="77777777" w:rsidR="008451F9" w:rsidRPr="0039029D" w:rsidRDefault="008451F9" w:rsidP="008C4867">
      <w:pPr>
        <w:spacing w:after="120" w:line="240" w:lineRule="auto"/>
        <w:ind w:firstLine="284"/>
        <w:jc w:val="both"/>
        <w:rPr>
          <w:rFonts w:eastAsia="Times New Roman"/>
          <w:lang w:val="sr-Cyrl-RS"/>
        </w:rPr>
      </w:pPr>
      <w:r w:rsidRPr="0039029D">
        <w:rPr>
          <w:rFonts w:eastAsia="Times New Roman"/>
          <w:lang w:val="sr-Cyrl-RS"/>
        </w:rPr>
        <w:t>Надзорни орган ближе прописује услове подобности које лица с квалификованим учешћем у пружаоцу услуга повезаних с дигиталном имовином морају да испуне.</w:t>
      </w:r>
    </w:p>
    <w:p w14:paraId="4054F4A9" w14:textId="77777777" w:rsidR="008451F9" w:rsidRPr="0039029D" w:rsidRDefault="008451F9" w:rsidP="008C4867">
      <w:pPr>
        <w:spacing w:after="120" w:line="240" w:lineRule="auto"/>
        <w:ind w:firstLine="284"/>
        <w:jc w:val="both"/>
        <w:rPr>
          <w:rFonts w:eastAsia="Times New Roman"/>
          <w:lang w:val="sr-Cyrl-RS"/>
        </w:rPr>
      </w:pPr>
      <w:r w:rsidRPr="0039029D">
        <w:rPr>
          <w:rFonts w:eastAsia="Times New Roman"/>
          <w:lang w:val="sr-Cyrl-RS"/>
        </w:rPr>
        <w:t>Поред услова из става 1. овог члана, надзорни орган може прописати и друге услове подобности које мора да испуњава лице с квалификованим учешћем у пружаоцу услуга повезаних с дигиталном имовином.</w:t>
      </w:r>
    </w:p>
    <w:p w14:paraId="163ABDAE" w14:textId="77777777" w:rsidR="008451F9" w:rsidRPr="0039029D" w:rsidRDefault="008451F9" w:rsidP="008C4867">
      <w:pPr>
        <w:spacing w:after="120" w:line="240" w:lineRule="auto"/>
        <w:ind w:firstLine="284"/>
        <w:jc w:val="center"/>
        <w:rPr>
          <w:rFonts w:eastAsia="Times New Roman"/>
          <w:b/>
          <w:bCs/>
          <w:lang w:val="sr-Cyrl-RS"/>
        </w:rPr>
      </w:pPr>
      <w:r w:rsidRPr="0039029D">
        <w:rPr>
          <w:rFonts w:eastAsia="Times New Roman"/>
          <w:b/>
          <w:bCs/>
          <w:lang w:val="sr-Cyrl-RS"/>
        </w:rPr>
        <w:t>Претходна сагласност за стицање, односно увећање квалификованог учешћа</w:t>
      </w:r>
    </w:p>
    <w:p w14:paraId="668B7E39" w14:textId="77777777" w:rsidR="008451F9" w:rsidRPr="0039029D" w:rsidRDefault="008451F9"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D54984" w:rsidRPr="0039029D">
        <w:rPr>
          <w:rFonts w:eastAsia="Times New Roman"/>
          <w:b/>
          <w:bCs/>
          <w:lang w:val="sr-Cyrl-RS"/>
        </w:rPr>
        <w:t>66</w:t>
      </w:r>
      <w:r w:rsidR="00654430" w:rsidRPr="0039029D">
        <w:rPr>
          <w:rFonts w:eastAsia="Times New Roman"/>
          <w:b/>
          <w:bCs/>
          <w:lang w:val="sr-Cyrl-RS"/>
        </w:rPr>
        <w:t>.</w:t>
      </w:r>
    </w:p>
    <w:p w14:paraId="10762B86" w14:textId="77777777" w:rsidR="008451F9" w:rsidRPr="0039029D" w:rsidRDefault="008451F9" w:rsidP="008C4867">
      <w:pPr>
        <w:spacing w:after="120" w:line="240" w:lineRule="auto"/>
        <w:ind w:firstLine="284"/>
        <w:jc w:val="both"/>
        <w:rPr>
          <w:rFonts w:eastAsia="Times New Roman"/>
          <w:lang w:val="sr-Cyrl-RS"/>
        </w:rPr>
      </w:pPr>
      <w:r w:rsidRPr="0039029D">
        <w:rPr>
          <w:rFonts w:eastAsia="Times New Roman"/>
          <w:lang w:val="sr-Cyrl-RS"/>
        </w:rPr>
        <w:t>Лице које намерава да стекне квалификовано учешће у пружаоцу услуга повезаних с дигиталном имовином, или да га увећа тако да стекне од 20% до 30%, више од 30% до 50% или више од 50% гласачких права или капитала у том пружаоцу, односно тако да постане његово матично друштво – дужно је да прибави претходну сагласност надзорног органа за ово стицање, односно увећање.</w:t>
      </w:r>
    </w:p>
    <w:p w14:paraId="20706CDA" w14:textId="1EB9C4CE" w:rsidR="008451F9" w:rsidRDefault="008451F9" w:rsidP="008C4867">
      <w:pPr>
        <w:spacing w:after="120" w:line="240" w:lineRule="auto"/>
        <w:ind w:firstLine="284"/>
        <w:jc w:val="both"/>
        <w:rPr>
          <w:rFonts w:eastAsia="Times New Roman"/>
          <w:lang w:val="sr-Cyrl-RS"/>
        </w:rPr>
      </w:pPr>
      <w:r w:rsidRPr="0039029D">
        <w:rPr>
          <w:rFonts w:eastAsia="Times New Roman"/>
          <w:lang w:val="sr-Cyrl-RS"/>
        </w:rPr>
        <w:t xml:space="preserve">Надзорни орган о захтеву за давање сагласности из става 1. овог члана одлучује у року од </w:t>
      </w:r>
      <w:r w:rsidR="001A6AC5" w:rsidRPr="0039029D">
        <w:rPr>
          <w:rFonts w:eastAsia="Times New Roman"/>
          <w:lang w:val="sr-Cyrl-RS"/>
        </w:rPr>
        <w:t>30 дана</w:t>
      </w:r>
      <w:r w:rsidRPr="0039029D">
        <w:rPr>
          <w:rFonts w:eastAsia="Times New Roman"/>
          <w:lang w:val="sr-Cyrl-RS"/>
        </w:rPr>
        <w:t xml:space="preserve"> од дана пријема уредног захтева.</w:t>
      </w:r>
    </w:p>
    <w:p w14:paraId="57BFE4A8" w14:textId="3BFBA0DF" w:rsidR="003E3F7C" w:rsidRDefault="003E3F7C" w:rsidP="008C4867">
      <w:pPr>
        <w:spacing w:after="120" w:line="240" w:lineRule="auto"/>
        <w:ind w:firstLine="284"/>
        <w:jc w:val="both"/>
        <w:rPr>
          <w:rFonts w:eastAsia="Times New Roman"/>
          <w:lang w:val="sr-Cyrl-RS"/>
        </w:rPr>
      </w:pPr>
    </w:p>
    <w:p w14:paraId="140CB161" w14:textId="4691A9B6" w:rsidR="008451F9" w:rsidRPr="0039029D" w:rsidRDefault="008451F9" w:rsidP="008C4867">
      <w:pPr>
        <w:spacing w:after="120" w:line="240" w:lineRule="auto"/>
        <w:ind w:firstLine="284"/>
        <w:jc w:val="both"/>
        <w:rPr>
          <w:rFonts w:eastAsia="Times New Roman"/>
          <w:lang w:val="sr-Cyrl-RS"/>
        </w:rPr>
      </w:pPr>
      <w:r w:rsidRPr="0039029D">
        <w:rPr>
          <w:rFonts w:eastAsia="Times New Roman"/>
          <w:lang w:val="sr-Cyrl-RS"/>
        </w:rPr>
        <w:t xml:space="preserve">Ако је захтев за давање сагласности из става </w:t>
      </w:r>
      <w:r w:rsidR="005442C1" w:rsidRPr="0039029D">
        <w:rPr>
          <w:rFonts w:eastAsia="Times New Roman"/>
          <w:lang w:val="sr-Cyrl-RS"/>
        </w:rPr>
        <w:t>1</w:t>
      </w:r>
      <w:r w:rsidRPr="0039029D">
        <w:rPr>
          <w:rFonts w:eastAsia="Times New Roman"/>
          <w:lang w:val="sr-Cyrl-RS"/>
        </w:rPr>
        <w:t xml:space="preserve">. овог члана неуредан, надзорни орган у року од 15 дана од дана пријема тог захтева обавештава </w:t>
      </w:r>
      <w:r w:rsidR="003C41BA" w:rsidRPr="0039029D">
        <w:rPr>
          <w:rFonts w:eastAsia="Times New Roman"/>
          <w:lang w:val="sr-Cyrl-RS"/>
        </w:rPr>
        <w:t>подносиоца захтева</w:t>
      </w:r>
      <w:r w:rsidRPr="0039029D">
        <w:rPr>
          <w:rFonts w:eastAsia="Times New Roman"/>
          <w:lang w:val="sr-Cyrl-RS"/>
        </w:rPr>
        <w:t xml:space="preserve"> на који начин да уреди тај захтев, у ком случају рок из става 2. овог члана почиње да тече од дана када је поднет уредан захтев у складу са обавештењем из овог става.</w:t>
      </w:r>
    </w:p>
    <w:p w14:paraId="45FD82F8" w14:textId="77777777" w:rsidR="008451F9" w:rsidRPr="0039029D" w:rsidRDefault="008451F9" w:rsidP="008C4867">
      <w:pPr>
        <w:spacing w:after="120" w:line="240" w:lineRule="auto"/>
        <w:ind w:firstLine="284"/>
        <w:jc w:val="both"/>
        <w:rPr>
          <w:rFonts w:eastAsia="Times New Roman"/>
          <w:lang w:val="sr-Cyrl-RS"/>
        </w:rPr>
      </w:pPr>
      <w:r w:rsidRPr="0039029D">
        <w:rPr>
          <w:rFonts w:eastAsia="Times New Roman"/>
          <w:lang w:val="sr-Cyrl-RS"/>
        </w:rPr>
        <w:t>Решењем којим даје сагласност из става 1. овог члана, надзорни орган утврђује да је лице из тог става дужно да стекне, односно увећа квалификовано учешће у пружаоцу услуга повезаних с дигиталном имовином најкасније у року од годину дана од дана достављања овог решења.</w:t>
      </w:r>
    </w:p>
    <w:p w14:paraId="29964ECB" w14:textId="77777777" w:rsidR="008451F9" w:rsidRPr="0039029D" w:rsidRDefault="008451F9" w:rsidP="008C4867">
      <w:pPr>
        <w:spacing w:after="120" w:line="240" w:lineRule="auto"/>
        <w:ind w:firstLine="284"/>
        <w:jc w:val="both"/>
        <w:rPr>
          <w:rFonts w:eastAsia="Times New Roman"/>
          <w:lang w:val="sr-Cyrl-RS"/>
        </w:rPr>
      </w:pPr>
      <w:r w:rsidRPr="0039029D">
        <w:rPr>
          <w:rFonts w:eastAsia="Times New Roman"/>
          <w:lang w:val="sr-Cyrl-RS"/>
        </w:rPr>
        <w:t>Сагласност из става 1. овог члана престаје да важи ако лице из тог става не стекне, односно не увећа квалификовано учешће у пружаоцу услуга повезаних с дигиталном имовином у року из става 4. овог члана, а ако у том року стекне, односно увећа ово учешће, али не у нивоу за који је дата ова сагласност, та сагласност даље важи само за ниво стеченог, односно увећаног квалификованог учешћа у том пружаоцу услуга повезаних с дигиталном имовином.</w:t>
      </w:r>
    </w:p>
    <w:p w14:paraId="06598E67" w14:textId="77777777" w:rsidR="008451F9" w:rsidRPr="0039029D" w:rsidRDefault="008451F9" w:rsidP="008C4867">
      <w:pPr>
        <w:spacing w:after="120" w:line="240" w:lineRule="auto"/>
        <w:ind w:firstLine="284"/>
        <w:jc w:val="both"/>
        <w:rPr>
          <w:rFonts w:eastAsia="Times New Roman"/>
          <w:lang w:val="sr-Cyrl-RS"/>
        </w:rPr>
      </w:pPr>
      <w:r w:rsidRPr="0039029D">
        <w:rPr>
          <w:rFonts w:eastAsia="Times New Roman"/>
          <w:lang w:val="sr-Cyrl-RS"/>
        </w:rPr>
        <w:t xml:space="preserve">Лице које подноси захтев из става 2. овог члана мора да испуни услове подобности из члана </w:t>
      </w:r>
      <w:r w:rsidR="00422DB6" w:rsidRPr="0039029D">
        <w:rPr>
          <w:rFonts w:eastAsia="Times New Roman"/>
          <w:lang w:val="sr-Cyrl-RS"/>
        </w:rPr>
        <w:t>65</w:t>
      </w:r>
      <w:r w:rsidR="00654430" w:rsidRPr="0039029D">
        <w:rPr>
          <w:rFonts w:eastAsia="Times New Roman"/>
          <w:lang w:val="sr-Cyrl-RS"/>
        </w:rPr>
        <w:t xml:space="preserve">. </w:t>
      </w:r>
      <w:r w:rsidRPr="0039029D">
        <w:rPr>
          <w:rFonts w:eastAsia="Times New Roman"/>
          <w:lang w:val="sr-Cyrl-RS"/>
        </w:rPr>
        <w:t>овог закона.</w:t>
      </w:r>
    </w:p>
    <w:p w14:paraId="34B8B1ED" w14:textId="77777777" w:rsidR="008451F9" w:rsidRPr="0039029D" w:rsidRDefault="008451F9" w:rsidP="008C4867">
      <w:pPr>
        <w:spacing w:after="120" w:line="240" w:lineRule="auto"/>
        <w:ind w:firstLine="284"/>
        <w:jc w:val="both"/>
        <w:rPr>
          <w:rFonts w:eastAsia="Times New Roman"/>
          <w:lang w:val="sr-Cyrl-RS"/>
        </w:rPr>
      </w:pPr>
      <w:r w:rsidRPr="0039029D">
        <w:rPr>
          <w:rFonts w:eastAsia="Times New Roman"/>
          <w:lang w:val="sr-Cyrl-RS"/>
        </w:rPr>
        <w:t xml:space="preserve">У поступку одлучивања о захтеву за давање сагласности из става 2. овог члана сходно се примењује члан </w:t>
      </w:r>
      <w:r w:rsidR="00422DB6" w:rsidRPr="0039029D">
        <w:rPr>
          <w:rFonts w:eastAsia="Times New Roman"/>
          <w:lang w:val="sr-Cyrl-RS"/>
        </w:rPr>
        <w:t>68</w:t>
      </w:r>
      <w:r w:rsidR="002878C4" w:rsidRPr="0039029D">
        <w:rPr>
          <w:rFonts w:eastAsia="Times New Roman"/>
          <w:lang w:val="sr-Cyrl-RS"/>
        </w:rPr>
        <w:t xml:space="preserve">. </w:t>
      </w:r>
      <w:r w:rsidRPr="0039029D">
        <w:rPr>
          <w:rFonts w:eastAsia="Times New Roman"/>
          <w:lang w:val="sr-Cyrl-RS"/>
        </w:rPr>
        <w:t>овог закона.</w:t>
      </w:r>
    </w:p>
    <w:p w14:paraId="2C8EA6E4" w14:textId="77777777" w:rsidR="008451F9" w:rsidRPr="0039029D" w:rsidRDefault="008451F9" w:rsidP="008C4867">
      <w:pPr>
        <w:spacing w:after="120" w:line="240" w:lineRule="auto"/>
        <w:ind w:firstLine="284"/>
        <w:jc w:val="both"/>
        <w:rPr>
          <w:rFonts w:eastAsia="Times New Roman"/>
          <w:lang w:val="sr-Cyrl-RS"/>
        </w:rPr>
      </w:pPr>
      <w:r w:rsidRPr="0039029D">
        <w:rPr>
          <w:rFonts w:eastAsia="Times New Roman"/>
          <w:lang w:val="sr-Cyrl-RS"/>
        </w:rPr>
        <w:t>Надзорни орган прописује доказе, документацију и податке које је лице из става 1. овог члана дужно да достави уз захтев из става 2. овог члана.</w:t>
      </w:r>
    </w:p>
    <w:p w14:paraId="77A551D7" w14:textId="77777777" w:rsidR="008451F9" w:rsidRPr="0039029D" w:rsidRDefault="008451F9" w:rsidP="008C4867">
      <w:pPr>
        <w:spacing w:after="120" w:line="240" w:lineRule="auto"/>
        <w:ind w:firstLine="284"/>
        <w:jc w:val="center"/>
        <w:rPr>
          <w:rFonts w:eastAsia="Times New Roman"/>
          <w:b/>
          <w:bCs/>
          <w:lang w:val="sr-Cyrl-RS"/>
        </w:rPr>
      </w:pPr>
      <w:r w:rsidRPr="0039029D">
        <w:rPr>
          <w:rFonts w:eastAsia="Times New Roman"/>
          <w:b/>
          <w:bCs/>
          <w:lang w:val="sr-Cyrl-RS"/>
        </w:rPr>
        <w:t>Заједничко наступање код стицања, односно увећања квалификованог учешћа</w:t>
      </w:r>
    </w:p>
    <w:p w14:paraId="1C419D38" w14:textId="77777777" w:rsidR="008451F9" w:rsidRPr="0039029D" w:rsidRDefault="008451F9"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D54984" w:rsidRPr="0039029D">
        <w:rPr>
          <w:rFonts w:eastAsia="Times New Roman"/>
          <w:b/>
          <w:bCs/>
          <w:lang w:val="sr-Cyrl-RS"/>
        </w:rPr>
        <w:t>67</w:t>
      </w:r>
      <w:r w:rsidR="002878C4" w:rsidRPr="0039029D">
        <w:rPr>
          <w:rFonts w:eastAsia="Times New Roman"/>
          <w:b/>
          <w:bCs/>
          <w:lang w:val="sr-Cyrl-RS"/>
        </w:rPr>
        <w:t>.</w:t>
      </w:r>
    </w:p>
    <w:p w14:paraId="1C39276A" w14:textId="77777777" w:rsidR="008451F9" w:rsidRPr="0039029D" w:rsidRDefault="008451F9" w:rsidP="008C4867">
      <w:pPr>
        <w:spacing w:after="120" w:line="240" w:lineRule="auto"/>
        <w:ind w:firstLine="284"/>
        <w:jc w:val="both"/>
        <w:rPr>
          <w:rFonts w:eastAsia="Times New Roman"/>
          <w:lang w:val="sr-Cyrl-RS"/>
        </w:rPr>
      </w:pPr>
      <w:r w:rsidRPr="0039029D">
        <w:rPr>
          <w:rFonts w:eastAsia="Times New Roman"/>
          <w:lang w:val="sr-Cyrl-RS"/>
        </w:rPr>
        <w:t>Сматра се да, ради стицања, односно увећања квалификованог учешћа у пружаоцу услуга повезаних с дигиталном имовином следећа лица наступају као један стицалац:</w:t>
      </w:r>
    </w:p>
    <w:p w14:paraId="57A9DE94" w14:textId="77777777" w:rsidR="008451F9" w:rsidRPr="0039029D" w:rsidRDefault="008451F9" w:rsidP="008C4867">
      <w:pPr>
        <w:numPr>
          <w:ilvl w:val="0"/>
          <w:numId w:val="57"/>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правно лице и лица која учествују у управљању или руковођењу тим правним лицем или другим правним лицем с којим је то правно лице блиско повезано;</w:t>
      </w:r>
    </w:p>
    <w:p w14:paraId="2ACCC223" w14:textId="77777777" w:rsidR="008451F9" w:rsidRPr="0039029D" w:rsidRDefault="008451F9" w:rsidP="008C4867">
      <w:pPr>
        <w:numPr>
          <w:ilvl w:val="0"/>
          <w:numId w:val="57"/>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правно лице и лица која непосредно именује и разрешава орган управљања тог правног лица или другог правног лица с којим је то правно лице блиско повезано;</w:t>
      </w:r>
    </w:p>
    <w:p w14:paraId="0C40818C" w14:textId="77777777" w:rsidR="008451F9" w:rsidRPr="0039029D" w:rsidRDefault="008451F9" w:rsidP="008C4867">
      <w:pPr>
        <w:numPr>
          <w:ilvl w:val="0"/>
          <w:numId w:val="57"/>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правно лице и заступници и ликвидациони управници тог правног лица или другог правног лица с којим је то правно лице блиско повезано;</w:t>
      </w:r>
    </w:p>
    <w:p w14:paraId="21B6A09E" w14:textId="77777777" w:rsidR="008451F9" w:rsidRPr="0039029D" w:rsidRDefault="008451F9" w:rsidP="008C4867">
      <w:pPr>
        <w:numPr>
          <w:ilvl w:val="0"/>
          <w:numId w:val="57"/>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физичка лица која се сматрају повезаним лицима у смислу закона којим се уређују привредна друштва;</w:t>
      </w:r>
    </w:p>
    <w:p w14:paraId="763C8F2F" w14:textId="77777777" w:rsidR="008451F9" w:rsidRPr="0039029D" w:rsidRDefault="008451F9" w:rsidP="008C4867">
      <w:pPr>
        <w:numPr>
          <w:ilvl w:val="0"/>
          <w:numId w:val="57"/>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правна лица у којима лица из тачке 4) овог става учествују у управљању или руковођењу или у њима имају контролно учешће;</w:t>
      </w:r>
    </w:p>
    <w:p w14:paraId="0C4DEA59" w14:textId="77777777" w:rsidR="008451F9" w:rsidRPr="0039029D" w:rsidRDefault="008451F9" w:rsidP="008C4867">
      <w:pPr>
        <w:numPr>
          <w:ilvl w:val="0"/>
          <w:numId w:val="57"/>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правна лица – чланови исте групе друштава;</w:t>
      </w:r>
    </w:p>
    <w:p w14:paraId="24241DF1" w14:textId="77777777" w:rsidR="008451F9" w:rsidRPr="0039029D" w:rsidRDefault="008451F9" w:rsidP="008C4867">
      <w:pPr>
        <w:numPr>
          <w:ilvl w:val="0"/>
          <w:numId w:val="57"/>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лица која учествују у управљању или руковођењу истим правним лицем;</w:t>
      </w:r>
    </w:p>
    <w:p w14:paraId="189D7694" w14:textId="77777777" w:rsidR="008451F9" w:rsidRPr="0039029D" w:rsidRDefault="008451F9" w:rsidP="008C4867">
      <w:pPr>
        <w:numPr>
          <w:ilvl w:val="0"/>
          <w:numId w:val="57"/>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лица која имају контролно учешће у истом правном лицу;</w:t>
      </w:r>
    </w:p>
    <w:p w14:paraId="6BDABEF0" w14:textId="77777777" w:rsidR="008451F9" w:rsidRPr="0039029D" w:rsidRDefault="008451F9" w:rsidP="008C4867">
      <w:pPr>
        <w:numPr>
          <w:ilvl w:val="0"/>
          <w:numId w:val="57"/>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лице које другом лицу омогућава да обезбеди средства за стицање, односно увећање квалификованог учешћа у пружаоцу услуга повезаних с дигиталном имовином и то друго лице;</w:t>
      </w:r>
    </w:p>
    <w:p w14:paraId="41DBFFB6" w14:textId="77777777" w:rsidR="008451F9" w:rsidRPr="0039029D" w:rsidRDefault="008451F9" w:rsidP="008C4867">
      <w:pPr>
        <w:numPr>
          <w:ilvl w:val="0"/>
          <w:numId w:val="57"/>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властодавац и пуномоћник;</w:t>
      </w:r>
    </w:p>
    <w:p w14:paraId="2FEDD324" w14:textId="77777777" w:rsidR="008451F9" w:rsidRPr="0039029D" w:rsidRDefault="008451F9" w:rsidP="008C4867">
      <w:pPr>
        <w:numPr>
          <w:ilvl w:val="0"/>
          <w:numId w:val="57"/>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два или више правних или физичких лица међу којима не постоји однос из тач. 1) до 10) овог става, а повезана су тако да постоји могућност да се услед погоршања или побољшања финансијског положаја једног лица погорша или побољша финансијски положај другог лица или више њих, а надзорни орган, на основу документације и података којима располаже, процени да постоји могућност преноса губитка, добити или кредитне способности.</w:t>
      </w:r>
    </w:p>
    <w:p w14:paraId="51C9E6BE" w14:textId="77777777" w:rsidR="008451F9" w:rsidRPr="0039029D" w:rsidRDefault="008451F9" w:rsidP="008C4867">
      <w:pPr>
        <w:spacing w:after="120" w:line="240" w:lineRule="auto"/>
        <w:ind w:firstLine="284"/>
        <w:jc w:val="both"/>
        <w:rPr>
          <w:rFonts w:eastAsia="Times New Roman"/>
          <w:lang w:val="sr-Cyrl-RS"/>
        </w:rPr>
      </w:pPr>
      <w:r w:rsidRPr="0039029D">
        <w:rPr>
          <w:rFonts w:eastAsia="Times New Roman"/>
          <w:lang w:val="sr-Cyrl-RS"/>
        </w:rPr>
        <w:t>Ради стицања, односно увећања квалификованог учешћа у пружаоцу услуга повезаних с дигиталном имовином лице наступа као један стицалац с другим лицем и када између њих не постоји веза из става 1. овог члана али свако то лице наступа као један стицалац са истим трећим лицем, и то на неки од начина утврђених у том ставу.</w:t>
      </w:r>
    </w:p>
    <w:p w14:paraId="49A5D89F" w14:textId="77777777" w:rsidR="008451F9" w:rsidRPr="0039029D" w:rsidRDefault="008451F9" w:rsidP="008C4867">
      <w:pPr>
        <w:spacing w:after="120" w:line="240" w:lineRule="auto"/>
        <w:ind w:firstLine="284"/>
        <w:jc w:val="center"/>
        <w:rPr>
          <w:rFonts w:eastAsia="Times New Roman"/>
          <w:b/>
          <w:bCs/>
          <w:lang w:val="sr-Cyrl-RS"/>
        </w:rPr>
      </w:pPr>
      <w:bookmarkStart w:id="55" w:name="_Hlk50389639"/>
      <w:r w:rsidRPr="0039029D">
        <w:rPr>
          <w:rFonts w:eastAsia="Times New Roman"/>
          <w:b/>
          <w:bCs/>
          <w:lang w:val="sr-Cyrl-RS"/>
        </w:rPr>
        <w:t>Сарадници и пословна репутација</w:t>
      </w:r>
    </w:p>
    <w:p w14:paraId="7A741E2E" w14:textId="77777777" w:rsidR="008451F9" w:rsidRPr="0039029D" w:rsidRDefault="008451F9"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D54984" w:rsidRPr="0039029D">
        <w:rPr>
          <w:rFonts w:eastAsia="Times New Roman"/>
          <w:b/>
          <w:bCs/>
          <w:lang w:val="sr-Cyrl-RS"/>
        </w:rPr>
        <w:t>68</w:t>
      </w:r>
      <w:r w:rsidR="002878C4" w:rsidRPr="0039029D">
        <w:rPr>
          <w:rFonts w:eastAsia="Times New Roman"/>
          <w:b/>
          <w:bCs/>
          <w:lang w:val="sr-Cyrl-RS"/>
        </w:rPr>
        <w:t>.</w:t>
      </w:r>
    </w:p>
    <w:p w14:paraId="53B6C36B" w14:textId="77777777" w:rsidR="008451F9" w:rsidRPr="0039029D" w:rsidRDefault="008451F9" w:rsidP="008C4867">
      <w:pPr>
        <w:spacing w:after="120" w:line="240" w:lineRule="auto"/>
        <w:ind w:firstLine="284"/>
        <w:jc w:val="both"/>
        <w:rPr>
          <w:rFonts w:eastAsia="Times New Roman"/>
          <w:lang w:val="sr-Cyrl-RS"/>
        </w:rPr>
      </w:pPr>
      <w:r w:rsidRPr="0039029D">
        <w:rPr>
          <w:rFonts w:eastAsia="Times New Roman"/>
          <w:lang w:val="sr-Cyrl-RS"/>
        </w:rPr>
        <w:t>Правно лице које намерава да пружа услуг</w:t>
      </w:r>
      <w:r w:rsidR="00AC31F6" w:rsidRPr="0039029D">
        <w:rPr>
          <w:rFonts w:eastAsia="Times New Roman"/>
          <w:lang w:val="sr-Cyrl-RS"/>
        </w:rPr>
        <w:t>е</w:t>
      </w:r>
      <w:r w:rsidRPr="0039029D">
        <w:rPr>
          <w:rFonts w:eastAsia="Times New Roman"/>
          <w:lang w:val="sr-Cyrl-RS"/>
        </w:rPr>
        <w:t xml:space="preserve"> повезан</w:t>
      </w:r>
      <w:r w:rsidR="00AC31F6" w:rsidRPr="0039029D">
        <w:rPr>
          <w:rFonts w:eastAsia="Times New Roman"/>
          <w:lang w:val="sr-Cyrl-RS"/>
        </w:rPr>
        <w:t>е</w:t>
      </w:r>
      <w:r w:rsidRPr="0039029D">
        <w:rPr>
          <w:rFonts w:eastAsia="Times New Roman"/>
          <w:lang w:val="sr-Cyrl-RS"/>
        </w:rPr>
        <w:t xml:space="preserve"> с дигиталном имовином, дужно је да при подношењу захтева из члана </w:t>
      </w:r>
      <w:r w:rsidR="00422DB6" w:rsidRPr="0039029D">
        <w:rPr>
          <w:rFonts w:eastAsia="Times New Roman"/>
          <w:lang w:val="sr-Cyrl-RS"/>
        </w:rPr>
        <w:t>56</w:t>
      </w:r>
      <w:r w:rsidR="00187FD0" w:rsidRPr="0039029D">
        <w:rPr>
          <w:rFonts w:eastAsia="Times New Roman"/>
          <w:lang w:val="sr-Cyrl-RS"/>
        </w:rPr>
        <w:t>.</w:t>
      </w:r>
      <w:r w:rsidRPr="0039029D">
        <w:rPr>
          <w:rFonts w:eastAsia="Times New Roman"/>
          <w:lang w:val="sr-Cyrl-RS"/>
        </w:rPr>
        <w:t xml:space="preserve"> овог закона, као и на захтев надзорног органа, достави списак сарадника лица која стичу квалификовано учешће, члана </w:t>
      </w:r>
      <w:r w:rsidR="00BE659A" w:rsidRPr="0039029D">
        <w:rPr>
          <w:rFonts w:eastAsia="Times New Roman"/>
          <w:lang w:val="sr-Cyrl-RS"/>
        </w:rPr>
        <w:t xml:space="preserve">управе </w:t>
      </w:r>
      <w:r w:rsidRPr="0039029D">
        <w:rPr>
          <w:rFonts w:eastAsia="Times New Roman"/>
          <w:lang w:val="sr-Cyrl-RS"/>
        </w:rPr>
        <w:t>и руководиоца пружаоца услуга повезаних с дигиталном имовином, као и стварног власника пружаоца услуга повезаних с дигиталном имовином у смислу закона којим се уређује спречавање прања новца и финансирања тероризма, с доказима о неосуђиваности сарадника, ради процене њихове пословне репутације.</w:t>
      </w:r>
    </w:p>
    <w:p w14:paraId="2573D1B0" w14:textId="77777777" w:rsidR="008451F9" w:rsidRPr="0039029D" w:rsidRDefault="008451F9" w:rsidP="008C4867">
      <w:pPr>
        <w:spacing w:after="120" w:line="240" w:lineRule="auto"/>
        <w:ind w:firstLine="284"/>
        <w:jc w:val="both"/>
        <w:rPr>
          <w:rFonts w:eastAsia="Times New Roman"/>
          <w:lang w:val="sr-Cyrl-RS"/>
        </w:rPr>
      </w:pPr>
      <w:r w:rsidRPr="0039029D">
        <w:rPr>
          <w:rFonts w:eastAsia="Times New Roman"/>
          <w:lang w:val="sr-Cyrl-RS"/>
        </w:rPr>
        <w:t>Сарадником у смислу овог закона сматра се:</w:t>
      </w:r>
    </w:p>
    <w:p w14:paraId="67402367" w14:textId="77777777" w:rsidR="008451F9" w:rsidRPr="0039029D" w:rsidRDefault="008451F9" w:rsidP="008C4867">
      <w:pPr>
        <w:numPr>
          <w:ilvl w:val="0"/>
          <w:numId w:val="58"/>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 xml:space="preserve">свако </w:t>
      </w:r>
      <w:r w:rsidRPr="0039029D">
        <w:rPr>
          <w:lang w:val="sr-Cyrl-RS"/>
        </w:rPr>
        <w:t xml:space="preserve">физичко лице </w:t>
      </w:r>
      <w:r w:rsidRPr="0039029D">
        <w:rPr>
          <w:rFonts w:eastAsia="Times New Roman"/>
          <w:lang w:val="sr-Cyrl-RS"/>
        </w:rPr>
        <w:t xml:space="preserve">које је члан </w:t>
      </w:r>
      <w:r w:rsidR="00BE659A" w:rsidRPr="0039029D">
        <w:rPr>
          <w:rFonts w:eastAsia="Times New Roman"/>
          <w:lang w:val="sr-Cyrl-RS"/>
        </w:rPr>
        <w:t>управе</w:t>
      </w:r>
      <w:r w:rsidRPr="0039029D">
        <w:rPr>
          <w:rFonts w:eastAsia="Times New Roman"/>
          <w:lang w:val="sr-Cyrl-RS"/>
        </w:rPr>
        <w:t xml:space="preserve"> или друго одговорно лице у правном лицу чији је стварни власник лице које има, односно стиче квалификовано учешће у пружаоцу услуга повезаних с дигиталном имовином, или у коме је то лице члан </w:t>
      </w:r>
      <w:r w:rsidR="00BE659A" w:rsidRPr="0039029D">
        <w:rPr>
          <w:rFonts w:eastAsia="Times New Roman"/>
          <w:lang w:val="sr-Cyrl-RS"/>
        </w:rPr>
        <w:t>управе</w:t>
      </w:r>
      <w:r w:rsidRPr="0039029D">
        <w:rPr>
          <w:rFonts w:eastAsia="Times New Roman"/>
          <w:lang w:val="sr-Cyrl-RS"/>
        </w:rPr>
        <w:t xml:space="preserve"> или на другом руководећем положају;</w:t>
      </w:r>
    </w:p>
    <w:p w14:paraId="229B17C9" w14:textId="77777777" w:rsidR="008451F9" w:rsidRPr="0039029D" w:rsidRDefault="008451F9" w:rsidP="008C4867">
      <w:pPr>
        <w:numPr>
          <w:ilvl w:val="0"/>
          <w:numId w:val="58"/>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 xml:space="preserve">свако </w:t>
      </w:r>
      <w:r w:rsidRPr="0039029D">
        <w:rPr>
          <w:lang w:val="sr-Cyrl-RS"/>
        </w:rPr>
        <w:t xml:space="preserve">физичко лице </w:t>
      </w:r>
      <w:r w:rsidRPr="0039029D">
        <w:rPr>
          <w:rFonts w:eastAsia="Times New Roman"/>
          <w:lang w:val="sr-Cyrl-RS"/>
        </w:rPr>
        <w:t xml:space="preserve">које је стварни власник правног лица у коме је лице из тачке 1) овог става члан </w:t>
      </w:r>
      <w:r w:rsidR="00AC31F6" w:rsidRPr="0039029D">
        <w:rPr>
          <w:rFonts w:eastAsia="Times New Roman"/>
          <w:lang w:val="sr-Cyrl-RS"/>
        </w:rPr>
        <w:t xml:space="preserve">управе </w:t>
      </w:r>
      <w:r w:rsidRPr="0039029D">
        <w:rPr>
          <w:rFonts w:eastAsia="Times New Roman"/>
          <w:lang w:val="sr-Cyrl-RS"/>
        </w:rPr>
        <w:t>или на другом руководећем положају;</w:t>
      </w:r>
    </w:p>
    <w:p w14:paraId="32EC4D0B" w14:textId="77777777" w:rsidR="008451F9" w:rsidRPr="0039029D" w:rsidRDefault="008451F9" w:rsidP="008C4867">
      <w:pPr>
        <w:numPr>
          <w:ilvl w:val="0"/>
          <w:numId w:val="58"/>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 xml:space="preserve">свако </w:t>
      </w:r>
      <w:r w:rsidRPr="0039029D">
        <w:rPr>
          <w:lang w:val="sr-Cyrl-RS"/>
        </w:rPr>
        <w:t xml:space="preserve">физичко лице </w:t>
      </w:r>
      <w:r w:rsidRPr="0039029D">
        <w:rPr>
          <w:rFonts w:eastAsia="Times New Roman"/>
          <w:lang w:val="sr-Cyrl-RS"/>
        </w:rPr>
        <w:t>које са лицем из тачке 1) овог става има стварно власништво над истим правним лицем.</w:t>
      </w:r>
    </w:p>
    <w:p w14:paraId="2E545C5D" w14:textId="77777777" w:rsidR="008451F9" w:rsidRPr="0039029D" w:rsidRDefault="008451F9" w:rsidP="008C4867">
      <w:pPr>
        <w:spacing w:after="120" w:line="240" w:lineRule="auto"/>
        <w:ind w:firstLine="284"/>
        <w:jc w:val="both"/>
        <w:rPr>
          <w:rFonts w:eastAsia="Times New Roman"/>
          <w:lang w:val="sr-Cyrl-RS"/>
        </w:rPr>
      </w:pPr>
      <w:r w:rsidRPr="0039029D">
        <w:rPr>
          <w:rFonts w:eastAsia="Times New Roman"/>
          <w:lang w:val="sr-Cyrl-RS"/>
        </w:rPr>
        <w:t xml:space="preserve">Одредбе става 2. овог члана сходно се примењују и на сарадника члана </w:t>
      </w:r>
      <w:r w:rsidR="00BE659A" w:rsidRPr="0039029D">
        <w:rPr>
          <w:rFonts w:eastAsia="Times New Roman"/>
          <w:lang w:val="sr-Cyrl-RS"/>
        </w:rPr>
        <w:t>управе</w:t>
      </w:r>
      <w:r w:rsidRPr="0039029D">
        <w:rPr>
          <w:rFonts w:eastAsia="Times New Roman"/>
          <w:lang w:val="sr-Cyrl-RS"/>
        </w:rPr>
        <w:t xml:space="preserve"> и руководиоца пружаоца услуга повезаних с дигиталном имовином, као и стварног власника пружаоца услуга повезаних с дигиталном имовином у смислу закона којим се уређује спречавање прања новца и финансирања тероризма.</w:t>
      </w:r>
    </w:p>
    <w:p w14:paraId="75682C8E" w14:textId="204BC6E2" w:rsidR="008451F9" w:rsidRPr="0039029D" w:rsidRDefault="008451F9" w:rsidP="008C4867">
      <w:pPr>
        <w:spacing w:after="120" w:line="240" w:lineRule="auto"/>
        <w:ind w:firstLine="284"/>
        <w:jc w:val="both"/>
        <w:rPr>
          <w:rFonts w:eastAsia="Times New Roman"/>
          <w:lang w:val="sr-Cyrl-RS"/>
        </w:rPr>
      </w:pPr>
      <w:r w:rsidRPr="0039029D">
        <w:rPr>
          <w:rFonts w:eastAsia="Times New Roman"/>
          <w:lang w:val="sr-Cyrl-RS"/>
        </w:rPr>
        <w:t>Доказом о неосуђиваности сарадника из става 1. овог члана сматра се доказ да сарадник није лице које је правноснажно осуђено за кривична</w:t>
      </w:r>
      <w:r w:rsidR="00C82EBE" w:rsidRPr="0039029D">
        <w:rPr>
          <w:rFonts w:eastAsia="Times New Roman"/>
          <w:lang w:val="sr-Cyrl-RS"/>
        </w:rPr>
        <w:t xml:space="preserve"> и/или друга кажњива дела из члана 60. став 2. тачка 1) овог закона.</w:t>
      </w:r>
      <w:r w:rsidRPr="0039029D">
        <w:rPr>
          <w:rFonts w:eastAsia="Times New Roman"/>
          <w:lang w:val="sr-Cyrl-RS"/>
        </w:rPr>
        <w:t>.</w:t>
      </w:r>
    </w:p>
    <w:p w14:paraId="38823C72" w14:textId="2232A971" w:rsidR="008451F9" w:rsidRDefault="008451F9" w:rsidP="008C4867">
      <w:pPr>
        <w:spacing w:after="120" w:line="240" w:lineRule="auto"/>
        <w:ind w:firstLine="284"/>
        <w:jc w:val="both"/>
        <w:rPr>
          <w:rFonts w:eastAsia="Times New Roman"/>
          <w:lang w:val="sr-Cyrl-RS"/>
        </w:rPr>
      </w:pPr>
      <w:r w:rsidRPr="0039029D">
        <w:rPr>
          <w:rFonts w:eastAsia="Times New Roman"/>
          <w:lang w:val="sr-Cyrl-RS"/>
        </w:rPr>
        <w:t>Ако из оправданих разлога не може да прибави доказе о неосуђиваности сарадника из става 1. овог члана, подносилац захтева из тог става може доставити и изјаву дату под материјалном и кривичном одговорношћу да његови сарадници нису осуђивани. Надзорни орган може у било ком тренутку затражити од тог подносиоца да јој достави доказе о неосуђиваности тих лица или непосредно од надлежног органа затражити те доказе.</w:t>
      </w:r>
    </w:p>
    <w:p w14:paraId="0C9B152B" w14:textId="080AAD46" w:rsidR="003E3F7C" w:rsidRDefault="003E3F7C" w:rsidP="008C4867">
      <w:pPr>
        <w:spacing w:after="120" w:line="240" w:lineRule="auto"/>
        <w:ind w:firstLine="284"/>
        <w:jc w:val="both"/>
        <w:rPr>
          <w:rFonts w:eastAsia="Times New Roman"/>
          <w:lang w:val="sr-Cyrl-RS"/>
        </w:rPr>
      </w:pPr>
    </w:p>
    <w:p w14:paraId="1CA6185E" w14:textId="4D9DBCDD" w:rsidR="003E3F7C" w:rsidRDefault="003E3F7C" w:rsidP="008C4867">
      <w:pPr>
        <w:spacing w:after="120" w:line="240" w:lineRule="auto"/>
        <w:ind w:firstLine="284"/>
        <w:jc w:val="both"/>
        <w:rPr>
          <w:rFonts w:eastAsia="Times New Roman"/>
          <w:lang w:val="sr-Cyrl-RS"/>
        </w:rPr>
      </w:pPr>
    </w:p>
    <w:p w14:paraId="376344B9" w14:textId="77777777" w:rsidR="003E3F7C" w:rsidRPr="0039029D" w:rsidRDefault="003E3F7C" w:rsidP="008C4867">
      <w:pPr>
        <w:spacing w:after="120" w:line="240" w:lineRule="auto"/>
        <w:ind w:firstLine="284"/>
        <w:jc w:val="both"/>
        <w:rPr>
          <w:rFonts w:eastAsia="Times New Roman"/>
          <w:lang w:val="sr-Cyrl-RS"/>
        </w:rPr>
      </w:pPr>
    </w:p>
    <w:bookmarkEnd w:id="54"/>
    <w:bookmarkEnd w:id="55"/>
    <w:p w14:paraId="7755BACD" w14:textId="58270ED4" w:rsidR="008451F9" w:rsidRPr="0039029D" w:rsidRDefault="00F97636"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Брокерско-дилерска </w:t>
      </w:r>
      <w:r w:rsidR="008451F9" w:rsidRPr="0039029D">
        <w:rPr>
          <w:rFonts w:eastAsia="Times New Roman"/>
          <w:b/>
          <w:bCs/>
          <w:lang w:val="sr-Cyrl-RS"/>
        </w:rPr>
        <w:t>друштва и организатори тржишта у складу са законом који</w:t>
      </w:r>
      <w:r w:rsidR="00193788" w:rsidRPr="0039029D">
        <w:rPr>
          <w:rFonts w:eastAsia="Times New Roman"/>
          <w:b/>
          <w:bCs/>
          <w:lang w:val="sr-Cyrl-RS"/>
        </w:rPr>
        <w:t>м се</w:t>
      </w:r>
      <w:r w:rsidR="008451F9" w:rsidRPr="0039029D">
        <w:rPr>
          <w:rFonts w:eastAsia="Times New Roman"/>
          <w:b/>
          <w:bCs/>
          <w:lang w:val="sr-Cyrl-RS"/>
        </w:rPr>
        <w:t xml:space="preserve"> уређује тржиште капитала</w:t>
      </w:r>
    </w:p>
    <w:p w14:paraId="2EEC3F10" w14:textId="77777777" w:rsidR="008451F9" w:rsidRPr="0039029D" w:rsidRDefault="008451F9"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D54984" w:rsidRPr="0039029D">
        <w:rPr>
          <w:rFonts w:eastAsia="Times New Roman"/>
          <w:b/>
          <w:bCs/>
          <w:lang w:val="sr-Cyrl-RS"/>
        </w:rPr>
        <w:t>69</w:t>
      </w:r>
      <w:r w:rsidR="002878C4" w:rsidRPr="0039029D">
        <w:rPr>
          <w:rFonts w:eastAsia="Times New Roman"/>
          <w:b/>
          <w:bCs/>
          <w:lang w:val="sr-Cyrl-RS"/>
        </w:rPr>
        <w:t>.</w:t>
      </w:r>
    </w:p>
    <w:p w14:paraId="383C1491" w14:textId="115E044F" w:rsidR="008451F9" w:rsidRPr="0039029D" w:rsidRDefault="00FA6186" w:rsidP="008C4867">
      <w:pPr>
        <w:spacing w:after="120" w:line="240" w:lineRule="auto"/>
        <w:ind w:firstLine="284"/>
        <w:jc w:val="both"/>
        <w:rPr>
          <w:rFonts w:eastAsia="Times New Roman"/>
          <w:lang w:val="sr-Cyrl-RS"/>
        </w:rPr>
      </w:pPr>
      <w:r w:rsidRPr="0039029D">
        <w:rPr>
          <w:rFonts w:eastAsia="Times New Roman"/>
          <w:lang w:val="sr-Cyrl-RS"/>
        </w:rPr>
        <w:t xml:space="preserve">Брокерско-дилерско друштво и организатор тржишта </w:t>
      </w:r>
      <w:r w:rsidR="008451F9" w:rsidRPr="0039029D">
        <w:rPr>
          <w:rFonts w:eastAsia="Times New Roman"/>
          <w:lang w:val="sr-Cyrl-RS"/>
        </w:rPr>
        <w:t>који имају дозволу Комисије у складу са законом који</w:t>
      </w:r>
      <w:r w:rsidR="00AC31F6" w:rsidRPr="0039029D">
        <w:rPr>
          <w:rFonts w:eastAsia="Times New Roman"/>
          <w:lang w:val="sr-Cyrl-RS"/>
        </w:rPr>
        <w:t>м се</w:t>
      </w:r>
      <w:r w:rsidR="008451F9" w:rsidRPr="0039029D">
        <w:rPr>
          <w:rFonts w:eastAsia="Times New Roman"/>
          <w:lang w:val="sr-Cyrl-RS"/>
        </w:rPr>
        <w:t xml:space="preserve"> уређује тржиште капитала</w:t>
      </w:r>
      <w:r w:rsidRPr="0039029D">
        <w:rPr>
          <w:rFonts w:eastAsia="Times New Roman"/>
          <w:lang w:val="sr-Cyrl-RS"/>
        </w:rPr>
        <w:t xml:space="preserve"> </w:t>
      </w:r>
      <w:r w:rsidR="008451F9" w:rsidRPr="0039029D">
        <w:rPr>
          <w:rFonts w:eastAsia="Times New Roman"/>
          <w:lang w:val="sr-Cyrl-RS"/>
        </w:rPr>
        <w:t xml:space="preserve">приликом подношења захтева за </w:t>
      </w:r>
      <w:r w:rsidR="00AC31F6" w:rsidRPr="0039029D">
        <w:rPr>
          <w:rFonts w:eastAsia="Times New Roman"/>
          <w:lang w:val="sr-Cyrl-RS"/>
        </w:rPr>
        <w:t xml:space="preserve">давање </w:t>
      </w:r>
      <w:r w:rsidR="008451F9" w:rsidRPr="0039029D">
        <w:rPr>
          <w:rFonts w:eastAsia="Times New Roman"/>
          <w:lang w:val="sr-Cyrl-RS"/>
        </w:rPr>
        <w:t xml:space="preserve">дозволе за </w:t>
      </w:r>
      <w:r w:rsidR="007B45DE" w:rsidRPr="0039029D">
        <w:rPr>
          <w:rFonts w:eastAsia="Times New Roman"/>
          <w:lang w:val="sr-Cyrl-RS"/>
        </w:rPr>
        <w:t xml:space="preserve">пружање </w:t>
      </w:r>
      <w:r w:rsidR="008451F9" w:rsidRPr="0039029D">
        <w:rPr>
          <w:rFonts w:eastAsia="Times New Roman"/>
          <w:lang w:val="sr-Cyrl-RS"/>
        </w:rPr>
        <w:t xml:space="preserve">услуга повезаних с дигиталном имовином подносе захтев за </w:t>
      </w:r>
      <w:r w:rsidR="00AC31F6" w:rsidRPr="0039029D">
        <w:rPr>
          <w:rFonts w:eastAsia="Times New Roman"/>
          <w:lang w:val="sr-Cyrl-RS"/>
        </w:rPr>
        <w:t xml:space="preserve">давање те </w:t>
      </w:r>
      <w:r w:rsidR="008451F9" w:rsidRPr="0039029D">
        <w:rPr>
          <w:rFonts w:eastAsia="Times New Roman"/>
          <w:lang w:val="sr-Cyrl-RS"/>
        </w:rPr>
        <w:t>дозволе</w:t>
      </w:r>
      <w:r w:rsidR="00584ADE" w:rsidRPr="0039029D">
        <w:rPr>
          <w:rFonts w:eastAsia="Times New Roman"/>
          <w:lang w:val="sr-Cyrl-RS"/>
        </w:rPr>
        <w:t>, уз који достављају документацију из члана 56. став 2. овог закона осим документације из тог става коју је брокерско-дилерско друштво, односно организатор тржишта већ поднео надзорном органу у складу са законом којим се уређује тржиште капитала а која се не мења због подношења захтева за давање дозволе за пружање услуга повезаних с дигиталном имовином (нпр. решење о упису у регистар привредних субјеката, пода</w:t>
      </w:r>
      <w:r w:rsidR="00093BCB" w:rsidRPr="0039029D">
        <w:rPr>
          <w:rFonts w:eastAsia="Times New Roman"/>
          <w:lang w:val="sr-Cyrl-RS"/>
        </w:rPr>
        <w:t>ци</w:t>
      </w:r>
      <w:r w:rsidR="00584ADE" w:rsidRPr="0039029D">
        <w:rPr>
          <w:rFonts w:eastAsia="Times New Roman"/>
          <w:lang w:val="sr-Cyrl-RS"/>
        </w:rPr>
        <w:t xml:space="preserve"> о члановима управе, пода</w:t>
      </w:r>
      <w:r w:rsidR="00093BCB" w:rsidRPr="0039029D">
        <w:rPr>
          <w:rFonts w:eastAsia="Times New Roman"/>
          <w:lang w:val="sr-Cyrl-RS"/>
        </w:rPr>
        <w:t>ци</w:t>
      </w:r>
      <w:r w:rsidR="00584ADE" w:rsidRPr="0039029D">
        <w:rPr>
          <w:rFonts w:eastAsia="Times New Roman"/>
          <w:lang w:val="sr-Cyrl-RS"/>
        </w:rPr>
        <w:t xml:space="preserve"> о лицима с квалификованим учешћем, доказ о поседовању минималног капитала и сл).</w:t>
      </w:r>
    </w:p>
    <w:p w14:paraId="73EDCAA6" w14:textId="77777777" w:rsidR="003B7AB8" w:rsidRPr="0039029D" w:rsidRDefault="003B7AB8" w:rsidP="008C4867">
      <w:pPr>
        <w:spacing w:after="120" w:line="240" w:lineRule="auto"/>
        <w:ind w:firstLine="284"/>
        <w:jc w:val="both"/>
        <w:rPr>
          <w:rFonts w:eastAsia="Times New Roman"/>
          <w:lang w:val="sr-Cyrl-RS"/>
        </w:rPr>
      </w:pPr>
      <w:r w:rsidRPr="0039029D">
        <w:rPr>
          <w:rFonts w:eastAsia="Times New Roman"/>
          <w:lang w:val="sr-Cyrl-RS"/>
        </w:rPr>
        <w:t>Документациј</w:t>
      </w:r>
      <w:r w:rsidR="00A3163B" w:rsidRPr="0039029D">
        <w:rPr>
          <w:rFonts w:eastAsia="Times New Roman"/>
          <w:lang w:val="sr-Cyrl-RS"/>
        </w:rPr>
        <w:t>у</w:t>
      </w:r>
      <w:r w:rsidRPr="0039029D">
        <w:rPr>
          <w:rFonts w:eastAsia="Times New Roman"/>
          <w:lang w:val="sr-Cyrl-RS"/>
        </w:rPr>
        <w:t xml:space="preserve"> из </w:t>
      </w:r>
      <w:r w:rsidR="002860AF" w:rsidRPr="0039029D">
        <w:rPr>
          <w:rFonts w:eastAsia="Times New Roman"/>
          <w:lang w:val="sr-Cyrl-RS"/>
        </w:rPr>
        <w:t xml:space="preserve">члана 56. </w:t>
      </w:r>
      <w:r w:rsidRPr="0039029D">
        <w:rPr>
          <w:rFonts w:eastAsia="Times New Roman"/>
          <w:lang w:val="sr-Cyrl-RS"/>
        </w:rPr>
        <w:t xml:space="preserve">став </w:t>
      </w:r>
      <w:r w:rsidR="00003D91" w:rsidRPr="0039029D">
        <w:rPr>
          <w:rFonts w:eastAsia="Times New Roman"/>
          <w:lang w:val="sr-Cyrl-RS"/>
        </w:rPr>
        <w:t>2</w:t>
      </w:r>
      <w:r w:rsidRPr="0039029D">
        <w:rPr>
          <w:rFonts w:eastAsia="Times New Roman"/>
          <w:lang w:val="sr-Cyrl-RS"/>
        </w:rPr>
        <w:t>. тачка 1</w:t>
      </w:r>
      <w:r w:rsidR="002860AF" w:rsidRPr="0039029D">
        <w:rPr>
          <w:rFonts w:eastAsia="Times New Roman"/>
          <w:lang w:val="sr-Cyrl-RS"/>
        </w:rPr>
        <w:t>2)</w:t>
      </w:r>
      <w:r w:rsidRPr="0039029D">
        <w:rPr>
          <w:rFonts w:eastAsia="Times New Roman"/>
          <w:lang w:val="sr-Cyrl-RS"/>
        </w:rPr>
        <w:t xml:space="preserve"> овог </w:t>
      </w:r>
      <w:r w:rsidR="00A3163B" w:rsidRPr="0039029D">
        <w:rPr>
          <w:rFonts w:eastAsia="Times New Roman"/>
          <w:lang w:val="sr-Cyrl-RS"/>
        </w:rPr>
        <w:t>закона, брокерско-дилерско друштво и организатор тржишта из става 1. овог члана</w:t>
      </w:r>
      <w:r w:rsidRPr="0039029D">
        <w:rPr>
          <w:rFonts w:eastAsia="Times New Roman"/>
          <w:lang w:val="sr-Cyrl-RS"/>
        </w:rPr>
        <w:t xml:space="preserve"> </w:t>
      </w:r>
      <w:r w:rsidR="00A3163B" w:rsidRPr="0039029D">
        <w:rPr>
          <w:rFonts w:eastAsia="Times New Roman"/>
          <w:lang w:val="sr-Cyrl-RS"/>
        </w:rPr>
        <w:t xml:space="preserve">подноси само ако </w:t>
      </w:r>
      <w:r w:rsidRPr="0039029D">
        <w:rPr>
          <w:lang w:val="sr-Cyrl-RS"/>
        </w:rPr>
        <w:t xml:space="preserve">лица која ће непосредно руководити пословима пружања услуга повезаних с дигиталном имовином </w:t>
      </w:r>
      <w:r w:rsidR="00A3163B" w:rsidRPr="0039029D">
        <w:rPr>
          <w:lang w:val="sr-Cyrl-RS"/>
        </w:rPr>
        <w:t>нису истовремено</w:t>
      </w:r>
      <w:r w:rsidRPr="0039029D">
        <w:rPr>
          <w:lang w:val="sr-Cyrl-RS"/>
        </w:rPr>
        <w:t xml:space="preserve"> и чланови управе.</w:t>
      </w:r>
    </w:p>
    <w:p w14:paraId="0484498E" w14:textId="77777777" w:rsidR="008451F9" w:rsidRPr="0039029D" w:rsidRDefault="00FA6186" w:rsidP="008C4867">
      <w:pPr>
        <w:spacing w:after="120" w:line="240" w:lineRule="auto"/>
        <w:ind w:firstLine="284"/>
        <w:jc w:val="both"/>
        <w:rPr>
          <w:rFonts w:eastAsia="Times New Roman"/>
          <w:lang w:val="sr-Cyrl-RS"/>
        </w:rPr>
      </w:pPr>
      <w:r w:rsidRPr="0039029D">
        <w:rPr>
          <w:rFonts w:eastAsia="Times New Roman"/>
          <w:lang w:val="sr-Cyrl-RS"/>
        </w:rPr>
        <w:t>Брокерско-дилерско друштво</w:t>
      </w:r>
      <w:r w:rsidR="008451F9" w:rsidRPr="0039029D">
        <w:rPr>
          <w:rFonts w:eastAsia="Times New Roman"/>
          <w:lang w:val="sr-Cyrl-RS"/>
        </w:rPr>
        <w:t xml:space="preserve"> и организатор тржишта из става 1. овог члана дужни </w:t>
      </w:r>
      <w:r w:rsidR="00F767E1" w:rsidRPr="0039029D">
        <w:rPr>
          <w:rFonts w:eastAsia="Times New Roman"/>
          <w:lang w:val="sr-Cyrl-RS"/>
        </w:rPr>
        <w:t xml:space="preserve">су </w:t>
      </w:r>
      <w:r w:rsidR="008451F9" w:rsidRPr="0039029D">
        <w:rPr>
          <w:rFonts w:eastAsia="Times New Roman"/>
          <w:lang w:val="sr-Cyrl-RS"/>
        </w:rPr>
        <w:t>да обезбеде техничку, кадровску и организациону одвојеност обављања послова за које имају дозволу у складу са законом који</w:t>
      </w:r>
      <w:r w:rsidR="00B82BD2" w:rsidRPr="0039029D">
        <w:rPr>
          <w:rFonts w:eastAsia="Times New Roman"/>
          <w:lang w:val="sr-Cyrl-RS"/>
        </w:rPr>
        <w:t>м се</w:t>
      </w:r>
      <w:r w:rsidR="008451F9" w:rsidRPr="0039029D">
        <w:rPr>
          <w:rFonts w:eastAsia="Times New Roman"/>
          <w:lang w:val="sr-Cyrl-RS"/>
        </w:rPr>
        <w:t xml:space="preserve"> уређује тржиште капитала од обављања послова за које имају дозволу у складу са овим законом.</w:t>
      </w:r>
    </w:p>
    <w:p w14:paraId="62067AD1" w14:textId="77777777" w:rsidR="00B82BD2" w:rsidRPr="0039029D" w:rsidRDefault="00B82BD2" w:rsidP="008C4867">
      <w:pPr>
        <w:spacing w:after="120" w:line="240" w:lineRule="auto"/>
        <w:ind w:firstLine="284"/>
        <w:jc w:val="both"/>
        <w:rPr>
          <w:rFonts w:eastAsia="Times New Roman"/>
          <w:lang w:val="sr-Cyrl-RS"/>
        </w:rPr>
      </w:pPr>
      <w:r w:rsidRPr="0039029D">
        <w:rPr>
          <w:rFonts w:eastAsia="Times New Roman"/>
          <w:lang w:val="sr-Cyrl-RS"/>
        </w:rPr>
        <w:t>Брокерско-дилерско друштво и организатор тржишта из става 1. овог члана дужни су да послове</w:t>
      </w:r>
      <w:r w:rsidR="006E215A" w:rsidRPr="0039029D">
        <w:rPr>
          <w:rFonts w:eastAsia="Times New Roman"/>
          <w:lang w:val="sr-Cyrl-RS"/>
        </w:rPr>
        <w:t xml:space="preserve"> за</w:t>
      </w:r>
      <w:r w:rsidRPr="0039029D">
        <w:rPr>
          <w:rFonts w:eastAsia="Times New Roman"/>
          <w:lang w:val="sr-Cyrl-RS"/>
        </w:rPr>
        <w:t xml:space="preserve"> које имају дозволу у складу са овим законом обављају на начин који не угрожава стабилност и сигурност дела њиховог пословања који се односи на обављање послова за које имају дозволу у складу са законом којим се уређује тржиште капитала, нити отежава вршење надзора у складу са тим законом.</w:t>
      </w:r>
    </w:p>
    <w:p w14:paraId="2DA2808A" w14:textId="4B56A63A" w:rsidR="008451F9" w:rsidRPr="0039029D" w:rsidRDefault="005543E9" w:rsidP="008C4867">
      <w:pPr>
        <w:spacing w:after="120" w:line="240" w:lineRule="auto"/>
        <w:ind w:firstLine="284"/>
        <w:jc w:val="both"/>
        <w:rPr>
          <w:rFonts w:eastAsia="Times New Roman"/>
          <w:lang w:val="sr-Cyrl-RS"/>
        </w:rPr>
      </w:pPr>
      <w:r w:rsidRPr="0039029D">
        <w:rPr>
          <w:rFonts w:eastAsia="Times New Roman"/>
          <w:lang w:val="sr-Cyrl-RS"/>
        </w:rPr>
        <w:t xml:space="preserve">Надзорни орган </w:t>
      </w:r>
      <w:r w:rsidR="008451F9" w:rsidRPr="0039029D">
        <w:rPr>
          <w:rFonts w:eastAsia="Times New Roman"/>
          <w:lang w:val="sr-Cyrl-RS"/>
        </w:rPr>
        <w:t xml:space="preserve">може да пропише додатне услове које морају да испуне </w:t>
      </w:r>
      <w:r w:rsidR="00FA6186" w:rsidRPr="0039029D">
        <w:rPr>
          <w:rFonts w:eastAsia="Times New Roman"/>
          <w:lang w:val="sr-Cyrl-RS"/>
        </w:rPr>
        <w:t xml:space="preserve">брокерско-дилерско друштво </w:t>
      </w:r>
      <w:r w:rsidR="008451F9" w:rsidRPr="0039029D">
        <w:rPr>
          <w:rFonts w:eastAsia="Times New Roman"/>
          <w:lang w:val="sr-Cyrl-RS"/>
        </w:rPr>
        <w:t>и организатор тржишта који имају дозволу у складу са законом који</w:t>
      </w:r>
      <w:r w:rsidR="00093BCB" w:rsidRPr="0039029D">
        <w:rPr>
          <w:rFonts w:eastAsia="Times New Roman"/>
          <w:lang w:val="sr-Cyrl-RS"/>
        </w:rPr>
        <w:t>м се</w:t>
      </w:r>
      <w:r w:rsidR="008451F9" w:rsidRPr="0039029D">
        <w:rPr>
          <w:rFonts w:eastAsia="Times New Roman"/>
          <w:lang w:val="sr-Cyrl-RS"/>
        </w:rPr>
        <w:t xml:space="preserve"> уређује тржиште капитала </w:t>
      </w:r>
      <w:r w:rsidR="00FA6186" w:rsidRPr="0039029D">
        <w:rPr>
          <w:rFonts w:eastAsia="Times New Roman"/>
          <w:lang w:val="sr-Cyrl-RS"/>
        </w:rPr>
        <w:t>ради добијања дозволе</w:t>
      </w:r>
      <w:r w:rsidR="008451F9" w:rsidRPr="0039029D">
        <w:rPr>
          <w:rFonts w:eastAsia="Times New Roman"/>
          <w:lang w:val="sr-Cyrl-RS"/>
        </w:rPr>
        <w:t xml:space="preserve"> за </w:t>
      </w:r>
      <w:r w:rsidR="00FA6186" w:rsidRPr="0039029D">
        <w:rPr>
          <w:rFonts w:eastAsia="Times New Roman"/>
          <w:lang w:val="sr-Cyrl-RS"/>
        </w:rPr>
        <w:t>пружање</w:t>
      </w:r>
      <w:r w:rsidR="008451F9" w:rsidRPr="0039029D">
        <w:rPr>
          <w:rFonts w:eastAsia="Times New Roman"/>
          <w:lang w:val="sr-Cyrl-RS"/>
        </w:rPr>
        <w:t xml:space="preserve"> услуга повезаних с дигиталном имовином.</w:t>
      </w:r>
    </w:p>
    <w:p w14:paraId="4E29F517" w14:textId="77777777" w:rsidR="008451F9" w:rsidRPr="0039029D" w:rsidRDefault="008451F9"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Промена пословног имена и седишта </w:t>
      </w:r>
    </w:p>
    <w:p w14:paraId="3AAC4DB8" w14:textId="77777777" w:rsidR="008451F9" w:rsidRPr="0039029D" w:rsidRDefault="008451F9"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D54984" w:rsidRPr="0039029D">
        <w:rPr>
          <w:rFonts w:eastAsia="Times New Roman"/>
          <w:b/>
          <w:bCs/>
          <w:lang w:val="sr-Cyrl-RS"/>
        </w:rPr>
        <w:t>70</w:t>
      </w:r>
      <w:r w:rsidR="002878C4" w:rsidRPr="0039029D">
        <w:rPr>
          <w:rFonts w:eastAsia="Times New Roman"/>
          <w:b/>
          <w:bCs/>
          <w:lang w:val="sr-Cyrl-RS"/>
        </w:rPr>
        <w:t>.</w:t>
      </w:r>
    </w:p>
    <w:p w14:paraId="7F2E67ED" w14:textId="77777777" w:rsidR="008451F9" w:rsidRPr="0039029D" w:rsidRDefault="008451F9" w:rsidP="008C4867">
      <w:pPr>
        <w:spacing w:after="120" w:line="240" w:lineRule="auto"/>
        <w:ind w:firstLine="284"/>
        <w:jc w:val="both"/>
        <w:rPr>
          <w:rFonts w:eastAsia="Times New Roman"/>
          <w:lang w:val="sr-Cyrl-RS"/>
        </w:rPr>
      </w:pPr>
      <w:r w:rsidRPr="0039029D">
        <w:rPr>
          <w:rFonts w:eastAsia="Times New Roman"/>
          <w:lang w:val="sr-Cyrl-RS"/>
        </w:rPr>
        <w:t>Пружалац услуга повезаних с дигиталном имовином је дужан да пре подношења пријаве за упис проме</w:t>
      </w:r>
      <w:r w:rsidR="00964AC5" w:rsidRPr="0039029D">
        <w:rPr>
          <w:rFonts w:eastAsia="Times New Roman"/>
          <w:lang w:val="sr-Cyrl-RS"/>
        </w:rPr>
        <w:t>не</w:t>
      </w:r>
      <w:r w:rsidRPr="0039029D">
        <w:rPr>
          <w:rFonts w:eastAsia="Times New Roman"/>
          <w:lang w:val="sr-Cyrl-RS"/>
        </w:rPr>
        <w:t xml:space="preserve"> пословног имена и седишта у регистар привредних субјеката обавести надзорни орган о промени коју врши. </w:t>
      </w:r>
    </w:p>
    <w:p w14:paraId="3255F85E" w14:textId="77777777" w:rsidR="008451F9" w:rsidRPr="0039029D" w:rsidRDefault="007336E5" w:rsidP="008C4867">
      <w:pPr>
        <w:spacing w:after="120" w:line="240" w:lineRule="auto"/>
        <w:ind w:firstLine="284"/>
        <w:jc w:val="center"/>
        <w:rPr>
          <w:rFonts w:eastAsia="Times New Roman"/>
          <w:b/>
          <w:bCs/>
          <w:lang w:val="sr-Cyrl-RS"/>
        </w:rPr>
      </w:pPr>
      <w:r w:rsidRPr="0039029D">
        <w:rPr>
          <w:rFonts w:eastAsia="Times New Roman"/>
          <w:b/>
          <w:bCs/>
          <w:lang w:val="sr-Cyrl-RS"/>
        </w:rPr>
        <w:t>С</w:t>
      </w:r>
      <w:r w:rsidR="008451F9" w:rsidRPr="0039029D">
        <w:rPr>
          <w:rFonts w:eastAsia="Times New Roman"/>
          <w:b/>
          <w:bCs/>
          <w:lang w:val="sr-Cyrl-RS"/>
        </w:rPr>
        <w:t>татусне промене</w:t>
      </w:r>
    </w:p>
    <w:p w14:paraId="2725FEFF" w14:textId="77777777" w:rsidR="008451F9" w:rsidRPr="0039029D" w:rsidRDefault="008451F9"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D54984" w:rsidRPr="0039029D">
        <w:rPr>
          <w:rFonts w:eastAsia="Times New Roman"/>
          <w:b/>
          <w:bCs/>
          <w:lang w:val="sr-Cyrl-RS"/>
        </w:rPr>
        <w:t>71</w:t>
      </w:r>
      <w:r w:rsidR="002878C4" w:rsidRPr="0039029D">
        <w:rPr>
          <w:rFonts w:eastAsia="Times New Roman"/>
          <w:b/>
          <w:bCs/>
          <w:lang w:val="sr-Cyrl-RS"/>
        </w:rPr>
        <w:t>.</w:t>
      </w:r>
    </w:p>
    <w:p w14:paraId="77B45619" w14:textId="77777777" w:rsidR="008451F9" w:rsidRPr="0039029D" w:rsidRDefault="008451F9" w:rsidP="008C4867">
      <w:pPr>
        <w:spacing w:after="120" w:line="240" w:lineRule="auto"/>
        <w:ind w:firstLine="284"/>
        <w:jc w:val="both"/>
        <w:rPr>
          <w:rFonts w:eastAsia="Times New Roman"/>
          <w:lang w:val="sr-Cyrl-RS"/>
        </w:rPr>
      </w:pPr>
      <w:r w:rsidRPr="0039029D">
        <w:rPr>
          <w:rFonts w:eastAsia="Times New Roman"/>
          <w:lang w:val="sr-Cyrl-RS"/>
        </w:rPr>
        <w:t xml:space="preserve">Пружалац услуга повезаних с дигиталном имовином </w:t>
      </w:r>
      <w:r w:rsidR="0039459B" w:rsidRPr="0039029D">
        <w:rPr>
          <w:rFonts w:eastAsia="Times New Roman"/>
          <w:lang w:val="sr-Cyrl-RS"/>
        </w:rPr>
        <w:t xml:space="preserve">који учествује у статусној промени </w:t>
      </w:r>
      <w:r w:rsidRPr="0039029D">
        <w:rPr>
          <w:rFonts w:eastAsia="Times New Roman"/>
          <w:lang w:val="sr-Cyrl-RS"/>
        </w:rPr>
        <w:t>дужан је да пре подношења пријаве за упис</w:t>
      </w:r>
      <w:r w:rsidR="0039459B" w:rsidRPr="0039029D">
        <w:rPr>
          <w:rFonts w:eastAsia="Times New Roman"/>
          <w:lang w:val="sr-Cyrl-RS"/>
        </w:rPr>
        <w:t xml:space="preserve"> те</w:t>
      </w:r>
      <w:r w:rsidRPr="0039029D">
        <w:rPr>
          <w:rFonts w:eastAsia="Times New Roman"/>
          <w:lang w:val="sr-Cyrl-RS"/>
        </w:rPr>
        <w:t xml:space="preserve"> статусне промене у </w:t>
      </w:r>
      <w:r w:rsidR="00964AC5" w:rsidRPr="0039029D">
        <w:rPr>
          <w:rFonts w:eastAsia="Times New Roman"/>
          <w:lang w:val="sr-Cyrl-RS"/>
        </w:rPr>
        <w:t>р</w:t>
      </w:r>
      <w:r w:rsidRPr="0039029D">
        <w:rPr>
          <w:rFonts w:eastAsia="Times New Roman"/>
          <w:lang w:val="sr-Cyrl-RS"/>
        </w:rPr>
        <w:t xml:space="preserve">егистар привредних субјеката добије </w:t>
      </w:r>
      <w:r w:rsidR="006D32DF" w:rsidRPr="0039029D">
        <w:rPr>
          <w:rFonts w:eastAsia="Times New Roman"/>
          <w:lang w:val="sr-Cyrl-RS"/>
        </w:rPr>
        <w:t xml:space="preserve">сагласност </w:t>
      </w:r>
      <w:r w:rsidRPr="0039029D">
        <w:rPr>
          <w:rFonts w:eastAsia="Times New Roman"/>
          <w:lang w:val="sr-Cyrl-RS"/>
        </w:rPr>
        <w:t>надзорног органа за ту статусну промену.</w:t>
      </w:r>
    </w:p>
    <w:p w14:paraId="5C57F8A3" w14:textId="77777777" w:rsidR="00A00F8A" w:rsidRPr="0039029D" w:rsidRDefault="00A00F8A" w:rsidP="008C4867">
      <w:pPr>
        <w:spacing w:after="120" w:line="240" w:lineRule="auto"/>
        <w:ind w:firstLine="284"/>
        <w:jc w:val="both"/>
        <w:rPr>
          <w:rFonts w:eastAsia="Times New Roman"/>
          <w:lang w:val="sr-Cyrl-RS"/>
        </w:rPr>
      </w:pPr>
      <w:r w:rsidRPr="0039029D">
        <w:rPr>
          <w:rFonts w:eastAsia="Times New Roman"/>
          <w:lang w:val="sr-Cyrl-RS"/>
        </w:rPr>
        <w:t>Пружалац услуга повезаних с дигиталном имовином који по спроведеној статусној промени наставља да постоји и да пружа услуге повезане с дигиталном имовином дужан је да уз захтев за давање сагласности из става 1. овог члана надзорном органу достави:</w:t>
      </w:r>
    </w:p>
    <w:p w14:paraId="35EA7349" w14:textId="77777777" w:rsidR="00A00F8A" w:rsidRPr="0039029D" w:rsidRDefault="00A00F8A" w:rsidP="008C4867">
      <w:pPr>
        <w:spacing w:after="120" w:line="240" w:lineRule="auto"/>
        <w:ind w:firstLine="284"/>
        <w:jc w:val="both"/>
        <w:rPr>
          <w:rFonts w:eastAsia="Times New Roman"/>
          <w:lang w:val="sr-Cyrl-RS"/>
        </w:rPr>
      </w:pPr>
      <w:r w:rsidRPr="0039029D">
        <w:rPr>
          <w:rFonts w:eastAsia="Times New Roman"/>
          <w:lang w:val="sr-Cyrl-RS"/>
        </w:rPr>
        <w:t>1) одлуку о статусној промени;</w:t>
      </w:r>
    </w:p>
    <w:p w14:paraId="7E558AD6" w14:textId="77777777" w:rsidR="00A00F8A" w:rsidRPr="0039029D" w:rsidRDefault="00A00F8A" w:rsidP="008C4867">
      <w:pPr>
        <w:spacing w:after="120" w:line="240" w:lineRule="auto"/>
        <w:ind w:firstLine="284"/>
        <w:jc w:val="both"/>
        <w:rPr>
          <w:rFonts w:eastAsia="Times New Roman"/>
          <w:lang w:val="sr-Cyrl-RS"/>
        </w:rPr>
      </w:pPr>
      <w:r w:rsidRPr="0039029D">
        <w:rPr>
          <w:rFonts w:eastAsia="Times New Roman"/>
          <w:lang w:val="sr-Cyrl-RS"/>
        </w:rPr>
        <w:t>2) измене општих аката;</w:t>
      </w:r>
    </w:p>
    <w:p w14:paraId="32BC3359" w14:textId="77777777" w:rsidR="00A00F8A" w:rsidRPr="0039029D" w:rsidRDefault="00A00F8A" w:rsidP="008C4867">
      <w:pPr>
        <w:spacing w:after="120" w:line="240" w:lineRule="auto"/>
        <w:ind w:firstLine="284"/>
        <w:jc w:val="both"/>
        <w:rPr>
          <w:rFonts w:eastAsia="Times New Roman"/>
          <w:lang w:val="sr-Cyrl-RS"/>
        </w:rPr>
      </w:pPr>
      <w:r w:rsidRPr="0039029D">
        <w:rPr>
          <w:rFonts w:eastAsia="Times New Roman"/>
          <w:lang w:val="sr-Cyrl-RS"/>
        </w:rPr>
        <w:t>3) документацију из члана 56. став 2. овог закона која се мења услед статусне промене;</w:t>
      </w:r>
    </w:p>
    <w:p w14:paraId="790A9DB1" w14:textId="77777777" w:rsidR="00A00F8A" w:rsidRPr="0039029D" w:rsidRDefault="00A00F8A" w:rsidP="008C4867">
      <w:pPr>
        <w:spacing w:after="120" w:line="240" w:lineRule="auto"/>
        <w:ind w:firstLine="284"/>
        <w:jc w:val="both"/>
        <w:rPr>
          <w:rFonts w:eastAsia="Times New Roman"/>
          <w:lang w:val="sr-Cyrl-RS"/>
        </w:rPr>
      </w:pPr>
      <w:r w:rsidRPr="0039029D">
        <w:rPr>
          <w:rFonts w:eastAsia="Times New Roman"/>
          <w:lang w:val="sr-Cyrl-RS"/>
        </w:rPr>
        <w:t>4) доказ о уплаћеној накнади у складу са тарифом надзорног органа.</w:t>
      </w:r>
    </w:p>
    <w:p w14:paraId="275090A1" w14:textId="77777777" w:rsidR="00A00F8A" w:rsidRPr="0039029D" w:rsidRDefault="00A00F8A" w:rsidP="008C4867">
      <w:pPr>
        <w:spacing w:after="120" w:line="240" w:lineRule="auto"/>
        <w:ind w:firstLine="284"/>
        <w:jc w:val="both"/>
        <w:rPr>
          <w:rFonts w:eastAsia="Times New Roman"/>
          <w:lang w:val="sr-Cyrl-RS"/>
        </w:rPr>
      </w:pPr>
      <w:r w:rsidRPr="0039029D">
        <w:rPr>
          <w:rFonts w:eastAsia="Times New Roman"/>
          <w:lang w:val="sr-Cyrl-RS"/>
        </w:rPr>
        <w:t>Надзорни орган може од пружаоца услуга повезаних с дигиталном имовином из става 2. овог члана захтевати да му достави и друге податке и документе.</w:t>
      </w:r>
    </w:p>
    <w:p w14:paraId="58C937BE" w14:textId="77777777" w:rsidR="00A00F8A" w:rsidRPr="0039029D" w:rsidRDefault="00A00F8A" w:rsidP="008C4867">
      <w:pPr>
        <w:spacing w:after="120" w:line="240" w:lineRule="auto"/>
        <w:ind w:firstLine="284"/>
        <w:jc w:val="both"/>
        <w:rPr>
          <w:rFonts w:eastAsia="Times New Roman"/>
          <w:lang w:val="sr-Cyrl-RS"/>
        </w:rPr>
      </w:pPr>
      <w:r w:rsidRPr="0039029D">
        <w:rPr>
          <w:rFonts w:eastAsia="Times New Roman"/>
          <w:lang w:val="sr-Cyrl-RS"/>
        </w:rPr>
        <w:t>Ако се статусном променом имовина и обавезе</w:t>
      </w:r>
      <w:r w:rsidR="00524FDA" w:rsidRPr="0039029D">
        <w:rPr>
          <w:rFonts w:eastAsia="Times New Roman"/>
          <w:lang w:val="sr-Cyrl-RS"/>
        </w:rPr>
        <w:t xml:space="preserve"> пружаоца услуга повезаних с дигиталном имовином</w:t>
      </w:r>
      <w:r w:rsidRPr="0039029D">
        <w:rPr>
          <w:rFonts w:eastAsia="Times New Roman"/>
          <w:lang w:val="sr-Cyrl-RS"/>
        </w:rPr>
        <w:t xml:space="preserve"> преносе на </w:t>
      </w:r>
      <w:r w:rsidR="00524FDA" w:rsidRPr="0039029D">
        <w:rPr>
          <w:rFonts w:eastAsia="Times New Roman"/>
          <w:lang w:val="sr-Cyrl-RS"/>
        </w:rPr>
        <w:t xml:space="preserve">другог пружаоца услуга повезаних с дигиталном имовином (у даљем тексту: </w:t>
      </w:r>
      <w:r w:rsidR="00BD15E3" w:rsidRPr="0039029D">
        <w:rPr>
          <w:rFonts w:eastAsia="Times New Roman"/>
          <w:lang w:val="sr-Cyrl-RS"/>
        </w:rPr>
        <w:t xml:space="preserve">друштво </w:t>
      </w:r>
      <w:r w:rsidR="00524FDA" w:rsidRPr="0039029D">
        <w:rPr>
          <w:rFonts w:eastAsia="Times New Roman"/>
          <w:lang w:val="sr-Cyrl-RS"/>
        </w:rPr>
        <w:t>стицалац)</w:t>
      </w:r>
      <w:r w:rsidRPr="0039029D">
        <w:rPr>
          <w:rFonts w:eastAsia="Times New Roman"/>
          <w:lang w:val="sr-Cyrl-RS"/>
        </w:rPr>
        <w:t xml:space="preserve">, </w:t>
      </w:r>
      <w:r w:rsidR="0039459B" w:rsidRPr="0039029D">
        <w:rPr>
          <w:rFonts w:eastAsia="Times New Roman"/>
          <w:lang w:val="sr-Cyrl-RS"/>
        </w:rPr>
        <w:t>на подношење захтева</w:t>
      </w:r>
      <w:r w:rsidR="00BD15E3" w:rsidRPr="0039029D">
        <w:rPr>
          <w:rFonts w:eastAsia="Times New Roman"/>
          <w:lang w:val="sr-Cyrl-RS"/>
        </w:rPr>
        <w:t xml:space="preserve"> друштва</w:t>
      </w:r>
      <w:r w:rsidR="0039459B" w:rsidRPr="0039029D">
        <w:rPr>
          <w:rFonts w:eastAsia="Times New Roman"/>
          <w:lang w:val="sr-Cyrl-RS"/>
        </w:rPr>
        <w:t xml:space="preserve"> </w:t>
      </w:r>
      <w:r w:rsidR="00524FDA" w:rsidRPr="0039029D">
        <w:rPr>
          <w:rFonts w:eastAsia="Times New Roman"/>
          <w:lang w:val="sr-Cyrl-RS"/>
        </w:rPr>
        <w:t xml:space="preserve">стицаоца </w:t>
      </w:r>
      <w:r w:rsidR="0039459B" w:rsidRPr="0039029D">
        <w:rPr>
          <w:rFonts w:eastAsia="Times New Roman"/>
          <w:lang w:val="sr-Cyrl-RS"/>
        </w:rPr>
        <w:t>за давање сагласности из става 1. овог члана примењују се ст. 2. и 3. овог члана.</w:t>
      </w:r>
    </w:p>
    <w:p w14:paraId="3A6C6A43" w14:textId="77777777" w:rsidR="00574A8F" w:rsidRPr="0039029D" w:rsidRDefault="00574A8F" w:rsidP="008C4867">
      <w:pPr>
        <w:spacing w:after="120" w:line="240" w:lineRule="auto"/>
        <w:ind w:firstLine="284"/>
        <w:jc w:val="both"/>
        <w:rPr>
          <w:rFonts w:eastAsia="Times New Roman"/>
          <w:lang w:val="sr-Cyrl-RS"/>
        </w:rPr>
      </w:pPr>
      <w:r w:rsidRPr="0039029D">
        <w:rPr>
          <w:rFonts w:eastAsia="Times New Roman"/>
          <w:lang w:val="sr-Cyrl-RS"/>
        </w:rPr>
        <w:t>Ако се статусном променом оснива ново привредно друштво или се имовина и обавезе преносе на постојеће друштво које нема дозволу за пружање услуга повезаних с дигиталном имовином у складу са овим законом, примењују се одредбе овог закона које се односе на давање дозволе за пружање услуга повезаних с дигиталном имовином.</w:t>
      </w:r>
    </w:p>
    <w:p w14:paraId="6C3557F1" w14:textId="7EFA7687" w:rsidR="006D32DF" w:rsidRPr="0039029D" w:rsidRDefault="009C19F9" w:rsidP="008C4867">
      <w:pPr>
        <w:spacing w:after="120" w:line="240" w:lineRule="auto"/>
        <w:ind w:firstLine="284"/>
        <w:jc w:val="both"/>
        <w:rPr>
          <w:rFonts w:eastAsia="Times New Roman"/>
          <w:lang w:val="sr-Cyrl-RS"/>
        </w:rPr>
      </w:pPr>
      <w:r w:rsidRPr="0039029D">
        <w:rPr>
          <w:rFonts w:eastAsia="Times New Roman"/>
          <w:lang w:val="sr-Cyrl-RS"/>
        </w:rPr>
        <w:t>Надзорни орган одлучује о захтеву за давање сагласности из става 1. овог члана у року од 60 дана од дана пријема уредног захтева.</w:t>
      </w:r>
    </w:p>
    <w:p w14:paraId="69A21B91" w14:textId="3198D389" w:rsidR="0054069A" w:rsidRPr="0039029D" w:rsidRDefault="0054069A" w:rsidP="008C4867">
      <w:pPr>
        <w:spacing w:after="120" w:line="240" w:lineRule="auto"/>
        <w:ind w:firstLine="284"/>
        <w:jc w:val="both"/>
        <w:rPr>
          <w:rFonts w:eastAsia="Times New Roman"/>
          <w:lang w:val="sr-Cyrl-RS"/>
        </w:rPr>
      </w:pPr>
      <w:r w:rsidRPr="0039029D">
        <w:rPr>
          <w:rFonts w:eastAsia="Times New Roman"/>
          <w:lang w:val="sr-Cyrl-RS"/>
        </w:rPr>
        <w:t xml:space="preserve">Ако је захтев за давање сагласности из става 1. овог члана неуредан, надзорни орган у року од 20 дана од дана пријема тог захтева обавештава </w:t>
      </w:r>
      <w:r w:rsidR="00436C6A" w:rsidRPr="0039029D">
        <w:rPr>
          <w:rFonts w:eastAsia="Times New Roman"/>
          <w:lang w:val="sr-Cyrl-RS"/>
        </w:rPr>
        <w:t xml:space="preserve">подносиоца захтева </w:t>
      </w:r>
      <w:r w:rsidRPr="0039029D">
        <w:rPr>
          <w:rFonts w:eastAsia="Times New Roman"/>
          <w:lang w:val="sr-Cyrl-RS"/>
        </w:rPr>
        <w:t>на који начин да уреди тај захтев, у ком случају рок из става 6. овог члана почиње да тече од дана када је поднет уредан захтев у складу са обавештењем из овог става.</w:t>
      </w:r>
    </w:p>
    <w:p w14:paraId="557B9CF4" w14:textId="77777777" w:rsidR="008451F9" w:rsidRPr="0039029D" w:rsidRDefault="008451F9" w:rsidP="008C4867">
      <w:pPr>
        <w:spacing w:after="120" w:line="240" w:lineRule="auto"/>
        <w:ind w:firstLine="284"/>
        <w:jc w:val="center"/>
        <w:rPr>
          <w:rFonts w:eastAsia="Times New Roman"/>
          <w:b/>
          <w:bCs/>
          <w:lang w:val="sr-Cyrl-RS"/>
        </w:rPr>
      </w:pPr>
      <w:r w:rsidRPr="0039029D">
        <w:rPr>
          <w:rFonts w:eastAsia="Times New Roman"/>
          <w:b/>
          <w:bCs/>
          <w:lang w:val="sr-Cyrl-RS"/>
        </w:rPr>
        <w:t>Регистар пружалаца услуга повезаних с дигиталном имовином</w:t>
      </w:r>
    </w:p>
    <w:p w14:paraId="024125C5" w14:textId="77777777" w:rsidR="008451F9" w:rsidRPr="0039029D" w:rsidRDefault="008451F9"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D54984" w:rsidRPr="0039029D">
        <w:rPr>
          <w:rFonts w:eastAsia="Times New Roman"/>
          <w:b/>
          <w:bCs/>
          <w:lang w:val="sr-Cyrl-RS"/>
        </w:rPr>
        <w:t>72</w:t>
      </w:r>
      <w:r w:rsidR="002878C4" w:rsidRPr="0039029D">
        <w:rPr>
          <w:rFonts w:eastAsia="Times New Roman"/>
          <w:b/>
          <w:bCs/>
          <w:lang w:val="sr-Cyrl-RS"/>
        </w:rPr>
        <w:t>.</w:t>
      </w:r>
    </w:p>
    <w:p w14:paraId="1852A3FA" w14:textId="77777777" w:rsidR="008451F9" w:rsidRPr="0039029D" w:rsidRDefault="00FA6186" w:rsidP="008C4867">
      <w:pPr>
        <w:spacing w:after="120" w:line="240" w:lineRule="auto"/>
        <w:ind w:firstLine="284"/>
        <w:jc w:val="both"/>
        <w:rPr>
          <w:rFonts w:eastAsia="Times New Roman"/>
          <w:lang w:val="sr-Cyrl-RS"/>
        </w:rPr>
      </w:pPr>
      <w:r w:rsidRPr="0039029D">
        <w:rPr>
          <w:rFonts w:eastAsia="Times New Roman"/>
          <w:lang w:val="sr-Cyrl-RS"/>
        </w:rPr>
        <w:t>Надзорни органи</w:t>
      </w:r>
      <w:r w:rsidR="008451F9" w:rsidRPr="0039029D">
        <w:rPr>
          <w:rFonts w:eastAsia="Times New Roman"/>
          <w:lang w:val="sr-Cyrl-RS"/>
        </w:rPr>
        <w:t xml:space="preserve"> воде регистре пружалаца услуга повезаних с дигиталном имовином.</w:t>
      </w:r>
    </w:p>
    <w:p w14:paraId="35696426" w14:textId="77777777" w:rsidR="008451F9" w:rsidRPr="0039029D" w:rsidRDefault="008451F9" w:rsidP="008C4867">
      <w:pPr>
        <w:spacing w:after="120" w:line="240" w:lineRule="auto"/>
        <w:ind w:firstLine="284"/>
        <w:jc w:val="both"/>
        <w:rPr>
          <w:rFonts w:eastAsia="Times New Roman"/>
          <w:lang w:val="sr-Cyrl-RS"/>
        </w:rPr>
      </w:pPr>
      <w:r w:rsidRPr="0039029D">
        <w:rPr>
          <w:rFonts w:eastAsia="Times New Roman"/>
          <w:lang w:val="sr-Cyrl-RS"/>
        </w:rPr>
        <w:t>У регистре из става 1. овог члана уписују се подаци о:</w:t>
      </w:r>
    </w:p>
    <w:p w14:paraId="2733C45F" w14:textId="77777777" w:rsidR="008451F9" w:rsidRPr="0039029D" w:rsidRDefault="008451F9" w:rsidP="008C4867">
      <w:pPr>
        <w:numPr>
          <w:ilvl w:val="0"/>
          <w:numId w:val="65"/>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пружаоцима услуга повезаних с дигиталном имовином који имају дозволу надзорног органа за пружање услуга повезаних с дигиталном имовином;</w:t>
      </w:r>
    </w:p>
    <w:p w14:paraId="08013DB1" w14:textId="77777777" w:rsidR="008451F9" w:rsidRPr="0039029D" w:rsidRDefault="008451F9" w:rsidP="008C4867">
      <w:pPr>
        <w:numPr>
          <w:ilvl w:val="0"/>
          <w:numId w:val="65"/>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огранцима пружалаца услуга повезаних с дигиталном имовином у страним државама</w:t>
      </w:r>
      <w:r w:rsidR="005543E9" w:rsidRPr="0039029D">
        <w:rPr>
          <w:rFonts w:eastAsia="Times New Roman"/>
          <w:lang w:val="sr-Cyrl-RS"/>
        </w:rPr>
        <w:t xml:space="preserve">, односно </w:t>
      </w:r>
      <w:r w:rsidR="00964AC5" w:rsidRPr="0039029D">
        <w:rPr>
          <w:rFonts w:eastAsia="Times New Roman"/>
          <w:lang w:val="sr-Cyrl-RS"/>
        </w:rPr>
        <w:t>пружаоцима услуга повезаних с дигиталном имовином</w:t>
      </w:r>
      <w:r w:rsidR="005543E9" w:rsidRPr="0039029D">
        <w:rPr>
          <w:rFonts w:eastAsia="Times New Roman"/>
          <w:lang w:val="sr-Cyrl-RS"/>
        </w:rPr>
        <w:t xml:space="preserve"> који на основу сагласности надзорног органа </w:t>
      </w:r>
      <w:r w:rsidR="001A5912" w:rsidRPr="0039029D">
        <w:rPr>
          <w:rFonts w:eastAsia="Times New Roman"/>
          <w:lang w:val="sr-Cyrl-RS"/>
        </w:rPr>
        <w:t xml:space="preserve">ове </w:t>
      </w:r>
      <w:r w:rsidR="005543E9" w:rsidRPr="0039029D">
        <w:rPr>
          <w:rFonts w:eastAsia="Times New Roman"/>
          <w:lang w:val="sr-Cyrl-RS"/>
        </w:rPr>
        <w:t>услуге пружају непосредно у страној држави</w:t>
      </w:r>
      <w:r w:rsidRPr="0039029D">
        <w:rPr>
          <w:rFonts w:eastAsia="Times New Roman"/>
          <w:lang w:val="sr-Cyrl-RS"/>
        </w:rPr>
        <w:t>.</w:t>
      </w:r>
    </w:p>
    <w:p w14:paraId="32A86639" w14:textId="5E4688DD" w:rsidR="008451F9" w:rsidRPr="0039029D" w:rsidRDefault="008451F9" w:rsidP="008C4867">
      <w:pPr>
        <w:spacing w:after="120" w:line="240" w:lineRule="auto"/>
        <w:ind w:firstLine="284"/>
        <w:jc w:val="both"/>
        <w:rPr>
          <w:rFonts w:eastAsia="Times New Roman"/>
          <w:lang w:val="sr-Cyrl-RS"/>
        </w:rPr>
      </w:pPr>
      <w:r w:rsidRPr="0039029D">
        <w:rPr>
          <w:rFonts w:eastAsia="Times New Roman"/>
          <w:lang w:val="sr-Cyrl-RS"/>
        </w:rPr>
        <w:t xml:space="preserve">Регистри из става 1. овог члана воде се у електронском облику, а подаци из тих регистара се објављују на интернет презентацијама </w:t>
      </w:r>
      <w:r w:rsidR="002B6F7D" w:rsidRPr="0039029D">
        <w:rPr>
          <w:rFonts w:eastAsia="Times New Roman"/>
          <w:lang w:val="sr-Cyrl-RS"/>
        </w:rPr>
        <w:t>надзорних органа</w:t>
      </w:r>
      <w:r w:rsidRPr="0039029D">
        <w:rPr>
          <w:rFonts w:eastAsia="Times New Roman"/>
          <w:lang w:val="sr-Cyrl-RS"/>
        </w:rPr>
        <w:t>, као и на порталу из члана 9. став 1. овог закона, и редовно се ажурирају.</w:t>
      </w:r>
    </w:p>
    <w:p w14:paraId="01667805" w14:textId="77777777" w:rsidR="008451F9" w:rsidRPr="0039029D" w:rsidRDefault="008451F9" w:rsidP="008C4867">
      <w:pPr>
        <w:spacing w:after="120" w:line="240" w:lineRule="auto"/>
        <w:ind w:firstLine="284"/>
        <w:jc w:val="both"/>
        <w:rPr>
          <w:rFonts w:eastAsia="Times New Roman"/>
          <w:lang w:val="sr-Cyrl-RS"/>
        </w:rPr>
      </w:pPr>
      <w:r w:rsidRPr="0039029D">
        <w:rPr>
          <w:rFonts w:eastAsia="Times New Roman"/>
          <w:lang w:val="sr-Cyrl-RS"/>
        </w:rPr>
        <w:t>Надзорни орган прописује ближе услове, садржину и начин вођења регистара из става 1. овог члана, као и начин брисања података из тих регистара.</w:t>
      </w:r>
    </w:p>
    <w:p w14:paraId="53170D17" w14:textId="77777777" w:rsidR="008451F9" w:rsidRPr="0039029D" w:rsidRDefault="008451F9" w:rsidP="008C4867">
      <w:pPr>
        <w:spacing w:after="120" w:line="240" w:lineRule="auto"/>
        <w:ind w:firstLine="284"/>
        <w:jc w:val="center"/>
        <w:rPr>
          <w:rFonts w:eastAsia="Times New Roman"/>
          <w:b/>
          <w:bCs/>
          <w:lang w:val="sr-Cyrl-RS"/>
        </w:rPr>
      </w:pPr>
      <w:r w:rsidRPr="0039029D">
        <w:rPr>
          <w:rFonts w:eastAsia="Times New Roman"/>
          <w:b/>
          <w:bCs/>
          <w:lang w:val="sr-Cyrl-RS"/>
        </w:rPr>
        <w:t>Престанак важења дозволе за пружање услуга повезаних с дигиталном имовином</w:t>
      </w:r>
    </w:p>
    <w:p w14:paraId="365E0AD1" w14:textId="77777777" w:rsidR="008451F9" w:rsidRPr="0039029D" w:rsidRDefault="008451F9" w:rsidP="008C4867">
      <w:pPr>
        <w:spacing w:after="120" w:line="240" w:lineRule="auto"/>
        <w:ind w:firstLine="284"/>
        <w:jc w:val="center"/>
        <w:rPr>
          <w:rFonts w:eastAsia="Times New Roman"/>
          <w:b/>
          <w:bCs/>
          <w:lang w:val="sr-Latn-RS"/>
        </w:rPr>
      </w:pPr>
      <w:r w:rsidRPr="0039029D">
        <w:rPr>
          <w:rFonts w:eastAsia="Times New Roman"/>
          <w:b/>
          <w:bCs/>
          <w:lang w:val="sr-Cyrl-RS"/>
        </w:rPr>
        <w:t xml:space="preserve">Члан </w:t>
      </w:r>
      <w:r w:rsidR="00D54984" w:rsidRPr="0039029D">
        <w:rPr>
          <w:rFonts w:eastAsia="Times New Roman"/>
          <w:b/>
          <w:bCs/>
          <w:lang w:val="sr-Cyrl-RS"/>
        </w:rPr>
        <w:t>73</w:t>
      </w:r>
      <w:r w:rsidR="002878C4" w:rsidRPr="0039029D">
        <w:rPr>
          <w:rFonts w:eastAsia="Times New Roman"/>
          <w:b/>
          <w:bCs/>
          <w:lang w:val="sr-Cyrl-RS"/>
        </w:rPr>
        <w:t>.</w:t>
      </w:r>
    </w:p>
    <w:p w14:paraId="50D1C29A" w14:textId="77777777" w:rsidR="008451F9" w:rsidRPr="0039029D" w:rsidRDefault="008451F9" w:rsidP="008C4867">
      <w:pPr>
        <w:spacing w:after="120" w:line="240" w:lineRule="auto"/>
        <w:ind w:firstLine="284"/>
        <w:jc w:val="both"/>
        <w:rPr>
          <w:rFonts w:eastAsia="Times New Roman"/>
          <w:lang w:val="sr-Cyrl-RS"/>
        </w:rPr>
      </w:pPr>
      <w:r w:rsidRPr="0039029D">
        <w:rPr>
          <w:rFonts w:eastAsia="Times New Roman"/>
          <w:lang w:val="sr-Cyrl-RS"/>
        </w:rPr>
        <w:t>Дозвола за пружање услуга повезаних с дигиталном имовином престаје да важи у следећим случајевима:</w:t>
      </w:r>
    </w:p>
    <w:p w14:paraId="1A235D26" w14:textId="77777777" w:rsidR="008451F9" w:rsidRPr="0039029D" w:rsidRDefault="008A7041" w:rsidP="008C4867">
      <w:pPr>
        <w:numPr>
          <w:ilvl w:val="0"/>
          <w:numId w:val="62"/>
        </w:numPr>
        <w:spacing w:after="120" w:line="240" w:lineRule="auto"/>
        <w:ind w:left="0" w:firstLine="284"/>
        <w:jc w:val="both"/>
        <w:rPr>
          <w:rFonts w:eastAsia="Times New Roman"/>
          <w:lang w:val="sr-Cyrl-RS"/>
        </w:rPr>
      </w:pPr>
      <w:r w:rsidRPr="0039029D">
        <w:rPr>
          <w:rFonts w:eastAsia="Times New Roman"/>
          <w:lang w:val="sr-Cyrl-RS"/>
        </w:rPr>
        <w:t>када</w:t>
      </w:r>
      <w:r w:rsidR="008451F9" w:rsidRPr="0039029D">
        <w:rPr>
          <w:rFonts w:eastAsia="Times New Roman"/>
          <w:lang w:val="sr-Cyrl-RS"/>
        </w:rPr>
        <w:t xml:space="preserve"> надзорн</w:t>
      </w:r>
      <w:r w:rsidRPr="0039029D">
        <w:rPr>
          <w:rFonts w:eastAsia="Times New Roman"/>
          <w:lang w:val="sr-Cyrl-RS"/>
        </w:rPr>
        <w:t>и</w:t>
      </w:r>
      <w:r w:rsidR="008451F9" w:rsidRPr="0039029D">
        <w:rPr>
          <w:rFonts w:eastAsia="Times New Roman"/>
          <w:lang w:val="sr-Cyrl-RS"/>
        </w:rPr>
        <w:t xml:space="preserve"> орган</w:t>
      </w:r>
      <w:r w:rsidRPr="0039029D">
        <w:rPr>
          <w:rFonts w:eastAsia="Times New Roman"/>
          <w:lang w:val="sr-Cyrl-RS"/>
        </w:rPr>
        <w:t xml:space="preserve"> донесе решење</w:t>
      </w:r>
      <w:r w:rsidR="008451F9" w:rsidRPr="0039029D">
        <w:rPr>
          <w:rFonts w:eastAsia="Times New Roman"/>
          <w:lang w:val="sr-Cyrl-RS"/>
        </w:rPr>
        <w:t xml:space="preserve"> о одузимању те дозволе;</w:t>
      </w:r>
    </w:p>
    <w:p w14:paraId="59B92E0E" w14:textId="77777777" w:rsidR="008451F9" w:rsidRPr="0039029D" w:rsidRDefault="008A7041" w:rsidP="008C4867">
      <w:pPr>
        <w:numPr>
          <w:ilvl w:val="0"/>
          <w:numId w:val="62"/>
        </w:numPr>
        <w:spacing w:after="120" w:line="240" w:lineRule="auto"/>
        <w:ind w:left="0" w:firstLine="284"/>
        <w:jc w:val="both"/>
        <w:rPr>
          <w:rFonts w:eastAsia="Times New Roman"/>
          <w:lang w:val="sr-Cyrl-RS"/>
        </w:rPr>
      </w:pPr>
      <w:r w:rsidRPr="0039029D">
        <w:rPr>
          <w:rFonts w:eastAsia="Times New Roman"/>
          <w:lang w:val="sr-Cyrl-RS"/>
        </w:rPr>
        <w:t>када</w:t>
      </w:r>
      <w:r w:rsidR="008451F9" w:rsidRPr="0039029D">
        <w:rPr>
          <w:rFonts w:eastAsia="Times New Roman"/>
          <w:lang w:val="sr-Cyrl-RS"/>
        </w:rPr>
        <w:t xml:space="preserve"> </w:t>
      </w:r>
      <w:r w:rsidRPr="0039029D">
        <w:rPr>
          <w:rFonts w:eastAsia="Times New Roman"/>
          <w:lang w:val="sr-Cyrl-RS"/>
        </w:rPr>
        <w:t xml:space="preserve">је </w:t>
      </w:r>
      <w:r w:rsidR="008451F9" w:rsidRPr="0039029D">
        <w:rPr>
          <w:rFonts w:eastAsia="Times New Roman"/>
          <w:lang w:val="sr-Cyrl-RS"/>
        </w:rPr>
        <w:t>пружалац услуга повезаних с дигиталном имовином брисан из регистра привредних субјеката услед статусне промене;</w:t>
      </w:r>
    </w:p>
    <w:p w14:paraId="3028B238" w14:textId="77777777" w:rsidR="008451F9" w:rsidRPr="0039029D" w:rsidRDefault="008A7041" w:rsidP="008C4867">
      <w:pPr>
        <w:numPr>
          <w:ilvl w:val="0"/>
          <w:numId w:val="62"/>
        </w:numPr>
        <w:spacing w:after="120" w:line="240" w:lineRule="auto"/>
        <w:ind w:left="0" w:firstLine="284"/>
        <w:jc w:val="both"/>
        <w:rPr>
          <w:rFonts w:eastAsia="Times New Roman"/>
          <w:lang w:val="sr-Cyrl-RS"/>
        </w:rPr>
      </w:pPr>
      <w:r w:rsidRPr="0039029D">
        <w:rPr>
          <w:rFonts w:eastAsia="Times New Roman"/>
          <w:lang w:val="sr-Cyrl-RS"/>
        </w:rPr>
        <w:t xml:space="preserve">када </w:t>
      </w:r>
      <w:r w:rsidR="008451F9" w:rsidRPr="0039029D">
        <w:rPr>
          <w:rFonts w:eastAsia="Times New Roman"/>
          <w:lang w:val="sr-Cyrl-RS"/>
        </w:rPr>
        <w:t>је отворен стечајни поступак или покренут поступак принудне ликвидације над пружаоцем услуга повезаних с дигиталном имовином.</w:t>
      </w:r>
    </w:p>
    <w:p w14:paraId="2449CDBC" w14:textId="77777777" w:rsidR="0063747A" w:rsidRPr="0039029D" w:rsidRDefault="002878C4"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2. </w:t>
      </w:r>
      <w:r w:rsidR="0063747A" w:rsidRPr="0039029D">
        <w:rPr>
          <w:rFonts w:eastAsia="Times New Roman"/>
          <w:b/>
          <w:bCs/>
          <w:lang w:val="sr-Cyrl-RS"/>
        </w:rPr>
        <w:t>О</w:t>
      </w:r>
      <w:r w:rsidRPr="0039029D">
        <w:rPr>
          <w:rFonts w:eastAsia="Times New Roman"/>
          <w:b/>
          <w:bCs/>
          <w:lang w:val="sr-Cyrl-RS"/>
        </w:rPr>
        <w:t>бавезе пружаоца услуга повезаних с дигиталном имовином</w:t>
      </w:r>
      <w:r w:rsidR="0063747A" w:rsidRPr="0039029D">
        <w:rPr>
          <w:rFonts w:eastAsia="Times New Roman"/>
          <w:b/>
          <w:bCs/>
          <w:sz w:val="24"/>
          <w:szCs w:val="24"/>
          <w:lang w:val="sr-Cyrl-RS"/>
        </w:rPr>
        <w:t xml:space="preserve"> </w:t>
      </w:r>
    </w:p>
    <w:p w14:paraId="427C5504" w14:textId="77777777" w:rsidR="000F1AAB" w:rsidRPr="0039029D" w:rsidRDefault="000F1AAB" w:rsidP="008C4867">
      <w:pPr>
        <w:spacing w:after="120" w:line="240" w:lineRule="auto"/>
        <w:ind w:firstLine="284"/>
        <w:jc w:val="center"/>
        <w:rPr>
          <w:rFonts w:eastAsia="Times New Roman"/>
          <w:b/>
          <w:lang w:val="sr-Cyrl-RS"/>
        </w:rPr>
      </w:pPr>
      <w:r w:rsidRPr="0039029D">
        <w:rPr>
          <w:rFonts w:eastAsia="Times New Roman"/>
          <w:b/>
          <w:lang w:val="sr-Cyrl-RS"/>
        </w:rPr>
        <w:t>Примена закона којим се уређује спречавање прања новца и финансирања тероризма</w:t>
      </w:r>
    </w:p>
    <w:p w14:paraId="36D6569E" w14:textId="4AFF1302" w:rsidR="000F1AAB" w:rsidRPr="0039029D" w:rsidRDefault="000F1AAB" w:rsidP="008C4867">
      <w:pPr>
        <w:spacing w:after="120" w:line="240" w:lineRule="auto"/>
        <w:ind w:firstLine="284"/>
        <w:jc w:val="center"/>
        <w:rPr>
          <w:rFonts w:eastAsia="Times New Roman"/>
          <w:b/>
          <w:lang w:val="sr-Cyrl-RS"/>
        </w:rPr>
      </w:pPr>
      <w:r w:rsidRPr="0039029D">
        <w:rPr>
          <w:rFonts w:eastAsia="Times New Roman"/>
          <w:b/>
          <w:lang w:val="sr-Cyrl-RS"/>
        </w:rPr>
        <w:t>Члан 7</w:t>
      </w:r>
      <w:r w:rsidR="000C3CD7" w:rsidRPr="0039029D">
        <w:rPr>
          <w:rFonts w:eastAsia="Times New Roman"/>
          <w:b/>
          <w:lang w:val="sr-Cyrl-RS"/>
        </w:rPr>
        <w:t>4.</w:t>
      </w:r>
    </w:p>
    <w:p w14:paraId="57C5AEE8" w14:textId="77777777" w:rsidR="000F1AAB" w:rsidRPr="0039029D" w:rsidRDefault="000F1AAB" w:rsidP="008C4867">
      <w:pPr>
        <w:spacing w:after="120" w:line="240" w:lineRule="auto"/>
        <w:ind w:firstLine="284"/>
        <w:jc w:val="both"/>
        <w:rPr>
          <w:rFonts w:eastAsia="Times New Roman"/>
          <w:lang w:val="sr-Cyrl-RS"/>
        </w:rPr>
      </w:pPr>
      <w:r w:rsidRPr="0039029D">
        <w:rPr>
          <w:rFonts w:eastAsia="Times New Roman"/>
          <w:lang w:val="sr-Cyrl-RS"/>
        </w:rPr>
        <w:t>На пружаоце услуга повезаних с дигиталном имовином, примењују се одредбе прописа којима се уређује спречавање прања новца и финансирања тероризма, прописа којима се уређује ограничење располагања имовином у циљу спречавања тероризма и ширења оружја за масовно уништење и одредбе овог закона којима се уређују посебне обавезе тих пружалаца у вези са спречавањем прања новца и финансирања тероризма.</w:t>
      </w:r>
    </w:p>
    <w:p w14:paraId="55D3ED5F" w14:textId="77777777" w:rsidR="000F1AAB" w:rsidRPr="0039029D" w:rsidRDefault="000F1AAB" w:rsidP="008C4867">
      <w:pPr>
        <w:spacing w:after="120" w:line="240" w:lineRule="auto"/>
        <w:ind w:firstLine="284"/>
        <w:jc w:val="both"/>
        <w:rPr>
          <w:rFonts w:eastAsia="Times New Roman"/>
          <w:lang w:val="sr-Cyrl-RS"/>
        </w:rPr>
      </w:pPr>
      <w:r w:rsidRPr="0039029D">
        <w:rPr>
          <w:rFonts w:eastAsia="Times New Roman"/>
          <w:lang w:val="sr-Cyrl-RS"/>
        </w:rPr>
        <w:t>Дигитална имовина, односно виртуелна имовина се сматра имовином, приходом или другом одговарајућом вредношћу у смислу прописа којима се уређује спречавање прања новца и финансирања тероризма</w:t>
      </w:r>
      <w:r w:rsidRPr="0039029D">
        <w:rPr>
          <w:lang w:val="sr-Cyrl-RS"/>
        </w:rPr>
        <w:t xml:space="preserve"> </w:t>
      </w:r>
      <w:r w:rsidRPr="0039029D">
        <w:rPr>
          <w:rFonts w:eastAsia="Times New Roman"/>
          <w:lang w:val="sr-Cyrl-RS"/>
        </w:rPr>
        <w:t>и прописа којима се уређује ограничење располагања имовином у циљу спречавања тероризма и ширења оружја за масовно уништење.</w:t>
      </w:r>
    </w:p>
    <w:p w14:paraId="3E462F5A" w14:textId="77777777" w:rsidR="000F1AAB" w:rsidRPr="0039029D" w:rsidRDefault="000F1AAB" w:rsidP="008C4867">
      <w:pPr>
        <w:spacing w:after="120" w:line="240" w:lineRule="auto"/>
        <w:ind w:firstLine="284"/>
        <w:jc w:val="center"/>
        <w:rPr>
          <w:rFonts w:eastAsia="Times New Roman"/>
          <w:b/>
          <w:lang w:val="sr-Cyrl-RS"/>
        </w:rPr>
      </w:pPr>
      <w:r w:rsidRPr="0039029D">
        <w:rPr>
          <w:rFonts w:eastAsia="Times New Roman"/>
          <w:b/>
          <w:lang w:val="sr-Cyrl-RS"/>
        </w:rPr>
        <w:t>Радње и мере које предузима пружалац услуга повезаних с дигиталном имовином</w:t>
      </w:r>
    </w:p>
    <w:p w14:paraId="2593615E" w14:textId="6087F647" w:rsidR="000F1AAB" w:rsidRPr="0039029D" w:rsidRDefault="000F1AAB" w:rsidP="008C4867">
      <w:pPr>
        <w:spacing w:after="120" w:line="240" w:lineRule="auto"/>
        <w:ind w:firstLine="284"/>
        <w:jc w:val="center"/>
        <w:rPr>
          <w:rFonts w:eastAsia="Times New Roman"/>
          <w:b/>
          <w:lang w:val="sr-Cyrl-RS"/>
        </w:rPr>
      </w:pPr>
      <w:r w:rsidRPr="0039029D">
        <w:rPr>
          <w:rFonts w:eastAsia="Times New Roman"/>
          <w:b/>
          <w:lang w:val="sr-Cyrl-RS"/>
        </w:rPr>
        <w:t>Члан 7</w:t>
      </w:r>
      <w:r w:rsidR="000C3CD7" w:rsidRPr="0039029D">
        <w:rPr>
          <w:rFonts w:eastAsia="Times New Roman"/>
          <w:b/>
          <w:lang w:val="sr-Cyrl-RS"/>
        </w:rPr>
        <w:t>5.</w:t>
      </w:r>
    </w:p>
    <w:p w14:paraId="220B2C8A" w14:textId="77777777" w:rsidR="000F1AAB" w:rsidRPr="0039029D" w:rsidRDefault="000F1AAB" w:rsidP="008C4867">
      <w:pPr>
        <w:spacing w:after="120" w:line="240" w:lineRule="auto"/>
        <w:ind w:firstLine="284"/>
        <w:jc w:val="both"/>
        <w:rPr>
          <w:rFonts w:eastAsia="Times New Roman"/>
          <w:lang w:val="sr-Cyrl-RS"/>
        </w:rPr>
      </w:pPr>
      <w:bookmarkStart w:id="56" w:name="_Hlk55579811"/>
      <w:r w:rsidRPr="0039029D">
        <w:rPr>
          <w:rFonts w:eastAsia="Times New Roman"/>
          <w:lang w:val="sr-Cyrl-RS"/>
        </w:rPr>
        <w:t>Пружалац услуга повезаних с дигиталном имовином дужан је да предузима радње и мере за спречавање и откривање прања новца и финансирања тероризма прописане законом којим се уређује спречавање прања новца и финансирања тероризма.</w:t>
      </w:r>
    </w:p>
    <w:p w14:paraId="21B8785C" w14:textId="77777777" w:rsidR="000F1AAB" w:rsidRPr="0039029D" w:rsidRDefault="000F1AAB" w:rsidP="008C4867">
      <w:pPr>
        <w:spacing w:after="120" w:line="240" w:lineRule="auto"/>
        <w:ind w:firstLine="284"/>
        <w:jc w:val="both"/>
        <w:rPr>
          <w:rFonts w:eastAsia="Times New Roman"/>
          <w:lang w:val="sr-Cyrl-RS"/>
        </w:rPr>
      </w:pPr>
      <w:r w:rsidRPr="0039029D">
        <w:rPr>
          <w:rFonts w:eastAsia="Times New Roman"/>
          <w:lang w:val="sr-Cyrl-RS"/>
        </w:rPr>
        <w:t xml:space="preserve">Пружалац услуга повезаних с дигиталном имовином дужан је да успостави пословни однос са сваким корисником </w:t>
      </w:r>
      <w:r w:rsidRPr="0039029D">
        <w:rPr>
          <w:rFonts w:eastAsia="Times New Roman"/>
          <w:lang w:val="sr-Cyrl-CS"/>
        </w:rPr>
        <w:t>дигиталне</w:t>
      </w:r>
      <w:r w:rsidRPr="0039029D">
        <w:rPr>
          <w:rFonts w:eastAsia="Times New Roman"/>
          <w:lang w:val="sr-Cyrl-RS"/>
        </w:rPr>
        <w:t xml:space="preserve"> имовине и да утврђује и проверава идентитет корисника дигиталне имовине у складу са законом којим се уређује спречавање прања новца и финансирања тероризма, осим у случајевима утврђеним тим законом.</w:t>
      </w:r>
    </w:p>
    <w:p w14:paraId="3E667266" w14:textId="77777777" w:rsidR="00E87E35" w:rsidRPr="0039029D" w:rsidRDefault="0063747A" w:rsidP="008C4867">
      <w:pPr>
        <w:spacing w:after="120" w:line="240" w:lineRule="auto"/>
        <w:ind w:firstLine="284"/>
        <w:jc w:val="center"/>
        <w:rPr>
          <w:rFonts w:eastAsia="Times New Roman"/>
          <w:b/>
          <w:bCs/>
          <w:lang w:val="sr-Cyrl-RS"/>
        </w:rPr>
      </w:pPr>
      <w:bookmarkStart w:id="57" w:name="_Hlk55580008"/>
      <w:bookmarkEnd w:id="56"/>
      <w:r w:rsidRPr="0039029D">
        <w:rPr>
          <w:rFonts w:eastAsia="Times New Roman"/>
          <w:b/>
          <w:bCs/>
          <w:lang w:val="sr-Cyrl-RS"/>
        </w:rPr>
        <w:t xml:space="preserve">Начела сигурног и доброг пословања пружаоца </w:t>
      </w:r>
      <w:r w:rsidR="00E87E35" w:rsidRPr="0039029D">
        <w:rPr>
          <w:rFonts w:eastAsia="Times New Roman"/>
          <w:b/>
          <w:bCs/>
          <w:lang w:val="sr-Cyrl-RS"/>
        </w:rPr>
        <w:t xml:space="preserve">услуга повезаних с дигиталном имовином </w:t>
      </w:r>
    </w:p>
    <w:bookmarkEnd w:id="57"/>
    <w:p w14:paraId="7B3F895E" w14:textId="0E3FB1C1" w:rsidR="0063747A" w:rsidRPr="0039029D" w:rsidRDefault="0063747A"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D54984" w:rsidRPr="0039029D">
        <w:rPr>
          <w:rFonts w:eastAsia="Times New Roman"/>
          <w:b/>
          <w:bCs/>
          <w:lang w:val="sr-Cyrl-RS"/>
        </w:rPr>
        <w:t>7</w:t>
      </w:r>
      <w:r w:rsidR="0045571A" w:rsidRPr="0039029D">
        <w:rPr>
          <w:rFonts w:eastAsia="Times New Roman"/>
          <w:b/>
          <w:bCs/>
          <w:lang w:val="sr-Cyrl-RS"/>
        </w:rPr>
        <w:t>6</w:t>
      </w:r>
      <w:r w:rsidR="002878C4" w:rsidRPr="0039029D">
        <w:rPr>
          <w:rFonts w:eastAsia="Times New Roman"/>
          <w:b/>
          <w:bCs/>
          <w:lang w:val="sr-Cyrl-RS"/>
        </w:rPr>
        <w:t>.</w:t>
      </w:r>
    </w:p>
    <w:p w14:paraId="4F85E4F1" w14:textId="77777777" w:rsidR="0063747A" w:rsidRPr="0039029D" w:rsidRDefault="0063747A" w:rsidP="008C4867">
      <w:pPr>
        <w:spacing w:after="120" w:line="240" w:lineRule="auto"/>
        <w:ind w:firstLine="284"/>
        <w:jc w:val="both"/>
        <w:rPr>
          <w:rFonts w:eastAsia="Times New Roman"/>
          <w:lang w:val="sr-Cyrl-RS"/>
        </w:rPr>
      </w:pPr>
      <w:r w:rsidRPr="0039029D">
        <w:rPr>
          <w:rFonts w:eastAsia="Times New Roman"/>
          <w:lang w:val="sr-Cyrl-RS"/>
        </w:rPr>
        <w:t>При пружањ</w:t>
      </w:r>
      <w:r w:rsidR="005B7A5B" w:rsidRPr="0039029D">
        <w:rPr>
          <w:rFonts w:eastAsia="Times New Roman"/>
          <w:lang w:val="sr-Cyrl-RS"/>
        </w:rPr>
        <w:t>у</w:t>
      </w:r>
      <w:r w:rsidRPr="0039029D">
        <w:rPr>
          <w:rFonts w:eastAsia="Times New Roman"/>
          <w:lang w:val="sr-Cyrl-RS"/>
        </w:rPr>
        <w:t xml:space="preserve"> услуга </w:t>
      </w:r>
      <w:r w:rsidR="00F01B77" w:rsidRPr="0039029D">
        <w:rPr>
          <w:rFonts w:eastAsia="Times New Roman"/>
          <w:lang w:val="sr-Cyrl-RS"/>
        </w:rPr>
        <w:t>корисницима дигиталне имовине</w:t>
      </w:r>
      <w:r w:rsidRPr="0039029D">
        <w:rPr>
          <w:rFonts w:eastAsia="Times New Roman"/>
          <w:lang w:val="sr-Cyrl-RS"/>
        </w:rPr>
        <w:t xml:space="preserve">, пружалац </w:t>
      </w:r>
      <w:r w:rsidR="004840AF" w:rsidRPr="0039029D">
        <w:rPr>
          <w:rFonts w:eastAsia="Times New Roman"/>
          <w:lang w:val="sr-Cyrl-RS"/>
        </w:rPr>
        <w:t xml:space="preserve">услуга повезаних с дигиталном имовином је дужан </w:t>
      </w:r>
      <w:r w:rsidRPr="0039029D">
        <w:rPr>
          <w:rFonts w:eastAsia="Times New Roman"/>
          <w:lang w:val="sr-Cyrl-RS"/>
        </w:rPr>
        <w:t xml:space="preserve">да ставља интересе </w:t>
      </w:r>
      <w:r w:rsidR="00F01B77" w:rsidRPr="0039029D">
        <w:rPr>
          <w:rFonts w:eastAsia="Times New Roman"/>
          <w:lang w:val="sr-Cyrl-RS"/>
        </w:rPr>
        <w:t>тих</w:t>
      </w:r>
      <w:r w:rsidR="002B6F7D" w:rsidRPr="0039029D">
        <w:rPr>
          <w:rFonts w:eastAsia="Times New Roman"/>
          <w:lang w:val="sr-Cyrl-RS"/>
        </w:rPr>
        <w:t xml:space="preserve"> </w:t>
      </w:r>
      <w:r w:rsidR="00F01B77" w:rsidRPr="0039029D">
        <w:rPr>
          <w:rFonts w:eastAsia="Times New Roman"/>
          <w:lang w:val="sr-Cyrl-RS"/>
        </w:rPr>
        <w:t xml:space="preserve">корисника </w:t>
      </w:r>
      <w:r w:rsidRPr="0039029D">
        <w:rPr>
          <w:rFonts w:eastAsia="Times New Roman"/>
          <w:lang w:val="sr-Cyrl-RS"/>
        </w:rPr>
        <w:t>испред сопствених интереса и да послуј</w:t>
      </w:r>
      <w:r w:rsidR="004840AF" w:rsidRPr="0039029D">
        <w:rPr>
          <w:rFonts w:eastAsia="Times New Roman"/>
          <w:lang w:val="sr-Cyrl-RS"/>
        </w:rPr>
        <w:t>е</w:t>
      </w:r>
      <w:r w:rsidRPr="0039029D">
        <w:rPr>
          <w:rFonts w:eastAsia="Times New Roman"/>
          <w:lang w:val="sr-Cyrl-RS"/>
        </w:rPr>
        <w:t xml:space="preserve"> правично, поштено и професионално, у складу са најбољим интересима </w:t>
      </w:r>
      <w:r w:rsidR="00F01B77" w:rsidRPr="0039029D">
        <w:rPr>
          <w:rFonts w:eastAsia="Times New Roman"/>
          <w:lang w:val="sr-Cyrl-RS"/>
        </w:rPr>
        <w:t xml:space="preserve">корисника </w:t>
      </w:r>
      <w:r w:rsidRPr="0039029D">
        <w:rPr>
          <w:rFonts w:eastAsia="Times New Roman"/>
          <w:lang w:val="sr-Cyrl-RS"/>
        </w:rPr>
        <w:t>поштујући начела утврђена одредбама овог закона.</w:t>
      </w:r>
    </w:p>
    <w:p w14:paraId="5EACCCE3" w14:textId="61D59681" w:rsidR="0063747A" w:rsidRPr="0039029D" w:rsidRDefault="0063747A" w:rsidP="008C4867">
      <w:pPr>
        <w:spacing w:after="120" w:line="240" w:lineRule="auto"/>
        <w:ind w:firstLine="284"/>
        <w:jc w:val="both"/>
        <w:rPr>
          <w:rFonts w:eastAsia="Times New Roman"/>
          <w:lang w:val="sr-Cyrl-RS"/>
        </w:rPr>
      </w:pPr>
      <w:r w:rsidRPr="0039029D">
        <w:rPr>
          <w:rFonts w:eastAsia="Times New Roman"/>
          <w:lang w:val="sr-Cyrl-RS"/>
        </w:rPr>
        <w:t xml:space="preserve">Све информације, укључујући и маркетиншке, које пружалац </w:t>
      </w:r>
      <w:r w:rsidR="00E87E35" w:rsidRPr="0039029D">
        <w:rPr>
          <w:rFonts w:eastAsia="Times New Roman"/>
          <w:lang w:val="sr-Cyrl-RS"/>
        </w:rPr>
        <w:t>услуга повезаних с дигиталном имовином</w:t>
      </w:r>
      <w:r w:rsidRPr="0039029D">
        <w:rPr>
          <w:rFonts w:eastAsia="Times New Roman"/>
          <w:lang w:val="sr-Cyrl-RS"/>
        </w:rPr>
        <w:t xml:space="preserve"> упућуј</w:t>
      </w:r>
      <w:r w:rsidR="00E87E35" w:rsidRPr="0039029D">
        <w:rPr>
          <w:rFonts w:eastAsia="Times New Roman"/>
          <w:lang w:val="sr-Cyrl-RS"/>
        </w:rPr>
        <w:t>е</w:t>
      </w:r>
      <w:r w:rsidRPr="0039029D">
        <w:rPr>
          <w:rFonts w:eastAsia="Times New Roman"/>
          <w:lang w:val="sr-Cyrl-RS"/>
        </w:rPr>
        <w:t xml:space="preserve"> својим </w:t>
      </w:r>
      <w:r w:rsidR="00F01B77" w:rsidRPr="0039029D">
        <w:rPr>
          <w:rFonts w:eastAsia="Times New Roman"/>
          <w:lang w:val="sr-Cyrl-RS"/>
        </w:rPr>
        <w:t xml:space="preserve">корисницима </w:t>
      </w:r>
      <w:r w:rsidRPr="0039029D">
        <w:rPr>
          <w:rFonts w:eastAsia="Times New Roman"/>
          <w:lang w:val="sr-Cyrl-RS"/>
        </w:rPr>
        <w:t xml:space="preserve">или потенцијалним </w:t>
      </w:r>
      <w:r w:rsidR="00F01B77" w:rsidRPr="0039029D">
        <w:rPr>
          <w:rFonts w:eastAsia="Times New Roman"/>
          <w:lang w:val="sr-Cyrl-RS"/>
        </w:rPr>
        <w:t>корисницима</w:t>
      </w:r>
      <w:r w:rsidRPr="0039029D">
        <w:rPr>
          <w:rFonts w:eastAsia="Times New Roman"/>
          <w:lang w:val="sr-Cyrl-RS"/>
        </w:rPr>
        <w:t>, морају бити истините</w:t>
      </w:r>
      <w:r w:rsidR="00F01B77" w:rsidRPr="0039029D">
        <w:rPr>
          <w:rFonts w:eastAsia="Times New Roman"/>
          <w:lang w:val="sr-Cyrl-RS"/>
        </w:rPr>
        <w:t>,</w:t>
      </w:r>
      <w:r w:rsidRPr="0039029D">
        <w:rPr>
          <w:rFonts w:eastAsia="Times New Roman"/>
          <w:lang w:val="sr-Cyrl-RS"/>
        </w:rPr>
        <w:t xml:space="preserve"> јасне и </w:t>
      </w:r>
      <w:r w:rsidR="00F01B77" w:rsidRPr="0039029D">
        <w:rPr>
          <w:rFonts w:eastAsia="Times New Roman"/>
          <w:lang w:val="sr-Cyrl-RS"/>
        </w:rPr>
        <w:t xml:space="preserve">не смеју </w:t>
      </w:r>
      <w:r w:rsidR="00E96D3C" w:rsidRPr="0039029D">
        <w:rPr>
          <w:rFonts w:eastAsia="Times New Roman"/>
          <w:lang w:val="sr-Cyrl-RS"/>
        </w:rPr>
        <w:t>обмањивати</w:t>
      </w:r>
      <w:r w:rsidR="007146D7" w:rsidRPr="0039029D">
        <w:rPr>
          <w:rFonts w:eastAsia="Times New Roman"/>
          <w:lang w:val="sr-Cyrl-RS"/>
        </w:rPr>
        <w:t xml:space="preserve"> те кориснике</w:t>
      </w:r>
      <w:r w:rsidRPr="0039029D">
        <w:rPr>
          <w:rFonts w:eastAsia="Times New Roman"/>
          <w:lang w:val="sr-Cyrl-RS"/>
        </w:rPr>
        <w:t>, а маркетиншки материјал мора бити означен као такав.</w:t>
      </w:r>
    </w:p>
    <w:p w14:paraId="263D0A6A" w14:textId="59FBC042" w:rsidR="0063747A" w:rsidRPr="0039029D" w:rsidRDefault="0063747A" w:rsidP="008C4867">
      <w:pPr>
        <w:spacing w:after="120" w:line="240" w:lineRule="auto"/>
        <w:ind w:firstLine="284"/>
        <w:jc w:val="both"/>
        <w:rPr>
          <w:rFonts w:eastAsia="Times New Roman"/>
          <w:lang w:val="sr-Cyrl-RS"/>
        </w:rPr>
      </w:pPr>
      <w:bookmarkStart w:id="58" w:name="_Hlk55580041"/>
      <w:r w:rsidRPr="0039029D">
        <w:rPr>
          <w:rFonts w:eastAsia="Times New Roman"/>
          <w:lang w:val="sr-Cyrl-RS"/>
        </w:rPr>
        <w:t xml:space="preserve">Како би </w:t>
      </w:r>
      <w:r w:rsidR="00F01B77" w:rsidRPr="0039029D">
        <w:rPr>
          <w:rFonts w:eastAsia="Times New Roman"/>
          <w:lang w:val="sr-Cyrl-RS"/>
        </w:rPr>
        <w:t xml:space="preserve">корисници дигиталне имовине </w:t>
      </w:r>
      <w:r w:rsidRPr="0039029D">
        <w:rPr>
          <w:rFonts w:eastAsia="Times New Roman"/>
          <w:lang w:val="sr-Cyrl-RS"/>
        </w:rPr>
        <w:t xml:space="preserve">могли да схвате природу и ризике </w:t>
      </w:r>
      <w:r w:rsidR="005B7A5B" w:rsidRPr="0039029D">
        <w:rPr>
          <w:rFonts w:eastAsia="Times New Roman"/>
          <w:lang w:val="sr-Cyrl-RS"/>
        </w:rPr>
        <w:t xml:space="preserve">у вези са услугама </w:t>
      </w:r>
      <w:r w:rsidRPr="0039029D">
        <w:rPr>
          <w:rFonts w:eastAsia="Times New Roman"/>
          <w:lang w:val="sr-Cyrl-RS"/>
        </w:rPr>
        <w:t xml:space="preserve">које пружа пружалац </w:t>
      </w:r>
      <w:r w:rsidR="00E87E35" w:rsidRPr="0039029D">
        <w:rPr>
          <w:rFonts w:eastAsia="Times New Roman"/>
          <w:lang w:val="sr-Cyrl-RS"/>
        </w:rPr>
        <w:t>услуга повезаних с дигиталном имовином</w:t>
      </w:r>
      <w:r w:rsidRPr="0039029D">
        <w:rPr>
          <w:rFonts w:eastAsia="Times New Roman"/>
          <w:lang w:val="sr-Cyrl-RS"/>
        </w:rPr>
        <w:t xml:space="preserve">, као и ризике везане за улагање у дигиталну имовину, пружалац </w:t>
      </w:r>
      <w:r w:rsidR="00E87E35" w:rsidRPr="0039029D">
        <w:rPr>
          <w:rFonts w:eastAsia="Times New Roman"/>
          <w:lang w:val="sr-Cyrl-RS"/>
        </w:rPr>
        <w:t xml:space="preserve">услуга повезаних с дигиталном имовином је дужан </w:t>
      </w:r>
      <w:r w:rsidRPr="0039029D">
        <w:rPr>
          <w:rFonts w:eastAsia="Times New Roman"/>
          <w:lang w:val="sr-Cyrl-RS"/>
        </w:rPr>
        <w:t xml:space="preserve">да </w:t>
      </w:r>
      <w:r w:rsidR="00F01B77" w:rsidRPr="0039029D">
        <w:rPr>
          <w:rFonts w:eastAsia="Times New Roman"/>
          <w:lang w:val="sr-Cyrl-RS"/>
        </w:rPr>
        <w:t xml:space="preserve">тим корисницима </w:t>
      </w:r>
      <w:r w:rsidRPr="0039029D">
        <w:rPr>
          <w:rFonts w:eastAsia="Times New Roman"/>
          <w:lang w:val="sr-Cyrl-RS"/>
        </w:rPr>
        <w:t xml:space="preserve">или потенцијалним </w:t>
      </w:r>
      <w:r w:rsidR="00F01B77" w:rsidRPr="0039029D">
        <w:rPr>
          <w:rFonts w:eastAsia="Times New Roman"/>
          <w:lang w:val="sr-Cyrl-RS"/>
        </w:rPr>
        <w:t xml:space="preserve">корисницима </w:t>
      </w:r>
      <w:r w:rsidRPr="0039029D">
        <w:rPr>
          <w:rFonts w:eastAsia="Times New Roman"/>
          <w:lang w:val="sr-Cyrl-RS"/>
        </w:rPr>
        <w:t>пруж</w:t>
      </w:r>
      <w:r w:rsidR="00E87E35" w:rsidRPr="0039029D">
        <w:rPr>
          <w:rFonts w:eastAsia="Times New Roman"/>
          <w:lang w:val="sr-Cyrl-RS"/>
        </w:rPr>
        <w:t>и</w:t>
      </w:r>
      <w:r w:rsidRPr="0039029D">
        <w:rPr>
          <w:rFonts w:eastAsia="Times New Roman"/>
          <w:lang w:val="sr-Cyrl-RS"/>
        </w:rPr>
        <w:t xml:space="preserve"> одговарајуће информације </w:t>
      </w:r>
      <w:r w:rsidR="000461E5" w:rsidRPr="0039029D">
        <w:rPr>
          <w:rFonts w:eastAsia="Times New Roman"/>
          <w:lang w:val="sr-Cyrl-RS"/>
        </w:rPr>
        <w:t>на начин који је</w:t>
      </w:r>
      <w:r w:rsidR="005B7A5B" w:rsidRPr="0039029D">
        <w:rPr>
          <w:rFonts w:eastAsia="Times New Roman"/>
          <w:lang w:val="sr-Cyrl-RS"/>
        </w:rPr>
        <w:t xml:space="preserve"> разумљив просечном кориснику дигиталне имовине који је физичко лице</w:t>
      </w:r>
      <w:bookmarkEnd w:id="58"/>
      <w:r w:rsidR="000461E5" w:rsidRPr="0039029D">
        <w:rPr>
          <w:rFonts w:eastAsia="Times New Roman"/>
          <w:lang w:val="sr-Cyrl-RS"/>
        </w:rPr>
        <w:t>, и то</w:t>
      </w:r>
      <w:r w:rsidR="00C33DC7" w:rsidRPr="0039029D">
        <w:rPr>
          <w:rFonts w:eastAsia="Times New Roman"/>
          <w:lang w:val="sr-Cyrl-RS"/>
        </w:rPr>
        <w:t xml:space="preserve"> нарочито</w:t>
      </w:r>
      <w:r w:rsidRPr="0039029D">
        <w:rPr>
          <w:rFonts w:eastAsia="Times New Roman"/>
          <w:lang w:val="sr-Cyrl-RS"/>
        </w:rPr>
        <w:t>:</w:t>
      </w:r>
    </w:p>
    <w:p w14:paraId="0EC55835" w14:textId="77777777" w:rsidR="0063747A" w:rsidRPr="0039029D" w:rsidRDefault="005B7A5B" w:rsidP="008C4867">
      <w:pPr>
        <w:numPr>
          <w:ilvl w:val="0"/>
          <w:numId w:val="45"/>
        </w:numPr>
        <w:spacing w:after="120" w:line="240" w:lineRule="auto"/>
        <w:ind w:left="0" w:firstLine="284"/>
        <w:jc w:val="both"/>
        <w:rPr>
          <w:lang w:val="sr-Cyrl-RS"/>
        </w:rPr>
      </w:pPr>
      <w:r w:rsidRPr="0039029D">
        <w:rPr>
          <w:lang w:val="sr-Cyrl-RS"/>
        </w:rPr>
        <w:t xml:space="preserve">основне статусне податке о </w:t>
      </w:r>
      <w:r w:rsidR="0063747A" w:rsidRPr="0039029D">
        <w:rPr>
          <w:lang w:val="sr-Cyrl-RS"/>
        </w:rPr>
        <w:t xml:space="preserve">пружаоцу </w:t>
      </w:r>
      <w:r w:rsidR="00E87E35" w:rsidRPr="0039029D">
        <w:rPr>
          <w:rFonts w:eastAsia="Times New Roman"/>
          <w:lang w:val="sr-Cyrl-RS"/>
        </w:rPr>
        <w:t>услуга повезаних с дигиталном имовином</w:t>
      </w:r>
      <w:r w:rsidR="00E87E35" w:rsidRPr="0039029D">
        <w:rPr>
          <w:lang w:val="sr-Cyrl-RS"/>
        </w:rPr>
        <w:t xml:space="preserve"> </w:t>
      </w:r>
      <w:r w:rsidR="0063747A" w:rsidRPr="0039029D">
        <w:rPr>
          <w:lang w:val="sr-Cyrl-RS"/>
        </w:rPr>
        <w:t>и услугама</w:t>
      </w:r>
      <w:r w:rsidR="00F01B77" w:rsidRPr="0039029D">
        <w:rPr>
          <w:lang w:val="sr-Cyrl-RS"/>
        </w:rPr>
        <w:t xml:space="preserve"> које пружа</w:t>
      </w:r>
      <w:r w:rsidR="0063747A" w:rsidRPr="0039029D">
        <w:rPr>
          <w:lang w:val="sr-Cyrl-RS"/>
        </w:rPr>
        <w:t>;</w:t>
      </w:r>
    </w:p>
    <w:p w14:paraId="43D5989C" w14:textId="2A0B854F" w:rsidR="0063747A" w:rsidRPr="0039029D" w:rsidRDefault="000461E5" w:rsidP="008C4867">
      <w:pPr>
        <w:numPr>
          <w:ilvl w:val="0"/>
          <w:numId w:val="45"/>
        </w:numPr>
        <w:spacing w:after="120" w:line="240" w:lineRule="auto"/>
        <w:ind w:left="0" w:firstLine="284"/>
        <w:jc w:val="both"/>
        <w:rPr>
          <w:lang w:val="sr-Cyrl-RS"/>
        </w:rPr>
      </w:pPr>
      <w:r w:rsidRPr="0039029D">
        <w:rPr>
          <w:lang w:val="sr-Cyrl-RS"/>
        </w:rPr>
        <w:t xml:space="preserve">информације о </w:t>
      </w:r>
      <w:r w:rsidR="0063747A" w:rsidRPr="0039029D">
        <w:rPr>
          <w:lang w:val="sr-Cyrl-RS"/>
        </w:rPr>
        <w:t xml:space="preserve">дигиталној имовини и предложеним инвестиционим стратегијама, укључујући одговарајуће смернице и упозорења </w:t>
      </w:r>
      <w:r w:rsidR="00D774DD" w:rsidRPr="0039029D">
        <w:rPr>
          <w:lang w:val="sr-Cyrl-RS"/>
        </w:rPr>
        <w:t>у вези</w:t>
      </w:r>
      <w:r w:rsidR="0063747A" w:rsidRPr="0039029D">
        <w:rPr>
          <w:lang w:val="sr-Cyrl-RS"/>
        </w:rPr>
        <w:t xml:space="preserve"> са ризиком улагања у ту дигиталну имовину, односно </w:t>
      </w:r>
      <w:r w:rsidRPr="0039029D">
        <w:rPr>
          <w:lang w:val="sr-Cyrl-RS"/>
        </w:rPr>
        <w:t>у вези са т</w:t>
      </w:r>
      <w:r w:rsidR="00E96D3C" w:rsidRPr="0039029D">
        <w:rPr>
          <w:lang w:val="sr-Cyrl-RS"/>
        </w:rPr>
        <w:t>им</w:t>
      </w:r>
      <w:r w:rsidRPr="0039029D">
        <w:rPr>
          <w:lang w:val="sr-Cyrl-RS"/>
        </w:rPr>
        <w:t xml:space="preserve"> стратегиј</w:t>
      </w:r>
      <w:r w:rsidR="00E96D3C" w:rsidRPr="0039029D">
        <w:rPr>
          <w:lang w:val="sr-Cyrl-RS"/>
        </w:rPr>
        <w:t>ама</w:t>
      </w:r>
      <w:r w:rsidR="0063747A" w:rsidRPr="0039029D">
        <w:rPr>
          <w:lang w:val="sr-Cyrl-RS"/>
        </w:rPr>
        <w:t>;</w:t>
      </w:r>
    </w:p>
    <w:p w14:paraId="744C6AB7" w14:textId="17911524" w:rsidR="00841812" w:rsidRPr="0039029D" w:rsidRDefault="000461E5" w:rsidP="008C4867">
      <w:pPr>
        <w:numPr>
          <w:ilvl w:val="0"/>
          <w:numId w:val="45"/>
        </w:numPr>
        <w:spacing w:after="120" w:line="240" w:lineRule="auto"/>
        <w:ind w:left="0" w:firstLine="284"/>
        <w:jc w:val="both"/>
        <w:rPr>
          <w:lang w:val="sr-Cyrl-RS"/>
        </w:rPr>
      </w:pPr>
      <w:r w:rsidRPr="0039029D">
        <w:rPr>
          <w:lang w:val="sr-Cyrl-RS"/>
        </w:rPr>
        <w:t xml:space="preserve">информације о </w:t>
      </w:r>
      <w:r w:rsidR="00841812" w:rsidRPr="0039029D">
        <w:rPr>
          <w:lang w:val="sr-Cyrl-RS"/>
        </w:rPr>
        <w:t>ризицима обављања трансакција с дигиталном имовином, укључујући ризик од делимичног или потпуног губитка новчаних средстава, односно друге имовине, као и о томе да се на трансакције с дигиталном имовином не примењују прописи којима се уређује осигурање депозита или заштита инвеститора</w:t>
      </w:r>
      <w:r w:rsidRPr="0039029D">
        <w:rPr>
          <w:lang w:val="sr-Cyrl-RS"/>
        </w:rPr>
        <w:t>, као ни прописи којима се уређује заштита корисника финансијских услуга</w:t>
      </w:r>
      <w:r w:rsidR="00846D8B" w:rsidRPr="0039029D">
        <w:rPr>
          <w:lang w:val="sr-Cyrl-RS"/>
        </w:rPr>
        <w:t>;</w:t>
      </w:r>
    </w:p>
    <w:p w14:paraId="32A6EAB6" w14:textId="77777777" w:rsidR="0063747A" w:rsidRPr="0039029D" w:rsidRDefault="000461E5" w:rsidP="008C4867">
      <w:pPr>
        <w:numPr>
          <w:ilvl w:val="0"/>
          <w:numId w:val="45"/>
        </w:numPr>
        <w:spacing w:after="120" w:line="240" w:lineRule="auto"/>
        <w:ind w:left="0" w:firstLine="284"/>
        <w:jc w:val="both"/>
        <w:rPr>
          <w:lang w:val="sr-Cyrl-RS"/>
        </w:rPr>
      </w:pPr>
      <w:r w:rsidRPr="0039029D">
        <w:rPr>
          <w:lang w:val="sr-Cyrl-RS"/>
        </w:rPr>
        <w:t xml:space="preserve">информације о </w:t>
      </w:r>
      <w:r w:rsidR="0063747A" w:rsidRPr="0039029D">
        <w:rPr>
          <w:lang w:val="sr-Cyrl-RS"/>
        </w:rPr>
        <w:t>местима извршења налога;</w:t>
      </w:r>
    </w:p>
    <w:p w14:paraId="48872840" w14:textId="77777777" w:rsidR="0063747A" w:rsidRPr="0039029D" w:rsidRDefault="000461E5" w:rsidP="008C4867">
      <w:pPr>
        <w:numPr>
          <w:ilvl w:val="0"/>
          <w:numId w:val="45"/>
        </w:numPr>
        <w:spacing w:after="120" w:line="240" w:lineRule="auto"/>
        <w:ind w:left="0" w:firstLine="284"/>
        <w:jc w:val="both"/>
        <w:rPr>
          <w:lang w:val="sr-Cyrl-RS"/>
        </w:rPr>
      </w:pPr>
      <w:r w:rsidRPr="0039029D">
        <w:rPr>
          <w:lang w:val="sr-Cyrl-RS"/>
        </w:rPr>
        <w:t xml:space="preserve">информације о </w:t>
      </w:r>
      <w:r w:rsidR="0063747A" w:rsidRPr="0039029D">
        <w:rPr>
          <w:lang w:val="sr-Cyrl-RS"/>
        </w:rPr>
        <w:t>трошковима и накнадама.</w:t>
      </w:r>
    </w:p>
    <w:p w14:paraId="041FFAD1" w14:textId="77777777" w:rsidR="0063747A" w:rsidRPr="0039029D" w:rsidRDefault="0063747A" w:rsidP="008C4867">
      <w:pPr>
        <w:spacing w:after="120" w:line="240" w:lineRule="auto"/>
        <w:ind w:firstLine="284"/>
        <w:jc w:val="both"/>
        <w:rPr>
          <w:rFonts w:eastAsia="Times New Roman"/>
          <w:lang w:val="sr-Cyrl-RS"/>
        </w:rPr>
      </w:pPr>
      <w:r w:rsidRPr="0039029D">
        <w:rPr>
          <w:rFonts w:eastAsia="Times New Roman"/>
          <w:lang w:val="sr-Cyrl-RS"/>
        </w:rPr>
        <w:t xml:space="preserve">Информације из става 3. овог члана могу се </w:t>
      </w:r>
      <w:bookmarkStart w:id="59" w:name="_Hlk55580150"/>
      <w:r w:rsidRPr="0039029D">
        <w:rPr>
          <w:rFonts w:eastAsia="Times New Roman"/>
          <w:lang w:val="sr-Cyrl-RS"/>
        </w:rPr>
        <w:t>пружати у стандардизованој форми</w:t>
      </w:r>
      <w:bookmarkEnd w:id="59"/>
      <w:r w:rsidRPr="0039029D">
        <w:rPr>
          <w:rFonts w:eastAsia="Times New Roman"/>
          <w:lang w:val="sr-Cyrl-RS"/>
        </w:rPr>
        <w:t>.</w:t>
      </w:r>
    </w:p>
    <w:p w14:paraId="59E5D60D" w14:textId="77777777" w:rsidR="0063747A" w:rsidRPr="0039029D" w:rsidRDefault="0063747A" w:rsidP="008C4867">
      <w:pPr>
        <w:spacing w:after="120" w:line="240" w:lineRule="auto"/>
        <w:ind w:firstLine="284"/>
        <w:jc w:val="both"/>
        <w:rPr>
          <w:rFonts w:eastAsia="Times New Roman"/>
          <w:lang w:val="sr-Cyrl-RS"/>
        </w:rPr>
      </w:pPr>
      <w:r w:rsidRPr="0039029D">
        <w:rPr>
          <w:rFonts w:eastAsia="Times New Roman"/>
          <w:lang w:val="sr-Cyrl-RS"/>
        </w:rPr>
        <w:t xml:space="preserve">При пружању услуга управљања портфолијом, пружалац </w:t>
      </w:r>
      <w:r w:rsidR="004840AF" w:rsidRPr="0039029D">
        <w:rPr>
          <w:rFonts w:eastAsia="Times New Roman"/>
          <w:lang w:val="sr-Cyrl-RS"/>
        </w:rPr>
        <w:t xml:space="preserve">услуга повезаних с дигиталном имовином </w:t>
      </w:r>
      <w:r w:rsidRPr="0039029D">
        <w:rPr>
          <w:rFonts w:eastAsia="Times New Roman"/>
          <w:lang w:val="sr-Cyrl-RS"/>
        </w:rPr>
        <w:t xml:space="preserve">је дужан да прикупи неопходне информације о знању и искуству </w:t>
      </w:r>
      <w:r w:rsidR="00F01B77" w:rsidRPr="0039029D">
        <w:rPr>
          <w:rFonts w:eastAsia="Times New Roman"/>
          <w:lang w:val="sr-Cyrl-RS"/>
        </w:rPr>
        <w:t>корисника</w:t>
      </w:r>
      <w:r w:rsidR="002B6F7D" w:rsidRPr="0039029D">
        <w:rPr>
          <w:rFonts w:eastAsia="Times New Roman"/>
          <w:lang w:val="sr-Cyrl-RS"/>
        </w:rPr>
        <w:t xml:space="preserve"> дигиталне имовине</w:t>
      </w:r>
      <w:r w:rsidR="00F01B77" w:rsidRPr="0039029D">
        <w:rPr>
          <w:rFonts w:eastAsia="Times New Roman"/>
          <w:lang w:val="sr-Cyrl-RS"/>
        </w:rPr>
        <w:t xml:space="preserve"> </w:t>
      </w:r>
      <w:r w:rsidRPr="0039029D">
        <w:rPr>
          <w:rFonts w:eastAsia="Times New Roman"/>
          <w:lang w:val="sr-Cyrl-RS"/>
        </w:rPr>
        <w:t>или потенцијалног</w:t>
      </w:r>
      <w:r w:rsidR="00F01B77" w:rsidRPr="0039029D">
        <w:rPr>
          <w:rFonts w:eastAsia="Times New Roman"/>
          <w:lang w:val="sr-Cyrl-RS"/>
        </w:rPr>
        <w:t xml:space="preserve"> корисника</w:t>
      </w:r>
      <w:r w:rsidRPr="0039029D">
        <w:rPr>
          <w:rFonts w:eastAsia="Times New Roman"/>
          <w:lang w:val="sr-Cyrl-RS"/>
        </w:rPr>
        <w:t xml:space="preserve"> о инвестиционој области, финансијској ситуацији и инвестиционим циљевима </w:t>
      </w:r>
      <w:r w:rsidR="00F01B77" w:rsidRPr="0039029D">
        <w:rPr>
          <w:rFonts w:eastAsia="Times New Roman"/>
          <w:lang w:val="sr-Cyrl-RS"/>
        </w:rPr>
        <w:t xml:space="preserve">корисника </w:t>
      </w:r>
      <w:r w:rsidRPr="0039029D">
        <w:rPr>
          <w:rFonts w:eastAsia="Times New Roman"/>
          <w:lang w:val="sr-Cyrl-RS"/>
        </w:rPr>
        <w:t xml:space="preserve">који су значајни за одређену врсту дигиталне имовине или услуге, како би пружалац </w:t>
      </w:r>
      <w:r w:rsidR="00E87E35" w:rsidRPr="0039029D">
        <w:rPr>
          <w:rFonts w:eastAsia="Times New Roman"/>
          <w:lang w:val="sr-Cyrl-RS"/>
        </w:rPr>
        <w:t xml:space="preserve">услуга повезаних с дигиталном имовином </w:t>
      </w:r>
      <w:r w:rsidRPr="0039029D">
        <w:rPr>
          <w:rFonts w:eastAsia="Times New Roman"/>
          <w:lang w:val="sr-Cyrl-RS"/>
        </w:rPr>
        <w:t xml:space="preserve">био у стању да </w:t>
      </w:r>
      <w:r w:rsidR="00F01B77" w:rsidRPr="0039029D">
        <w:rPr>
          <w:rFonts w:eastAsia="Times New Roman"/>
          <w:lang w:val="sr-Cyrl-RS"/>
        </w:rPr>
        <w:t xml:space="preserve">том кориснику </w:t>
      </w:r>
      <w:r w:rsidRPr="0039029D">
        <w:rPr>
          <w:rFonts w:eastAsia="Times New Roman"/>
          <w:lang w:val="sr-Cyrl-RS"/>
        </w:rPr>
        <w:t xml:space="preserve">или потенцијалном </w:t>
      </w:r>
      <w:r w:rsidR="00F01B77" w:rsidRPr="0039029D">
        <w:rPr>
          <w:rFonts w:eastAsia="Times New Roman"/>
          <w:lang w:val="sr-Cyrl-RS"/>
        </w:rPr>
        <w:t xml:space="preserve">кориснику </w:t>
      </w:r>
      <w:r w:rsidRPr="0039029D">
        <w:rPr>
          <w:rFonts w:eastAsia="Times New Roman"/>
          <w:lang w:val="sr-Cyrl-RS"/>
        </w:rPr>
        <w:t xml:space="preserve">препоручи за њега одговарајућу услугу </w:t>
      </w:r>
      <w:r w:rsidR="005B7A5B" w:rsidRPr="0039029D">
        <w:rPr>
          <w:rFonts w:eastAsia="Times New Roman"/>
          <w:lang w:val="sr-Cyrl-RS"/>
        </w:rPr>
        <w:t xml:space="preserve">повезану с дигиталном имовином, односно </w:t>
      </w:r>
      <w:r w:rsidRPr="0039029D">
        <w:rPr>
          <w:rFonts w:eastAsia="Times New Roman"/>
          <w:lang w:val="sr-Cyrl-RS"/>
        </w:rPr>
        <w:t>дигиталну имовину.</w:t>
      </w:r>
    </w:p>
    <w:p w14:paraId="61519E6A" w14:textId="77777777" w:rsidR="005B7A5B" w:rsidRPr="0039029D" w:rsidRDefault="005B7A5B" w:rsidP="008C4867">
      <w:pPr>
        <w:spacing w:after="120" w:line="240" w:lineRule="auto"/>
        <w:ind w:firstLine="284"/>
        <w:jc w:val="center"/>
        <w:rPr>
          <w:rFonts w:eastAsia="Times New Roman"/>
          <w:b/>
          <w:bCs/>
          <w:lang w:val="sr-Cyrl-RS"/>
        </w:rPr>
      </w:pPr>
      <w:r w:rsidRPr="0039029D">
        <w:rPr>
          <w:rFonts w:eastAsia="Times New Roman"/>
          <w:b/>
          <w:bCs/>
          <w:lang w:val="sr-Cyrl-RS"/>
        </w:rPr>
        <w:t>Поступци и механизми за заштиту права корисника дигиталне имовине</w:t>
      </w:r>
    </w:p>
    <w:p w14:paraId="133745B7" w14:textId="6C1AE80F" w:rsidR="0063747A" w:rsidRPr="0039029D" w:rsidRDefault="004840AF"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D54984" w:rsidRPr="0039029D">
        <w:rPr>
          <w:rFonts w:eastAsia="Times New Roman"/>
          <w:b/>
          <w:bCs/>
          <w:lang w:val="sr-Cyrl-RS"/>
        </w:rPr>
        <w:t>7</w:t>
      </w:r>
      <w:r w:rsidR="0045571A" w:rsidRPr="0039029D">
        <w:rPr>
          <w:rFonts w:eastAsia="Times New Roman"/>
          <w:b/>
          <w:bCs/>
          <w:lang w:val="sr-Cyrl-RS"/>
        </w:rPr>
        <w:t>7</w:t>
      </w:r>
      <w:r w:rsidR="002878C4" w:rsidRPr="0039029D">
        <w:rPr>
          <w:rFonts w:eastAsia="Times New Roman"/>
          <w:b/>
          <w:bCs/>
          <w:lang w:val="sr-Cyrl-RS"/>
        </w:rPr>
        <w:t>.</w:t>
      </w:r>
    </w:p>
    <w:p w14:paraId="4A7A44F6" w14:textId="77777777" w:rsidR="0063747A" w:rsidRPr="0039029D" w:rsidRDefault="0063747A" w:rsidP="008C4867">
      <w:pPr>
        <w:spacing w:after="120" w:line="240" w:lineRule="auto"/>
        <w:ind w:firstLine="284"/>
        <w:jc w:val="both"/>
        <w:rPr>
          <w:rFonts w:eastAsia="Times New Roman"/>
          <w:lang w:val="sr-Cyrl-RS"/>
        </w:rPr>
      </w:pPr>
      <w:r w:rsidRPr="0039029D">
        <w:rPr>
          <w:rFonts w:eastAsia="Times New Roman"/>
          <w:lang w:val="sr-Cyrl-RS"/>
        </w:rPr>
        <w:t xml:space="preserve">Пружалац </w:t>
      </w:r>
      <w:r w:rsidR="004840AF" w:rsidRPr="0039029D">
        <w:rPr>
          <w:rFonts w:eastAsia="Times New Roman"/>
          <w:lang w:val="sr-Cyrl-RS"/>
        </w:rPr>
        <w:t xml:space="preserve">услуга повезаних с дигиталном имовином </w:t>
      </w:r>
      <w:r w:rsidRPr="0039029D">
        <w:rPr>
          <w:rFonts w:eastAsia="Times New Roman"/>
          <w:lang w:val="sr-Cyrl-RS"/>
        </w:rPr>
        <w:t xml:space="preserve">је дужан да, када држи дигиталну имовину </w:t>
      </w:r>
      <w:r w:rsidR="00F01B77" w:rsidRPr="0039029D">
        <w:rPr>
          <w:rFonts w:eastAsia="Times New Roman"/>
          <w:lang w:val="sr-Cyrl-RS"/>
        </w:rPr>
        <w:t>корисника</w:t>
      </w:r>
      <w:r w:rsidRPr="0039029D">
        <w:rPr>
          <w:rFonts w:eastAsia="Times New Roman"/>
          <w:lang w:val="sr-Cyrl-RS"/>
        </w:rPr>
        <w:t xml:space="preserve">, установи </w:t>
      </w:r>
      <w:bookmarkStart w:id="60" w:name="_Hlk55580182"/>
      <w:r w:rsidRPr="0039029D">
        <w:rPr>
          <w:rFonts w:eastAsia="Times New Roman"/>
          <w:lang w:val="sr-Cyrl-RS"/>
        </w:rPr>
        <w:t xml:space="preserve">адекватне </w:t>
      </w:r>
      <w:r w:rsidR="00682354" w:rsidRPr="0039029D">
        <w:rPr>
          <w:rFonts w:eastAsia="Times New Roman"/>
          <w:lang w:val="sr-Cyrl-RS"/>
        </w:rPr>
        <w:t xml:space="preserve">поступке и механизме </w:t>
      </w:r>
      <w:r w:rsidRPr="0039029D">
        <w:rPr>
          <w:rFonts w:eastAsia="Times New Roman"/>
          <w:lang w:val="sr-Cyrl-RS"/>
        </w:rPr>
        <w:t xml:space="preserve">за заштиту права </w:t>
      </w:r>
      <w:r w:rsidR="00F01B77" w:rsidRPr="0039029D">
        <w:rPr>
          <w:rFonts w:eastAsia="Times New Roman"/>
          <w:lang w:val="sr-Cyrl-RS"/>
        </w:rPr>
        <w:t xml:space="preserve">корисника </w:t>
      </w:r>
      <w:r w:rsidRPr="0039029D">
        <w:rPr>
          <w:rFonts w:eastAsia="Times New Roman"/>
          <w:lang w:val="sr-Cyrl-RS"/>
        </w:rPr>
        <w:t>ка</w:t>
      </w:r>
      <w:r w:rsidR="004840AF" w:rsidRPr="0039029D">
        <w:rPr>
          <w:rFonts w:eastAsia="Times New Roman"/>
          <w:lang w:val="sr-Cyrl-RS"/>
        </w:rPr>
        <w:t>ко би се спречило коришћење диги</w:t>
      </w:r>
      <w:r w:rsidRPr="0039029D">
        <w:rPr>
          <w:rFonts w:eastAsia="Times New Roman"/>
          <w:lang w:val="sr-Cyrl-RS"/>
        </w:rPr>
        <w:t xml:space="preserve">талне имовине </w:t>
      </w:r>
      <w:r w:rsidR="00F01B77" w:rsidRPr="0039029D">
        <w:rPr>
          <w:rFonts w:eastAsia="Times New Roman"/>
          <w:lang w:val="sr-Cyrl-RS"/>
        </w:rPr>
        <w:t xml:space="preserve">корисника </w:t>
      </w:r>
      <w:r w:rsidRPr="0039029D">
        <w:rPr>
          <w:rFonts w:eastAsia="Times New Roman"/>
          <w:lang w:val="sr-Cyrl-RS"/>
        </w:rPr>
        <w:t xml:space="preserve">за рачун пружаоца </w:t>
      </w:r>
      <w:r w:rsidR="00E87E35" w:rsidRPr="0039029D">
        <w:rPr>
          <w:rFonts w:eastAsia="Times New Roman"/>
          <w:lang w:val="sr-Cyrl-RS"/>
        </w:rPr>
        <w:t>услуга повезаних с дигиталном имовином</w:t>
      </w:r>
      <w:bookmarkEnd w:id="60"/>
      <w:r w:rsidRPr="0039029D">
        <w:rPr>
          <w:rFonts w:eastAsia="Times New Roman"/>
          <w:lang w:val="sr-Cyrl-RS"/>
        </w:rPr>
        <w:t xml:space="preserve">, осим уз изричиту сагласност </w:t>
      </w:r>
      <w:r w:rsidR="00F01B77" w:rsidRPr="0039029D">
        <w:rPr>
          <w:rFonts w:eastAsia="Times New Roman"/>
          <w:lang w:val="sr-Cyrl-RS"/>
        </w:rPr>
        <w:t>корисника</w:t>
      </w:r>
      <w:r w:rsidRPr="0039029D">
        <w:rPr>
          <w:rFonts w:eastAsia="Times New Roman"/>
          <w:lang w:val="sr-Cyrl-RS"/>
        </w:rPr>
        <w:t>.</w:t>
      </w:r>
    </w:p>
    <w:p w14:paraId="4FB47625" w14:textId="77777777" w:rsidR="0063747A" w:rsidRPr="0039029D" w:rsidRDefault="0063747A" w:rsidP="008C4867">
      <w:pPr>
        <w:spacing w:after="120" w:line="240" w:lineRule="auto"/>
        <w:ind w:firstLine="284"/>
        <w:jc w:val="both"/>
        <w:rPr>
          <w:rFonts w:eastAsia="Times New Roman"/>
          <w:lang w:val="sr-Cyrl-RS"/>
        </w:rPr>
      </w:pPr>
      <w:r w:rsidRPr="0039029D">
        <w:rPr>
          <w:rFonts w:eastAsia="Times New Roman"/>
          <w:lang w:val="sr-Cyrl-RS"/>
        </w:rPr>
        <w:t xml:space="preserve">Пружалац </w:t>
      </w:r>
      <w:r w:rsidR="00E87E35" w:rsidRPr="0039029D">
        <w:rPr>
          <w:rFonts w:eastAsia="Times New Roman"/>
          <w:lang w:val="sr-Cyrl-RS"/>
        </w:rPr>
        <w:t xml:space="preserve">услуга повезаних с дигиталном имовином </w:t>
      </w:r>
      <w:r w:rsidRPr="0039029D">
        <w:rPr>
          <w:rFonts w:eastAsia="Times New Roman"/>
          <w:lang w:val="sr-Cyrl-RS"/>
        </w:rPr>
        <w:t>не може да:</w:t>
      </w:r>
    </w:p>
    <w:p w14:paraId="59254F0B" w14:textId="77777777" w:rsidR="0063747A" w:rsidRPr="0039029D" w:rsidRDefault="0063747A" w:rsidP="008C4867">
      <w:pPr>
        <w:numPr>
          <w:ilvl w:val="0"/>
          <w:numId w:val="46"/>
        </w:numPr>
        <w:spacing w:after="120" w:line="240" w:lineRule="auto"/>
        <w:ind w:left="0" w:firstLine="284"/>
        <w:jc w:val="both"/>
        <w:rPr>
          <w:lang w:val="sr-Cyrl-RS"/>
        </w:rPr>
      </w:pPr>
      <w:r w:rsidRPr="0039029D">
        <w:rPr>
          <w:lang w:val="sr-Cyrl-RS"/>
        </w:rPr>
        <w:t xml:space="preserve">залаже или отуђује дигиталну имовину </w:t>
      </w:r>
      <w:r w:rsidR="00F01B77" w:rsidRPr="0039029D">
        <w:rPr>
          <w:lang w:val="sr-Cyrl-RS"/>
        </w:rPr>
        <w:t>корисника</w:t>
      </w:r>
      <w:r w:rsidRPr="0039029D">
        <w:rPr>
          <w:lang w:val="sr-Cyrl-RS"/>
        </w:rPr>
        <w:t xml:space="preserve"> без његовог претходног писаног овлашћења;</w:t>
      </w:r>
    </w:p>
    <w:p w14:paraId="07563E87" w14:textId="33E4BFD9" w:rsidR="0063747A" w:rsidRPr="0039029D" w:rsidRDefault="0063747A" w:rsidP="008C4867">
      <w:pPr>
        <w:numPr>
          <w:ilvl w:val="0"/>
          <w:numId w:val="46"/>
        </w:numPr>
        <w:spacing w:after="120" w:line="240" w:lineRule="auto"/>
        <w:ind w:left="0" w:firstLine="284"/>
        <w:jc w:val="both"/>
        <w:rPr>
          <w:lang w:val="sr-Cyrl-RS"/>
        </w:rPr>
      </w:pPr>
      <w:r w:rsidRPr="0039029D">
        <w:rPr>
          <w:lang w:val="sr-Cyrl-RS"/>
        </w:rPr>
        <w:t xml:space="preserve">извршава налоге </w:t>
      </w:r>
      <w:r w:rsidR="00F01B77" w:rsidRPr="0039029D">
        <w:rPr>
          <w:lang w:val="sr-Cyrl-RS"/>
        </w:rPr>
        <w:t xml:space="preserve">корисника </w:t>
      </w:r>
      <w:r w:rsidRPr="0039029D">
        <w:rPr>
          <w:lang w:val="sr-Cyrl-RS"/>
        </w:rPr>
        <w:t>на начин који није у складу с</w:t>
      </w:r>
      <w:r w:rsidR="001472FD" w:rsidRPr="0039029D">
        <w:rPr>
          <w:lang w:val="sr-Cyrl-RS"/>
        </w:rPr>
        <w:t>а</w:t>
      </w:r>
      <w:r w:rsidRPr="0039029D">
        <w:rPr>
          <w:lang w:val="sr-Cyrl-RS"/>
        </w:rPr>
        <w:t xml:space="preserve"> овим законом и актима </w:t>
      </w:r>
      <w:r w:rsidR="004840AF" w:rsidRPr="0039029D">
        <w:rPr>
          <w:lang w:val="sr-Cyrl-RS"/>
        </w:rPr>
        <w:t>надзорног органа</w:t>
      </w:r>
      <w:r w:rsidRPr="0039029D">
        <w:rPr>
          <w:lang w:val="sr-Cyrl-RS"/>
        </w:rPr>
        <w:t>, односно актима организатора платформе;</w:t>
      </w:r>
    </w:p>
    <w:p w14:paraId="12A9793E" w14:textId="77777777" w:rsidR="0063747A" w:rsidRPr="0039029D" w:rsidRDefault="0063747A" w:rsidP="008C4867">
      <w:pPr>
        <w:numPr>
          <w:ilvl w:val="0"/>
          <w:numId w:val="46"/>
        </w:numPr>
        <w:spacing w:after="120" w:line="240" w:lineRule="auto"/>
        <w:ind w:left="0" w:firstLine="284"/>
        <w:jc w:val="both"/>
        <w:rPr>
          <w:lang w:val="sr-Cyrl-RS"/>
        </w:rPr>
      </w:pPr>
      <w:r w:rsidRPr="0039029D">
        <w:rPr>
          <w:lang w:val="sr-Cyrl-RS"/>
        </w:rPr>
        <w:t xml:space="preserve">купује, продаје или позајмљује за сопствени рачун исту дигиталну имовину која је предмет налога </w:t>
      </w:r>
      <w:r w:rsidR="00F01B77" w:rsidRPr="0039029D">
        <w:rPr>
          <w:lang w:val="sr-Cyrl-RS"/>
        </w:rPr>
        <w:t xml:space="preserve">корисника </w:t>
      </w:r>
      <w:r w:rsidRPr="0039029D">
        <w:rPr>
          <w:lang w:val="sr-Cyrl-RS"/>
        </w:rPr>
        <w:t xml:space="preserve">пре поступања по налогу </w:t>
      </w:r>
      <w:r w:rsidR="00DE7EDE" w:rsidRPr="0039029D">
        <w:rPr>
          <w:lang w:val="sr-Cyrl-RS"/>
        </w:rPr>
        <w:t>корисника</w:t>
      </w:r>
      <w:r w:rsidRPr="0039029D">
        <w:rPr>
          <w:lang w:val="sr-Cyrl-RS"/>
        </w:rPr>
        <w:t>;</w:t>
      </w:r>
    </w:p>
    <w:p w14:paraId="0A9CFBD8" w14:textId="77777777" w:rsidR="0063747A" w:rsidRPr="0039029D" w:rsidRDefault="0063747A" w:rsidP="008C4867">
      <w:pPr>
        <w:numPr>
          <w:ilvl w:val="0"/>
          <w:numId w:val="46"/>
        </w:numPr>
        <w:spacing w:after="120" w:line="240" w:lineRule="auto"/>
        <w:ind w:left="0" w:firstLine="284"/>
        <w:jc w:val="both"/>
        <w:rPr>
          <w:lang w:val="sr-Cyrl-RS"/>
        </w:rPr>
      </w:pPr>
      <w:r w:rsidRPr="0039029D">
        <w:rPr>
          <w:lang w:val="sr-Cyrl-RS"/>
        </w:rPr>
        <w:t xml:space="preserve">наплаћује провизије и друге накнаде из дигиталне имовине коју чува и </w:t>
      </w:r>
      <w:r w:rsidR="002B6F7D" w:rsidRPr="0039029D">
        <w:rPr>
          <w:lang w:val="sr-Cyrl-RS"/>
        </w:rPr>
        <w:t xml:space="preserve">којом </w:t>
      </w:r>
      <w:r w:rsidRPr="0039029D">
        <w:rPr>
          <w:lang w:val="sr-Cyrl-RS"/>
        </w:rPr>
        <w:t>администрира;</w:t>
      </w:r>
    </w:p>
    <w:p w14:paraId="2BEB26F9" w14:textId="6F34BED8" w:rsidR="00C13BB5" w:rsidRPr="0039029D" w:rsidRDefault="0063747A" w:rsidP="008C4867">
      <w:pPr>
        <w:numPr>
          <w:ilvl w:val="0"/>
          <w:numId w:val="46"/>
        </w:numPr>
        <w:spacing w:after="120" w:line="240" w:lineRule="auto"/>
        <w:ind w:left="0" w:firstLine="284"/>
        <w:jc w:val="both"/>
        <w:rPr>
          <w:lang w:val="sr-Cyrl-RS"/>
        </w:rPr>
      </w:pPr>
      <w:r w:rsidRPr="0039029D">
        <w:rPr>
          <w:lang w:val="sr-Cyrl-RS"/>
        </w:rPr>
        <w:t xml:space="preserve">подстиче </w:t>
      </w:r>
      <w:r w:rsidR="00F01B77" w:rsidRPr="0039029D">
        <w:rPr>
          <w:lang w:val="sr-Cyrl-RS"/>
        </w:rPr>
        <w:t xml:space="preserve">кориснике </w:t>
      </w:r>
      <w:r w:rsidRPr="0039029D">
        <w:rPr>
          <w:lang w:val="sr-Cyrl-RS"/>
        </w:rPr>
        <w:t>на учестало обављање трансакција искључиво ради наплате провизије.</w:t>
      </w:r>
    </w:p>
    <w:p w14:paraId="7742F286" w14:textId="77777777" w:rsidR="00682354" w:rsidRPr="0039029D" w:rsidRDefault="00682354" w:rsidP="008C4867">
      <w:pPr>
        <w:spacing w:after="120" w:line="240" w:lineRule="auto"/>
        <w:ind w:firstLine="284"/>
        <w:jc w:val="center"/>
        <w:rPr>
          <w:rFonts w:eastAsia="Times New Roman"/>
          <w:b/>
          <w:bCs/>
          <w:lang w:val="sr-Cyrl-RS"/>
        </w:rPr>
      </w:pPr>
      <w:r w:rsidRPr="0039029D">
        <w:rPr>
          <w:rFonts w:eastAsia="Times New Roman"/>
          <w:b/>
          <w:bCs/>
          <w:lang w:val="sr-Cyrl-RS"/>
        </w:rPr>
        <w:t>Заштита новчаних средстава корисника дигиталне имовине</w:t>
      </w:r>
    </w:p>
    <w:p w14:paraId="5E5EF73D" w14:textId="0F015C03" w:rsidR="0063747A" w:rsidRPr="0039029D" w:rsidRDefault="002A440A"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D54984" w:rsidRPr="0039029D">
        <w:rPr>
          <w:rFonts w:eastAsia="Times New Roman"/>
          <w:b/>
          <w:bCs/>
          <w:lang w:val="sr-Cyrl-RS"/>
        </w:rPr>
        <w:t>7</w:t>
      </w:r>
      <w:r w:rsidR="0045571A" w:rsidRPr="0039029D">
        <w:rPr>
          <w:rFonts w:eastAsia="Times New Roman"/>
          <w:b/>
          <w:bCs/>
          <w:lang w:val="sr-Cyrl-RS"/>
        </w:rPr>
        <w:t>8</w:t>
      </w:r>
      <w:r w:rsidR="002878C4" w:rsidRPr="0039029D">
        <w:rPr>
          <w:rFonts w:eastAsia="Times New Roman"/>
          <w:b/>
          <w:bCs/>
          <w:lang w:val="sr-Cyrl-RS"/>
        </w:rPr>
        <w:t>.</w:t>
      </w:r>
    </w:p>
    <w:p w14:paraId="7C3FC309" w14:textId="34E0FEB9" w:rsidR="0063747A" w:rsidRPr="0039029D" w:rsidRDefault="0063747A" w:rsidP="008C4867">
      <w:pPr>
        <w:spacing w:after="120" w:line="240" w:lineRule="auto"/>
        <w:ind w:firstLine="284"/>
        <w:jc w:val="both"/>
        <w:rPr>
          <w:rFonts w:eastAsia="Times New Roman"/>
          <w:lang w:val="sr-Latn-RS"/>
        </w:rPr>
      </w:pPr>
      <w:bookmarkStart w:id="61" w:name="_Hlk55580234"/>
      <w:r w:rsidRPr="0039029D">
        <w:rPr>
          <w:rFonts w:eastAsia="Times New Roman"/>
          <w:lang w:val="sr-Cyrl-RS"/>
        </w:rPr>
        <w:t xml:space="preserve">Пружалац </w:t>
      </w:r>
      <w:r w:rsidR="00F01B77" w:rsidRPr="0039029D">
        <w:rPr>
          <w:rFonts w:eastAsia="Times New Roman"/>
          <w:lang w:val="sr-Cyrl-RS"/>
        </w:rPr>
        <w:t>услуга повезаних с дигиталном имовином</w:t>
      </w:r>
      <w:r w:rsidRPr="0039029D">
        <w:rPr>
          <w:rFonts w:eastAsia="Times New Roman"/>
          <w:lang w:val="sr-Cyrl-RS"/>
        </w:rPr>
        <w:t xml:space="preserve"> који држи новчана средства, односно дигиталну имовину </w:t>
      </w:r>
      <w:r w:rsidR="00F01B77" w:rsidRPr="0039029D">
        <w:rPr>
          <w:rFonts w:eastAsia="Times New Roman"/>
          <w:lang w:val="sr-Cyrl-RS"/>
        </w:rPr>
        <w:t xml:space="preserve">корисника </w:t>
      </w:r>
      <w:r w:rsidRPr="0039029D">
        <w:rPr>
          <w:rFonts w:eastAsia="Times New Roman"/>
          <w:lang w:val="sr-Cyrl-RS"/>
        </w:rPr>
        <w:t xml:space="preserve">дужан је да испуни следеће захтеве ради заштите права својих </w:t>
      </w:r>
      <w:r w:rsidR="00F01B77" w:rsidRPr="0039029D">
        <w:rPr>
          <w:rFonts w:eastAsia="Times New Roman"/>
          <w:lang w:val="sr-Cyrl-RS"/>
        </w:rPr>
        <w:t>корисника</w:t>
      </w:r>
      <w:bookmarkEnd w:id="61"/>
      <w:r w:rsidRPr="0039029D">
        <w:rPr>
          <w:rFonts w:eastAsia="Times New Roman"/>
          <w:lang w:val="sr-Cyrl-RS"/>
        </w:rPr>
        <w:t>:</w:t>
      </w:r>
    </w:p>
    <w:p w14:paraId="352A3558" w14:textId="1705FFAB" w:rsidR="0063747A" w:rsidRPr="0039029D" w:rsidRDefault="0063747A" w:rsidP="008C4867">
      <w:pPr>
        <w:numPr>
          <w:ilvl w:val="0"/>
          <w:numId w:val="67"/>
        </w:numPr>
        <w:spacing w:after="120" w:line="240" w:lineRule="auto"/>
        <w:ind w:left="0" w:firstLine="284"/>
        <w:jc w:val="both"/>
        <w:rPr>
          <w:lang w:val="sr-Cyrl-RS"/>
        </w:rPr>
      </w:pPr>
      <w:r w:rsidRPr="0039029D">
        <w:rPr>
          <w:lang w:val="sr-Cyrl-RS"/>
        </w:rPr>
        <w:t xml:space="preserve">вођење евиденција и рачуна на начин који </w:t>
      </w:r>
      <w:r w:rsidR="001472FD" w:rsidRPr="0039029D">
        <w:rPr>
          <w:lang w:val="sr-Cyrl-RS"/>
        </w:rPr>
        <w:t>му</w:t>
      </w:r>
      <w:r w:rsidRPr="0039029D">
        <w:rPr>
          <w:lang w:val="sr-Cyrl-RS"/>
        </w:rPr>
        <w:t xml:space="preserve"> омогућава да у сваком моменту и без одлагања раздвој</w:t>
      </w:r>
      <w:r w:rsidR="00682354" w:rsidRPr="0039029D">
        <w:rPr>
          <w:lang w:val="sr-Cyrl-RS"/>
        </w:rPr>
        <w:t>и</w:t>
      </w:r>
      <w:r w:rsidRPr="0039029D">
        <w:rPr>
          <w:lang w:val="sr-Cyrl-RS"/>
        </w:rPr>
        <w:t xml:space="preserve"> средства једног </w:t>
      </w:r>
      <w:r w:rsidR="00F01B77" w:rsidRPr="0039029D">
        <w:rPr>
          <w:lang w:val="sr-Cyrl-RS"/>
        </w:rPr>
        <w:t xml:space="preserve">корисника </w:t>
      </w:r>
      <w:r w:rsidRPr="0039029D">
        <w:rPr>
          <w:lang w:val="sr-Cyrl-RS"/>
        </w:rPr>
        <w:t xml:space="preserve">од средстава другог </w:t>
      </w:r>
      <w:r w:rsidR="00F01B77" w:rsidRPr="0039029D">
        <w:rPr>
          <w:lang w:val="sr-Cyrl-RS"/>
        </w:rPr>
        <w:t>корисника</w:t>
      </w:r>
      <w:r w:rsidRPr="0039029D">
        <w:rPr>
          <w:lang w:val="sr-Cyrl-RS"/>
        </w:rPr>
        <w:t>, као и од сопствених средстава</w:t>
      </w:r>
      <w:r w:rsidR="009866C6" w:rsidRPr="0039029D">
        <w:rPr>
          <w:lang w:val="sr-Cyrl-RS"/>
        </w:rPr>
        <w:t>,</w:t>
      </w:r>
      <w:r w:rsidR="00682354" w:rsidRPr="0039029D">
        <w:rPr>
          <w:lang w:val="sr-Latn-RS"/>
        </w:rPr>
        <w:t xml:space="preserve"> </w:t>
      </w:r>
      <w:r w:rsidR="00682354" w:rsidRPr="0039029D">
        <w:rPr>
          <w:lang w:val="sr-Cyrl-RS"/>
        </w:rPr>
        <w:t>и</w:t>
      </w:r>
      <w:r w:rsidR="001472FD" w:rsidRPr="0039029D">
        <w:rPr>
          <w:lang w:val="sr-Cyrl-RS"/>
        </w:rPr>
        <w:t xml:space="preserve"> обезбеђује</w:t>
      </w:r>
      <w:r w:rsidR="00682354" w:rsidRPr="0039029D">
        <w:rPr>
          <w:lang w:val="sr-Cyrl-RS"/>
        </w:rPr>
        <w:t xml:space="preserve"> тачне податке о тим средствима</w:t>
      </w:r>
      <w:r w:rsidRPr="0039029D">
        <w:rPr>
          <w:lang w:val="sr-Cyrl-RS"/>
        </w:rPr>
        <w:t>;</w:t>
      </w:r>
    </w:p>
    <w:p w14:paraId="2F4D3B39" w14:textId="05D0F15F" w:rsidR="0063747A" w:rsidRPr="0039029D" w:rsidRDefault="0063747A" w:rsidP="008C4867">
      <w:pPr>
        <w:numPr>
          <w:ilvl w:val="0"/>
          <w:numId w:val="67"/>
        </w:numPr>
        <w:spacing w:after="120" w:line="240" w:lineRule="auto"/>
        <w:ind w:left="0" w:firstLine="284"/>
        <w:jc w:val="both"/>
        <w:rPr>
          <w:lang w:val="sr-Cyrl-RS"/>
        </w:rPr>
      </w:pPr>
      <w:r w:rsidRPr="0039029D">
        <w:rPr>
          <w:lang w:val="sr-Cyrl-RS"/>
        </w:rPr>
        <w:t xml:space="preserve">прецизно и тачно вођење евиденција, рачуна и своје кореспонденције </w:t>
      </w:r>
      <w:r w:rsidR="00D774DD" w:rsidRPr="0039029D">
        <w:rPr>
          <w:lang w:val="sr-Cyrl-RS"/>
        </w:rPr>
        <w:t>у вези</w:t>
      </w:r>
      <w:r w:rsidRPr="0039029D">
        <w:rPr>
          <w:lang w:val="sr-Cyrl-RS"/>
        </w:rPr>
        <w:t xml:space="preserve"> са дигиталном имовином и новчаним средствима </w:t>
      </w:r>
      <w:r w:rsidR="00F01B77" w:rsidRPr="0039029D">
        <w:rPr>
          <w:lang w:val="sr-Cyrl-RS"/>
        </w:rPr>
        <w:t xml:space="preserve">корисника </w:t>
      </w:r>
      <w:r w:rsidRPr="0039029D">
        <w:rPr>
          <w:lang w:val="sr-Cyrl-RS"/>
        </w:rPr>
        <w:t>на рачунима кој</w:t>
      </w:r>
      <w:r w:rsidR="00682354" w:rsidRPr="0039029D">
        <w:rPr>
          <w:lang w:val="sr-Cyrl-RS"/>
        </w:rPr>
        <w:t>има управља</w:t>
      </w:r>
      <w:r w:rsidR="00416157" w:rsidRPr="0039029D">
        <w:rPr>
          <w:lang w:val="sr-Cyrl-RS"/>
        </w:rPr>
        <w:t xml:space="preserve"> у складу с чланом </w:t>
      </w:r>
      <w:r w:rsidR="0045571A" w:rsidRPr="0039029D">
        <w:rPr>
          <w:lang w:val="sr-Cyrl-RS"/>
        </w:rPr>
        <w:t>80</w:t>
      </w:r>
      <w:r w:rsidR="00416157" w:rsidRPr="0039029D">
        <w:rPr>
          <w:lang w:val="sr-Cyrl-RS"/>
        </w:rPr>
        <w:t>. овог закона</w:t>
      </w:r>
      <w:r w:rsidRPr="0039029D">
        <w:rPr>
          <w:lang w:val="sr-Cyrl-RS"/>
        </w:rPr>
        <w:t>;</w:t>
      </w:r>
    </w:p>
    <w:p w14:paraId="40E5D3C5" w14:textId="36797FED" w:rsidR="0063747A" w:rsidRPr="0039029D" w:rsidRDefault="0063747A" w:rsidP="008C4867">
      <w:pPr>
        <w:numPr>
          <w:ilvl w:val="0"/>
          <w:numId w:val="67"/>
        </w:numPr>
        <w:spacing w:after="120" w:line="240" w:lineRule="auto"/>
        <w:ind w:left="0" w:firstLine="284"/>
        <w:jc w:val="both"/>
        <w:rPr>
          <w:lang w:val="sr-Cyrl-RS"/>
        </w:rPr>
      </w:pPr>
      <w:r w:rsidRPr="0039029D">
        <w:rPr>
          <w:lang w:val="sr-Cyrl-RS"/>
        </w:rPr>
        <w:t xml:space="preserve">редовно сравњење својих интерних рачуна са евиденцијама и рачунима </w:t>
      </w:r>
      <w:r w:rsidR="002B6F7D" w:rsidRPr="0039029D">
        <w:rPr>
          <w:lang w:val="sr-Cyrl-RS"/>
        </w:rPr>
        <w:t xml:space="preserve">корисника којима управља у складу с чланом </w:t>
      </w:r>
      <w:r w:rsidR="0045571A" w:rsidRPr="0039029D">
        <w:rPr>
          <w:lang w:val="sr-Cyrl-RS"/>
        </w:rPr>
        <w:t>80</w:t>
      </w:r>
      <w:r w:rsidR="002B6F7D" w:rsidRPr="0039029D">
        <w:rPr>
          <w:lang w:val="sr-Cyrl-RS"/>
        </w:rPr>
        <w:t>. овог закона;</w:t>
      </w:r>
    </w:p>
    <w:p w14:paraId="4BFA1325" w14:textId="77777777" w:rsidR="0063747A" w:rsidRPr="0039029D" w:rsidRDefault="0063747A" w:rsidP="008C4867">
      <w:pPr>
        <w:numPr>
          <w:ilvl w:val="0"/>
          <w:numId w:val="67"/>
        </w:numPr>
        <w:spacing w:after="120" w:line="240" w:lineRule="auto"/>
        <w:ind w:left="0" w:firstLine="284"/>
        <w:jc w:val="both"/>
        <w:rPr>
          <w:lang w:val="sr-Cyrl-RS"/>
        </w:rPr>
      </w:pPr>
      <w:r w:rsidRPr="0039029D">
        <w:rPr>
          <w:lang w:val="sr-Cyrl-RS"/>
        </w:rPr>
        <w:t xml:space="preserve">успостављање одговарајућих мера како би се умањио ризик од губитка или смањења имовине </w:t>
      </w:r>
      <w:r w:rsidR="00F01B77" w:rsidRPr="0039029D">
        <w:rPr>
          <w:lang w:val="sr-Cyrl-RS"/>
        </w:rPr>
        <w:t>корисника</w:t>
      </w:r>
      <w:r w:rsidRPr="0039029D">
        <w:rPr>
          <w:lang w:val="sr-Cyrl-RS"/>
        </w:rPr>
        <w:t xml:space="preserve">, односно права </w:t>
      </w:r>
      <w:r w:rsidR="00D774DD" w:rsidRPr="0039029D">
        <w:rPr>
          <w:lang w:val="sr-Cyrl-RS"/>
        </w:rPr>
        <w:t>у вези</w:t>
      </w:r>
      <w:r w:rsidRPr="0039029D">
        <w:rPr>
          <w:lang w:val="sr-Cyrl-RS"/>
        </w:rPr>
        <w:t xml:space="preserve"> са том имовином, а који могу настати као последица злоупотребе те имовине, преваре, лошег управљања, неадекватног вођења евиденције или немара.</w:t>
      </w:r>
    </w:p>
    <w:p w14:paraId="53BD3F78" w14:textId="53405DE1" w:rsidR="00852AD3" w:rsidRPr="0039029D" w:rsidRDefault="00852AD3" w:rsidP="008C4867">
      <w:pPr>
        <w:spacing w:after="120" w:line="240" w:lineRule="auto"/>
        <w:ind w:firstLine="284"/>
        <w:jc w:val="both"/>
        <w:rPr>
          <w:rFonts w:eastAsia="Times New Roman"/>
          <w:lang w:val="sr-Cyrl-RS"/>
        </w:rPr>
      </w:pPr>
      <w:bookmarkStart w:id="62" w:name="_Hlk55580352"/>
      <w:r w:rsidRPr="0039029D">
        <w:rPr>
          <w:rFonts w:eastAsia="Times New Roman"/>
          <w:lang w:val="sr-Cyrl-RS"/>
        </w:rPr>
        <w:t xml:space="preserve">Пружалац услуга повезаних с дигиталном имовином дужан је да заштити новчана средства која је примио од корисника дигиталне имовине или његовог пружаоца платних услуга у вези са извршењем трансакције с </w:t>
      </w:r>
      <w:r w:rsidR="00CA51FB" w:rsidRPr="0039029D">
        <w:rPr>
          <w:rFonts w:eastAsia="Times New Roman"/>
          <w:lang w:val="sr-Cyrl-RS"/>
        </w:rPr>
        <w:t xml:space="preserve">дигиталном </w:t>
      </w:r>
      <w:r w:rsidRPr="0039029D">
        <w:rPr>
          <w:rFonts w:eastAsia="Times New Roman"/>
          <w:lang w:val="sr-Cyrl-RS"/>
        </w:rPr>
        <w:t>имовином</w:t>
      </w:r>
      <w:bookmarkEnd w:id="62"/>
      <w:r w:rsidRPr="0039029D">
        <w:rPr>
          <w:rFonts w:eastAsia="Times New Roman"/>
          <w:lang w:val="sr-Cyrl-RS"/>
        </w:rPr>
        <w:t>, у складу са одредбама овог члана.</w:t>
      </w:r>
    </w:p>
    <w:p w14:paraId="1E38ADF2" w14:textId="719AF84F" w:rsidR="00852AD3" w:rsidRPr="0039029D" w:rsidRDefault="00852AD3" w:rsidP="008C4867">
      <w:pPr>
        <w:spacing w:after="120" w:line="240" w:lineRule="auto"/>
        <w:ind w:firstLine="284"/>
        <w:jc w:val="both"/>
        <w:rPr>
          <w:rFonts w:eastAsia="Times New Roman"/>
          <w:lang w:val="sr-Cyrl-RS"/>
        </w:rPr>
      </w:pPr>
      <w:r w:rsidRPr="0039029D">
        <w:rPr>
          <w:rFonts w:eastAsia="Times New Roman"/>
          <w:lang w:val="sr-Cyrl-RS"/>
        </w:rPr>
        <w:t xml:space="preserve">Пружалац услуга повезаних с дигиталном имовином дужан је да новчана средства из става 2. овог члана </w:t>
      </w:r>
      <w:bookmarkStart w:id="63" w:name="_Hlk55580383"/>
      <w:r w:rsidRPr="0039029D">
        <w:rPr>
          <w:rFonts w:eastAsia="Times New Roman"/>
          <w:lang w:val="sr-Cyrl-RS"/>
        </w:rPr>
        <w:t>држи на рачуну код банке одвојено од сопствених средстава</w:t>
      </w:r>
      <w:bookmarkEnd w:id="63"/>
      <w:r w:rsidR="00FE0EF3" w:rsidRPr="0039029D">
        <w:rPr>
          <w:rFonts w:eastAsia="Times New Roman"/>
          <w:lang w:val="sr-Cyrl-RS"/>
        </w:rPr>
        <w:t xml:space="preserve">, у складу с чланом </w:t>
      </w:r>
      <w:r w:rsidR="0045571A" w:rsidRPr="0039029D">
        <w:rPr>
          <w:rFonts w:eastAsia="Times New Roman"/>
          <w:lang w:val="sr-Cyrl-RS"/>
        </w:rPr>
        <w:t>80</w:t>
      </w:r>
      <w:r w:rsidR="00FE0EF3" w:rsidRPr="0039029D">
        <w:rPr>
          <w:rFonts w:eastAsia="Times New Roman"/>
          <w:lang w:val="sr-Cyrl-RS"/>
        </w:rPr>
        <w:t>. овог закона</w:t>
      </w:r>
      <w:r w:rsidRPr="0039029D">
        <w:rPr>
          <w:rFonts w:eastAsia="Times New Roman"/>
          <w:lang w:val="sr-Cyrl-RS"/>
        </w:rPr>
        <w:t>.</w:t>
      </w:r>
    </w:p>
    <w:p w14:paraId="1B9CB673" w14:textId="77777777" w:rsidR="00D00DA3" w:rsidRPr="0039029D" w:rsidRDefault="009866C6" w:rsidP="008C4867">
      <w:pPr>
        <w:spacing w:after="120" w:line="240" w:lineRule="auto"/>
        <w:ind w:firstLine="284"/>
        <w:jc w:val="both"/>
        <w:rPr>
          <w:rFonts w:eastAsia="Times New Roman"/>
          <w:bCs/>
          <w:lang w:val="sr-Cyrl-RS"/>
        </w:rPr>
      </w:pPr>
      <w:bookmarkStart w:id="64" w:name="_Hlk55580427"/>
      <w:r w:rsidRPr="0039029D">
        <w:rPr>
          <w:rFonts w:eastAsia="Times New Roman"/>
          <w:bCs/>
          <w:lang w:val="sr-Cyrl-RS"/>
        </w:rPr>
        <w:t>Дигитална имовина коју пружалац услуга повезаних с дигиталном имовином чува и којом администрира за рачун корисника, укључујући и средства која су у поступку преноса</w:t>
      </w:r>
      <w:bookmarkEnd w:id="64"/>
      <w:r w:rsidRPr="0039029D">
        <w:rPr>
          <w:rFonts w:eastAsia="Times New Roman"/>
          <w:bCs/>
          <w:lang w:val="sr-Cyrl-RS"/>
        </w:rPr>
        <w:t>, није у власништву и не улази у имовину пружаоца услуга повезаних с дигиталном имовином, и не може се користити за плаћање обавеза тог друштва према повериоцима нити бити предмет принудне наплате и извршења које се спроводи над тим пружаоцем услуга повезаних с дигиталном имовином, и не улази у стечајну или ликвидациону масу тог пружаоца услуга.</w:t>
      </w:r>
    </w:p>
    <w:p w14:paraId="67D66655" w14:textId="3D19A35B" w:rsidR="0063747A" w:rsidRPr="0039029D" w:rsidRDefault="0063747A" w:rsidP="008C4867">
      <w:pPr>
        <w:spacing w:after="120" w:line="240" w:lineRule="auto"/>
        <w:ind w:firstLine="284"/>
        <w:jc w:val="both"/>
        <w:rPr>
          <w:rFonts w:eastAsia="Times New Roman"/>
          <w:lang w:val="sr-Cyrl-RS"/>
        </w:rPr>
      </w:pPr>
      <w:r w:rsidRPr="0039029D">
        <w:rPr>
          <w:rFonts w:eastAsia="Times New Roman"/>
          <w:lang w:val="sr-Cyrl-RS"/>
        </w:rPr>
        <w:t xml:space="preserve">Ближу садржину и форму евиденције коју води пружалац </w:t>
      </w:r>
      <w:r w:rsidR="002A440A" w:rsidRPr="0039029D">
        <w:rPr>
          <w:rFonts w:eastAsia="Times New Roman"/>
          <w:lang w:val="sr-Cyrl-RS"/>
        </w:rPr>
        <w:t>услуга повезаних с дигиталном имовином који</w:t>
      </w:r>
      <w:r w:rsidRPr="0039029D">
        <w:rPr>
          <w:rFonts w:eastAsia="Times New Roman"/>
          <w:lang w:val="sr-Cyrl-RS"/>
        </w:rPr>
        <w:t xml:space="preserve"> држи новчана средства</w:t>
      </w:r>
      <w:r w:rsidR="002B6F7D" w:rsidRPr="0039029D">
        <w:rPr>
          <w:rFonts w:eastAsia="Times New Roman"/>
          <w:lang w:val="sr-Cyrl-RS"/>
        </w:rPr>
        <w:t xml:space="preserve"> корисника у складу са овим законом</w:t>
      </w:r>
      <w:r w:rsidRPr="0039029D">
        <w:rPr>
          <w:rFonts w:eastAsia="Times New Roman"/>
          <w:lang w:val="sr-Cyrl-RS"/>
        </w:rPr>
        <w:t xml:space="preserve">, односно дигиталну имовину </w:t>
      </w:r>
      <w:r w:rsidR="00DE7EDE" w:rsidRPr="0039029D">
        <w:rPr>
          <w:rFonts w:eastAsia="Times New Roman"/>
          <w:lang w:val="sr-Cyrl-RS"/>
        </w:rPr>
        <w:t>корисника</w:t>
      </w:r>
      <w:r w:rsidRPr="0039029D">
        <w:rPr>
          <w:rFonts w:eastAsia="Times New Roman"/>
          <w:lang w:val="sr-Cyrl-RS"/>
        </w:rPr>
        <w:t xml:space="preserve">, прописује </w:t>
      </w:r>
      <w:r w:rsidR="002A440A" w:rsidRPr="0039029D">
        <w:rPr>
          <w:rFonts w:eastAsia="Times New Roman"/>
          <w:lang w:val="sr-Cyrl-RS"/>
        </w:rPr>
        <w:t>надзорни орган</w:t>
      </w:r>
      <w:r w:rsidRPr="0039029D">
        <w:rPr>
          <w:rFonts w:eastAsia="Times New Roman"/>
          <w:lang w:val="sr-Cyrl-RS"/>
        </w:rPr>
        <w:t>.</w:t>
      </w:r>
    </w:p>
    <w:p w14:paraId="2720B175" w14:textId="77777777" w:rsidR="004873A6" w:rsidRPr="0039029D" w:rsidRDefault="004873A6" w:rsidP="008C4867">
      <w:pPr>
        <w:spacing w:after="120" w:line="240" w:lineRule="auto"/>
        <w:ind w:firstLine="284"/>
        <w:jc w:val="center"/>
        <w:rPr>
          <w:rFonts w:eastAsia="Times New Roman"/>
          <w:b/>
          <w:bCs/>
          <w:lang w:val="sr-Cyrl-RS"/>
        </w:rPr>
      </w:pPr>
      <w:r w:rsidRPr="0039029D">
        <w:rPr>
          <w:rFonts w:eastAsia="Times New Roman"/>
          <w:b/>
          <w:bCs/>
          <w:lang w:val="sr-Cyrl-RS"/>
        </w:rPr>
        <w:t>Пренос новчаних средстава ради извршења трансакција с дигиталном имовином</w:t>
      </w:r>
    </w:p>
    <w:p w14:paraId="2C44A288" w14:textId="5330E352" w:rsidR="002A440A" w:rsidRPr="0039029D" w:rsidRDefault="002A440A"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D54984" w:rsidRPr="0039029D">
        <w:rPr>
          <w:rFonts w:eastAsia="Times New Roman"/>
          <w:b/>
          <w:bCs/>
          <w:lang w:val="sr-Cyrl-RS"/>
        </w:rPr>
        <w:t>7</w:t>
      </w:r>
      <w:r w:rsidR="0045571A" w:rsidRPr="0039029D">
        <w:rPr>
          <w:rFonts w:eastAsia="Times New Roman"/>
          <w:b/>
          <w:bCs/>
          <w:lang w:val="sr-Cyrl-RS"/>
        </w:rPr>
        <w:t>9</w:t>
      </w:r>
      <w:r w:rsidR="002878C4" w:rsidRPr="0039029D">
        <w:rPr>
          <w:rFonts w:eastAsia="Times New Roman"/>
          <w:b/>
          <w:bCs/>
          <w:lang w:val="sr-Cyrl-RS"/>
        </w:rPr>
        <w:t>.</w:t>
      </w:r>
    </w:p>
    <w:p w14:paraId="601C0AC1" w14:textId="52FD5EA0" w:rsidR="002A440A" w:rsidRPr="0039029D" w:rsidRDefault="002A440A" w:rsidP="008C4867">
      <w:pPr>
        <w:spacing w:after="120" w:line="240" w:lineRule="auto"/>
        <w:ind w:firstLine="284"/>
        <w:jc w:val="both"/>
        <w:rPr>
          <w:rFonts w:eastAsia="Times New Roman"/>
          <w:lang w:val="sr-Cyrl-RS"/>
        </w:rPr>
      </w:pPr>
      <w:bookmarkStart w:id="65" w:name="_Hlk55580487"/>
      <w:r w:rsidRPr="0039029D">
        <w:rPr>
          <w:rFonts w:eastAsia="Times New Roman"/>
          <w:lang w:val="sr-Cyrl-RS"/>
        </w:rPr>
        <w:t>Пружалац услуга повезаних с дигиталном имовином из члана 3. став 1. тач</w:t>
      </w:r>
      <w:r w:rsidR="00BA5CBE" w:rsidRPr="0039029D">
        <w:rPr>
          <w:rFonts w:eastAsia="Times New Roman"/>
          <w:lang w:val="sr-Cyrl-RS"/>
        </w:rPr>
        <w:t>.</w:t>
      </w:r>
      <w:r w:rsidRPr="0039029D">
        <w:rPr>
          <w:rFonts w:eastAsia="Times New Roman"/>
          <w:lang w:val="sr-Cyrl-RS"/>
        </w:rPr>
        <w:t xml:space="preserve"> </w:t>
      </w:r>
      <w:r w:rsidR="00721B5D" w:rsidRPr="0039029D">
        <w:rPr>
          <w:rFonts w:eastAsia="Times New Roman"/>
          <w:lang w:val="sr-Cyrl-RS"/>
        </w:rPr>
        <w:t>2</w:t>
      </w:r>
      <w:r w:rsidRPr="0039029D">
        <w:rPr>
          <w:rFonts w:eastAsia="Times New Roman"/>
          <w:lang w:val="sr-Cyrl-RS"/>
        </w:rPr>
        <w:t>)</w:t>
      </w:r>
      <w:r w:rsidR="002B6F7D" w:rsidRPr="0039029D">
        <w:rPr>
          <w:rFonts w:eastAsia="Times New Roman"/>
          <w:lang w:val="sr-Cyrl-RS"/>
        </w:rPr>
        <w:t>,</w:t>
      </w:r>
      <w:r w:rsidR="00721B5D" w:rsidRPr="0039029D">
        <w:rPr>
          <w:rFonts w:eastAsia="Times New Roman"/>
          <w:lang w:val="sr-Cyrl-RS"/>
        </w:rPr>
        <w:t xml:space="preserve"> </w:t>
      </w:r>
      <w:r w:rsidRPr="0039029D">
        <w:rPr>
          <w:rFonts w:eastAsia="Times New Roman"/>
          <w:lang w:val="sr-Cyrl-RS"/>
        </w:rPr>
        <w:t xml:space="preserve">3) </w:t>
      </w:r>
      <w:r w:rsidR="00BA5CBE" w:rsidRPr="0039029D">
        <w:rPr>
          <w:rFonts w:eastAsia="Times New Roman"/>
          <w:lang w:val="sr-Cyrl-RS"/>
        </w:rPr>
        <w:t xml:space="preserve">и 7) </w:t>
      </w:r>
      <w:r w:rsidRPr="0039029D">
        <w:rPr>
          <w:rFonts w:eastAsia="Times New Roman"/>
          <w:lang w:val="sr-Cyrl-RS"/>
        </w:rPr>
        <w:t>овог закона може примати новчана средства корисника</w:t>
      </w:r>
      <w:r w:rsidR="00BA5CBE" w:rsidRPr="0039029D">
        <w:rPr>
          <w:rFonts w:eastAsia="Times New Roman"/>
          <w:lang w:val="sr-Cyrl-RS"/>
        </w:rPr>
        <w:t xml:space="preserve"> дигиталне</w:t>
      </w:r>
      <w:r w:rsidRPr="0039029D">
        <w:rPr>
          <w:rFonts w:eastAsia="Times New Roman"/>
          <w:lang w:val="sr-Cyrl-RS"/>
        </w:rPr>
        <w:t xml:space="preserve"> имовине искључиво ради извршења трансакције с </w:t>
      </w:r>
      <w:r w:rsidR="00BA5CBE" w:rsidRPr="0039029D">
        <w:rPr>
          <w:rFonts w:eastAsia="Times New Roman"/>
          <w:lang w:val="sr-Cyrl-RS"/>
        </w:rPr>
        <w:t xml:space="preserve">дигиталном </w:t>
      </w:r>
      <w:r w:rsidRPr="0039029D">
        <w:rPr>
          <w:rFonts w:eastAsia="Times New Roman"/>
          <w:lang w:val="sr-Cyrl-RS"/>
        </w:rPr>
        <w:t>имовином.</w:t>
      </w:r>
    </w:p>
    <w:p w14:paraId="2ED575AA" w14:textId="77777777" w:rsidR="002A440A" w:rsidRPr="0039029D" w:rsidRDefault="002A440A" w:rsidP="008C4867">
      <w:pPr>
        <w:spacing w:after="120" w:line="240" w:lineRule="auto"/>
        <w:ind w:firstLine="284"/>
        <w:jc w:val="both"/>
        <w:rPr>
          <w:rFonts w:eastAsia="Times New Roman"/>
          <w:lang w:val="sr-Cyrl-RS"/>
        </w:rPr>
      </w:pPr>
      <w:r w:rsidRPr="0039029D">
        <w:rPr>
          <w:rFonts w:eastAsia="Times New Roman"/>
          <w:lang w:val="sr-Cyrl-RS"/>
        </w:rPr>
        <w:t>Пружалац услуга повезаних с дигиталном имовином из члана 3. став 1. тач</w:t>
      </w:r>
      <w:r w:rsidR="00BA5CBE" w:rsidRPr="0039029D">
        <w:rPr>
          <w:rFonts w:eastAsia="Times New Roman"/>
          <w:lang w:val="sr-Cyrl-RS"/>
        </w:rPr>
        <w:t>.</w:t>
      </w:r>
      <w:r w:rsidRPr="0039029D">
        <w:rPr>
          <w:rFonts w:eastAsia="Times New Roman"/>
          <w:lang w:val="sr-Cyrl-RS"/>
        </w:rPr>
        <w:t xml:space="preserve"> </w:t>
      </w:r>
      <w:r w:rsidR="00721B5D" w:rsidRPr="0039029D">
        <w:rPr>
          <w:rFonts w:eastAsia="Times New Roman"/>
          <w:lang w:val="sr-Cyrl-RS"/>
        </w:rPr>
        <w:t>2</w:t>
      </w:r>
      <w:r w:rsidRPr="0039029D">
        <w:rPr>
          <w:rFonts w:eastAsia="Times New Roman"/>
          <w:lang w:val="sr-Cyrl-RS"/>
        </w:rPr>
        <w:t>)</w:t>
      </w:r>
      <w:r w:rsidR="002B6F7D" w:rsidRPr="0039029D">
        <w:rPr>
          <w:rFonts w:eastAsia="Times New Roman"/>
          <w:lang w:val="sr-Cyrl-RS"/>
        </w:rPr>
        <w:t>,</w:t>
      </w:r>
      <w:r w:rsidRPr="0039029D">
        <w:rPr>
          <w:rFonts w:eastAsia="Times New Roman"/>
          <w:lang w:val="sr-Cyrl-RS"/>
        </w:rPr>
        <w:t xml:space="preserve"> 3) </w:t>
      </w:r>
      <w:r w:rsidR="00BA5CBE" w:rsidRPr="0039029D">
        <w:rPr>
          <w:rFonts w:eastAsia="Times New Roman"/>
          <w:lang w:val="sr-Cyrl-RS"/>
        </w:rPr>
        <w:t xml:space="preserve">и 7) </w:t>
      </w:r>
      <w:r w:rsidRPr="0039029D">
        <w:rPr>
          <w:rFonts w:eastAsia="Times New Roman"/>
          <w:lang w:val="sr-Cyrl-RS"/>
        </w:rPr>
        <w:t>овог закона дужан је да новчана средства из става 1. овог члана пренесе примаоцу тих средстава најкасније наредног пословног дана од дана пријема тих новчаних средстава.</w:t>
      </w:r>
    </w:p>
    <w:bookmarkEnd w:id="65"/>
    <w:p w14:paraId="4E0FD5A5" w14:textId="5C2E0009" w:rsidR="002A440A" w:rsidRPr="0039029D" w:rsidRDefault="002A440A" w:rsidP="008C4867">
      <w:pPr>
        <w:spacing w:after="120" w:line="240" w:lineRule="auto"/>
        <w:ind w:firstLine="284"/>
        <w:jc w:val="both"/>
        <w:rPr>
          <w:rFonts w:eastAsia="Times New Roman"/>
          <w:lang w:val="sr-Latn-RS"/>
        </w:rPr>
      </w:pPr>
      <w:r w:rsidRPr="0039029D">
        <w:rPr>
          <w:rFonts w:eastAsia="Times New Roman"/>
          <w:lang w:val="sr-Cyrl-RS"/>
        </w:rPr>
        <w:t xml:space="preserve">Изузетно од става 2. овог члана, у случају </w:t>
      </w:r>
      <w:bookmarkStart w:id="66" w:name="_Hlk55580647"/>
      <w:r w:rsidRPr="0039029D">
        <w:rPr>
          <w:rFonts w:eastAsia="Times New Roman"/>
          <w:lang w:val="sr-Cyrl-RS"/>
        </w:rPr>
        <w:t>преноса новчаних средстава у складу са прописима којима се уређује девизно пословање</w:t>
      </w:r>
      <w:bookmarkEnd w:id="66"/>
      <w:r w:rsidRPr="0039029D">
        <w:rPr>
          <w:rFonts w:eastAsia="Times New Roman"/>
          <w:lang w:val="sr-Cyrl-RS"/>
        </w:rPr>
        <w:t>, пружалац у</w:t>
      </w:r>
      <w:r w:rsidR="00BA5CBE" w:rsidRPr="0039029D">
        <w:rPr>
          <w:rFonts w:eastAsia="Times New Roman"/>
          <w:lang w:val="sr-Cyrl-RS"/>
        </w:rPr>
        <w:t>слу</w:t>
      </w:r>
      <w:r w:rsidRPr="0039029D">
        <w:rPr>
          <w:rFonts w:eastAsia="Times New Roman"/>
          <w:lang w:val="sr-Cyrl-RS"/>
        </w:rPr>
        <w:t>га повезаних с дигиталном имовином из члана 3. став 1. тач</w:t>
      </w:r>
      <w:r w:rsidR="00BA5CBE" w:rsidRPr="0039029D">
        <w:rPr>
          <w:rFonts w:eastAsia="Times New Roman"/>
          <w:lang w:val="sr-Cyrl-RS"/>
        </w:rPr>
        <w:t>.</w:t>
      </w:r>
      <w:r w:rsidRPr="0039029D">
        <w:rPr>
          <w:rFonts w:eastAsia="Times New Roman"/>
          <w:lang w:val="sr-Cyrl-RS"/>
        </w:rPr>
        <w:t xml:space="preserve"> </w:t>
      </w:r>
      <w:r w:rsidR="00721B5D" w:rsidRPr="0039029D">
        <w:rPr>
          <w:rFonts w:eastAsia="Times New Roman"/>
          <w:lang w:val="sr-Cyrl-RS"/>
        </w:rPr>
        <w:t>2</w:t>
      </w:r>
      <w:r w:rsidRPr="0039029D">
        <w:rPr>
          <w:rFonts w:eastAsia="Times New Roman"/>
          <w:lang w:val="sr-Cyrl-RS"/>
        </w:rPr>
        <w:t xml:space="preserve">) </w:t>
      </w:r>
      <w:r w:rsidR="00721B5D" w:rsidRPr="0039029D">
        <w:rPr>
          <w:rFonts w:eastAsia="Times New Roman"/>
          <w:lang w:val="sr-Cyrl-RS"/>
        </w:rPr>
        <w:t xml:space="preserve">и </w:t>
      </w:r>
      <w:r w:rsidRPr="0039029D">
        <w:rPr>
          <w:rFonts w:eastAsia="Times New Roman"/>
          <w:lang w:val="sr-Cyrl-RS"/>
        </w:rPr>
        <w:t>3) овог закона дужан је да у року из става</w:t>
      </w:r>
      <w:r w:rsidR="003C449C" w:rsidRPr="0039029D">
        <w:rPr>
          <w:rFonts w:eastAsia="Times New Roman"/>
          <w:lang w:val="sr-Cyrl-RS"/>
        </w:rPr>
        <w:t xml:space="preserve"> 2. овог члана</w:t>
      </w:r>
      <w:r w:rsidRPr="0039029D">
        <w:rPr>
          <w:rFonts w:eastAsia="Times New Roman"/>
          <w:lang w:val="sr-Cyrl-RS"/>
        </w:rPr>
        <w:t xml:space="preserve"> </w:t>
      </w:r>
      <w:bookmarkStart w:id="67" w:name="_Hlk55580681"/>
      <w:r w:rsidRPr="0039029D">
        <w:rPr>
          <w:rFonts w:eastAsia="Times New Roman"/>
          <w:lang w:val="sr-Cyrl-RS"/>
        </w:rPr>
        <w:t>иницира пренос тих новчаних средстава примаоцу тих средстава, ако није могуће да и поред разумних мера које је предузео у том року изврши њихов пренос</w:t>
      </w:r>
      <w:bookmarkEnd w:id="67"/>
      <w:r w:rsidRPr="0039029D">
        <w:rPr>
          <w:rFonts w:eastAsia="Times New Roman"/>
          <w:lang w:val="sr-Cyrl-RS"/>
        </w:rPr>
        <w:t>.</w:t>
      </w:r>
    </w:p>
    <w:p w14:paraId="50840171" w14:textId="77777777" w:rsidR="002A440A" w:rsidRPr="0039029D" w:rsidRDefault="002A440A" w:rsidP="008C4867">
      <w:pPr>
        <w:spacing w:after="120" w:line="240" w:lineRule="auto"/>
        <w:ind w:firstLine="284"/>
        <w:jc w:val="both"/>
        <w:rPr>
          <w:rFonts w:eastAsia="Times New Roman"/>
          <w:lang w:val="sr-Cyrl-RS"/>
        </w:rPr>
      </w:pPr>
      <w:r w:rsidRPr="0039029D">
        <w:rPr>
          <w:rFonts w:eastAsia="Times New Roman"/>
          <w:lang w:val="sr-Cyrl-RS"/>
        </w:rPr>
        <w:t xml:space="preserve">Ако новчана средства из става 1. овог члана не пренесе примаоцу тих средстава у року из става </w:t>
      </w:r>
      <w:r w:rsidR="00C7343D" w:rsidRPr="0039029D">
        <w:rPr>
          <w:rFonts w:eastAsia="Times New Roman"/>
          <w:lang w:val="sr-Latn-RS"/>
        </w:rPr>
        <w:t>2</w:t>
      </w:r>
      <w:r w:rsidRPr="0039029D">
        <w:rPr>
          <w:rFonts w:eastAsia="Times New Roman"/>
          <w:lang w:val="sr-Cyrl-RS"/>
        </w:rPr>
        <w:t>. овог члана, односно ако у том року не поступи у складу са ставом 3. овог члана, пружалац у</w:t>
      </w:r>
      <w:r w:rsidR="00C7343D" w:rsidRPr="0039029D">
        <w:rPr>
          <w:rFonts w:eastAsia="Times New Roman"/>
          <w:lang w:val="sr-Cyrl-RS"/>
        </w:rPr>
        <w:t>слу</w:t>
      </w:r>
      <w:r w:rsidRPr="0039029D">
        <w:rPr>
          <w:rFonts w:eastAsia="Times New Roman"/>
          <w:lang w:val="sr-Cyrl-RS"/>
        </w:rPr>
        <w:t xml:space="preserve">га повезаних с дигиталном имовином из члана 3. став 1. </w:t>
      </w:r>
      <w:r w:rsidR="00E7446B" w:rsidRPr="0039029D">
        <w:rPr>
          <w:rFonts w:eastAsia="Times New Roman"/>
          <w:lang w:val="sr-Cyrl-RS"/>
        </w:rPr>
        <w:t xml:space="preserve">тач. </w:t>
      </w:r>
      <w:r w:rsidR="00721B5D" w:rsidRPr="0039029D">
        <w:rPr>
          <w:rFonts w:eastAsia="Times New Roman"/>
          <w:lang w:val="sr-Cyrl-RS"/>
        </w:rPr>
        <w:t>2</w:t>
      </w:r>
      <w:r w:rsidRPr="0039029D">
        <w:rPr>
          <w:rFonts w:eastAsia="Times New Roman"/>
          <w:lang w:val="sr-Cyrl-RS"/>
        </w:rPr>
        <w:t>)</w:t>
      </w:r>
      <w:r w:rsidR="002B6F7D" w:rsidRPr="0039029D">
        <w:rPr>
          <w:rFonts w:eastAsia="Times New Roman"/>
          <w:lang w:val="sr-Cyrl-RS"/>
        </w:rPr>
        <w:t>,</w:t>
      </w:r>
      <w:r w:rsidR="00721B5D" w:rsidRPr="0039029D">
        <w:rPr>
          <w:rFonts w:eastAsia="Times New Roman"/>
          <w:lang w:val="sr-Cyrl-RS"/>
        </w:rPr>
        <w:t xml:space="preserve"> </w:t>
      </w:r>
      <w:r w:rsidRPr="0039029D">
        <w:rPr>
          <w:rFonts w:eastAsia="Times New Roman"/>
          <w:lang w:val="sr-Cyrl-RS"/>
        </w:rPr>
        <w:t xml:space="preserve">3) </w:t>
      </w:r>
      <w:r w:rsidR="00E7446B" w:rsidRPr="0039029D">
        <w:rPr>
          <w:rFonts w:eastAsia="Times New Roman"/>
          <w:lang w:val="sr-Cyrl-RS"/>
        </w:rPr>
        <w:t xml:space="preserve">и 7) </w:t>
      </w:r>
      <w:r w:rsidRPr="0039029D">
        <w:rPr>
          <w:rFonts w:eastAsia="Times New Roman"/>
          <w:lang w:val="sr-Cyrl-RS"/>
        </w:rPr>
        <w:t>овог закона је дужан да та новчана средства врати пошиљаоцу тих средстава.</w:t>
      </w:r>
    </w:p>
    <w:p w14:paraId="73383878" w14:textId="0F370963" w:rsidR="002A440A" w:rsidRPr="0039029D" w:rsidRDefault="00A21FE6" w:rsidP="008C4867">
      <w:pPr>
        <w:spacing w:after="120" w:line="240" w:lineRule="auto"/>
        <w:ind w:firstLine="284"/>
        <w:jc w:val="both"/>
        <w:rPr>
          <w:rFonts w:eastAsia="Times New Roman"/>
          <w:lang w:val="sr-Cyrl-RS"/>
        </w:rPr>
      </w:pPr>
      <w:r w:rsidRPr="0039029D">
        <w:rPr>
          <w:rFonts w:eastAsia="Times New Roman"/>
          <w:lang w:val="sr-Cyrl-RS"/>
        </w:rPr>
        <w:t>Изузетно о</w:t>
      </w:r>
      <w:r w:rsidR="002B6F7D" w:rsidRPr="0039029D">
        <w:rPr>
          <w:rFonts w:eastAsia="Times New Roman"/>
          <w:lang w:val="sr-Cyrl-RS"/>
        </w:rPr>
        <w:t>д</w:t>
      </w:r>
      <w:r w:rsidRPr="0039029D">
        <w:rPr>
          <w:rFonts w:eastAsia="Times New Roman"/>
          <w:lang w:val="sr-Cyrl-RS"/>
        </w:rPr>
        <w:t xml:space="preserve"> става 2. овог члана, </w:t>
      </w:r>
      <w:bookmarkStart w:id="68" w:name="_Hlk55580698"/>
      <w:r w:rsidRPr="0039029D">
        <w:rPr>
          <w:rFonts w:eastAsia="Times New Roman"/>
          <w:lang w:val="sr-Cyrl-RS"/>
        </w:rPr>
        <w:t>н</w:t>
      </w:r>
      <w:r w:rsidR="002A440A" w:rsidRPr="0039029D">
        <w:rPr>
          <w:rFonts w:eastAsia="Times New Roman"/>
          <w:lang w:val="sr-Cyrl-RS"/>
        </w:rPr>
        <w:t xml:space="preserve">а основу изричите сагласности корисника </w:t>
      </w:r>
      <w:r w:rsidR="00CA51FB" w:rsidRPr="0039029D">
        <w:rPr>
          <w:rFonts w:eastAsia="Times New Roman"/>
          <w:lang w:val="sr-Cyrl-RS"/>
        </w:rPr>
        <w:t xml:space="preserve">дигиталне </w:t>
      </w:r>
      <w:r w:rsidR="002A440A" w:rsidRPr="0039029D">
        <w:rPr>
          <w:rFonts w:eastAsia="Times New Roman"/>
          <w:lang w:val="sr-Cyrl-RS"/>
        </w:rPr>
        <w:t>имовине</w:t>
      </w:r>
      <w:bookmarkEnd w:id="68"/>
      <w:r w:rsidR="002A440A" w:rsidRPr="0039029D">
        <w:rPr>
          <w:rFonts w:eastAsia="Times New Roman"/>
          <w:lang w:val="sr-Cyrl-RS"/>
        </w:rPr>
        <w:t>, пружалац у</w:t>
      </w:r>
      <w:r w:rsidR="00CA51FB" w:rsidRPr="0039029D">
        <w:rPr>
          <w:rFonts w:eastAsia="Times New Roman"/>
          <w:lang w:val="sr-Cyrl-RS"/>
        </w:rPr>
        <w:t>слу</w:t>
      </w:r>
      <w:r w:rsidR="002A440A" w:rsidRPr="0039029D">
        <w:rPr>
          <w:rFonts w:eastAsia="Times New Roman"/>
          <w:lang w:val="sr-Cyrl-RS"/>
        </w:rPr>
        <w:t>га повезаних с дигиталном имовином из члана 3. став 1. тач</w:t>
      </w:r>
      <w:r w:rsidR="00E7446B" w:rsidRPr="0039029D">
        <w:rPr>
          <w:rFonts w:eastAsia="Times New Roman"/>
          <w:lang w:val="sr-Cyrl-RS"/>
        </w:rPr>
        <w:t>.</w:t>
      </w:r>
      <w:r w:rsidR="002A440A" w:rsidRPr="0039029D">
        <w:rPr>
          <w:rFonts w:eastAsia="Times New Roman"/>
          <w:lang w:val="sr-Cyrl-RS"/>
        </w:rPr>
        <w:t xml:space="preserve"> </w:t>
      </w:r>
      <w:r w:rsidR="00721B5D" w:rsidRPr="0039029D">
        <w:rPr>
          <w:rFonts w:eastAsia="Times New Roman"/>
          <w:lang w:val="sr-Cyrl-RS"/>
        </w:rPr>
        <w:t>2</w:t>
      </w:r>
      <w:r w:rsidR="002A440A" w:rsidRPr="0039029D">
        <w:rPr>
          <w:rFonts w:eastAsia="Times New Roman"/>
          <w:lang w:val="sr-Cyrl-RS"/>
        </w:rPr>
        <w:t>)</w:t>
      </w:r>
      <w:r w:rsidR="002B6F7D" w:rsidRPr="0039029D">
        <w:rPr>
          <w:rFonts w:eastAsia="Times New Roman"/>
          <w:lang w:val="sr-Cyrl-RS"/>
        </w:rPr>
        <w:t>,</w:t>
      </w:r>
      <w:r w:rsidR="00721B5D" w:rsidRPr="0039029D">
        <w:rPr>
          <w:rFonts w:eastAsia="Times New Roman"/>
          <w:lang w:val="sr-Cyrl-RS"/>
        </w:rPr>
        <w:t xml:space="preserve"> </w:t>
      </w:r>
      <w:r w:rsidR="002A440A" w:rsidRPr="0039029D">
        <w:rPr>
          <w:rFonts w:eastAsia="Times New Roman"/>
          <w:lang w:val="sr-Cyrl-RS"/>
        </w:rPr>
        <w:t xml:space="preserve">3) </w:t>
      </w:r>
      <w:r w:rsidR="00E7446B" w:rsidRPr="0039029D">
        <w:rPr>
          <w:rFonts w:eastAsia="Times New Roman"/>
          <w:lang w:val="sr-Cyrl-RS"/>
        </w:rPr>
        <w:t xml:space="preserve">и 7) </w:t>
      </w:r>
      <w:r w:rsidR="002A440A" w:rsidRPr="0039029D">
        <w:rPr>
          <w:rFonts w:eastAsia="Times New Roman"/>
          <w:lang w:val="sr-Cyrl-RS"/>
        </w:rPr>
        <w:t xml:space="preserve">овог закона </w:t>
      </w:r>
      <w:bookmarkStart w:id="69" w:name="_Hlk55580725"/>
      <w:r w:rsidR="002A440A" w:rsidRPr="0039029D">
        <w:rPr>
          <w:rFonts w:eastAsia="Times New Roman"/>
          <w:lang w:val="sr-Cyrl-RS"/>
        </w:rPr>
        <w:t xml:space="preserve">може новчана средства из става 1. овог члана пренети примаоцу тих средстава у року од три пословна дана од дана пријема тих новчаних средстава, при чему је дужан да обезбеди одговарајући запис те сагласности који чува у складу с чланом </w:t>
      </w:r>
      <w:r w:rsidR="002878C4" w:rsidRPr="0039029D">
        <w:rPr>
          <w:rFonts w:eastAsia="Times New Roman"/>
          <w:lang w:val="sr-Cyrl-RS"/>
        </w:rPr>
        <w:t>8</w:t>
      </w:r>
      <w:r w:rsidR="0045571A" w:rsidRPr="0039029D">
        <w:rPr>
          <w:rFonts w:eastAsia="Times New Roman"/>
          <w:lang w:val="sr-Cyrl-RS"/>
        </w:rPr>
        <w:t>4</w:t>
      </w:r>
      <w:r w:rsidR="002878C4" w:rsidRPr="0039029D">
        <w:rPr>
          <w:rFonts w:eastAsia="Times New Roman"/>
          <w:lang w:val="sr-Cyrl-RS"/>
        </w:rPr>
        <w:t xml:space="preserve">. </w:t>
      </w:r>
      <w:r w:rsidR="002A440A" w:rsidRPr="0039029D">
        <w:rPr>
          <w:rFonts w:eastAsia="Times New Roman"/>
          <w:lang w:val="sr-Cyrl-RS"/>
        </w:rPr>
        <w:t>овог закона.</w:t>
      </w:r>
      <w:r w:rsidRPr="0039029D">
        <w:rPr>
          <w:rFonts w:eastAsia="Times New Roman"/>
          <w:lang w:val="sr-Cyrl-RS"/>
        </w:rPr>
        <w:t xml:space="preserve"> </w:t>
      </w:r>
      <w:bookmarkEnd w:id="69"/>
      <w:r w:rsidRPr="0039029D">
        <w:rPr>
          <w:rFonts w:eastAsia="Times New Roman"/>
          <w:lang w:val="sr-Cyrl-RS"/>
        </w:rPr>
        <w:t>И у том</w:t>
      </w:r>
      <w:r w:rsidR="002A440A" w:rsidRPr="0039029D">
        <w:rPr>
          <w:rFonts w:eastAsia="Times New Roman"/>
          <w:lang w:val="sr-Cyrl-RS"/>
        </w:rPr>
        <w:t xml:space="preserve"> случају, пружалац услуга повезаних с </w:t>
      </w:r>
      <w:r w:rsidR="00CA51FB" w:rsidRPr="0039029D">
        <w:rPr>
          <w:rFonts w:eastAsia="Times New Roman"/>
          <w:lang w:val="sr-Cyrl-RS"/>
        </w:rPr>
        <w:t xml:space="preserve">дигиталном </w:t>
      </w:r>
      <w:r w:rsidR="002A440A" w:rsidRPr="0039029D">
        <w:rPr>
          <w:rFonts w:eastAsia="Times New Roman"/>
          <w:lang w:val="sr-Cyrl-RS"/>
        </w:rPr>
        <w:t xml:space="preserve">имовином дужан је да примљена новчана средства </w:t>
      </w:r>
      <w:bookmarkStart w:id="70" w:name="_Hlk55580767"/>
      <w:r w:rsidR="002A440A" w:rsidRPr="0039029D">
        <w:rPr>
          <w:rFonts w:eastAsia="Times New Roman"/>
          <w:lang w:val="sr-Cyrl-RS"/>
        </w:rPr>
        <w:t xml:space="preserve">врати пошиљаоцу тих средстава </w:t>
      </w:r>
      <w:bookmarkEnd w:id="70"/>
      <w:r w:rsidR="002A440A" w:rsidRPr="0039029D">
        <w:rPr>
          <w:rFonts w:eastAsia="Times New Roman"/>
          <w:lang w:val="sr-Cyrl-RS"/>
        </w:rPr>
        <w:t xml:space="preserve">ако у року из </w:t>
      </w:r>
      <w:r w:rsidR="00D00DA3" w:rsidRPr="0039029D">
        <w:rPr>
          <w:rFonts w:eastAsia="Times New Roman"/>
          <w:lang w:val="sr-Cyrl-RS"/>
        </w:rPr>
        <w:t xml:space="preserve">овог </w:t>
      </w:r>
      <w:r w:rsidR="002A440A" w:rsidRPr="0039029D">
        <w:rPr>
          <w:rFonts w:eastAsia="Times New Roman"/>
          <w:lang w:val="sr-Cyrl-RS"/>
        </w:rPr>
        <w:t>става та новчана средства не пренесе њиховом примаоцу.</w:t>
      </w:r>
    </w:p>
    <w:p w14:paraId="4EDB4D6D" w14:textId="77777777" w:rsidR="002A440A" w:rsidRPr="0039029D" w:rsidRDefault="002A440A" w:rsidP="008C4867">
      <w:pPr>
        <w:spacing w:after="120" w:line="240" w:lineRule="auto"/>
        <w:ind w:firstLine="284"/>
        <w:jc w:val="both"/>
        <w:rPr>
          <w:rFonts w:eastAsia="Times New Roman"/>
          <w:lang w:val="sr-Cyrl-RS"/>
        </w:rPr>
      </w:pPr>
      <w:bookmarkStart w:id="71" w:name="_Hlk55580804"/>
      <w:r w:rsidRPr="0039029D">
        <w:rPr>
          <w:rFonts w:eastAsia="Times New Roman"/>
          <w:lang w:val="sr-Cyrl-RS"/>
        </w:rPr>
        <w:t>Примљена новчана средства из става 1. овог члана не сматрају се депозитом у смислу закона којим се уређују банке нити електронским новцем.</w:t>
      </w:r>
    </w:p>
    <w:bookmarkEnd w:id="71"/>
    <w:p w14:paraId="4E3635EC" w14:textId="77777777" w:rsidR="0063747A" w:rsidRPr="0039029D" w:rsidRDefault="0063747A" w:rsidP="008C4867">
      <w:pPr>
        <w:spacing w:after="120" w:line="240" w:lineRule="auto"/>
        <w:ind w:firstLine="284"/>
        <w:jc w:val="center"/>
        <w:rPr>
          <w:rFonts w:eastAsia="Times New Roman"/>
          <w:b/>
          <w:bCs/>
          <w:lang w:val="sr-Cyrl-RS"/>
        </w:rPr>
      </w:pPr>
      <w:r w:rsidRPr="0039029D">
        <w:rPr>
          <w:rFonts w:eastAsia="Times New Roman"/>
          <w:b/>
          <w:bCs/>
          <w:lang w:val="sr-Cyrl-RS"/>
        </w:rPr>
        <w:t>Новчани рачуни</w:t>
      </w:r>
    </w:p>
    <w:p w14:paraId="10BF8B15" w14:textId="06F8337E" w:rsidR="0063747A" w:rsidRPr="0039029D" w:rsidRDefault="002A440A"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45571A" w:rsidRPr="0039029D">
        <w:rPr>
          <w:rFonts w:eastAsia="Times New Roman"/>
          <w:b/>
          <w:bCs/>
          <w:lang w:val="sr-Cyrl-RS"/>
        </w:rPr>
        <w:t>80</w:t>
      </w:r>
      <w:r w:rsidR="002878C4" w:rsidRPr="0039029D">
        <w:rPr>
          <w:rFonts w:eastAsia="Times New Roman"/>
          <w:b/>
          <w:bCs/>
          <w:lang w:val="sr-Cyrl-RS"/>
        </w:rPr>
        <w:t>.</w:t>
      </w:r>
    </w:p>
    <w:p w14:paraId="1F477122" w14:textId="32949A62" w:rsidR="0063747A" w:rsidRPr="0039029D" w:rsidRDefault="00721B5D" w:rsidP="008C4867">
      <w:pPr>
        <w:spacing w:after="120" w:line="240" w:lineRule="auto"/>
        <w:ind w:firstLine="284"/>
        <w:jc w:val="both"/>
        <w:rPr>
          <w:rFonts w:eastAsia="Times New Roman"/>
          <w:lang w:val="sr-Cyrl-RS"/>
        </w:rPr>
      </w:pPr>
      <w:r w:rsidRPr="0039029D">
        <w:rPr>
          <w:rFonts w:eastAsia="Times New Roman"/>
          <w:lang w:val="sr-Cyrl-RS"/>
        </w:rPr>
        <w:t>Пружалац услуга повезаних с дигиталном имовином који има дозволу за пружање услуг</w:t>
      </w:r>
      <w:r w:rsidR="003C6D13" w:rsidRPr="0039029D">
        <w:rPr>
          <w:rFonts w:eastAsia="Times New Roman"/>
          <w:lang w:val="sr-Cyrl-RS"/>
        </w:rPr>
        <w:t>а</w:t>
      </w:r>
      <w:r w:rsidRPr="0039029D">
        <w:rPr>
          <w:rFonts w:eastAsia="Times New Roman"/>
          <w:lang w:val="sr-Cyrl-RS"/>
        </w:rPr>
        <w:t xml:space="preserve"> повезан</w:t>
      </w:r>
      <w:r w:rsidR="003C6D13" w:rsidRPr="0039029D">
        <w:rPr>
          <w:rFonts w:eastAsia="Times New Roman"/>
          <w:lang w:val="sr-Cyrl-RS"/>
        </w:rPr>
        <w:t>их</w:t>
      </w:r>
      <w:r w:rsidRPr="0039029D">
        <w:rPr>
          <w:rFonts w:eastAsia="Times New Roman"/>
          <w:lang w:val="sr-Cyrl-RS"/>
        </w:rPr>
        <w:t xml:space="preserve"> с дигиталном имовином из члана 3. став 1. тач</w:t>
      </w:r>
      <w:r w:rsidR="003C6D13" w:rsidRPr="0039029D">
        <w:rPr>
          <w:rFonts w:eastAsia="Times New Roman"/>
          <w:lang w:val="sr-Cyrl-RS"/>
        </w:rPr>
        <w:t>.</w:t>
      </w:r>
      <w:r w:rsidRPr="0039029D">
        <w:rPr>
          <w:rFonts w:eastAsia="Times New Roman"/>
          <w:lang w:val="sr-Cyrl-RS"/>
        </w:rPr>
        <w:t xml:space="preserve"> 1), 8) или 9) </w:t>
      </w:r>
      <w:r w:rsidR="00931DC9" w:rsidRPr="0039029D">
        <w:rPr>
          <w:rFonts w:eastAsia="Times New Roman"/>
          <w:lang w:val="sr-Cyrl-RS"/>
        </w:rPr>
        <w:t>може да</w:t>
      </w:r>
      <w:r w:rsidR="0063747A" w:rsidRPr="0039029D">
        <w:rPr>
          <w:rFonts w:eastAsia="Times New Roman"/>
          <w:lang w:val="sr-Cyrl-RS"/>
        </w:rPr>
        <w:t xml:space="preserve"> отвори </w:t>
      </w:r>
      <w:bookmarkStart w:id="72" w:name="_Hlk55580919"/>
      <w:r w:rsidR="0063747A" w:rsidRPr="0039029D">
        <w:rPr>
          <w:rFonts w:eastAsia="Times New Roman"/>
          <w:lang w:val="sr-Cyrl-RS"/>
        </w:rPr>
        <w:t xml:space="preserve">новчани рачун </w:t>
      </w:r>
      <w:r w:rsidR="00931DC9" w:rsidRPr="0039029D">
        <w:rPr>
          <w:rFonts w:eastAsia="Times New Roman"/>
          <w:lang w:val="sr-Cyrl-RS"/>
        </w:rPr>
        <w:t>корисника</w:t>
      </w:r>
      <w:r w:rsidR="00E31908" w:rsidRPr="0039029D">
        <w:rPr>
          <w:rFonts w:eastAsia="Times New Roman"/>
          <w:lang w:val="sr-Cyrl-RS"/>
        </w:rPr>
        <w:t xml:space="preserve"> дигиталне имовине</w:t>
      </w:r>
      <w:r w:rsidR="00931DC9" w:rsidRPr="0039029D">
        <w:rPr>
          <w:rFonts w:eastAsia="Times New Roman"/>
          <w:lang w:val="sr-Cyrl-RS"/>
        </w:rPr>
        <w:t xml:space="preserve"> код банке</w:t>
      </w:r>
      <w:r w:rsidR="0063747A" w:rsidRPr="0039029D">
        <w:rPr>
          <w:rFonts w:eastAsia="Times New Roman"/>
          <w:lang w:val="sr-Cyrl-RS"/>
        </w:rPr>
        <w:t xml:space="preserve"> који је одвојен од новчаног рачуна пружаоца </w:t>
      </w:r>
      <w:r w:rsidR="002A440A" w:rsidRPr="0039029D">
        <w:rPr>
          <w:rFonts w:eastAsia="Times New Roman"/>
          <w:lang w:val="sr-Cyrl-RS"/>
        </w:rPr>
        <w:t xml:space="preserve">услуга повезаних с дигиталном имовином, </w:t>
      </w:r>
      <w:r w:rsidR="0063747A" w:rsidRPr="0039029D">
        <w:rPr>
          <w:rFonts w:eastAsia="Times New Roman"/>
          <w:lang w:val="sr-Cyrl-RS"/>
        </w:rPr>
        <w:t xml:space="preserve">а посебна сагласност </w:t>
      </w:r>
      <w:r w:rsidR="00931DC9" w:rsidRPr="0039029D">
        <w:rPr>
          <w:rFonts w:eastAsia="Times New Roman"/>
          <w:lang w:val="sr-Cyrl-RS"/>
        </w:rPr>
        <w:t xml:space="preserve">корисника </w:t>
      </w:r>
      <w:r w:rsidR="0063747A" w:rsidRPr="0039029D">
        <w:rPr>
          <w:rFonts w:eastAsia="Times New Roman"/>
          <w:lang w:val="sr-Cyrl-RS"/>
        </w:rPr>
        <w:t>или овлашћење за отварање рачуна са новчаним средствима није неопходна</w:t>
      </w:r>
      <w:bookmarkEnd w:id="72"/>
      <w:r w:rsidR="0063747A" w:rsidRPr="0039029D">
        <w:rPr>
          <w:rFonts w:eastAsia="Times New Roman"/>
          <w:lang w:val="sr-Cyrl-RS"/>
        </w:rPr>
        <w:t>.</w:t>
      </w:r>
    </w:p>
    <w:p w14:paraId="12CBEA4A" w14:textId="2FAA1264" w:rsidR="0093640D" w:rsidRPr="0039029D" w:rsidRDefault="0093640D" w:rsidP="008C4867">
      <w:pPr>
        <w:spacing w:after="120" w:line="240" w:lineRule="auto"/>
        <w:ind w:firstLine="284"/>
        <w:jc w:val="both"/>
        <w:rPr>
          <w:rFonts w:eastAsia="Times New Roman"/>
          <w:lang w:val="sr-Cyrl-RS"/>
        </w:rPr>
      </w:pPr>
      <w:r w:rsidRPr="0039029D">
        <w:rPr>
          <w:rFonts w:eastAsia="Times New Roman"/>
          <w:lang w:val="sr-Cyrl-RS"/>
        </w:rPr>
        <w:t>Изузетно од става 1</w:t>
      </w:r>
      <w:r w:rsidR="007E7AB2" w:rsidRPr="0039029D">
        <w:rPr>
          <w:rFonts w:eastAsia="Times New Roman"/>
          <w:lang w:val="sr-Cyrl-RS"/>
        </w:rPr>
        <w:t>.</w:t>
      </w:r>
      <w:r w:rsidRPr="0039029D">
        <w:rPr>
          <w:rFonts w:eastAsia="Times New Roman"/>
          <w:lang w:val="sr-Cyrl-RS"/>
        </w:rPr>
        <w:t xml:space="preserve"> овог члана, пружалац услуга повезаних с дигиталном имовином који има дозволу за пружање услуга повезаних с дигиталном имовином из члана 3. став 1. тач</w:t>
      </w:r>
      <w:r w:rsidR="007E7AB2" w:rsidRPr="0039029D">
        <w:rPr>
          <w:rFonts w:eastAsia="Times New Roman"/>
          <w:lang w:val="sr-Cyrl-RS"/>
        </w:rPr>
        <w:t>ка</w:t>
      </w:r>
      <w:r w:rsidRPr="0039029D">
        <w:rPr>
          <w:rFonts w:eastAsia="Times New Roman"/>
          <w:lang w:val="sr-Cyrl-RS"/>
        </w:rPr>
        <w:t xml:space="preserve"> 4)</w:t>
      </w:r>
      <w:r w:rsidR="007E7AB2" w:rsidRPr="0039029D">
        <w:rPr>
          <w:rFonts w:eastAsia="Times New Roman"/>
          <w:lang w:val="sr-Cyrl-RS"/>
        </w:rPr>
        <w:t xml:space="preserve"> овог закона</w:t>
      </w:r>
      <w:r w:rsidRPr="0039029D">
        <w:rPr>
          <w:rFonts w:eastAsia="Times New Roman"/>
          <w:lang w:val="sr-Cyrl-RS"/>
        </w:rPr>
        <w:t xml:space="preserve"> може, </w:t>
      </w:r>
      <w:bookmarkStart w:id="73" w:name="_Hlk55581004"/>
      <w:r w:rsidRPr="0039029D">
        <w:rPr>
          <w:rFonts w:eastAsia="Times New Roman"/>
          <w:lang w:val="sr-Cyrl-RS"/>
        </w:rPr>
        <w:t>искључиво у сврху примања уплата везаних за дигиталну имовину и преноса тих средстава кориснику</w:t>
      </w:r>
      <w:r w:rsidR="007E7AB2" w:rsidRPr="0039029D">
        <w:rPr>
          <w:rFonts w:eastAsia="Times New Roman"/>
          <w:lang w:val="sr-Cyrl-RS"/>
        </w:rPr>
        <w:t xml:space="preserve"> дигиталне имовине</w:t>
      </w:r>
      <w:bookmarkEnd w:id="73"/>
      <w:r w:rsidRPr="0039029D">
        <w:rPr>
          <w:rFonts w:eastAsia="Times New Roman"/>
          <w:lang w:val="sr-Cyrl-RS"/>
        </w:rPr>
        <w:t>, да отвори новчани рачун корисника</w:t>
      </w:r>
      <w:r w:rsidR="00E31908" w:rsidRPr="0039029D">
        <w:rPr>
          <w:rFonts w:eastAsia="Times New Roman"/>
          <w:lang w:val="sr-Cyrl-RS"/>
        </w:rPr>
        <w:t xml:space="preserve"> дигиталне имовине</w:t>
      </w:r>
      <w:r w:rsidRPr="0039029D">
        <w:rPr>
          <w:rFonts w:eastAsia="Times New Roman"/>
          <w:lang w:val="sr-Cyrl-RS"/>
        </w:rPr>
        <w:t xml:space="preserve"> код банке који је одвојен од новчаног рачуна пружаоца услуга повезаних с дигиталном имовином, а посебна сагласност корисника или овлашћење за отварање рачуна са новчаним средствима није неопходна.</w:t>
      </w:r>
    </w:p>
    <w:p w14:paraId="33E7D08E" w14:textId="207982E0" w:rsidR="0063747A" w:rsidRPr="0039029D" w:rsidRDefault="00721B5D" w:rsidP="008C4867">
      <w:pPr>
        <w:spacing w:after="120" w:line="240" w:lineRule="auto"/>
        <w:ind w:firstLine="284"/>
        <w:jc w:val="both"/>
        <w:rPr>
          <w:rFonts w:eastAsia="Times New Roman"/>
          <w:lang w:val="sr-Cyrl-RS"/>
        </w:rPr>
      </w:pPr>
      <w:r w:rsidRPr="0039029D">
        <w:rPr>
          <w:rFonts w:eastAsia="Times New Roman"/>
          <w:lang w:val="sr-Cyrl-RS"/>
        </w:rPr>
        <w:t xml:space="preserve">Пружалац услуга повезаних с дигиталном имовином из става 1. овог члана </w:t>
      </w:r>
      <w:r w:rsidR="0063747A" w:rsidRPr="0039029D">
        <w:rPr>
          <w:rFonts w:eastAsia="Times New Roman"/>
          <w:lang w:val="sr-Cyrl-RS"/>
        </w:rPr>
        <w:t xml:space="preserve">може користити један или више рачуна за новчана средства </w:t>
      </w:r>
      <w:r w:rsidR="00931DC9" w:rsidRPr="0039029D">
        <w:rPr>
          <w:rFonts w:eastAsia="Times New Roman"/>
          <w:lang w:val="sr-Cyrl-RS"/>
        </w:rPr>
        <w:t>корисника</w:t>
      </w:r>
      <w:r w:rsidR="00E31908" w:rsidRPr="0039029D">
        <w:rPr>
          <w:rFonts w:eastAsia="Times New Roman"/>
          <w:lang w:val="sr-Cyrl-RS"/>
        </w:rPr>
        <w:t xml:space="preserve"> дигиталне имовине</w:t>
      </w:r>
      <w:r w:rsidR="00931DC9" w:rsidRPr="0039029D">
        <w:rPr>
          <w:rFonts w:eastAsia="Times New Roman"/>
          <w:lang w:val="sr-Cyrl-RS"/>
        </w:rPr>
        <w:t xml:space="preserve"> </w:t>
      </w:r>
      <w:r w:rsidR="0063747A" w:rsidRPr="0039029D">
        <w:rPr>
          <w:rFonts w:eastAsia="Times New Roman"/>
          <w:lang w:val="sr-Cyrl-RS"/>
        </w:rPr>
        <w:t>и дуж</w:t>
      </w:r>
      <w:r w:rsidR="00931DC9" w:rsidRPr="0039029D">
        <w:rPr>
          <w:rFonts w:eastAsia="Times New Roman"/>
          <w:lang w:val="sr-Cyrl-RS"/>
        </w:rPr>
        <w:t>ан</w:t>
      </w:r>
      <w:r w:rsidR="0063747A" w:rsidRPr="0039029D">
        <w:rPr>
          <w:rFonts w:eastAsia="Times New Roman"/>
          <w:lang w:val="sr-Cyrl-RS"/>
        </w:rPr>
        <w:t xml:space="preserve"> је да у континуитету води тачну евиденцију о средствима сваког </w:t>
      </w:r>
      <w:r w:rsidR="00931DC9" w:rsidRPr="0039029D">
        <w:rPr>
          <w:rFonts w:eastAsia="Times New Roman"/>
          <w:lang w:val="sr-Cyrl-RS"/>
        </w:rPr>
        <w:t>корисника</w:t>
      </w:r>
      <w:r w:rsidR="0063747A" w:rsidRPr="0039029D">
        <w:rPr>
          <w:rFonts w:eastAsia="Times New Roman"/>
          <w:lang w:val="sr-Cyrl-RS"/>
        </w:rPr>
        <w:t xml:space="preserve"> која се држе на збирном рачуну.</w:t>
      </w:r>
    </w:p>
    <w:p w14:paraId="5F38AFDA" w14:textId="5083C494" w:rsidR="0063747A" w:rsidRPr="0039029D" w:rsidRDefault="0063747A" w:rsidP="008C4867">
      <w:pPr>
        <w:spacing w:after="120" w:line="240" w:lineRule="auto"/>
        <w:ind w:firstLine="284"/>
        <w:jc w:val="both"/>
        <w:rPr>
          <w:rFonts w:eastAsia="Times New Roman"/>
          <w:lang w:val="sr-Cyrl-RS"/>
        </w:rPr>
      </w:pPr>
      <w:bookmarkStart w:id="74" w:name="_Hlk55581022"/>
      <w:r w:rsidRPr="0039029D">
        <w:rPr>
          <w:rFonts w:eastAsia="Times New Roman"/>
          <w:lang w:val="sr-Cyrl-RS"/>
        </w:rPr>
        <w:t xml:space="preserve">Средства с новчаног рачуна </w:t>
      </w:r>
      <w:r w:rsidR="00931DC9" w:rsidRPr="0039029D">
        <w:rPr>
          <w:rFonts w:eastAsia="Times New Roman"/>
          <w:lang w:val="sr-Cyrl-RS"/>
        </w:rPr>
        <w:t>корисника</w:t>
      </w:r>
      <w:r w:rsidR="00E31908" w:rsidRPr="0039029D">
        <w:rPr>
          <w:rFonts w:eastAsia="Times New Roman"/>
          <w:lang w:val="sr-Cyrl-RS"/>
        </w:rPr>
        <w:t xml:space="preserve"> дигиталне имовине</w:t>
      </w:r>
      <w:r w:rsidR="00931DC9" w:rsidRPr="0039029D">
        <w:rPr>
          <w:rFonts w:eastAsia="Times New Roman"/>
          <w:lang w:val="sr-Cyrl-RS"/>
        </w:rPr>
        <w:t xml:space="preserve"> </w:t>
      </w:r>
      <w:r w:rsidR="009A301F" w:rsidRPr="0039029D">
        <w:rPr>
          <w:rFonts w:eastAsia="Times New Roman"/>
          <w:lang w:val="sr-Cyrl-RS"/>
        </w:rPr>
        <w:t xml:space="preserve">пружалац услуга повезаних с дигиталном имовином из става 1. овог члана </w:t>
      </w:r>
      <w:r w:rsidRPr="0039029D">
        <w:rPr>
          <w:rFonts w:eastAsia="Times New Roman"/>
          <w:lang w:val="sr-Cyrl-RS"/>
        </w:rPr>
        <w:t xml:space="preserve">може да користи само за плаћање обавеза </w:t>
      </w:r>
      <w:r w:rsidR="00D774DD" w:rsidRPr="0039029D">
        <w:rPr>
          <w:rFonts w:eastAsia="Times New Roman"/>
          <w:lang w:val="sr-Cyrl-RS"/>
        </w:rPr>
        <w:t>у вези</w:t>
      </w:r>
      <w:r w:rsidRPr="0039029D">
        <w:rPr>
          <w:rFonts w:eastAsia="Times New Roman"/>
          <w:lang w:val="sr-Cyrl-RS"/>
        </w:rPr>
        <w:t xml:space="preserve"> са услугама за које има дозволу </w:t>
      </w:r>
      <w:r w:rsidR="0011553D" w:rsidRPr="0039029D">
        <w:rPr>
          <w:rFonts w:eastAsia="Times New Roman"/>
          <w:lang w:val="sr-Cyrl-RS"/>
        </w:rPr>
        <w:t>надзорног органа</w:t>
      </w:r>
      <w:r w:rsidRPr="0039029D">
        <w:rPr>
          <w:rFonts w:eastAsia="Times New Roman"/>
          <w:lang w:val="sr-Cyrl-RS"/>
        </w:rPr>
        <w:t>.</w:t>
      </w:r>
    </w:p>
    <w:bookmarkEnd w:id="74"/>
    <w:p w14:paraId="69E1A4C0" w14:textId="76924771" w:rsidR="00164072" w:rsidRPr="0039029D" w:rsidRDefault="0063747A" w:rsidP="008C4867">
      <w:pPr>
        <w:spacing w:after="120" w:line="240" w:lineRule="auto"/>
        <w:ind w:firstLine="284"/>
        <w:jc w:val="both"/>
        <w:rPr>
          <w:rFonts w:eastAsia="Times New Roman"/>
          <w:lang w:val="sr-Cyrl-RS"/>
        </w:rPr>
      </w:pPr>
      <w:r w:rsidRPr="0039029D">
        <w:rPr>
          <w:rFonts w:eastAsia="Times New Roman"/>
          <w:lang w:val="sr-Cyrl-RS"/>
        </w:rPr>
        <w:t xml:space="preserve">Средства на новчаном рачуну </w:t>
      </w:r>
      <w:r w:rsidR="00F43B68" w:rsidRPr="0039029D">
        <w:rPr>
          <w:rFonts w:eastAsia="Times New Roman"/>
          <w:lang w:val="sr-Cyrl-RS"/>
        </w:rPr>
        <w:t>корисника</w:t>
      </w:r>
      <w:r w:rsidR="00E31908" w:rsidRPr="0039029D">
        <w:rPr>
          <w:rFonts w:eastAsia="Times New Roman"/>
          <w:lang w:val="sr-Cyrl-RS"/>
        </w:rPr>
        <w:t xml:space="preserve"> дигиталне имовине</w:t>
      </w:r>
      <w:r w:rsidRPr="0039029D">
        <w:rPr>
          <w:rFonts w:eastAsia="Times New Roman"/>
          <w:lang w:val="sr-Cyrl-RS"/>
        </w:rPr>
        <w:t xml:space="preserve">, укључујући и средства која су у поступку преноса, </w:t>
      </w:r>
      <w:bookmarkStart w:id="75" w:name="_Hlk55580335"/>
      <w:r w:rsidRPr="0039029D">
        <w:rPr>
          <w:rFonts w:eastAsia="Times New Roman"/>
          <w:lang w:val="sr-Cyrl-RS"/>
        </w:rPr>
        <w:t xml:space="preserve">нису у власништву и не улазе у имовину </w:t>
      </w:r>
      <w:r w:rsidR="00721B5D" w:rsidRPr="0039029D">
        <w:rPr>
          <w:rFonts w:eastAsia="Times New Roman"/>
          <w:lang w:val="sr-Cyrl-RS"/>
        </w:rPr>
        <w:t>пружаоца услуга повезаних с дигиталном имовином из става 1. овог члана</w:t>
      </w:r>
      <w:r w:rsidRPr="0039029D">
        <w:rPr>
          <w:rFonts w:eastAsia="Times New Roman"/>
          <w:lang w:val="sr-Cyrl-RS"/>
        </w:rPr>
        <w:t xml:space="preserve">, не могу се користити за плаћање обавеза тог друштва према повериоцима нити бити предмет </w:t>
      </w:r>
      <w:r w:rsidR="00F43B68" w:rsidRPr="0039029D">
        <w:rPr>
          <w:rFonts w:eastAsia="Times New Roman"/>
          <w:lang w:val="sr-Cyrl-RS"/>
        </w:rPr>
        <w:t xml:space="preserve">принудне наплате и </w:t>
      </w:r>
      <w:r w:rsidR="00FA0896" w:rsidRPr="0039029D">
        <w:rPr>
          <w:rFonts w:eastAsia="Times New Roman"/>
          <w:lang w:val="sr-Cyrl-RS"/>
        </w:rPr>
        <w:t xml:space="preserve">извршења које се спроводи над тим </w:t>
      </w:r>
      <w:r w:rsidR="00F43B68" w:rsidRPr="0039029D">
        <w:rPr>
          <w:rFonts w:eastAsia="Times New Roman"/>
          <w:lang w:val="sr-Cyrl-RS"/>
        </w:rPr>
        <w:t xml:space="preserve">пружаоцем услуга повезаних с дигиталном имовином, </w:t>
      </w:r>
      <w:r w:rsidR="00931DC9" w:rsidRPr="0039029D">
        <w:rPr>
          <w:rFonts w:eastAsia="Times New Roman"/>
          <w:lang w:val="sr-Cyrl-RS"/>
        </w:rPr>
        <w:t xml:space="preserve">и не улазе у стечајну или ликвидациону масу тог </w:t>
      </w:r>
      <w:r w:rsidR="00F43B68" w:rsidRPr="0039029D">
        <w:rPr>
          <w:rFonts w:eastAsia="Times New Roman"/>
          <w:lang w:val="sr-Cyrl-RS"/>
        </w:rPr>
        <w:t>пружаоца услуга</w:t>
      </w:r>
      <w:r w:rsidRPr="0039029D">
        <w:rPr>
          <w:rFonts w:eastAsia="Times New Roman"/>
          <w:lang w:val="sr-Cyrl-RS"/>
        </w:rPr>
        <w:t>.</w:t>
      </w:r>
    </w:p>
    <w:bookmarkEnd w:id="75"/>
    <w:p w14:paraId="107A4679" w14:textId="64C93E39" w:rsidR="0063747A" w:rsidRPr="0039029D" w:rsidRDefault="0063747A"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Извршење налога </w:t>
      </w:r>
      <w:r w:rsidR="007C1F41" w:rsidRPr="0039029D">
        <w:rPr>
          <w:rFonts w:eastAsia="Times New Roman"/>
          <w:b/>
          <w:bCs/>
          <w:lang w:val="sr-Cyrl-RS"/>
        </w:rPr>
        <w:t>корисника</w:t>
      </w:r>
    </w:p>
    <w:p w14:paraId="3DEE58F0" w14:textId="2336BE46" w:rsidR="0063747A" w:rsidRPr="0039029D" w:rsidRDefault="004840AF"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45571A" w:rsidRPr="0039029D">
        <w:rPr>
          <w:rFonts w:eastAsia="Times New Roman"/>
          <w:b/>
          <w:bCs/>
          <w:lang w:val="sr-Cyrl-RS"/>
        </w:rPr>
        <w:t>81</w:t>
      </w:r>
      <w:r w:rsidR="002878C4" w:rsidRPr="0039029D">
        <w:rPr>
          <w:rFonts w:eastAsia="Times New Roman"/>
          <w:b/>
          <w:bCs/>
          <w:lang w:val="sr-Cyrl-RS"/>
        </w:rPr>
        <w:t>.</w:t>
      </w:r>
    </w:p>
    <w:p w14:paraId="7BD6C5E0" w14:textId="4206D1DC" w:rsidR="0063747A" w:rsidRPr="0039029D" w:rsidRDefault="0063747A" w:rsidP="008C4867">
      <w:pPr>
        <w:spacing w:after="120" w:line="240" w:lineRule="auto"/>
        <w:ind w:firstLine="284"/>
        <w:jc w:val="both"/>
        <w:rPr>
          <w:rFonts w:eastAsia="Times New Roman"/>
          <w:lang w:val="sr-Cyrl-RS"/>
        </w:rPr>
      </w:pPr>
      <w:bookmarkStart w:id="76" w:name="_Hlk55581193"/>
      <w:r w:rsidRPr="0039029D">
        <w:rPr>
          <w:rFonts w:eastAsia="Times New Roman"/>
          <w:lang w:val="sr-Cyrl-RS"/>
        </w:rPr>
        <w:t xml:space="preserve">Пружалац </w:t>
      </w:r>
      <w:bookmarkStart w:id="77" w:name="_Hlk55581156"/>
      <w:r w:rsidR="004840AF" w:rsidRPr="0039029D">
        <w:rPr>
          <w:rFonts w:eastAsia="Times New Roman"/>
          <w:lang w:val="sr-Cyrl-RS"/>
        </w:rPr>
        <w:t xml:space="preserve">услуга повезаних с дигиталном имовином </w:t>
      </w:r>
      <w:bookmarkEnd w:id="77"/>
      <w:r w:rsidRPr="0039029D">
        <w:rPr>
          <w:rFonts w:eastAsia="Times New Roman"/>
          <w:lang w:val="sr-Cyrl-RS"/>
        </w:rPr>
        <w:t xml:space="preserve">је дужан да установи мере и системе за брзо, поштено и ефикасно извршавање налога </w:t>
      </w:r>
      <w:r w:rsidR="00AD7BD2" w:rsidRPr="0039029D">
        <w:rPr>
          <w:rFonts w:eastAsia="Times New Roman"/>
          <w:lang w:val="sr-Cyrl-RS"/>
        </w:rPr>
        <w:t>корисника</w:t>
      </w:r>
      <w:r w:rsidR="007C1F41" w:rsidRPr="0039029D">
        <w:rPr>
          <w:rFonts w:eastAsia="Times New Roman"/>
          <w:lang w:val="sr-Cyrl-RS"/>
        </w:rPr>
        <w:t xml:space="preserve"> дигиталне имовине</w:t>
      </w:r>
      <w:r w:rsidR="00AD7BD2" w:rsidRPr="0039029D">
        <w:rPr>
          <w:rFonts w:eastAsia="Times New Roman"/>
          <w:lang w:val="sr-Cyrl-RS"/>
        </w:rPr>
        <w:t xml:space="preserve"> </w:t>
      </w:r>
      <w:r w:rsidRPr="0039029D">
        <w:rPr>
          <w:rFonts w:eastAsia="Times New Roman"/>
          <w:lang w:val="sr-Cyrl-RS"/>
        </w:rPr>
        <w:t xml:space="preserve">у односу на налоге осталих </w:t>
      </w:r>
      <w:r w:rsidR="00AD7BD2" w:rsidRPr="0039029D">
        <w:rPr>
          <w:rFonts w:eastAsia="Times New Roman"/>
          <w:lang w:val="sr-Cyrl-RS"/>
        </w:rPr>
        <w:t xml:space="preserve">корисника </w:t>
      </w:r>
      <w:r w:rsidR="007C1F41" w:rsidRPr="0039029D">
        <w:rPr>
          <w:rFonts w:eastAsia="Times New Roman"/>
          <w:lang w:val="sr-Cyrl-RS"/>
        </w:rPr>
        <w:t xml:space="preserve">дигиталне имовине </w:t>
      </w:r>
      <w:r w:rsidRPr="0039029D">
        <w:rPr>
          <w:rFonts w:eastAsia="Times New Roman"/>
          <w:lang w:val="sr-Cyrl-RS"/>
        </w:rPr>
        <w:t xml:space="preserve">или тог пружаоца </w:t>
      </w:r>
      <w:r w:rsidR="004840AF" w:rsidRPr="0039029D">
        <w:rPr>
          <w:rFonts w:eastAsia="Times New Roman"/>
          <w:lang w:val="sr-Cyrl-RS"/>
        </w:rPr>
        <w:t>услуга повезаних с дигиталном имовином</w:t>
      </w:r>
      <w:r w:rsidRPr="0039029D">
        <w:rPr>
          <w:rFonts w:eastAsia="Times New Roman"/>
          <w:lang w:val="sr-Cyrl-RS"/>
        </w:rPr>
        <w:t>.</w:t>
      </w:r>
    </w:p>
    <w:bookmarkEnd w:id="76"/>
    <w:p w14:paraId="797228A5" w14:textId="7A9AF4C0" w:rsidR="0063747A" w:rsidRPr="0039029D" w:rsidRDefault="007C1F41" w:rsidP="008C4867">
      <w:pPr>
        <w:spacing w:after="120" w:line="240" w:lineRule="auto"/>
        <w:ind w:firstLine="284"/>
        <w:jc w:val="both"/>
        <w:rPr>
          <w:rFonts w:eastAsia="Times New Roman"/>
          <w:lang w:val="sr-Cyrl-RS"/>
        </w:rPr>
      </w:pPr>
      <w:r w:rsidRPr="0039029D">
        <w:rPr>
          <w:rFonts w:eastAsia="Times New Roman"/>
          <w:lang w:val="sr-Cyrl-RS"/>
        </w:rPr>
        <w:t>М</w:t>
      </w:r>
      <w:r w:rsidR="0063747A" w:rsidRPr="0039029D">
        <w:rPr>
          <w:rFonts w:eastAsia="Times New Roman"/>
          <w:lang w:val="sr-Cyrl-RS"/>
        </w:rPr>
        <w:t xml:space="preserve">ере и системи </w:t>
      </w:r>
      <w:r w:rsidRPr="0039029D">
        <w:rPr>
          <w:rFonts w:eastAsia="Times New Roman"/>
          <w:lang w:val="sr-Cyrl-RS"/>
        </w:rPr>
        <w:t xml:space="preserve">из става 1. овог члана </w:t>
      </w:r>
      <w:r w:rsidR="0063747A" w:rsidRPr="0039029D">
        <w:rPr>
          <w:rFonts w:eastAsia="Times New Roman"/>
          <w:lang w:val="sr-Cyrl-RS"/>
        </w:rPr>
        <w:t xml:space="preserve">морају омогућавати извршење налога </w:t>
      </w:r>
      <w:r w:rsidR="00AD7BD2" w:rsidRPr="0039029D">
        <w:rPr>
          <w:rFonts w:eastAsia="Times New Roman"/>
          <w:lang w:val="sr-Cyrl-RS"/>
        </w:rPr>
        <w:t xml:space="preserve">корисника </w:t>
      </w:r>
      <w:r w:rsidR="0063747A" w:rsidRPr="0039029D">
        <w:rPr>
          <w:rFonts w:eastAsia="Times New Roman"/>
          <w:lang w:val="sr-Cyrl-RS"/>
        </w:rPr>
        <w:t xml:space="preserve">у складу са временом када је пружалац </w:t>
      </w:r>
      <w:r w:rsidR="004840AF" w:rsidRPr="0039029D">
        <w:rPr>
          <w:rFonts w:eastAsia="Times New Roman"/>
          <w:lang w:val="sr-Cyrl-RS"/>
        </w:rPr>
        <w:t xml:space="preserve">услуга повезаних с дигиталном имовином </w:t>
      </w:r>
      <w:r w:rsidR="0063747A" w:rsidRPr="0039029D">
        <w:rPr>
          <w:rFonts w:eastAsia="Times New Roman"/>
          <w:lang w:val="sr-Cyrl-RS"/>
        </w:rPr>
        <w:t>примио налоге.</w:t>
      </w:r>
    </w:p>
    <w:p w14:paraId="2B8E2EF7" w14:textId="77777777" w:rsidR="0063747A" w:rsidRPr="0039029D" w:rsidRDefault="0063747A" w:rsidP="008C4867">
      <w:pPr>
        <w:spacing w:after="120" w:line="240" w:lineRule="auto"/>
        <w:ind w:firstLine="284"/>
        <w:jc w:val="both"/>
        <w:rPr>
          <w:rFonts w:eastAsia="Times New Roman"/>
          <w:lang w:val="sr-Cyrl-RS"/>
        </w:rPr>
      </w:pPr>
      <w:bookmarkStart w:id="78" w:name="_Hlk55581218"/>
      <w:r w:rsidRPr="0039029D">
        <w:rPr>
          <w:rFonts w:eastAsia="Times New Roman"/>
          <w:lang w:val="sr-Cyrl-RS"/>
        </w:rPr>
        <w:t xml:space="preserve">Пружалац </w:t>
      </w:r>
      <w:r w:rsidR="004840AF" w:rsidRPr="0039029D">
        <w:rPr>
          <w:rFonts w:eastAsia="Times New Roman"/>
          <w:lang w:val="sr-Cyrl-RS"/>
        </w:rPr>
        <w:t xml:space="preserve">услуга повезаних с дигиталном имовином </w:t>
      </w:r>
      <w:r w:rsidRPr="0039029D">
        <w:rPr>
          <w:rFonts w:eastAsia="Times New Roman"/>
          <w:lang w:val="sr-Cyrl-RS"/>
        </w:rPr>
        <w:t xml:space="preserve">дужан је да води књигу налога у електронском облику </w:t>
      </w:r>
      <w:bookmarkEnd w:id="78"/>
      <w:r w:rsidRPr="0039029D">
        <w:rPr>
          <w:rFonts w:eastAsia="Times New Roman"/>
          <w:lang w:val="sr-Cyrl-RS"/>
        </w:rPr>
        <w:t xml:space="preserve">у коју се уписују налози </w:t>
      </w:r>
      <w:r w:rsidR="00AD7BD2" w:rsidRPr="0039029D">
        <w:rPr>
          <w:rFonts w:eastAsia="Times New Roman"/>
          <w:lang w:val="sr-Cyrl-RS"/>
        </w:rPr>
        <w:t xml:space="preserve">корисника </w:t>
      </w:r>
      <w:r w:rsidRPr="0039029D">
        <w:rPr>
          <w:rFonts w:eastAsia="Times New Roman"/>
          <w:lang w:val="sr-Cyrl-RS"/>
        </w:rPr>
        <w:t xml:space="preserve">за куповину или продају дигиталне имовине, као и опозиви тих налога, на начин којим се одмах бележи време пријема налога и који спречава накнадну измену налога коју није одобрио </w:t>
      </w:r>
      <w:r w:rsidR="00DE7EDE" w:rsidRPr="0039029D">
        <w:rPr>
          <w:rFonts w:eastAsia="Times New Roman"/>
          <w:lang w:val="sr-Cyrl-RS"/>
        </w:rPr>
        <w:t>корисник</w:t>
      </w:r>
      <w:r w:rsidR="00210E20" w:rsidRPr="0039029D">
        <w:rPr>
          <w:rFonts w:eastAsia="Times New Roman"/>
          <w:lang w:val="sr-Cyrl-RS"/>
        </w:rPr>
        <w:t xml:space="preserve"> или времена пријема налога</w:t>
      </w:r>
      <w:r w:rsidRPr="0039029D">
        <w:rPr>
          <w:rFonts w:eastAsia="Times New Roman"/>
          <w:lang w:val="sr-Cyrl-RS"/>
        </w:rPr>
        <w:t>.</w:t>
      </w:r>
    </w:p>
    <w:p w14:paraId="08AC784D" w14:textId="66125182" w:rsidR="0063747A" w:rsidRPr="0039029D" w:rsidRDefault="0063747A" w:rsidP="008C4867">
      <w:pPr>
        <w:spacing w:after="120" w:line="240" w:lineRule="auto"/>
        <w:ind w:firstLine="284"/>
        <w:jc w:val="both"/>
        <w:rPr>
          <w:rFonts w:eastAsia="Times New Roman"/>
          <w:lang w:val="sr-Cyrl-RS"/>
        </w:rPr>
      </w:pPr>
      <w:r w:rsidRPr="0039029D">
        <w:rPr>
          <w:rFonts w:eastAsia="Times New Roman"/>
          <w:lang w:val="sr-Cyrl-RS"/>
        </w:rPr>
        <w:t xml:space="preserve">Пружалац </w:t>
      </w:r>
      <w:r w:rsidR="004840AF" w:rsidRPr="0039029D">
        <w:rPr>
          <w:rFonts w:eastAsia="Times New Roman"/>
          <w:lang w:val="sr-Cyrl-RS"/>
        </w:rPr>
        <w:t xml:space="preserve">услуга повезаних с дигиталном имовином </w:t>
      </w:r>
      <w:r w:rsidRPr="0039029D">
        <w:rPr>
          <w:rFonts w:eastAsia="Times New Roman"/>
          <w:lang w:val="sr-Cyrl-RS"/>
        </w:rPr>
        <w:t xml:space="preserve">може да прима налоге </w:t>
      </w:r>
      <w:r w:rsidR="00AD7BD2" w:rsidRPr="0039029D">
        <w:rPr>
          <w:rFonts w:eastAsia="Times New Roman"/>
          <w:lang w:val="sr-Cyrl-RS"/>
        </w:rPr>
        <w:t xml:space="preserve">корисника </w:t>
      </w:r>
      <w:r w:rsidR="005743C7" w:rsidRPr="0039029D">
        <w:rPr>
          <w:rFonts w:eastAsia="Times New Roman"/>
          <w:lang w:val="sr-Cyrl-RS"/>
        </w:rPr>
        <w:t xml:space="preserve">дигиталне имовине </w:t>
      </w:r>
      <w:bookmarkStart w:id="79" w:name="_Hlk55581271"/>
      <w:r w:rsidRPr="0039029D">
        <w:rPr>
          <w:rFonts w:eastAsia="Times New Roman"/>
          <w:lang w:val="sr-Cyrl-RS"/>
        </w:rPr>
        <w:t xml:space="preserve">у својим пословним просторијама или </w:t>
      </w:r>
      <w:r w:rsidR="005971BD" w:rsidRPr="0039029D">
        <w:rPr>
          <w:rFonts w:eastAsia="Times New Roman"/>
          <w:lang w:val="sr-Cyrl-RS"/>
        </w:rPr>
        <w:t xml:space="preserve">путем </w:t>
      </w:r>
      <w:r w:rsidRPr="0039029D">
        <w:rPr>
          <w:rFonts w:eastAsia="Times New Roman"/>
          <w:lang w:val="sr-Cyrl-RS"/>
        </w:rPr>
        <w:t>телекомуникациони</w:t>
      </w:r>
      <w:r w:rsidR="005971BD" w:rsidRPr="0039029D">
        <w:rPr>
          <w:rFonts w:eastAsia="Times New Roman"/>
          <w:lang w:val="sr-Cyrl-RS"/>
        </w:rPr>
        <w:t>х</w:t>
      </w:r>
      <w:r w:rsidRPr="0039029D">
        <w:rPr>
          <w:rFonts w:eastAsia="Times New Roman"/>
          <w:lang w:val="sr-Cyrl-RS"/>
        </w:rPr>
        <w:t xml:space="preserve"> или други</w:t>
      </w:r>
      <w:r w:rsidR="005971BD" w:rsidRPr="0039029D">
        <w:rPr>
          <w:rFonts w:eastAsia="Times New Roman"/>
          <w:lang w:val="sr-Cyrl-RS"/>
        </w:rPr>
        <w:t>х</w:t>
      </w:r>
      <w:r w:rsidRPr="0039029D">
        <w:rPr>
          <w:rFonts w:eastAsia="Times New Roman"/>
          <w:lang w:val="sr-Cyrl-RS"/>
        </w:rPr>
        <w:t xml:space="preserve"> електронски</w:t>
      </w:r>
      <w:r w:rsidR="005971BD" w:rsidRPr="0039029D">
        <w:rPr>
          <w:rFonts w:eastAsia="Times New Roman"/>
          <w:lang w:val="sr-Cyrl-RS"/>
        </w:rPr>
        <w:t>х</w:t>
      </w:r>
      <w:r w:rsidRPr="0039029D">
        <w:rPr>
          <w:rFonts w:eastAsia="Times New Roman"/>
          <w:lang w:val="sr-Cyrl-RS"/>
        </w:rPr>
        <w:t xml:space="preserve"> средст</w:t>
      </w:r>
      <w:r w:rsidR="005971BD" w:rsidRPr="0039029D">
        <w:rPr>
          <w:rFonts w:eastAsia="Times New Roman"/>
          <w:lang w:val="sr-Cyrl-RS"/>
        </w:rPr>
        <w:t>ава</w:t>
      </w:r>
      <w:r w:rsidRPr="0039029D">
        <w:rPr>
          <w:rFonts w:eastAsia="Times New Roman"/>
          <w:lang w:val="sr-Cyrl-RS"/>
        </w:rPr>
        <w:t xml:space="preserve">, </w:t>
      </w:r>
      <w:r w:rsidR="00F42CD5" w:rsidRPr="0039029D">
        <w:rPr>
          <w:rFonts w:eastAsia="Times New Roman"/>
          <w:lang w:val="sr-Cyrl-RS"/>
        </w:rPr>
        <w:t xml:space="preserve">ако </w:t>
      </w:r>
      <w:r w:rsidRPr="0039029D">
        <w:rPr>
          <w:rFonts w:eastAsia="Times New Roman"/>
          <w:lang w:val="sr-Cyrl-RS"/>
        </w:rPr>
        <w:t xml:space="preserve">је то предвиђено уговором са </w:t>
      </w:r>
      <w:r w:rsidR="00AD7BD2" w:rsidRPr="0039029D">
        <w:rPr>
          <w:rFonts w:eastAsia="Times New Roman"/>
          <w:lang w:val="sr-Cyrl-RS"/>
        </w:rPr>
        <w:t>тим корисником</w:t>
      </w:r>
      <w:r w:rsidRPr="0039029D">
        <w:rPr>
          <w:rFonts w:eastAsia="Times New Roman"/>
          <w:lang w:val="sr-Cyrl-RS"/>
        </w:rPr>
        <w:t xml:space="preserve">, и у том случају пружалац </w:t>
      </w:r>
      <w:r w:rsidR="004840AF" w:rsidRPr="0039029D">
        <w:rPr>
          <w:rFonts w:eastAsia="Times New Roman"/>
          <w:lang w:val="sr-Cyrl-RS"/>
        </w:rPr>
        <w:t xml:space="preserve">услуга повезаних с дигиталном имовином </w:t>
      </w:r>
      <w:r w:rsidRPr="0039029D">
        <w:rPr>
          <w:rFonts w:eastAsia="Times New Roman"/>
          <w:lang w:val="sr-Cyrl-RS"/>
        </w:rPr>
        <w:t>примењује одговарајуће механизме заштите</w:t>
      </w:r>
      <w:r w:rsidR="00AD7BD2" w:rsidRPr="0039029D">
        <w:rPr>
          <w:rFonts w:eastAsia="Times New Roman"/>
          <w:lang w:val="sr-Cyrl-RS"/>
        </w:rPr>
        <w:t xml:space="preserve"> ради обезбеђивања тачности и интегритета налога у евиденцији</w:t>
      </w:r>
      <w:r w:rsidRPr="0039029D">
        <w:rPr>
          <w:rFonts w:eastAsia="Times New Roman"/>
          <w:lang w:val="sr-Cyrl-RS"/>
        </w:rPr>
        <w:t>, као што су уређаји за снимање.</w:t>
      </w:r>
      <w:bookmarkEnd w:id="79"/>
    </w:p>
    <w:p w14:paraId="5B8FC8C9" w14:textId="77777777" w:rsidR="0063747A" w:rsidRPr="0039029D" w:rsidRDefault="0063747A" w:rsidP="008C4867">
      <w:pPr>
        <w:spacing w:after="120" w:line="240" w:lineRule="auto"/>
        <w:ind w:firstLine="284"/>
        <w:jc w:val="both"/>
        <w:rPr>
          <w:rFonts w:eastAsia="Times New Roman"/>
          <w:lang w:val="sr-Cyrl-RS"/>
        </w:rPr>
      </w:pPr>
      <w:bookmarkStart w:id="80" w:name="_Hlk55581310"/>
      <w:r w:rsidRPr="0039029D">
        <w:rPr>
          <w:rFonts w:eastAsia="Times New Roman"/>
          <w:lang w:val="sr-Cyrl-RS"/>
        </w:rPr>
        <w:t xml:space="preserve">Пружалац </w:t>
      </w:r>
      <w:r w:rsidR="004840AF" w:rsidRPr="0039029D">
        <w:rPr>
          <w:rFonts w:eastAsia="Times New Roman"/>
          <w:lang w:val="sr-Cyrl-RS"/>
        </w:rPr>
        <w:t xml:space="preserve">услуга повезаних с дигиталном имовином </w:t>
      </w:r>
      <w:r w:rsidRPr="0039029D">
        <w:rPr>
          <w:rFonts w:eastAsia="Times New Roman"/>
          <w:lang w:val="sr-Cyrl-RS"/>
        </w:rPr>
        <w:t xml:space="preserve">је дужан да одбије извршење налога </w:t>
      </w:r>
      <w:r w:rsidR="00F42CD5" w:rsidRPr="0039029D">
        <w:rPr>
          <w:rFonts w:eastAsia="Times New Roman"/>
          <w:lang w:val="sr-Cyrl-RS"/>
        </w:rPr>
        <w:t>а</w:t>
      </w:r>
      <w:bookmarkEnd w:id="80"/>
      <w:r w:rsidR="00F42CD5" w:rsidRPr="0039029D">
        <w:rPr>
          <w:rFonts w:eastAsia="Times New Roman"/>
          <w:lang w:val="sr-Cyrl-RS"/>
        </w:rPr>
        <w:t xml:space="preserve">ко </w:t>
      </w:r>
      <w:r w:rsidRPr="0039029D">
        <w:rPr>
          <w:rFonts w:eastAsia="Times New Roman"/>
          <w:lang w:val="sr-Cyrl-RS"/>
        </w:rPr>
        <w:t>има разлога за основану сумњу да би извршењем таквог налога биле прекршене одредбе овог закона или закона којим се уређује спречавање прања новца и финансирања тероризма или да би било учињено дело кажњиво по закону као кривично дело, привредни преступ или прекршај.</w:t>
      </w:r>
    </w:p>
    <w:p w14:paraId="3616A44E" w14:textId="77777777" w:rsidR="0063747A" w:rsidRPr="0039029D" w:rsidRDefault="0063747A" w:rsidP="008C4867">
      <w:pPr>
        <w:spacing w:after="120" w:line="240" w:lineRule="auto"/>
        <w:ind w:firstLine="284"/>
        <w:jc w:val="both"/>
        <w:rPr>
          <w:rFonts w:eastAsia="Times New Roman"/>
          <w:lang w:val="sr-Cyrl-RS"/>
        </w:rPr>
      </w:pPr>
      <w:r w:rsidRPr="0039029D">
        <w:rPr>
          <w:rFonts w:eastAsia="Times New Roman"/>
          <w:lang w:val="sr-Cyrl-RS"/>
        </w:rPr>
        <w:t xml:space="preserve">У случају из става 5. овог члана пружалац </w:t>
      </w:r>
      <w:r w:rsidR="004840AF" w:rsidRPr="0039029D">
        <w:rPr>
          <w:rFonts w:eastAsia="Times New Roman"/>
          <w:lang w:val="sr-Cyrl-RS"/>
        </w:rPr>
        <w:t>услуга повезаних с дигиталном имовином</w:t>
      </w:r>
      <w:r w:rsidRPr="0039029D">
        <w:rPr>
          <w:rFonts w:eastAsia="Times New Roman"/>
          <w:lang w:val="sr-Cyrl-RS"/>
        </w:rPr>
        <w:t xml:space="preserve"> без одлагања обавештава </w:t>
      </w:r>
      <w:r w:rsidR="004840AF" w:rsidRPr="0039029D">
        <w:rPr>
          <w:rFonts w:eastAsia="Times New Roman"/>
          <w:lang w:val="sr-Cyrl-RS"/>
        </w:rPr>
        <w:t>надзорни орган</w:t>
      </w:r>
      <w:r w:rsidRPr="0039029D">
        <w:rPr>
          <w:rFonts w:eastAsia="Times New Roman"/>
          <w:lang w:val="sr-Cyrl-RS"/>
        </w:rPr>
        <w:t>.</w:t>
      </w:r>
    </w:p>
    <w:p w14:paraId="1DAA23A6" w14:textId="77777777" w:rsidR="0063747A" w:rsidRPr="0039029D" w:rsidRDefault="0063747A"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Уговор са </w:t>
      </w:r>
      <w:r w:rsidR="00F43B68" w:rsidRPr="0039029D">
        <w:rPr>
          <w:rFonts w:eastAsia="Times New Roman"/>
          <w:b/>
          <w:bCs/>
          <w:lang w:val="sr-Cyrl-RS"/>
        </w:rPr>
        <w:t>корисником дигиталне имовине</w:t>
      </w:r>
    </w:p>
    <w:p w14:paraId="23264C95" w14:textId="364510B9" w:rsidR="0063747A" w:rsidRPr="0039029D" w:rsidRDefault="0063747A"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D54984" w:rsidRPr="0039029D">
        <w:rPr>
          <w:rFonts w:eastAsia="Times New Roman"/>
          <w:b/>
          <w:bCs/>
          <w:lang w:val="sr-Cyrl-RS"/>
        </w:rPr>
        <w:t>8</w:t>
      </w:r>
      <w:r w:rsidR="0045571A" w:rsidRPr="0039029D">
        <w:rPr>
          <w:rFonts w:eastAsia="Times New Roman"/>
          <w:b/>
          <w:bCs/>
          <w:lang w:val="sr-Cyrl-RS"/>
        </w:rPr>
        <w:t>2</w:t>
      </w:r>
      <w:r w:rsidR="002878C4" w:rsidRPr="0039029D">
        <w:rPr>
          <w:rFonts w:eastAsia="Times New Roman"/>
          <w:b/>
          <w:bCs/>
          <w:lang w:val="sr-Cyrl-RS"/>
        </w:rPr>
        <w:t>.</w:t>
      </w:r>
    </w:p>
    <w:p w14:paraId="0F54A93A" w14:textId="77777777" w:rsidR="0063747A" w:rsidRPr="0039029D" w:rsidRDefault="0063747A" w:rsidP="008C4867">
      <w:pPr>
        <w:spacing w:after="120" w:line="240" w:lineRule="auto"/>
        <w:ind w:firstLine="284"/>
        <w:jc w:val="both"/>
        <w:rPr>
          <w:rFonts w:eastAsia="Times New Roman"/>
          <w:lang w:val="sr-Cyrl-RS"/>
        </w:rPr>
      </w:pPr>
      <w:bookmarkStart w:id="81" w:name="_Hlk55581346"/>
      <w:r w:rsidRPr="0039029D">
        <w:rPr>
          <w:rFonts w:eastAsia="Times New Roman"/>
          <w:lang w:val="sr-Cyrl-RS"/>
        </w:rPr>
        <w:t xml:space="preserve">Пружалац </w:t>
      </w:r>
      <w:r w:rsidR="004840AF" w:rsidRPr="0039029D">
        <w:rPr>
          <w:rFonts w:eastAsia="Times New Roman"/>
          <w:lang w:val="sr-Cyrl-RS"/>
        </w:rPr>
        <w:t xml:space="preserve">услуга повезаних с дигиталном имовином </w:t>
      </w:r>
      <w:r w:rsidRPr="0039029D">
        <w:rPr>
          <w:rFonts w:eastAsia="Times New Roman"/>
          <w:lang w:val="sr-Cyrl-RS"/>
        </w:rPr>
        <w:t xml:space="preserve">дужан је да са </w:t>
      </w:r>
      <w:r w:rsidR="00CF345A" w:rsidRPr="0039029D">
        <w:rPr>
          <w:rFonts w:eastAsia="Times New Roman"/>
          <w:lang w:val="sr-Cyrl-RS"/>
        </w:rPr>
        <w:t xml:space="preserve">корисником </w:t>
      </w:r>
      <w:r w:rsidR="00F43B68" w:rsidRPr="0039029D">
        <w:rPr>
          <w:rFonts w:eastAsia="Times New Roman"/>
          <w:lang w:val="sr-Cyrl-RS"/>
        </w:rPr>
        <w:t xml:space="preserve">дигиталне имовине </w:t>
      </w:r>
      <w:r w:rsidRPr="0039029D">
        <w:rPr>
          <w:rFonts w:eastAsia="Times New Roman"/>
          <w:lang w:val="sr-Cyrl-RS"/>
        </w:rPr>
        <w:t xml:space="preserve">закључи уговор којим се утврђују права и обавезе уговорних страна, као и остали услови под којима пружалац </w:t>
      </w:r>
      <w:r w:rsidR="00E87E35" w:rsidRPr="0039029D">
        <w:rPr>
          <w:rFonts w:eastAsia="Times New Roman"/>
          <w:lang w:val="sr-Cyrl-RS"/>
        </w:rPr>
        <w:t xml:space="preserve">услуга повезаних с дигиталном имовином </w:t>
      </w:r>
      <w:r w:rsidRPr="0039029D">
        <w:rPr>
          <w:rFonts w:eastAsia="Times New Roman"/>
          <w:lang w:val="sr-Cyrl-RS"/>
        </w:rPr>
        <w:t xml:space="preserve">пружа услуге, с тим што права и обавезе уговорних страна могу бити </w:t>
      </w:r>
      <w:r w:rsidR="00CF345A" w:rsidRPr="0039029D">
        <w:rPr>
          <w:rFonts w:eastAsia="Times New Roman"/>
          <w:lang w:val="sr-Cyrl-RS"/>
        </w:rPr>
        <w:t xml:space="preserve">уређена </w:t>
      </w:r>
      <w:r w:rsidRPr="0039029D">
        <w:rPr>
          <w:rFonts w:eastAsia="Times New Roman"/>
          <w:lang w:val="sr-Cyrl-RS"/>
        </w:rPr>
        <w:t xml:space="preserve">и упућивањем на </w:t>
      </w:r>
      <w:r w:rsidR="00CF345A" w:rsidRPr="0039029D">
        <w:rPr>
          <w:rFonts w:eastAsia="Times New Roman"/>
          <w:lang w:val="sr-Cyrl-RS"/>
        </w:rPr>
        <w:t xml:space="preserve">опште услове пословања тог пружаоца и </w:t>
      </w:r>
      <w:r w:rsidRPr="0039029D">
        <w:rPr>
          <w:rFonts w:eastAsia="Times New Roman"/>
          <w:lang w:val="sr-Cyrl-RS"/>
        </w:rPr>
        <w:t xml:space="preserve">правна и друга документа </w:t>
      </w:r>
      <w:r w:rsidR="00CF345A" w:rsidRPr="0039029D">
        <w:rPr>
          <w:rFonts w:eastAsia="Times New Roman"/>
          <w:lang w:val="sr-Cyrl-RS"/>
        </w:rPr>
        <w:t xml:space="preserve">која су лако </w:t>
      </w:r>
      <w:r w:rsidRPr="0039029D">
        <w:rPr>
          <w:rFonts w:eastAsia="Times New Roman"/>
          <w:lang w:val="sr-Cyrl-RS"/>
        </w:rPr>
        <w:t xml:space="preserve">доступна </w:t>
      </w:r>
      <w:r w:rsidR="00F43B68" w:rsidRPr="0039029D">
        <w:rPr>
          <w:rFonts w:eastAsia="Times New Roman"/>
          <w:lang w:val="sr-Cyrl-RS"/>
        </w:rPr>
        <w:t>кориснику</w:t>
      </w:r>
      <w:r w:rsidRPr="0039029D">
        <w:rPr>
          <w:rFonts w:eastAsia="Times New Roman"/>
          <w:lang w:val="sr-Cyrl-RS"/>
        </w:rPr>
        <w:t>.</w:t>
      </w:r>
    </w:p>
    <w:bookmarkEnd w:id="81"/>
    <w:p w14:paraId="3DECD948" w14:textId="77777777" w:rsidR="0063747A" w:rsidRPr="0039029D" w:rsidRDefault="0063747A" w:rsidP="008C4867">
      <w:pPr>
        <w:spacing w:after="120" w:line="240" w:lineRule="auto"/>
        <w:ind w:firstLine="284"/>
        <w:jc w:val="both"/>
        <w:rPr>
          <w:rFonts w:eastAsia="Times New Roman"/>
          <w:lang w:val="sr-Cyrl-RS"/>
        </w:rPr>
      </w:pPr>
      <w:r w:rsidRPr="0039029D">
        <w:rPr>
          <w:rFonts w:eastAsia="Times New Roman"/>
          <w:lang w:val="sr-Cyrl-RS"/>
        </w:rPr>
        <w:t xml:space="preserve">Уговор из става 1. овог члана обавезно садржи изјаву </w:t>
      </w:r>
      <w:r w:rsidR="00F43B68" w:rsidRPr="0039029D">
        <w:rPr>
          <w:rFonts w:eastAsia="Times New Roman"/>
          <w:lang w:val="sr-Cyrl-RS"/>
        </w:rPr>
        <w:t xml:space="preserve">корисника </w:t>
      </w:r>
      <w:r w:rsidRPr="0039029D">
        <w:rPr>
          <w:rFonts w:eastAsia="Times New Roman"/>
          <w:lang w:val="sr-Cyrl-RS"/>
        </w:rPr>
        <w:t>да је упознат са правилима пословања</w:t>
      </w:r>
      <w:r w:rsidR="004840AF" w:rsidRPr="0039029D">
        <w:rPr>
          <w:rFonts w:eastAsia="Times New Roman"/>
          <w:lang w:val="sr-Cyrl-RS"/>
        </w:rPr>
        <w:t xml:space="preserve"> пружаоца</w:t>
      </w:r>
      <w:r w:rsidRPr="0039029D">
        <w:rPr>
          <w:rFonts w:eastAsia="Times New Roman"/>
          <w:lang w:val="sr-Cyrl-RS"/>
        </w:rPr>
        <w:t xml:space="preserve"> </w:t>
      </w:r>
      <w:r w:rsidR="004840AF" w:rsidRPr="0039029D">
        <w:rPr>
          <w:rFonts w:eastAsia="Times New Roman"/>
          <w:lang w:val="sr-Cyrl-RS"/>
        </w:rPr>
        <w:t>услуга повезаних с дигиталном имовином</w:t>
      </w:r>
      <w:r w:rsidRPr="0039029D">
        <w:rPr>
          <w:rFonts w:eastAsia="Times New Roman"/>
          <w:lang w:val="sr-Cyrl-RS"/>
        </w:rPr>
        <w:t>.</w:t>
      </w:r>
    </w:p>
    <w:p w14:paraId="4258765F" w14:textId="77777777" w:rsidR="0063747A" w:rsidRPr="0039029D" w:rsidRDefault="0063747A" w:rsidP="008C4867">
      <w:pPr>
        <w:spacing w:after="120" w:line="240" w:lineRule="auto"/>
        <w:ind w:firstLine="284"/>
        <w:jc w:val="both"/>
        <w:rPr>
          <w:rFonts w:eastAsia="Times New Roman"/>
          <w:lang w:val="sr-Cyrl-RS"/>
        </w:rPr>
      </w:pPr>
      <w:bookmarkStart w:id="82" w:name="_Hlk55581394"/>
      <w:r w:rsidRPr="0039029D">
        <w:rPr>
          <w:rFonts w:eastAsia="Times New Roman"/>
          <w:lang w:val="sr-Cyrl-RS"/>
        </w:rPr>
        <w:t xml:space="preserve">Пружалац </w:t>
      </w:r>
      <w:r w:rsidR="004840AF" w:rsidRPr="0039029D">
        <w:rPr>
          <w:rFonts w:eastAsia="Times New Roman"/>
          <w:lang w:val="sr-Cyrl-RS"/>
        </w:rPr>
        <w:t>услуга повезаних с дигиталном имовином</w:t>
      </w:r>
      <w:r w:rsidRPr="0039029D">
        <w:rPr>
          <w:rFonts w:eastAsia="Times New Roman"/>
          <w:lang w:val="sr-Cyrl-RS"/>
        </w:rPr>
        <w:t xml:space="preserve"> дуж</w:t>
      </w:r>
      <w:r w:rsidR="004840AF" w:rsidRPr="0039029D">
        <w:rPr>
          <w:rFonts w:eastAsia="Times New Roman"/>
          <w:lang w:val="sr-Cyrl-RS"/>
        </w:rPr>
        <w:t>ан</w:t>
      </w:r>
      <w:r w:rsidRPr="0039029D">
        <w:rPr>
          <w:rFonts w:eastAsia="Times New Roman"/>
          <w:lang w:val="sr-Cyrl-RS"/>
        </w:rPr>
        <w:t xml:space="preserve"> је да омогући својим </w:t>
      </w:r>
      <w:r w:rsidR="00F43B68" w:rsidRPr="0039029D">
        <w:rPr>
          <w:rFonts w:eastAsia="Times New Roman"/>
          <w:lang w:val="sr-Cyrl-RS"/>
        </w:rPr>
        <w:t xml:space="preserve">корисницима </w:t>
      </w:r>
      <w:r w:rsidRPr="0039029D">
        <w:rPr>
          <w:rFonts w:eastAsia="Times New Roman"/>
          <w:lang w:val="sr-Cyrl-RS"/>
        </w:rPr>
        <w:t>увид у измене својих општих аката најмање седам дана пре почетка примене тих измена.</w:t>
      </w:r>
    </w:p>
    <w:bookmarkEnd w:id="82"/>
    <w:p w14:paraId="56C204D5" w14:textId="77777777" w:rsidR="00CF345A" w:rsidRPr="0039029D" w:rsidRDefault="00CF345A" w:rsidP="008C4867">
      <w:pPr>
        <w:spacing w:after="120" w:line="240" w:lineRule="auto"/>
        <w:ind w:firstLine="284"/>
        <w:jc w:val="both"/>
        <w:rPr>
          <w:rFonts w:eastAsia="Times New Roman"/>
          <w:lang w:val="sr-Cyrl-RS"/>
        </w:rPr>
      </w:pPr>
      <w:r w:rsidRPr="0039029D">
        <w:rPr>
          <w:rFonts w:eastAsia="Times New Roman"/>
          <w:lang w:val="sr-Cyrl-RS"/>
        </w:rPr>
        <w:t xml:space="preserve">Уговор из става 1. </w:t>
      </w:r>
      <w:bookmarkStart w:id="83" w:name="_Hlk55581378"/>
      <w:r w:rsidRPr="0039029D">
        <w:rPr>
          <w:rFonts w:eastAsia="Times New Roman"/>
          <w:lang w:val="sr-Cyrl-RS"/>
        </w:rPr>
        <w:t>закључује се у писаној форми, укључујући и закључење уговора на трајном носачу података коришћењем средстава комуникације на даљину (интернет, електронска пошта и сл).</w:t>
      </w:r>
      <w:bookmarkEnd w:id="83"/>
    </w:p>
    <w:p w14:paraId="6C4055EA" w14:textId="1452DEC6" w:rsidR="0063747A" w:rsidRPr="0039029D" w:rsidRDefault="0063747A"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Поступање по </w:t>
      </w:r>
      <w:r w:rsidR="0032342B" w:rsidRPr="0039029D">
        <w:rPr>
          <w:rFonts w:eastAsia="Times New Roman"/>
          <w:b/>
          <w:bCs/>
          <w:lang w:val="sr-Cyrl-RS"/>
        </w:rPr>
        <w:t>приговорима</w:t>
      </w:r>
    </w:p>
    <w:p w14:paraId="7B2CD97B" w14:textId="03A56334" w:rsidR="0063747A" w:rsidRPr="0039029D" w:rsidRDefault="004840AF"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D54984" w:rsidRPr="0039029D">
        <w:rPr>
          <w:rFonts w:eastAsia="Times New Roman"/>
          <w:b/>
          <w:bCs/>
          <w:lang w:val="sr-Cyrl-RS"/>
        </w:rPr>
        <w:t>8</w:t>
      </w:r>
      <w:r w:rsidR="0045571A" w:rsidRPr="0039029D">
        <w:rPr>
          <w:rFonts w:eastAsia="Times New Roman"/>
          <w:b/>
          <w:bCs/>
          <w:lang w:val="sr-Cyrl-RS"/>
        </w:rPr>
        <w:t>3</w:t>
      </w:r>
      <w:r w:rsidR="002878C4" w:rsidRPr="0039029D">
        <w:rPr>
          <w:rFonts w:eastAsia="Times New Roman"/>
          <w:b/>
          <w:bCs/>
          <w:lang w:val="sr-Cyrl-RS"/>
        </w:rPr>
        <w:t>.</w:t>
      </w:r>
    </w:p>
    <w:p w14:paraId="02A03E0C" w14:textId="3907DD26" w:rsidR="0063747A" w:rsidRPr="0039029D" w:rsidRDefault="0063747A" w:rsidP="008C4867">
      <w:pPr>
        <w:spacing w:after="120" w:line="240" w:lineRule="auto"/>
        <w:ind w:firstLine="284"/>
        <w:jc w:val="both"/>
        <w:rPr>
          <w:rFonts w:eastAsia="Times New Roman"/>
          <w:lang w:val="sr-Cyrl-RS"/>
        </w:rPr>
      </w:pPr>
      <w:r w:rsidRPr="0039029D">
        <w:rPr>
          <w:rFonts w:eastAsia="Times New Roman"/>
          <w:lang w:val="sr-Cyrl-RS"/>
        </w:rPr>
        <w:t xml:space="preserve">Пружалац </w:t>
      </w:r>
      <w:r w:rsidR="004840AF" w:rsidRPr="0039029D">
        <w:rPr>
          <w:rFonts w:eastAsia="Times New Roman"/>
          <w:lang w:val="sr-Cyrl-RS"/>
        </w:rPr>
        <w:t xml:space="preserve">услуга повезаних с дигиталном имовином </w:t>
      </w:r>
      <w:r w:rsidRPr="0039029D">
        <w:rPr>
          <w:rFonts w:eastAsia="Times New Roman"/>
          <w:lang w:val="sr-Cyrl-RS"/>
        </w:rPr>
        <w:t xml:space="preserve">је дужан да успостави примерене процедуре за адекватно решавање </w:t>
      </w:r>
      <w:r w:rsidR="0032342B" w:rsidRPr="0039029D">
        <w:rPr>
          <w:rFonts w:eastAsia="Times New Roman"/>
          <w:lang w:val="sr-Cyrl-RS"/>
        </w:rPr>
        <w:t xml:space="preserve">приговора </w:t>
      </w:r>
      <w:r w:rsidR="001F41DC" w:rsidRPr="0039029D">
        <w:rPr>
          <w:rFonts w:eastAsia="Times New Roman"/>
          <w:lang w:val="sr-Cyrl-RS"/>
        </w:rPr>
        <w:t>корисника</w:t>
      </w:r>
      <w:r w:rsidR="00F43B68" w:rsidRPr="0039029D">
        <w:rPr>
          <w:rFonts w:eastAsia="Times New Roman"/>
          <w:lang w:val="sr-Cyrl-RS"/>
        </w:rPr>
        <w:t xml:space="preserve"> дигиталне имовине</w:t>
      </w:r>
      <w:r w:rsidRPr="0039029D">
        <w:rPr>
          <w:rFonts w:eastAsia="Times New Roman"/>
          <w:lang w:val="sr-Cyrl-RS"/>
        </w:rPr>
        <w:t xml:space="preserve">, на основу којих </w:t>
      </w:r>
      <w:r w:rsidR="001F41DC" w:rsidRPr="0039029D">
        <w:rPr>
          <w:rFonts w:eastAsia="Times New Roman"/>
          <w:lang w:val="sr-Cyrl-RS"/>
        </w:rPr>
        <w:t xml:space="preserve">корисници </w:t>
      </w:r>
      <w:r w:rsidRPr="0039029D">
        <w:rPr>
          <w:rFonts w:eastAsia="Times New Roman"/>
          <w:lang w:val="sr-Cyrl-RS"/>
        </w:rPr>
        <w:t xml:space="preserve">могу на једноставан начин и без додатних трошкова да поднесу своје приговоре. Информације </w:t>
      </w:r>
      <w:bookmarkStart w:id="84" w:name="_Hlk55581482"/>
      <w:r w:rsidRPr="0039029D">
        <w:rPr>
          <w:rFonts w:eastAsia="Times New Roman"/>
          <w:lang w:val="sr-Cyrl-RS"/>
        </w:rPr>
        <w:t xml:space="preserve">о поступку подношења приговора </w:t>
      </w:r>
      <w:bookmarkEnd w:id="84"/>
      <w:r w:rsidRPr="0039029D">
        <w:rPr>
          <w:rFonts w:eastAsia="Times New Roman"/>
          <w:lang w:val="sr-Cyrl-RS"/>
        </w:rPr>
        <w:t xml:space="preserve">се објављују на интернет </w:t>
      </w:r>
      <w:r w:rsidR="00CA51FB" w:rsidRPr="0039029D">
        <w:rPr>
          <w:rFonts w:eastAsia="Times New Roman"/>
          <w:lang w:val="sr-Cyrl-RS"/>
        </w:rPr>
        <w:t xml:space="preserve">презентацији </w:t>
      </w:r>
      <w:r w:rsidRPr="0039029D">
        <w:rPr>
          <w:rFonts w:eastAsia="Times New Roman"/>
          <w:lang w:val="sr-Cyrl-RS"/>
        </w:rPr>
        <w:t xml:space="preserve">пружаоца </w:t>
      </w:r>
      <w:r w:rsidR="00E87E35" w:rsidRPr="0039029D">
        <w:rPr>
          <w:rFonts w:eastAsia="Times New Roman"/>
          <w:lang w:val="sr-Cyrl-RS"/>
        </w:rPr>
        <w:t>услуга повезаних с дигиталном имовином</w:t>
      </w:r>
      <w:r w:rsidRPr="0039029D">
        <w:rPr>
          <w:rFonts w:eastAsia="Times New Roman"/>
          <w:lang w:val="sr-Cyrl-RS"/>
        </w:rPr>
        <w:t>.</w:t>
      </w:r>
    </w:p>
    <w:p w14:paraId="5878F74C" w14:textId="300DCEC5" w:rsidR="0063747A" w:rsidRPr="0039029D" w:rsidRDefault="0063747A" w:rsidP="008C4867">
      <w:pPr>
        <w:spacing w:after="120" w:line="240" w:lineRule="auto"/>
        <w:ind w:firstLine="284"/>
        <w:jc w:val="both"/>
        <w:rPr>
          <w:rFonts w:eastAsia="Times New Roman"/>
          <w:lang w:val="sr-Cyrl-RS"/>
        </w:rPr>
      </w:pPr>
      <w:r w:rsidRPr="0039029D">
        <w:rPr>
          <w:rFonts w:eastAsia="Times New Roman"/>
          <w:lang w:val="sr-Cyrl-RS"/>
        </w:rPr>
        <w:t xml:space="preserve">Пружалац </w:t>
      </w:r>
      <w:r w:rsidR="004840AF" w:rsidRPr="0039029D">
        <w:rPr>
          <w:rFonts w:eastAsia="Times New Roman"/>
          <w:lang w:val="sr-Cyrl-RS"/>
        </w:rPr>
        <w:t xml:space="preserve">услуга повезаних с дигиталном имовином </w:t>
      </w:r>
      <w:r w:rsidRPr="0039029D">
        <w:rPr>
          <w:rFonts w:eastAsia="Times New Roman"/>
          <w:lang w:val="sr-Cyrl-RS"/>
        </w:rPr>
        <w:t xml:space="preserve">је дужан да </w:t>
      </w:r>
      <w:bookmarkStart w:id="85" w:name="_Hlk55581493"/>
      <w:r w:rsidRPr="0039029D">
        <w:rPr>
          <w:rFonts w:eastAsia="Times New Roman"/>
          <w:lang w:val="sr-Cyrl-RS"/>
        </w:rPr>
        <w:t xml:space="preserve">на приговоре </w:t>
      </w:r>
      <w:r w:rsidR="00F43B68" w:rsidRPr="0039029D">
        <w:rPr>
          <w:rFonts w:eastAsia="Times New Roman"/>
          <w:lang w:val="sr-Cyrl-RS"/>
        </w:rPr>
        <w:t xml:space="preserve">корисника </w:t>
      </w:r>
      <w:r w:rsidRPr="0039029D">
        <w:rPr>
          <w:rFonts w:eastAsia="Times New Roman"/>
          <w:lang w:val="sr-Cyrl-RS"/>
        </w:rPr>
        <w:t>одговори у разумном року</w:t>
      </w:r>
      <w:r w:rsidR="00660D24" w:rsidRPr="0039029D">
        <w:rPr>
          <w:rFonts w:eastAsia="Times New Roman"/>
          <w:lang w:val="sr-Cyrl-RS"/>
        </w:rPr>
        <w:t xml:space="preserve"> који не може бити дужи од </w:t>
      </w:r>
      <w:r w:rsidR="0032342B" w:rsidRPr="0039029D">
        <w:rPr>
          <w:rFonts w:eastAsia="Times New Roman"/>
          <w:lang w:val="sr-Cyrl-RS"/>
        </w:rPr>
        <w:t>15</w:t>
      </w:r>
      <w:r w:rsidR="00660D24" w:rsidRPr="0039029D">
        <w:rPr>
          <w:rFonts w:eastAsia="Times New Roman"/>
          <w:lang w:val="sr-Cyrl-RS"/>
        </w:rPr>
        <w:t xml:space="preserve"> дана</w:t>
      </w:r>
      <w:r w:rsidR="0032342B" w:rsidRPr="0039029D">
        <w:rPr>
          <w:rFonts w:eastAsia="Times New Roman"/>
          <w:lang w:val="sr-Cyrl-RS"/>
        </w:rPr>
        <w:t xml:space="preserve"> од дана пријема приговора</w:t>
      </w:r>
      <w:r w:rsidRPr="0039029D">
        <w:rPr>
          <w:rFonts w:eastAsia="Times New Roman"/>
          <w:lang w:val="sr-Cyrl-RS"/>
        </w:rPr>
        <w:t>.</w:t>
      </w:r>
      <w:bookmarkEnd w:id="85"/>
    </w:p>
    <w:p w14:paraId="33B40D82" w14:textId="59042C0B" w:rsidR="0063747A" w:rsidRPr="0039029D" w:rsidRDefault="0063747A" w:rsidP="008C4867">
      <w:pPr>
        <w:spacing w:after="120" w:line="240" w:lineRule="auto"/>
        <w:ind w:firstLine="284"/>
        <w:jc w:val="both"/>
        <w:rPr>
          <w:rFonts w:eastAsia="Times New Roman"/>
          <w:lang w:val="sr-Cyrl-RS"/>
        </w:rPr>
      </w:pPr>
      <w:r w:rsidRPr="0039029D">
        <w:rPr>
          <w:rFonts w:eastAsia="Times New Roman"/>
          <w:lang w:val="sr-Cyrl-RS"/>
        </w:rPr>
        <w:t xml:space="preserve">Пружалац </w:t>
      </w:r>
      <w:r w:rsidR="004840AF" w:rsidRPr="0039029D">
        <w:rPr>
          <w:rFonts w:eastAsia="Times New Roman"/>
          <w:lang w:val="sr-Cyrl-RS"/>
        </w:rPr>
        <w:t xml:space="preserve">услуга повезаних с дигиталном имовином </w:t>
      </w:r>
      <w:r w:rsidRPr="0039029D">
        <w:rPr>
          <w:rFonts w:eastAsia="Times New Roman"/>
          <w:lang w:val="sr-Cyrl-RS"/>
        </w:rPr>
        <w:t xml:space="preserve">је дужан да чува документацију о свим </w:t>
      </w:r>
      <w:r w:rsidR="00F43B68" w:rsidRPr="0039029D">
        <w:rPr>
          <w:rFonts w:eastAsia="Times New Roman"/>
          <w:lang w:val="sr-Cyrl-RS"/>
        </w:rPr>
        <w:t xml:space="preserve">приговорима </w:t>
      </w:r>
      <w:r w:rsidRPr="0039029D">
        <w:rPr>
          <w:rFonts w:eastAsia="Times New Roman"/>
          <w:lang w:val="sr-Cyrl-RS"/>
        </w:rPr>
        <w:t xml:space="preserve">и мерама које су на основу њих предузете, </w:t>
      </w:r>
      <w:r w:rsidR="001F41DC" w:rsidRPr="0039029D">
        <w:rPr>
          <w:rFonts w:eastAsia="Times New Roman"/>
          <w:lang w:val="sr-Cyrl-RS"/>
        </w:rPr>
        <w:t xml:space="preserve">у складу с </w:t>
      </w:r>
      <w:r w:rsidR="00566D54" w:rsidRPr="0039029D">
        <w:rPr>
          <w:rFonts w:eastAsia="Times New Roman"/>
          <w:lang w:val="sr-Cyrl-RS"/>
        </w:rPr>
        <w:t>чланом 8</w:t>
      </w:r>
      <w:r w:rsidR="0045571A" w:rsidRPr="0039029D">
        <w:rPr>
          <w:rFonts w:eastAsia="Times New Roman"/>
          <w:lang w:val="sr-Cyrl-RS"/>
        </w:rPr>
        <w:t>4</w:t>
      </w:r>
      <w:r w:rsidR="00566D54" w:rsidRPr="0039029D">
        <w:rPr>
          <w:rFonts w:eastAsia="Times New Roman"/>
          <w:lang w:val="sr-Cyrl-RS"/>
        </w:rPr>
        <w:t>. овог закона</w:t>
      </w:r>
      <w:r w:rsidRPr="0039029D">
        <w:rPr>
          <w:rFonts w:eastAsia="Times New Roman"/>
          <w:lang w:val="sr-Cyrl-RS"/>
        </w:rPr>
        <w:t>.</w:t>
      </w:r>
    </w:p>
    <w:p w14:paraId="1D76F81D" w14:textId="79D95E93" w:rsidR="004840AF" w:rsidRPr="0039029D" w:rsidRDefault="004840AF" w:rsidP="008C4867">
      <w:pPr>
        <w:spacing w:after="120" w:line="240" w:lineRule="auto"/>
        <w:ind w:firstLine="284"/>
        <w:jc w:val="both"/>
        <w:rPr>
          <w:rFonts w:eastAsia="Times New Roman"/>
          <w:lang w:val="sr-Cyrl-RS"/>
        </w:rPr>
      </w:pPr>
      <w:r w:rsidRPr="0039029D">
        <w:rPr>
          <w:rFonts w:eastAsia="Times New Roman"/>
          <w:lang w:val="sr-Cyrl-RS"/>
        </w:rPr>
        <w:t xml:space="preserve">Надзорни орган може </w:t>
      </w:r>
      <w:r w:rsidR="001F41DC" w:rsidRPr="0039029D">
        <w:rPr>
          <w:rFonts w:eastAsia="Times New Roman"/>
          <w:lang w:val="sr-Cyrl-RS"/>
        </w:rPr>
        <w:t>ближе уредити</w:t>
      </w:r>
      <w:r w:rsidRPr="0039029D">
        <w:rPr>
          <w:rFonts w:eastAsia="Times New Roman"/>
          <w:lang w:val="sr-Cyrl-RS"/>
        </w:rPr>
        <w:t xml:space="preserve"> </w:t>
      </w:r>
      <w:r w:rsidR="001F41DC" w:rsidRPr="0039029D">
        <w:rPr>
          <w:rFonts w:eastAsia="Times New Roman"/>
          <w:lang w:val="sr-Cyrl-RS"/>
        </w:rPr>
        <w:t xml:space="preserve">поступање пружаоца услуга повезаних с дигиталном имовином по </w:t>
      </w:r>
      <w:r w:rsidR="00F43B68" w:rsidRPr="0039029D">
        <w:rPr>
          <w:rFonts w:eastAsia="Times New Roman"/>
          <w:lang w:val="sr-Cyrl-RS"/>
        </w:rPr>
        <w:t xml:space="preserve">приговорима </w:t>
      </w:r>
      <w:r w:rsidR="001F41DC" w:rsidRPr="0039029D">
        <w:rPr>
          <w:rFonts w:eastAsia="Times New Roman"/>
          <w:lang w:val="sr-Cyrl-RS"/>
        </w:rPr>
        <w:t>корисника</w:t>
      </w:r>
      <w:r w:rsidRPr="0039029D">
        <w:rPr>
          <w:rFonts w:eastAsia="Times New Roman"/>
          <w:lang w:val="sr-Cyrl-RS"/>
        </w:rPr>
        <w:t>.</w:t>
      </w:r>
    </w:p>
    <w:p w14:paraId="781939BD" w14:textId="77777777" w:rsidR="0063747A" w:rsidRPr="0039029D" w:rsidRDefault="0063747A" w:rsidP="008C4867">
      <w:pPr>
        <w:spacing w:after="120" w:line="240" w:lineRule="auto"/>
        <w:ind w:firstLine="284"/>
        <w:jc w:val="center"/>
        <w:rPr>
          <w:rFonts w:eastAsia="Times New Roman"/>
          <w:b/>
          <w:bCs/>
          <w:lang w:val="sr-Cyrl-RS"/>
        </w:rPr>
      </w:pPr>
      <w:bookmarkStart w:id="86" w:name="_Hlk55581512"/>
      <w:r w:rsidRPr="0039029D">
        <w:rPr>
          <w:rFonts w:eastAsia="Times New Roman"/>
          <w:b/>
          <w:bCs/>
          <w:lang w:val="sr-Cyrl-RS"/>
        </w:rPr>
        <w:t xml:space="preserve">Обавеза вођења евиденције и извештавање пружаоца </w:t>
      </w:r>
      <w:r w:rsidR="00E87E35" w:rsidRPr="0039029D">
        <w:rPr>
          <w:rFonts w:eastAsia="Times New Roman"/>
          <w:b/>
          <w:bCs/>
          <w:lang w:val="sr-Cyrl-RS"/>
        </w:rPr>
        <w:t>услуга повезаних с дигиталном имовином</w:t>
      </w:r>
    </w:p>
    <w:bookmarkEnd w:id="86"/>
    <w:p w14:paraId="7AC8F341" w14:textId="5223B272" w:rsidR="0063747A" w:rsidRPr="0039029D" w:rsidRDefault="00D00007"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D54984" w:rsidRPr="0039029D">
        <w:rPr>
          <w:rFonts w:eastAsia="Times New Roman"/>
          <w:b/>
          <w:bCs/>
          <w:lang w:val="sr-Cyrl-RS"/>
        </w:rPr>
        <w:t>8</w:t>
      </w:r>
      <w:r w:rsidR="0045571A" w:rsidRPr="0039029D">
        <w:rPr>
          <w:rFonts w:eastAsia="Times New Roman"/>
          <w:b/>
          <w:bCs/>
          <w:lang w:val="sr-Cyrl-RS"/>
        </w:rPr>
        <w:t>4</w:t>
      </w:r>
      <w:r w:rsidR="002878C4" w:rsidRPr="0039029D">
        <w:rPr>
          <w:rFonts w:eastAsia="Times New Roman"/>
          <w:b/>
          <w:bCs/>
          <w:lang w:val="sr-Cyrl-RS"/>
        </w:rPr>
        <w:t>.</w:t>
      </w:r>
    </w:p>
    <w:p w14:paraId="0A28FE86" w14:textId="2B1E5242" w:rsidR="001D128C" w:rsidRPr="0039029D" w:rsidRDefault="0063747A" w:rsidP="008C4867">
      <w:pPr>
        <w:spacing w:after="120" w:line="240" w:lineRule="auto"/>
        <w:ind w:firstLine="284"/>
        <w:jc w:val="both"/>
        <w:rPr>
          <w:rFonts w:eastAsia="Times New Roman"/>
          <w:lang w:val="sr-Cyrl-RS"/>
        </w:rPr>
      </w:pPr>
      <w:r w:rsidRPr="0039029D">
        <w:rPr>
          <w:rFonts w:eastAsia="Times New Roman"/>
          <w:lang w:val="sr-Cyrl-RS"/>
        </w:rPr>
        <w:t xml:space="preserve">Пружалац </w:t>
      </w:r>
      <w:r w:rsidR="00D00007" w:rsidRPr="0039029D">
        <w:rPr>
          <w:rFonts w:eastAsia="Times New Roman"/>
          <w:lang w:val="sr-Cyrl-RS"/>
        </w:rPr>
        <w:t xml:space="preserve">услуга повезаних с дигиталном имовином </w:t>
      </w:r>
      <w:r w:rsidRPr="0039029D">
        <w:rPr>
          <w:rFonts w:eastAsia="Times New Roman"/>
          <w:lang w:val="sr-Cyrl-RS"/>
        </w:rPr>
        <w:t>дужан је да води у електронском облику</w:t>
      </w:r>
      <w:r w:rsidR="005971BD" w:rsidRPr="0039029D">
        <w:rPr>
          <w:rFonts w:eastAsia="Times New Roman"/>
          <w:lang w:val="sr-Cyrl-RS"/>
        </w:rPr>
        <w:t xml:space="preserve"> и</w:t>
      </w:r>
      <w:r w:rsidRPr="0039029D">
        <w:rPr>
          <w:rFonts w:eastAsia="Times New Roman"/>
          <w:lang w:val="sr-Cyrl-RS"/>
        </w:rPr>
        <w:t xml:space="preserve"> чува најмање десет година податке који се односе на све трансакције</w:t>
      </w:r>
      <w:r w:rsidR="00F43B68" w:rsidRPr="0039029D">
        <w:rPr>
          <w:rFonts w:eastAsia="Times New Roman"/>
          <w:lang w:val="sr-Cyrl-RS"/>
        </w:rPr>
        <w:t xml:space="preserve"> с</w:t>
      </w:r>
      <w:r w:rsidRPr="0039029D">
        <w:rPr>
          <w:rFonts w:eastAsia="Times New Roman"/>
          <w:lang w:val="sr-Cyrl-RS"/>
        </w:rPr>
        <w:t xml:space="preserve"> дигиталном имовином које је извршио, за сопствени рачун </w:t>
      </w:r>
      <w:r w:rsidR="00CF345A" w:rsidRPr="0039029D">
        <w:rPr>
          <w:rFonts w:eastAsia="Times New Roman"/>
          <w:lang w:val="sr-Cyrl-RS"/>
        </w:rPr>
        <w:t>и</w:t>
      </w:r>
      <w:r w:rsidRPr="0039029D">
        <w:rPr>
          <w:rFonts w:eastAsia="Times New Roman"/>
          <w:lang w:val="sr-Cyrl-RS"/>
        </w:rPr>
        <w:t>ли у име</w:t>
      </w:r>
      <w:r w:rsidR="00F43B68" w:rsidRPr="0039029D">
        <w:rPr>
          <w:rFonts w:eastAsia="Times New Roman"/>
          <w:lang w:val="sr-Cyrl-RS"/>
        </w:rPr>
        <w:t xml:space="preserve"> и за рачун</w:t>
      </w:r>
      <w:r w:rsidRPr="0039029D">
        <w:rPr>
          <w:rFonts w:eastAsia="Times New Roman"/>
          <w:lang w:val="sr-Cyrl-RS"/>
        </w:rPr>
        <w:t xml:space="preserve"> </w:t>
      </w:r>
      <w:r w:rsidR="00F43B68" w:rsidRPr="0039029D">
        <w:rPr>
          <w:rFonts w:eastAsia="Times New Roman"/>
          <w:lang w:val="sr-Cyrl-RS"/>
        </w:rPr>
        <w:t>корисника дигиталне имовине</w:t>
      </w:r>
      <w:r w:rsidRPr="0039029D">
        <w:rPr>
          <w:rFonts w:eastAsia="Times New Roman"/>
          <w:lang w:val="sr-Cyrl-RS"/>
        </w:rPr>
        <w:t xml:space="preserve">, а </w:t>
      </w:r>
      <w:r w:rsidR="00F43B68" w:rsidRPr="0039029D">
        <w:rPr>
          <w:rFonts w:eastAsia="Times New Roman"/>
          <w:lang w:val="sr-Cyrl-RS"/>
        </w:rPr>
        <w:t xml:space="preserve">ако </w:t>
      </w:r>
      <w:r w:rsidRPr="0039029D">
        <w:rPr>
          <w:rFonts w:eastAsia="Times New Roman"/>
          <w:lang w:val="sr-Cyrl-RS"/>
        </w:rPr>
        <w:t xml:space="preserve">су трансакције извршене у име </w:t>
      </w:r>
      <w:r w:rsidR="00F43B68" w:rsidRPr="0039029D">
        <w:rPr>
          <w:rFonts w:eastAsia="Times New Roman"/>
          <w:lang w:val="sr-Cyrl-RS"/>
        </w:rPr>
        <w:t>и за рачун корисника</w:t>
      </w:r>
      <w:r w:rsidRPr="0039029D">
        <w:rPr>
          <w:rFonts w:eastAsia="Times New Roman"/>
          <w:lang w:val="sr-Cyrl-RS"/>
        </w:rPr>
        <w:t xml:space="preserve">, </w:t>
      </w:r>
      <w:r w:rsidR="005971BD" w:rsidRPr="0039029D">
        <w:rPr>
          <w:rFonts w:eastAsia="Times New Roman"/>
          <w:lang w:val="sr-Cyrl-RS"/>
        </w:rPr>
        <w:t xml:space="preserve">ова </w:t>
      </w:r>
      <w:r w:rsidRPr="0039029D">
        <w:rPr>
          <w:rFonts w:eastAsia="Times New Roman"/>
          <w:lang w:val="sr-Cyrl-RS"/>
        </w:rPr>
        <w:t xml:space="preserve">евиденција садржи све податке </w:t>
      </w:r>
      <w:r w:rsidR="00D774DD" w:rsidRPr="0039029D">
        <w:rPr>
          <w:rFonts w:eastAsia="Times New Roman"/>
          <w:lang w:val="sr-Cyrl-RS"/>
        </w:rPr>
        <w:t>у вези</w:t>
      </w:r>
      <w:r w:rsidRPr="0039029D">
        <w:rPr>
          <w:rFonts w:eastAsia="Times New Roman"/>
          <w:lang w:val="sr-Cyrl-RS"/>
        </w:rPr>
        <w:t xml:space="preserve"> са идентитетом </w:t>
      </w:r>
      <w:r w:rsidR="006141A5" w:rsidRPr="0039029D">
        <w:rPr>
          <w:rFonts w:eastAsia="Times New Roman"/>
          <w:lang w:val="sr-Cyrl-RS"/>
        </w:rPr>
        <w:t>тог корисника</w:t>
      </w:r>
      <w:r w:rsidRPr="0039029D">
        <w:rPr>
          <w:rFonts w:eastAsia="Times New Roman"/>
          <w:lang w:val="sr-Cyrl-RS"/>
        </w:rPr>
        <w:t>, као и податке прописане законом којим се уређује спречавање прања новца и финансирања тероризма.</w:t>
      </w:r>
    </w:p>
    <w:p w14:paraId="1FBEA567" w14:textId="0BFB8EAF" w:rsidR="005971BD" w:rsidRPr="0039029D" w:rsidRDefault="005971BD" w:rsidP="008C4867">
      <w:pPr>
        <w:spacing w:after="120" w:line="240" w:lineRule="auto"/>
        <w:ind w:firstLine="284"/>
        <w:jc w:val="both"/>
        <w:rPr>
          <w:rFonts w:eastAsia="Times New Roman"/>
          <w:lang w:val="sr-Cyrl-RS"/>
        </w:rPr>
      </w:pPr>
      <w:r w:rsidRPr="0039029D">
        <w:rPr>
          <w:rFonts w:eastAsia="Times New Roman"/>
          <w:lang w:val="sr-Cyrl-RS"/>
        </w:rPr>
        <w:t>Пружалац услуга повезаних с дигиталном имовином дужан је да надзорном органу омогући увид у податке из става 1. овог члана.</w:t>
      </w:r>
    </w:p>
    <w:p w14:paraId="61B92289" w14:textId="77777777" w:rsidR="003B5F7B" w:rsidRPr="0039029D" w:rsidRDefault="003B5F7B"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Подаци о </w:t>
      </w:r>
      <w:bookmarkStart w:id="87" w:name="_Hlk55581584"/>
      <w:r w:rsidRPr="0039029D">
        <w:rPr>
          <w:rFonts w:eastAsia="Times New Roman"/>
          <w:b/>
          <w:bCs/>
          <w:lang w:val="sr-Cyrl-RS"/>
        </w:rPr>
        <w:t>привредним субјектима који су имаоци виртуелних валута</w:t>
      </w:r>
    </w:p>
    <w:bookmarkEnd w:id="87"/>
    <w:p w14:paraId="166EC308" w14:textId="6626EEB8" w:rsidR="003B5F7B" w:rsidRPr="0039029D" w:rsidRDefault="003B5F7B"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D54984" w:rsidRPr="0039029D">
        <w:rPr>
          <w:rFonts w:eastAsia="Times New Roman"/>
          <w:b/>
          <w:bCs/>
          <w:lang w:val="sr-Cyrl-RS"/>
        </w:rPr>
        <w:t>8</w:t>
      </w:r>
      <w:r w:rsidR="0045571A" w:rsidRPr="0039029D">
        <w:rPr>
          <w:rFonts w:eastAsia="Times New Roman"/>
          <w:b/>
          <w:bCs/>
          <w:lang w:val="sr-Cyrl-RS"/>
        </w:rPr>
        <w:t>5</w:t>
      </w:r>
      <w:r w:rsidR="002878C4" w:rsidRPr="0039029D">
        <w:rPr>
          <w:rFonts w:eastAsia="Times New Roman"/>
          <w:b/>
          <w:bCs/>
          <w:lang w:val="sr-Cyrl-RS"/>
        </w:rPr>
        <w:t>.</w:t>
      </w:r>
    </w:p>
    <w:p w14:paraId="323CB48B" w14:textId="454673BC" w:rsidR="003B5F7B" w:rsidRPr="0039029D" w:rsidRDefault="003B5F7B" w:rsidP="008C4867">
      <w:pPr>
        <w:spacing w:after="120" w:line="240" w:lineRule="auto"/>
        <w:ind w:firstLine="284"/>
        <w:jc w:val="both"/>
        <w:rPr>
          <w:rFonts w:eastAsia="Times New Roman"/>
          <w:lang w:val="sr-Cyrl-RS"/>
        </w:rPr>
      </w:pPr>
      <w:bookmarkStart w:id="88" w:name="_Hlk55581625"/>
      <w:r w:rsidRPr="0039029D">
        <w:rPr>
          <w:rFonts w:eastAsia="Times New Roman"/>
          <w:lang w:val="sr-Cyrl-RS"/>
        </w:rPr>
        <w:t xml:space="preserve">Пружаоци услуга повезаних с виртуелним валутама дужни су да Народној банци Србије достављају следеће податке о правним лицима и предузетницима </w:t>
      </w:r>
      <w:bookmarkEnd w:id="88"/>
      <w:r w:rsidRPr="0039029D">
        <w:rPr>
          <w:rFonts w:eastAsia="Times New Roman"/>
          <w:lang w:val="sr-Cyrl-RS"/>
        </w:rPr>
        <w:t xml:space="preserve">који су </w:t>
      </w:r>
      <w:r w:rsidR="00A6440A" w:rsidRPr="0039029D">
        <w:rPr>
          <w:rFonts w:eastAsia="Times New Roman"/>
          <w:lang w:val="sr-Cyrl-RS"/>
        </w:rPr>
        <w:t xml:space="preserve">корисници </w:t>
      </w:r>
      <w:r w:rsidRPr="0039029D">
        <w:rPr>
          <w:rFonts w:eastAsia="Times New Roman"/>
          <w:lang w:val="sr-Cyrl-RS"/>
        </w:rPr>
        <w:t xml:space="preserve">виртуелних валута: </w:t>
      </w:r>
    </w:p>
    <w:p w14:paraId="5DE6F988" w14:textId="3AD2D142" w:rsidR="003B5F7B" w:rsidRPr="0039029D" w:rsidRDefault="003B5F7B" w:rsidP="008C4867">
      <w:pPr>
        <w:numPr>
          <w:ilvl w:val="0"/>
          <w:numId w:val="64"/>
        </w:numPr>
        <w:spacing w:after="120" w:line="240" w:lineRule="auto"/>
        <w:ind w:left="0" w:firstLine="284"/>
        <w:jc w:val="both"/>
        <w:rPr>
          <w:lang w:val="sr-Cyrl-RS"/>
        </w:rPr>
      </w:pPr>
      <w:r w:rsidRPr="0039029D">
        <w:rPr>
          <w:lang w:val="sr-Cyrl-RS"/>
        </w:rPr>
        <w:t xml:space="preserve">пословно име или скраћено пословно име </w:t>
      </w:r>
      <w:r w:rsidR="00A6440A" w:rsidRPr="0039029D">
        <w:rPr>
          <w:lang w:val="sr-Cyrl-RS"/>
        </w:rPr>
        <w:t xml:space="preserve">корисника </w:t>
      </w:r>
      <w:r w:rsidRPr="0039029D">
        <w:rPr>
          <w:lang w:val="sr-Cyrl-RS"/>
        </w:rPr>
        <w:t>виртуелних валута;</w:t>
      </w:r>
    </w:p>
    <w:p w14:paraId="00FFC9BA" w14:textId="14083458" w:rsidR="003B5F7B" w:rsidRPr="0039029D" w:rsidRDefault="003B5F7B" w:rsidP="008C4867">
      <w:pPr>
        <w:numPr>
          <w:ilvl w:val="0"/>
          <w:numId w:val="64"/>
        </w:numPr>
        <w:spacing w:after="120" w:line="240" w:lineRule="auto"/>
        <w:ind w:left="0" w:firstLine="284"/>
        <w:jc w:val="both"/>
        <w:rPr>
          <w:lang w:val="sr-Cyrl-RS"/>
        </w:rPr>
      </w:pPr>
      <w:r w:rsidRPr="0039029D">
        <w:rPr>
          <w:lang w:val="sr-Cyrl-RS"/>
        </w:rPr>
        <w:t xml:space="preserve">адресу седишта </w:t>
      </w:r>
      <w:r w:rsidR="00A6440A" w:rsidRPr="0039029D">
        <w:rPr>
          <w:lang w:val="sr-Cyrl-RS"/>
        </w:rPr>
        <w:t xml:space="preserve">корисника </w:t>
      </w:r>
      <w:r w:rsidRPr="0039029D">
        <w:rPr>
          <w:lang w:val="sr-Cyrl-RS"/>
        </w:rPr>
        <w:t xml:space="preserve">виртуелних валута, а за </w:t>
      </w:r>
      <w:r w:rsidR="00A6440A" w:rsidRPr="0039029D">
        <w:rPr>
          <w:lang w:val="sr-Cyrl-RS"/>
        </w:rPr>
        <w:t xml:space="preserve">корисника </w:t>
      </w:r>
      <w:r w:rsidRPr="0039029D">
        <w:rPr>
          <w:lang w:val="sr-Cyrl-RS"/>
        </w:rPr>
        <w:t>који је страно правно лице и назив државе;</w:t>
      </w:r>
    </w:p>
    <w:p w14:paraId="6FEA8696" w14:textId="61652291" w:rsidR="003B5F7B" w:rsidRPr="0039029D" w:rsidRDefault="003B5F7B" w:rsidP="008C4867">
      <w:pPr>
        <w:numPr>
          <w:ilvl w:val="0"/>
          <w:numId w:val="64"/>
        </w:numPr>
        <w:spacing w:after="120" w:line="240" w:lineRule="auto"/>
        <w:ind w:left="0" w:firstLine="284"/>
        <w:jc w:val="both"/>
        <w:rPr>
          <w:lang w:val="sr-Cyrl-RS"/>
        </w:rPr>
      </w:pPr>
      <w:r w:rsidRPr="0039029D">
        <w:rPr>
          <w:lang w:val="sr-Cyrl-RS"/>
        </w:rPr>
        <w:t xml:space="preserve">матични број </w:t>
      </w:r>
      <w:r w:rsidR="00A6440A" w:rsidRPr="0039029D">
        <w:rPr>
          <w:lang w:val="sr-Cyrl-RS"/>
        </w:rPr>
        <w:t xml:space="preserve">корисника </w:t>
      </w:r>
      <w:r w:rsidRPr="0039029D">
        <w:rPr>
          <w:lang w:val="sr-Cyrl-RS"/>
        </w:rPr>
        <w:t xml:space="preserve">виртуелних валута, односно другу одговарајућу идентификациону ознаку за </w:t>
      </w:r>
      <w:r w:rsidR="00A6440A" w:rsidRPr="0039029D">
        <w:rPr>
          <w:lang w:val="sr-Cyrl-RS"/>
        </w:rPr>
        <w:t xml:space="preserve">корисника </w:t>
      </w:r>
      <w:r w:rsidRPr="0039029D">
        <w:rPr>
          <w:lang w:val="sr-Cyrl-RS"/>
        </w:rPr>
        <w:t>виртуелних валута који је страно правно лице (нпр. евиденциони број који одређује надлежни државни орган);</w:t>
      </w:r>
    </w:p>
    <w:p w14:paraId="133A142B" w14:textId="7FEBF242" w:rsidR="003B5F7B" w:rsidRPr="0039029D" w:rsidRDefault="003B5F7B" w:rsidP="008C4867">
      <w:pPr>
        <w:numPr>
          <w:ilvl w:val="0"/>
          <w:numId w:val="64"/>
        </w:numPr>
        <w:spacing w:after="120" w:line="240" w:lineRule="auto"/>
        <w:ind w:left="0" w:firstLine="284"/>
        <w:jc w:val="both"/>
        <w:rPr>
          <w:lang w:val="sr-Cyrl-RS"/>
        </w:rPr>
      </w:pPr>
      <w:r w:rsidRPr="0039029D">
        <w:rPr>
          <w:lang w:val="sr-Cyrl-RS"/>
        </w:rPr>
        <w:t xml:space="preserve">порески идентификациони број </w:t>
      </w:r>
      <w:r w:rsidR="00156D36" w:rsidRPr="0039029D">
        <w:rPr>
          <w:lang w:val="sr-Cyrl-RS"/>
        </w:rPr>
        <w:t xml:space="preserve">корисника </w:t>
      </w:r>
      <w:r w:rsidRPr="0039029D">
        <w:rPr>
          <w:lang w:val="sr-Cyrl-RS"/>
        </w:rPr>
        <w:t>виртуелних валута;</w:t>
      </w:r>
    </w:p>
    <w:p w14:paraId="36247563" w14:textId="0766F50D" w:rsidR="003B5F7B" w:rsidRPr="0039029D" w:rsidRDefault="003B5F7B" w:rsidP="008C4867">
      <w:pPr>
        <w:numPr>
          <w:ilvl w:val="0"/>
          <w:numId w:val="64"/>
        </w:numPr>
        <w:spacing w:after="120" w:line="240" w:lineRule="auto"/>
        <w:ind w:left="0" w:firstLine="284"/>
        <w:jc w:val="both"/>
        <w:rPr>
          <w:lang w:val="sr-Cyrl-RS"/>
        </w:rPr>
      </w:pPr>
      <w:r w:rsidRPr="0039029D">
        <w:rPr>
          <w:lang w:val="sr-Cyrl-RS"/>
        </w:rPr>
        <w:t xml:space="preserve">датум успостављања и престанка пословног односа с </w:t>
      </w:r>
      <w:r w:rsidR="00156D36" w:rsidRPr="0039029D">
        <w:rPr>
          <w:lang w:val="sr-Cyrl-RS"/>
        </w:rPr>
        <w:t xml:space="preserve">корисником </w:t>
      </w:r>
      <w:r w:rsidRPr="0039029D">
        <w:rPr>
          <w:lang w:val="sr-Cyrl-RS"/>
        </w:rPr>
        <w:t xml:space="preserve">виртуелних валута, као и датум друге промене </w:t>
      </w:r>
      <w:r w:rsidR="00E95BA6" w:rsidRPr="0039029D">
        <w:rPr>
          <w:lang w:val="sr-Cyrl-RS"/>
        </w:rPr>
        <w:t xml:space="preserve">у вези </w:t>
      </w:r>
      <w:r w:rsidRPr="0039029D">
        <w:rPr>
          <w:lang w:val="sr-Cyrl-RS"/>
        </w:rPr>
        <w:t xml:space="preserve"> с тим пословним односом</w:t>
      </w:r>
      <w:r w:rsidR="004F3226" w:rsidRPr="0039029D">
        <w:rPr>
          <w:lang w:val="sr-Cyrl-RS"/>
        </w:rPr>
        <w:t>;</w:t>
      </w:r>
    </w:p>
    <w:p w14:paraId="2FB8208C" w14:textId="31B02F4D" w:rsidR="003B5F7B" w:rsidRPr="0039029D" w:rsidRDefault="003B5F7B" w:rsidP="008C4867">
      <w:pPr>
        <w:numPr>
          <w:ilvl w:val="0"/>
          <w:numId w:val="64"/>
        </w:numPr>
        <w:spacing w:after="120" w:line="240" w:lineRule="auto"/>
        <w:ind w:left="0" w:firstLine="284"/>
        <w:jc w:val="both"/>
        <w:rPr>
          <w:lang w:val="sr-Cyrl-RS"/>
        </w:rPr>
      </w:pPr>
      <w:r w:rsidRPr="0039029D">
        <w:rPr>
          <w:lang w:val="sr-Cyrl-RS"/>
        </w:rPr>
        <w:t>врсту услуге повезане с виртуелним валутама која је предмет пословног односа из тачке 5) овог става;</w:t>
      </w:r>
    </w:p>
    <w:p w14:paraId="45C55C92" w14:textId="13D3AE52" w:rsidR="003B5F7B" w:rsidRPr="0039029D" w:rsidRDefault="003B5F7B" w:rsidP="008C4867">
      <w:pPr>
        <w:numPr>
          <w:ilvl w:val="0"/>
          <w:numId w:val="64"/>
        </w:numPr>
        <w:spacing w:after="120" w:line="240" w:lineRule="auto"/>
        <w:ind w:left="0" w:firstLine="284"/>
        <w:jc w:val="both"/>
        <w:rPr>
          <w:lang w:val="sr-Cyrl-RS"/>
        </w:rPr>
      </w:pPr>
      <w:r w:rsidRPr="0039029D">
        <w:rPr>
          <w:lang w:val="sr-Cyrl-RS"/>
        </w:rPr>
        <w:t xml:space="preserve">адресу виртуелних валута коју </w:t>
      </w:r>
      <w:r w:rsidR="00200CBC" w:rsidRPr="0039029D">
        <w:rPr>
          <w:lang w:val="sr-Cyrl-RS"/>
        </w:rPr>
        <w:t xml:space="preserve">корисник </w:t>
      </w:r>
      <w:r w:rsidRPr="0039029D">
        <w:rPr>
          <w:lang w:val="sr-Cyrl-RS"/>
        </w:rPr>
        <w:t xml:space="preserve">виртуелних валута користи, односно користио је </w:t>
      </w:r>
      <w:bookmarkStart w:id="89" w:name="_Hlk55581675"/>
      <w:r w:rsidRPr="0039029D">
        <w:rPr>
          <w:lang w:val="sr-Cyrl-RS"/>
        </w:rPr>
        <w:t>за извршење трансакције с виртуелним валутама</w:t>
      </w:r>
      <w:bookmarkEnd w:id="89"/>
      <w:r w:rsidRPr="0039029D">
        <w:rPr>
          <w:lang w:val="sr-Cyrl-RS"/>
        </w:rPr>
        <w:t>, а ако користи неколико адреса – све адресе виртуелних валута;</w:t>
      </w:r>
    </w:p>
    <w:p w14:paraId="3F7D3258" w14:textId="77777777" w:rsidR="003B5F7B" w:rsidRPr="0039029D" w:rsidRDefault="003B5F7B" w:rsidP="008C4867">
      <w:pPr>
        <w:numPr>
          <w:ilvl w:val="0"/>
          <w:numId w:val="64"/>
        </w:numPr>
        <w:spacing w:after="120" w:line="240" w:lineRule="auto"/>
        <w:ind w:left="0" w:firstLine="284"/>
        <w:jc w:val="both"/>
        <w:rPr>
          <w:lang w:val="sr-Cyrl-RS"/>
        </w:rPr>
      </w:pPr>
      <w:r w:rsidRPr="0039029D">
        <w:rPr>
          <w:lang w:val="sr-Cyrl-RS"/>
        </w:rPr>
        <w:t>друге податке које пропише Народна банка Србије.</w:t>
      </w:r>
    </w:p>
    <w:p w14:paraId="410123A0" w14:textId="77777777" w:rsidR="003B5F7B" w:rsidRPr="0039029D" w:rsidRDefault="003B5F7B" w:rsidP="008C4867">
      <w:pPr>
        <w:spacing w:after="120" w:line="240" w:lineRule="auto"/>
        <w:ind w:firstLine="284"/>
        <w:jc w:val="both"/>
        <w:rPr>
          <w:rFonts w:eastAsia="Times New Roman"/>
          <w:lang w:val="sr-Cyrl-RS"/>
        </w:rPr>
      </w:pPr>
      <w:bookmarkStart w:id="90" w:name="_Hlk49957402"/>
      <w:r w:rsidRPr="0039029D">
        <w:rPr>
          <w:rFonts w:eastAsia="Times New Roman"/>
          <w:lang w:val="sr-Cyrl-RS"/>
        </w:rPr>
        <w:t>Пружаоци услуга повезаних с виртуелним валутама одговарају за тачност и потпуност података из става 1. овог члана.</w:t>
      </w:r>
    </w:p>
    <w:p w14:paraId="63C079CE" w14:textId="76028E2E" w:rsidR="003B5F7B" w:rsidRPr="0039029D" w:rsidRDefault="003B5F7B" w:rsidP="008C4867">
      <w:pPr>
        <w:spacing w:after="120" w:line="240" w:lineRule="auto"/>
        <w:ind w:firstLine="284"/>
        <w:jc w:val="both"/>
        <w:rPr>
          <w:rFonts w:eastAsia="Times New Roman"/>
          <w:lang w:val="sr-Cyrl-RS"/>
        </w:rPr>
      </w:pPr>
      <w:r w:rsidRPr="0039029D">
        <w:rPr>
          <w:rFonts w:eastAsia="Times New Roman"/>
          <w:lang w:val="sr-Cyrl-RS"/>
        </w:rPr>
        <w:t xml:space="preserve">Имаоци виртуелних валута – правна лица и предузетници </w:t>
      </w:r>
      <w:bookmarkStart w:id="91" w:name="_Hlk55581699"/>
      <w:r w:rsidRPr="0039029D">
        <w:rPr>
          <w:rFonts w:eastAsia="Times New Roman"/>
          <w:lang w:val="sr-Cyrl-RS"/>
        </w:rPr>
        <w:t xml:space="preserve">са седиштем у Републици који нису користили услуге повезане с виртуелним валутама код пружаоца услуга повезаних с виртуелним валутама дужни су да Народној банци Србије </w:t>
      </w:r>
      <w:bookmarkEnd w:id="91"/>
      <w:r w:rsidRPr="0039029D">
        <w:rPr>
          <w:rFonts w:eastAsia="Times New Roman"/>
          <w:lang w:val="sr-Cyrl-RS"/>
        </w:rPr>
        <w:t>доставе извештаје с подацима из става 1. тач. 1</w:t>
      </w:r>
      <w:r w:rsidR="009172D6" w:rsidRPr="0039029D">
        <w:rPr>
          <w:rFonts w:eastAsia="Times New Roman"/>
          <w:lang w:val="sr-Cyrl-RS"/>
        </w:rPr>
        <w:t>)</w:t>
      </w:r>
      <w:r w:rsidRPr="0039029D">
        <w:rPr>
          <w:rFonts w:eastAsia="Times New Roman"/>
          <w:lang w:val="sr-Cyrl-RS"/>
        </w:rPr>
        <w:t xml:space="preserve"> до 4</w:t>
      </w:r>
      <w:r w:rsidR="009172D6" w:rsidRPr="0039029D">
        <w:rPr>
          <w:rFonts w:eastAsia="Times New Roman"/>
          <w:lang w:val="sr-Cyrl-RS"/>
        </w:rPr>
        <w:t>)</w:t>
      </w:r>
      <w:r w:rsidRPr="0039029D">
        <w:rPr>
          <w:rFonts w:eastAsia="Times New Roman"/>
          <w:lang w:val="sr-Cyrl-RS"/>
        </w:rPr>
        <w:t>, 7</w:t>
      </w:r>
      <w:r w:rsidR="009172D6" w:rsidRPr="0039029D">
        <w:rPr>
          <w:rFonts w:eastAsia="Times New Roman"/>
          <w:lang w:val="sr-Cyrl-RS"/>
        </w:rPr>
        <w:t xml:space="preserve">) </w:t>
      </w:r>
      <w:r w:rsidRPr="0039029D">
        <w:rPr>
          <w:rFonts w:eastAsia="Times New Roman"/>
          <w:lang w:val="sr-Cyrl-RS"/>
        </w:rPr>
        <w:t>и 8</w:t>
      </w:r>
      <w:r w:rsidR="009172D6" w:rsidRPr="0039029D">
        <w:rPr>
          <w:rFonts w:eastAsia="Times New Roman"/>
          <w:lang w:val="sr-Cyrl-RS"/>
        </w:rPr>
        <w:t>)</w:t>
      </w:r>
      <w:r w:rsidRPr="0039029D">
        <w:rPr>
          <w:rFonts w:eastAsia="Times New Roman"/>
          <w:lang w:val="sr-Cyrl-RS"/>
        </w:rPr>
        <w:t xml:space="preserve"> овог члана и одговарају за тачност и потпуност тих података.</w:t>
      </w:r>
    </w:p>
    <w:bookmarkEnd w:id="90"/>
    <w:p w14:paraId="6A0DB504" w14:textId="77777777" w:rsidR="003B5F7B" w:rsidRPr="0039029D" w:rsidRDefault="003B5F7B" w:rsidP="008C4867">
      <w:pPr>
        <w:spacing w:after="120" w:line="240" w:lineRule="auto"/>
        <w:ind w:firstLine="284"/>
        <w:jc w:val="both"/>
        <w:rPr>
          <w:rFonts w:eastAsia="Times New Roman"/>
          <w:lang w:val="sr-Cyrl-RS"/>
        </w:rPr>
      </w:pPr>
      <w:r w:rsidRPr="0039029D">
        <w:rPr>
          <w:rFonts w:eastAsia="Times New Roman"/>
          <w:lang w:val="sr-Cyrl-RS"/>
        </w:rPr>
        <w:t>Народна банка Србије у електронском облику води евиденцију података о имаоцима виртуелних валута из ст. 1. и 3. овог члана.</w:t>
      </w:r>
    </w:p>
    <w:p w14:paraId="2AE64AD9" w14:textId="77777777" w:rsidR="003B5F7B" w:rsidRPr="0039029D" w:rsidRDefault="003B5F7B" w:rsidP="008C4867">
      <w:pPr>
        <w:spacing w:after="120" w:line="240" w:lineRule="auto"/>
        <w:ind w:firstLine="284"/>
        <w:jc w:val="both"/>
        <w:rPr>
          <w:rFonts w:eastAsia="Times New Roman"/>
          <w:lang w:val="sr-Cyrl-RS"/>
        </w:rPr>
      </w:pPr>
      <w:r w:rsidRPr="0039029D">
        <w:rPr>
          <w:rFonts w:eastAsia="Times New Roman"/>
          <w:lang w:val="sr-Cyrl-RS"/>
        </w:rPr>
        <w:t>Народна банка Србије одговара за истоветност података из ст. 1. и 3. овог члана с подацима у евиденцији из става 4. овог члана.</w:t>
      </w:r>
    </w:p>
    <w:p w14:paraId="5FD22BFD" w14:textId="648038A0" w:rsidR="003B5F7B" w:rsidRPr="0039029D" w:rsidRDefault="003B5F7B" w:rsidP="008C4867">
      <w:pPr>
        <w:spacing w:after="120" w:line="240" w:lineRule="auto"/>
        <w:ind w:firstLine="284"/>
        <w:jc w:val="both"/>
        <w:rPr>
          <w:rFonts w:eastAsia="Times New Roman"/>
          <w:lang w:val="sr-Cyrl-RS"/>
        </w:rPr>
      </w:pPr>
      <w:r w:rsidRPr="0039029D">
        <w:rPr>
          <w:rFonts w:eastAsia="Times New Roman"/>
          <w:lang w:val="sr-Cyrl-RS"/>
        </w:rPr>
        <w:t xml:space="preserve">Подаци из евиденције из става 4. овог члана нису јавно доступни и на њих се примењују одредбе члана </w:t>
      </w:r>
      <w:r w:rsidR="00422DB6" w:rsidRPr="0039029D">
        <w:rPr>
          <w:rFonts w:eastAsia="Times New Roman"/>
          <w:lang w:val="sr-Cyrl-RS"/>
        </w:rPr>
        <w:t>8</w:t>
      </w:r>
      <w:r w:rsidR="0045571A" w:rsidRPr="0039029D">
        <w:rPr>
          <w:rFonts w:eastAsia="Times New Roman"/>
          <w:lang w:val="sr-Cyrl-RS"/>
        </w:rPr>
        <w:t>7</w:t>
      </w:r>
      <w:r w:rsidR="00105D83" w:rsidRPr="0039029D">
        <w:rPr>
          <w:rFonts w:eastAsia="Times New Roman"/>
          <w:lang w:val="sr-Cyrl-RS"/>
        </w:rPr>
        <w:t xml:space="preserve">. </w:t>
      </w:r>
      <w:r w:rsidRPr="0039029D">
        <w:rPr>
          <w:rFonts w:eastAsia="Times New Roman"/>
          <w:lang w:val="sr-Cyrl-RS"/>
        </w:rPr>
        <w:t>овог закона.</w:t>
      </w:r>
    </w:p>
    <w:p w14:paraId="1CEE7BDA" w14:textId="77777777" w:rsidR="003B5F7B" w:rsidRPr="0039029D" w:rsidRDefault="003B5F7B" w:rsidP="008C4867">
      <w:pPr>
        <w:spacing w:after="120" w:line="240" w:lineRule="auto"/>
        <w:ind w:firstLine="284"/>
        <w:jc w:val="both"/>
        <w:rPr>
          <w:rFonts w:eastAsia="Times New Roman"/>
          <w:lang w:val="sr-Cyrl-RS"/>
        </w:rPr>
      </w:pPr>
      <w:r w:rsidRPr="0039029D">
        <w:rPr>
          <w:rFonts w:eastAsia="Times New Roman"/>
          <w:lang w:val="sr-Cyrl-RS"/>
        </w:rPr>
        <w:t>Народна банка Србије прописује ближе услове и начин вођења евиденције из става 4. овог члана, начин и рокове достављања података који се воде у тој евиденцији, као и начин остваривања увида у те податке.</w:t>
      </w:r>
    </w:p>
    <w:p w14:paraId="0412261A" w14:textId="1DC7421E" w:rsidR="0063747A" w:rsidRPr="0039029D" w:rsidRDefault="0063747A"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Дужности и одговорност пружаоца </w:t>
      </w:r>
      <w:r w:rsidR="00D00007" w:rsidRPr="0039029D">
        <w:rPr>
          <w:rFonts w:eastAsia="Times New Roman"/>
          <w:b/>
          <w:bCs/>
          <w:lang w:val="sr-Cyrl-RS"/>
        </w:rPr>
        <w:t>услуга повезаних с дигиталном имовином,</w:t>
      </w:r>
      <w:r w:rsidRPr="0039029D">
        <w:rPr>
          <w:rFonts w:eastAsia="Times New Roman"/>
          <w:b/>
          <w:bCs/>
          <w:lang w:val="sr-Cyrl-RS"/>
        </w:rPr>
        <w:t xml:space="preserve"> чланова управе</w:t>
      </w:r>
      <w:r w:rsidR="003B7100" w:rsidRPr="0039029D">
        <w:rPr>
          <w:rFonts w:eastAsia="Times New Roman"/>
          <w:b/>
          <w:bCs/>
          <w:lang w:val="sr-Cyrl-RS"/>
        </w:rPr>
        <w:t>, руководиоца</w:t>
      </w:r>
      <w:r w:rsidRPr="0039029D">
        <w:rPr>
          <w:rFonts w:eastAsia="Times New Roman"/>
          <w:b/>
          <w:bCs/>
          <w:lang w:val="sr-Cyrl-RS"/>
        </w:rPr>
        <w:t xml:space="preserve"> и запослених</w:t>
      </w:r>
    </w:p>
    <w:p w14:paraId="474C66FF" w14:textId="7F194EBD" w:rsidR="0063747A" w:rsidRPr="0039029D" w:rsidRDefault="00D00007"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D54984" w:rsidRPr="0039029D">
        <w:rPr>
          <w:rFonts w:eastAsia="Times New Roman"/>
          <w:b/>
          <w:bCs/>
          <w:lang w:val="sr-Cyrl-RS"/>
        </w:rPr>
        <w:t>8</w:t>
      </w:r>
      <w:r w:rsidR="0045571A" w:rsidRPr="0039029D">
        <w:rPr>
          <w:rFonts w:eastAsia="Times New Roman"/>
          <w:b/>
          <w:bCs/>
          <w:lang w:val="sr-Cyrl-RS"/>
        </w:rPr>
        <w:t>6</w:t>
      </w:r>
      <w:r w:rsidR="002878C4" w:rsidRPr="0039029D">
        <w:rPr>
          <w:rFonts w:eastAsia="Times New Roman"/>
          <w:b/>
          <w:bCs/>
          <w:lang w:val="sr-Cyrl-RS"/>
        </w:rPr>
        <w:t>.</w:t>
      </w:r>
    </w:p>
    <w:p w14:paraId="59181D47" w14:textId="1FBB9E55" w:rsidR="0063747A" w:rsidRPr="0039029D" w:rsidRDefault="0063747A" w:rsidP="008C4867">
      <w:pPr>
        <w:spacing w:after="120" w:line="240" w:lineRule="auto"/>
        <w:ind w:firstLine="284"/>
        <w:jc w:val="both"/>
        <w:rPr>
          <w:rFonts w:eastAsia="Times New Roman"/>
          <w:lang w:val="sr-Cyrl-RS"/>
        </w:rPr>
      </w:pPr>
      <w:r w:rsidRPr="0039029D">
        <w:rPr>
          <w:rFonts w:eastAsia="Times New Roman"/>
          <w:lang w:val="sr-Cyrl-RS"/>
        </w:rPr>
        <w:t xml:space="preserve">Пружаоци </w:t>
      </w:r>
      <w:r w:rsidR="00D00007" w:rsidRPr="0039029D">
        <w:rPr>
          <w:rFonts w:eastAsia="Times New Roman"/>
          <w:lang w:val="sr-Cyrl-RS"/>
        </w:rPr>
        <w:t>услуга повезаних с дигиталном имовином,</w:t>
      </w:r>
      <w:r w:rsidRPr="0039029D">
        <w:rPr>
          <w:rFonts w:eastAsia="Times New Roman"/>
          <w:lang w:val="sr-Cyrl-RS"/>
        </w:rPr>
        <w:t xml:space="preserve"> чланови управе, </w:t>
      </w:r>
      <w:r w:rsidR="0083039A" w:rsidRPr="0039029D">
        <w:rPr>
          <w:rFonts w:eastAsia="Times New Roman"/>
          <w:lang w:val="sr-Cyrl-RS"/>
        </w:rPr>
        <w:t xml:space="preserve">руководиоци, </w:t>
      </w:r>
      <w:r w:rsidRPr="0039029D">
        <w:rPr>
          <w:rFonts w:eastAsia="Times New Roman"/>
          <w:lang w:val="sr-Cyrl-RS"/>
        </w:rPr>
        <w:t xml:space="preserve">прокуристи и запослена лица или лица ангажована по било ком другом основу у пружаоцу </w:t>
      </w:r>
      <w:r w:rsidR="00E87E35" w:rsidRPr="0039029D">
        <w:rPr>
          <w:rFonts w:eastAsia="Times New Roman"/>
          <w:lang w:val="sr-Cyrl-RS"/>
        </w:rPr>
        <w:t xml:space="preserve">услуга повезаних с дигиталном имовином </w:t>
      </w:r>
      <w:r w:rsidRPr="0039029D">
        <w:rPr>
          <w:rFonts w:eastAsia="Times New Roman"/>
          <w:lang w:val="sr-Cyrl-RS"/>
        </w:rPr>
        <w:t>дужн</w:t>
      </w:r>
      <w:r w:rsidR="00F81122" w:rsidRPr="0039029D">
        <w:rPr>
          <w:rFonts w:eastAsia="Times New Roman"/>
          <w:lang w:val="sr-Cyrl-RS"/>
        </w:rPr>
        <w:t>и</w:t>
      </w:r>
      <w:r w:rsidRPr="0039029D">
        <w:rPr>
          <w:rFonts w:eastAsia="Times New Roman"/>
          <w:lang w:val="sr-Cyrl-RS"/>
        </w:rPr>
        <w:t xml:space="preserve"> су да:</w:t>
      </w:r>
    </w:p>
    <w:p w14:paraId="0D280211" w14:textId="77777777" w:rsidR="0063747A" w:rsidRPr="0039029D" w:rsidRDefault="0063747A" w:rsidP="008C4867">
      <w:pPr>
        <w:numPr>
          <w:ilvl w:val="0"/>
          <w:numId w:val="47"/>
        </w:numPr>
        <w:spacing w:after="120" w:line="240" w:lineRule="auto"/>
        <w:ind w:left="0" w:firstLine="284"/>
        <w:jc w:val="both"/>
        <w:rPr>
          <w:lang w:val="sr-Cyrl-RS"/>
        </w:rPr>
      </w:pPr>
      <w:r w:rsidRPr="0039029D">
        <w:rPr>
          <w:lang w:val="sr-Cyrl-RS"/>
        </w:rPr>
        <w:t>приликом обављања делатности,</w:t>
      </w:r>
      <w:r w:rsidR="00F81122" w:rsidRPr="0039029D">
        <w:rPr>
          <w:lang w:val="sr-Cyrl-RS"/>
        </w:rPr>
        <w:t xml:space="preserve"> односно послова,</w:t>
      </w:r>
      <w:r w:rsidRPr="0039029D">
        <w:rPr>
          <w:lang w:val="sr-Cyrl-RS"/>
        </w:rPr>
        <w:t xml:space="preserve"> у оквиру својих дужности поступају савесно и поштено, у складу са правилима струке;</w:t>
      </w:r>
    </w:p>
    <w:p w14:paraId="52E3EE69" w14:textId="63D0A73C" w:rsidR="0063747A" w:rsidRPr="0039029D" w:rsidRDefault="0063747A" w:rsidP="008C4867">
      <w:pPr>
        <w:numPr>
          <w:ilvl w:val="0"/>
          <w:numId w:val="47"/>
        </w:numPr>
        <w:spacing w:after="120" w:line="240" w:lineRule="auto"/>
        <w:ind w:left="0" w:firstLine="284"/>
        <w:jc w:val="both"/>
        <w:rPr>
          <w:lang w:val="sr-Cyrl-RS"/>
        </w:rPr>
      </w:pPr>
      <w:r w:rsidRPr="0039029D">
        <w:rPr>
          <w:lang w:val="sr-Cyrl-RS"/>
        </w:rPr>
        <w:t xml:space="preserve">поступају у најбољем интересу </w:t>
      </w:r>
      <w:r w:rsidR="00F81122" w:rsidRPr="0039029D">
        <w:rPr>
          <w:lang w:val="sr-Cyrl-RS"/>
        </w:rPr>
        <w:t>корисника</w:t>
      </w:r>
      <w:r w:rsidR="00A654A9" w:rsidRPr="0039029D">
        <w:rPr>
          <w:lang w:val="sr-Cyrl-RS"/>
        </w:rPr>
        <w:t xml:space="preserve"> дигиталне имовине</w:t>
      </w:r>
      <w:r w:rsidRPr="0039029D">
        <w:rPr>
          <w:lang w:val="sr-Cyrl-RS"/>
        </w:rPr>
        <w:t>, односно учесника у трговању, као и да штите интегритет тржишта дигиталне имовине;</w:t>
      </w:r>
    </w:p>
    <w:p w14:paraId="0D3E20BE" w14:textId="77777777" w:rsidR="0063747A" w:rsidRPr="0039029D" w:rsidRDefault="0063747A" w:rsidP="008C4867">
      <w:pPr>
        <w:numPr>
          <w:ilvl w:val="0"/>
          <w:numId w:val="47"/>
        </w:numPr>
        <w:spacing w:after="120" w:line="240" w:lineRule="auto"/>
        <w:ind w:left="0" w:firstLine="284"/>
        <w:jc w:val="both"/>
        <w:rPr>
          <w:lang w:val="sr-Cyrl-RS"/>
        </w:rPr>
      </w:pPr>
      <w:r w:rsidRPr="0039029D">
        <w:rPr>
          <w:lang w:val="sr-Cyrl-RS"/>
        </w:rPr>
        <w:t>успостављају процесе и ефикасно користе средства потребна за уредно обављање делатности;</w:t>
      </w:r>
    </w:p>
    <w:p w14:paraId="237AD066" w14:textId="256D9376" w:rsidR="0063747A" w:rsidRPr="0039029D" w:rsidRDefault="0063747A" w:rsidP="008C4867">
      <w:pPr>
        <w:numPr>
          <w:ilvl w:val="0"/>
          <w:numId w:val="47"/>
        </w:numPr>
        <w:spacing w:after="120" w:line="240" w:lineRule="auto"/>
        <w:ind w:left="0" w:firstLine="284"/>
        <w:jc w:val="both"/>
        <w:rPr>
          <w:lang w:val="sr-Cyrl-RS"/>
        </w:rPr>
      </w:pPr>
      <w:r w:rsidRPr="0039029D">
        <w:rPr>
          <w:lang w:val="sr-Cyrl-RS"/>
        </w:rPr>
        <w:t xml:space="preserve">предузимају све разумне мере како би се избегли сукоби интереса, а </w:t>
      </w:r>
      <w:r w:rsidR="00F81122" w:rsidRPr="0039029D">
        <w:rPr>
          <w:lang w:val="sr-Cyrl-RS"/>
        </w:rPr>
        <w:t xml:space="preserve">ако </w:t>
      </w:r>
      <w:r w:rsidRPr="0039029D">
        <w:rPr>
          <w:lang w:val="sr-Cyrl-RS"/>
        </w:rPr>
        <w:t xml:space="preserve">се </w:t>
      </w:r>
      <w:r w:rsidR="00F81122" w:rsidRPr="0039029D">
        <w:rPr>
          <w:lang w:val="sr-Cyrl-RS"/>
        </w:rPr>
        <w:t xml:space="preserve">ти сукоби </w:t>
      </w:r>
      <w:r w:rsidRPr="0039029D">
        <w:rPr>
          <w:lang w:val="sr-Cyrl-RS"/>
        </w:rPr>
        <w:t>не могу избећи</w:t>
      </w:r>
      <w:r w:rsidR="00F81122" w:rsidRPr="0039029D">
        <w:rPr>
          <w:lang w:val="sr-Cyrl-RS"/>
        </w:rPr>
        <w:t>,</w:t>
      </w:r>
      <w:r w:rsidRPr="0039029D">
        <w:rPr>
          <w:lang w:val="sr-Cyrl-RS"/>
        </w:rPr>
        <w:t xml:space="preserve"> осигурају да се према </w:t>
      </w:r>
      <w:r w:rsidR="00911158" w:rsidRPr="0039029D">
        <w:rPr>
          <w:lang w:val="sr-Cyrl-RS"/>
        </w:rPr>
        <w:t>корисницима</w:t>
      </w:r>
      <w:r w:rsidR="00A654A9" w:rsidRPr="0039029D">
        <w:rPr>
          <w:lang w:val="sr-Cyrl-RS"/>
        </w:rPr>
        <w:t xml:space="preserve"> дигиталне имовине</w:t>
      </w:r>
      <w:r w:rsidRPr="0039029D">
        <w:rPr>
          <w:lang w:val="sr-Cyrl-RS"/>
        </w:rPr>
        <w:t>, односно учесницима у трговању поступа поштено;</w:t>
      </w:r>
    </w:p>
    <w:p w14:paraId="39999573" w14:textId="01E55345" w:rsidR="0063747A" w:rsidRPr="0039029D" w:rsidRDefault="0063747A" w:rsidP="008C4867">
      <w:pPr>
        <w:numPr>
          <w:ilvl w:val="0"/>
          <w:numId w:val="47"/>
        </w:numPr>
        <w:spacing w:after="120" w:line="240" w:lineRule="auto"/>
        <w:ind w:left="0" w:firstLine="284"/>
        <w:jc w:val="both"/>
        <w:rPr>
          <w:lang w:val="sr-Cyrl-RS"/>
        </w:rPr>
      </w:pPr>
      <w:r w:rsidRPr="0039029D">
        <w:rPr>
          <w:lang w:val="sr-Cyrl-RS"/>
        </w:rPr>
        <w:t xml:space="preserve">се придржавају одредаба овог закона и </w:t>
      </w:r>
      <w:r w:rsidR="00911158" w:rsidRPr="0039029D">
        <w:rPr>
          <w:lang w:val="sr-Cyrl-RS"/>
        </w:rPr>
        <w:t>прописа</w:t>
      </w:r>
      <w:r w:rsidRPr="0039029D">
        <w:rPr>
          <w:lang w:val="sr-Cyrl-RS"/>
        </w:rPr>
        <w:t xml:space="preserve"> донетих на основу овог закона, тако да раде у интересу </w:t>
      </w:r>
      <w:r w:rsidR="00911158" w:rsidRPr="0039029D">
        <w:rPr>
          <w:lang w:val="sr-Cyrl-RS"/>
        </w:rPr>
        <w:t>корисника</w:t>
      </w:r>
      <w:r w:rsidR="00A654A9" w:rsidRPr="0039029D">
        <w:rPr>
          <w:lang w:val="sr-Cyrl-RS"/>
        </w:rPr>
        <w:t xml:space="preserve"> дигиталне имовине</w:t>
      </w:r>
      <w:r w:rsidRPr="0039029D">
        <w:rPr>
          <w:lang w:val="sr-Cyrl-RS"/>
        </w:rPr>
        <w:t>, односно учесника у трговању, као и интегритета тржишта дигиталне имовине.</w:t>
      </w:r>
    </w:p>
    <w:p w14:paraId="54071FB0" w14:textId="744E2263" w:rsidR="0063747A" w:rsidRPr="0039029D" w:rsidRDefault="00FD6D7B" w:rsidP="008C4867">
      <w:pPr>
        <w:spacing w:after="120" w:line="240" w:lineRule="auto"/>
        <w:ind w:firstLine="284"/>
        <w:jc w:val="center"/>
        <w:rPr>
          <w:rFonts w:eastAsia="Times New Roman"/>
          <w:b/>
          <w:bCs/>
          <w:lang w:val="sr-Cyrl-RS"/>
        </w:rPr>
      </w:pPr>
      <w:r w:rsidRPr="0039029D">
        <w:rPr>
          <w:rFonts w:eastAsia="Times New Roman"/>
          <w:b/>
          <w:bCs/>
          <w:lang w:val="sr-Cyrl-RS"/>
        </w:rPr>
        <w:t>Пословна тајна</w:t>
      </w:r>
    </w:p>
    <w:p w14:paraId="305784A5" w14:textId="4885E460" w:rsidR="0063747A" w:rsidRPr="0039029D" w:rsidRDefault="00D00007"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D54984" w:rsidRPr="0039029D">
        <w:rPr>
          <w:rFonts w:eastAsia="Times New Roman"/>
          <w:b/>
          <w:bCs/>
          <w:lang w:val="sr-Cyrl-RS"/>
        </w:rPr>
        <w:t>8</w:t>
      </w:r>
      <w:r w:rsidR="0045571A" w:rsidRPr="0039029D">
        <w:rPr>
          <w:rFonts w:eastAsia="Times New Roman"/>
          <w:b/>
          <w:bCs/>
          <w:lang w:val="sr-Cyrl-RS"/>
        </w:rPr>
        <w:t>7</w:t>
      </w:r>
      <w:r w:rsidR="00105D83" w:rsidRPr="0039029D">
        <w:rPr>
          <w:rFonts w:eastAsia="Times New Roman"/>
          <w:b/>
          <w:bCs/>
          <w:lang w:val="sr-Cyrl-RS"/>
        </w:rPr>
        <w:t>.</w:t>
      </w:r>
    </w:p>
    <w:p w14:paraId="28888263" w14:textId="77777777" w:rsidR="00C7228C" w:rsidRPr="0039029D" w:rsidRDefault="00C7228C" w:rsidP="008C4867">
      <w:pPr>
        <w:spacing w:after="120" w:line="240" w:lineRule="auto"/>
        <w:ind w:firstLine="284"/>
        <w:jc w:val="both"/>
        <w:rPr>
          <w:rFonts w:eastAsia="Times New Roman"/>
          <w:lang w:val="sr-Cyrl-RS"/>
        </w:rPr>
      </w:pPr>
      <w:r w:rsidRPr="0039029D">
        <w:rPr>
          <w:rFonts w:eastAsia="Times New Roman"/>
          <w:lang w:val="sr-Cyrl-RS"/>
        </w:rPr>
        <w:t>Пословном тајном сматрају се подаци до којих је у току пословања дошао пружалац услуга повезаних с дигиталном имовином, а односе се на корисника тих услуга, укључујући и податке о његовој личности, као и податке о трансакцији с дигиталном имовином, осим оних који су учињени јавно доступним.</w:t>
      </w:r>
    </w:p>
    <w:p w14:paraId="17FEDEA4" w14:textId="77777777" w:rsidR="00C7228C" w:rsidRPr="0039029D" w:rsidRDefault="00C7228C" w:rsidP="008C4867">
      <w:pPr>
        <w:spacing w:after="120" w:line="240" w:lineRule="auto"/>
        <w:ind w:firstLine="284"/>
        <w:jc w:val="both"/>
        <w:rPr>
          <w:rFonts w:eastAsia="Times New Roman"/>
          <w:lang w:val="sr-Cyrl-RS"/>
        </w:rPr>
      </w:pPr>
      <w:r w:rsidRPr="0039029D">
        <w:rPr>
          <w:rFonts w:eastAsia="Times New Roman"/>
          <w:lang w:val="sr-Cyrl-RS"/>
        </w:rPr>
        <w:t>Пружалац услуга повезаних с дигиталном имовином, чланови његових органа и лица запослена или ангажована код њега, као и друга лица која због природе свог посла имају приступ подацима из става 1. овог члана (у даљем тексту: обвезник чувања пословне тајне) – не могу трећим лицима саопштити или доставити ове податке, нити им могу омогућити приступ тим подацима.</w:t>
      </w:r>
    </w:p>
    <w:p w14:paraId="27B008C7" w14:textId="77777777" w:rsidR="00C7228C" w:rsidRPr="0039029D" w:rsidRDefault="00C7228C" w:rsidP="008C4867">
      <w:pPr>
        <w:spacing w:after="120" w:line="240" w:lineRule="auto"/>
        <w:ind w:firstLine="284"/>
        <w:jc w:val="both"/>
        <w:rPr>
          <w:rFonts w:eastAsia="Times New Roman"/>
          <w:lang w:val="sr-Cyrl-RS"/>
        </w:rPr>
      </w:pPr>
      <w:r w:rsidRPr="0039029D">
        <w:rPr>
          <w:rFonts w:eastAsia="Times New Roman"/>
          <w:lang w:val="sr-Cyrl-RS"/>
        </w:rPr>
        <w:t>Обавеза чувања пословне тајне из става 1. овог члана за обвезнике чувања те тајне не престаје ни после престанка статуса на основу ког су остварили приступ подацима који су предмет ове тајне.</w:t>
      </w:r>
    </w:p>
    <w:p w14:paraId="274D93E9" w14:textId="77777777" w:rsidR="00C7228C" w:rsidRPr="0039029D" w:rsidRDefault="00C7228C" w:rsidP="008C4867">
      <w:pPr>
        <w:spacing w:after="120" w:line="240" w:lineRule="auto"/>
        <w:ind w:firstLine="284"/>
        <w:jc w:val="both"/>
        <w:rPr>
          <w:rFonts w:eastAsia="Times New Roman"/>
          <w:lang w:val="sr-Cyrl-RS"/>
        </w:rPr>
      </w:pPr>
      <w:r w:rsidRPr="0039029D">
        <w:rPr>
          <w:rFonts w:eastAsia="Times New Roman"/>
          <w:lang w:val="sr-Cyrl-RS"/>
        </w:rPr>
        <w:t>Изузетно од става 2. овог члана, обвезник чувања пословне тајне може трећим лицима саопштити или доставити податке из става 1. овог члана, односно омогућити приступ тим подацима:</w:t>
      </w:r>
    </w:p>
    <w:p w14:paraId="66300E69" w14:textId="77777777" w:rsidR="00C7228C" w:rsidRPr="0039029D" w:rsidRDefault="00C7228C" w:rsidP="008C4867">
      <w:pPr>
        <w:numPr>
          <w:ilvl w:val="0"/>
          <w:numId w:val="59"/>
        </w:numPr>
        <w:spacing w:after="120" w:line="240" w:lineRule="auto"/>
        <w:ind w:left="0" w:firstLine="284"/>
        <w:jc w:val="both"/>
        <w:rPr>
          <w:lang w:val="sr-Cyrl-RS"/>
        </w:rPr>
      </w:pPr>
      <w:r w:rsidRPr="0039029D">
        <w:rPr>
          <w:lang w:val="sr-Cyrl-RS"/>
        </w:rPr>
        <w:t>ако је лице на које се ови подаци односе претходно дало писмени пристанак;</w:t>
      </w:r>
    </w:p>
    <w:p w14:paraId="5CA5B7E5" w14:textId="77777777" w:rsidR="00C7228C" w:rsidRPr="0039029D" w:rsidRDefault="00C7228C" w:rsidP="008C4867">
      <w:pPr>
        <w:numPr>
          <w:ilvl w:val="0"/>
          <w:numId w:val="59"/>
        </w:numPr>
        <w:spacing w:after="120" w:line="240" w:lineRule="auto"/>
        <w:ind w:left="0" w:firstLine="284"/>
        <w:jc w:val="both"/>
        <w:rPr>
          <w:lang w:val="sr-Cyrl-RS"/>
        </w:rPr>
      </w:pPr>
      <w:r w:rsidRPr="0039029D">
        <w:rPr>
          <w:lang w:val="sr-Cyrl-RS"/>
        </w:rPr>
        <w:t>ако то захтева надзорни орган или друго регулаторно тело у Републици за потребе вршења надзора или ради обављања послова из овог или другог закона;</w:t>
      </w:r>
    </w:p>
    <w:p w14:paraId="5C8CBFA8" w14:textId="77777777" w:rsidR="00C7228C" w:rsidRPr="0039029D" w:rsidRDefault="00C7228C" w:rsidP="008C4867">
      <w:pPr>
        <w:numPr>
          <w:ilvl w:val="0"/>
          <w:numId w:val="59"/>
        </w:numPr>
        <w:spacing w:after="120" w:line="240" w:lineRule="auto"/>
        <w:ind w:left="0" w:firstLine="284"/>
        <w:jc w:val="both"/>
        <w:rPr>
          <w:lang w:val="sr-Cyrl-RS"/>
        </w:rPr>
      </w:pPr>
      <w:r w:rsidRPr="0039029D">
        <w:rPr>
          <w:lang w:val="sr-Cyrl-RS"/>
        </w:rPr>
        <w:t>на основу одлуке или захтева надлежног суда;</w:t>
      </w:r>
    </w:p>
    <w:p w14:paraId="1EA1665A" w14:textId="77777777" w:rsidR="00C7228C" w:rsidRPr="0039029D" w:rsidRDefault="00C7228C" w:rsidP="008C4867">
      <w:pPr>
        <w:numPr>
          <w:ilvl w:val="0"/>
          <w:numId w:val="59"/>
        </w:numPr>
        <w:spacing w:after="120" w:line="240" w:lineRule="auto"/>
        <w:ind w:left="0" w:firstLine="284"/>
        <w:jc w:val="both"/>
        <w:rPr>
          <w:lang w:val="sr-Cyrl-RS"/>
        </w:rPr>
      </w:pPr>
      <w:r w:rsidRPr="0039029D">
        <w:rPr>
          <w:lang w:val="sr-Cyrl-RS"/>
        </w:rPr>
        <w:t>за потребе министарства надлежног за унутрашње послове, органа надлежног за борбу против организованог криминала и органа надлежног за спречавање прања новца, у складу с прописима;</w:t>
      </w:r>
    </w:p>
    <w:p w14:paraId="30E047C3" w14:textId="77777777" w:rsidR="00C7228C" w:rsidRPr="0039029D" w:rsidRDefault="00C7228C" w:rsidP="008C4867">
      <w:pPr>
        <w:numPr>
          <w:ilvl w:val="0"/>
          <w:numId w:val="59"/>
        </w:numPr>
        <w:spacing w:after="120" w:line="240" w:lineRule="auto"/>
        <w:ind w:left="0" w:firstLine="284"/>
        <w:jc w:val="both"/>
        <w:rPr>
          <w:lang w:val="sr-Cyrl-RS"/>
        </w:rPr>
      </w:pPr>
      <w:r w:rsidRPr="0039029D">
        <w:rPr>
          <w:lang w:val="sr-Cyrl-RS"/>
        </w:rPr>
        <w:t>за потребе пореске управе;</w:t>
      </w:r>
    </w:p>
    <w:p w14:paraId="272DDF1B" w14:textId="77777777" w:rsidR="00C7228C" w:rsidRPr="0039029D" w:rsidRDefault="00D774DD" w:rsidP="008C4867">
      <w:pPr>
        <w:numPr>
          <w:ilvl w:val="0"/>
          <w:numId w:val="59"/>
        </w:numPr>
        <w:spacing w:after="120" w:line="240" w:lineRule="auto"/>
        <w:ind w:left="0" w:firstLine="284"/>
        <w:jc w:val="both"/>
        <w:rPr>
          <w:lang w:val="sr-Cyrl-RS"/>
        </w:rPr>
      </w:pPr>
      <w:r w:rsidRPr="0039029D">
        <w:rPr>
          <w:lang w:val="sr-Cyrl-RS"/>
        </w:rPr>
        <w:t>у вези</w:t>
      </w:r>
      <w:r w:rsidR="00C7228C" w:rsidRPr="0039029D">
        <w:rPr>
          <w:lang w:val="sr-Cyrl-RS"/>
        </w:rPr>
        <w:t xml:space="preserve"> са имовинским поступком, на основу захтева стараоца имовине или конзуларних представништава страних држава, после подношења писмених докумената којима се доказује оправдани интерес тих лица;</w:t>
      </w:r>
    </w:p>
    <w:p w14:paraId="25D4CB6D" w14:textId="77777777" w:rsidR="00C7228C" w:rsidRPr="0039029D" w:rsidRDefault="00C7228C" w:rsidP="008C4867">
      <w:pPr>
        <w:numPr>
          <w:ilvl w:val="0"/>
          <w:numId w:val="59"/>
        </w:numPr>
        <w:spacing w:after="120" w:line="240" w:lineRule="auto"/>
        <w:ind w:left="0" w:firstLine="284"/>
        <w:jc w:val="both"/>
        <w:rPr>
          <w:lang w:val="sr-Cyrl-RS"/>
        </w:rPr>
      </w:pPr>
      <w:r w:rsidRPr="0039029D">
        <w:rPr>
          <w:lang w:val="sr-Cyrl-RS"/>
        </w:rPr>
        <w:t>на захтев страног регулаторног тела, у складу са законом;</w:t>
      </w:r>
    </w:p>
    <w:p w14:paraId="6F8CEC69" w14:textId="53A1C687" w:rsidR="00C7228C" w:rsidRPr="0039029D" w:rsidRDefault="00A654A9" w:rsidP="008C4867">
      <w:pPr>
        <w:numPr>
          <w:ilvl w:val="0"/>
          <w:numId w:val="59"/>
        </w:numPr>
        <w:spacing w:after="120" w:line="240" w:lineRule="auto"/>
        <w:ind w:left="0" w:firstLine="284"/>
        <w:jc w:val="both"/>
        <w:rPr>
          <w:lang w:val="sr-Cyrl-RS"/>
        </w:rPr>
      </w:pPr>
      <w:r w:rsidRPr="0039029D">
        <w:rPr>
          <w:lang w:val="sr-Cyrl-RS"/>
        </w:rPr>
        <w:t>у вези са</w:t>
      </w:r>
      <w:r w:rsidR="00C7228C" w:rsidRPr="0039029D">
        <w:rPr>
          <w:lang w:val="sr-Cyrl-RS"/>
        </w:rPr>
        <w:t xml:space="preserve"> поступком извршења или обезбеђења на имовини корисника дигиталне имовине, на основу захтева суда, извршитеља или другог надлежног органа у том поступку;</w:t>
      </w:r>
    </w:p>
    <w:p w14:paraId="0C5673DB" w14:textId="77777777" w:rsidR="00C7228C" w:rsidRPr="0039029D" w:rsidRDefault="00C7228C" w:rsidP="008C4867">
      <w:pPr>
        <w:numPr>
          <w:ilvl w:val="0"/>
          <w:numId w:val="59"/>
        </w:numPr>
        <w:spacing w:after="120" w:line="240" w:lineRule="auto"/>
        <w:ind w:left="0" w:firstLine="284"/>
        <w:jc w:val="both"/>
        <w:rPr>
          <w:lang w:val="sr-Cyrl-RS"/>
        </w:rPr>
      </w:pPr>
      <w:r w:rsidRPr="0039029D">
        <w:rPr>
          <w:lang w:val="sr-Cyrl-RS"/>
        </w:rPr>
        <w:t>ако је то у другим случајевима прописано овим или другим законом.</w:t>
      </w:r>
    </w:p>
    <w:p w14:paraId="6BA747D6" w14:textId="77777777" w:rsidR="00C7228C" w:rsidRPr="0039029D" w:rsidRDefault="00C7228C" w:rsidP="008C4867">
      <w:pPr>
        <w:spacing w:after="120" w:line="240" w:lineRule="auto"/>
        <w:ind w:firstLine="284"/>
        <w:jc w:val="both"/>
        <w:rPr>
          <w:rFonts w:eastAsia="Times New Roman"/>
          <w:lang w:val="sr-Cyrl-RS"/>
        </w:rPr>
      </w:pPr>
      <w:r w:rsidRPr="0039029D">
        <w:rPr>
          <w:rFonts w:eastAsia="Times New Roman"/>
          <w:lang w:val="sr-Cyrl-RS"/>
        </w:rPr>
        <w:t>Пружалац услуга повезаних с дигиталном имовином има право да податке из става 1. овог члана саопшти, односно достави судији за претходни поступак, јавном тужиоцу и судовима, односно другим органима који врше јавноправна овлашћења – искључиво ради заштите својих права, у складу са законом.</w:t>
      </w:r>
    </w:p>
    <w:p w14:paraId="0B7BCE30" w14:textId="77777777" w:rsidR="00C7228C" w:rsidRPr="0039029D" w:rsidRDefault="00C7228C" w:rsidP="008C4867">
      <w:pPr>
        <w:spacing w:after="120" w:line="240" w:lineRule="auto"/>
        <w:ind w:firstLine="284"/>
        <w:jc w:val="both"/>
        <w:rPr>
          <w:rFonts w:eastAsia="Times New Roman"/>
          <w:lang w:val="sr-Cyrl-RS"/>
        </w:rPr>
      </w:pPr>
      <w:r w:rsidRPr="0039029D">
        <w:rPr>
          <w:rFonts w:eastAsia="Times New Roman"/>
          <w:lang w:val="sr-Cyrl-RS"/>
        </w:rPr>
        <w:t>Лица којима су подаци из става 1. овог члана учињени доступним у складу са ст. 4. и 5. овог члана те податке могу користити искључиво у сврху за коју су прибављени и не могу их даље саопштавати или достављати трећим лицима нити тим лицима омогућити приступ тим подацима, осим у случајевима утврђеним законом.</w:t>
      </w:r>
    </w:p>
    <w:p w14:paraId="27A1BB37" w14:textId="77777777" w:rsidR="00C7228C" w:rsidRPr="0039029D" w:rsidRDefault="00C7228C" w:rsidP="008C4867">
      <w:pPr>
        <w:spacing w:after="120" w:line="240" w:lineRule="auto"/>
        <w:ind w:firstLine="284"/>
        <w:jc w:val="both"/>
        <w:rPr>
          <w:rFonts w:eastAsia="Times New Roman"/>
          <w:lang w:val="sr-Cyrl-RS"/>
        </w:rPr>
      </w:pPr>
      <w:r w:rsidRPr="0039029D">
        <w:rPr>
          <w:rFonts w:eastAsia="Times New Roman"/>
          <w:lang w:val="sr-Cyrl-RS"/>
        </w:rPr>
        <w:t>Одредбе става 6. овог члана примењују се и на лица која су запослена или ангажована, односно која су била запослена или ангажована код лица којима су подаци из става 1. овог члана учињени доступним у складу са ст. 4. и 5. овог члана, као и друга лица којима су због природе њиховог посла ти подаци учињени доступним.</w:t>
      </w:r>
    </w:p>
    <w:p w14:paraId="0297F42B" w14:textId="77777777" w:rsidR="00006F53" w:rsidRPr="0039029D" w:rsidRDefault="00006F53" w:rsidP="008C4867">
      <w:pPr>
        <w:spacing w:after="120" w:line="240" w:lineRule="auto"/>
        <w:ind w:firstLine="284"/>
        <w:jc w:val="center"/>
        <w:rPr>
          <w:rFonts w:eastAsia="Times New Roman"/>
          <w:b/>
          <w:lang w:val="sr-Cyrl-RS"/>
        </w:rPr>
      </w:pPr>
      <w:r w:rsidRPr="0039029D">
        <w:rPr>
          <w:rFonts w:eastAsia="Times New Roman"/>
          <w:b/>
          <w:lang w:val="sr-Cyrl-RS"/>
        </w:rPr>
        <w:t>Заштита података о личности</w:t>
      </w:r>
    </w:p>
    <w:p w14:paraId="1A7EB82A" w14:textId="1B83A701" w:rsidR="00006F53" w:rsidRPr="0039029D" w:rsidRDefault="00006F53" w:rsidP="008C4867">
      <w:pPr>
        <w:spacing w:after="120" w:line="240" w:lineRule="auto"/>
        <w:ind w:firstLine="284"/>
        <w:jc w:val="center"/>
        <w:rPr>
          <w:rFonts w:eastAsia="Times New Roman"/>
          <w:b/>
          <w:lang w:val="sr-Cyrl-RS"/>
        </w:rPr>
      </w:pPr>
      <w:r w:rsidRPr="0039029D">
        <w:rPr>
          <w:rFonts w:eastAsia="Times New Roman"/>
          <w:b/>
          <w:lang w:val="sr-Cyrl-RS"/>
        </w:rPr>
        <w:t xml:space="preserve">Члан </w:t>
      </w:r>
      <w:r w:rsidR="00D54984" w:rsidRPr="0039029D">
        <w:rPr>
          <w:rFonts w:eastAsia="Times New Roman"/>
          <w:b/>
          <w:lang w:val="sr-Cyrl-RS"/>
        </w:rPr>
        <w:t>8</w:t>
      </w:r>
      <w:r w:rsidR="0045571A" w:rsidRPr="0039029D">
        <w:rPr>
          <w:rFonts w:eastAsia="Times New Roman"/>
          <w:b/>
          <w:lang w:val="sr-Cyrl-RS"/>
        </w:rPr>
        <w:t>8</w:t>
      </w:r>
      <w:r w:rsidR="00105D83" w:rsidRPr="0039029D">
        <w:rPr>
          <w:rFonts w:eastAsia="Times New Roman"/>
          <w:b/>
          <w:lang w:val="sr-Cyrl-RS"/>
        </w:rPr>
        <w:t>.</w:t>
      </w:r>
    </w:p>
    <w:p w14:paraId="0A6BF2FD" w14:textId="700B658B" w:rsidR="00006F53" w:rsidRPr="0039029D" w:rsidRDefault="00006F53" w:rsidP="008C4867">
      <w:pPr>
        <w:spacing w:after="120" w:line="240" w:lineRule="auto"/>
        <w:ind w:firstLine="284"/>
        <w:jc w:val="both"/>
        <w:rPr>
          <w:rFonts w:eastAsia="Times New Roman"/>
          <w:lang w:val="sr-Cyrl-RS"/>
        </w:rPr>
      </w:pPr>
      <w:r w:rsidRPr="0039029D">
        <w:rPr>
          <w:rFonts w:eastAsia="Times New Roman"/>
          <w:lang w:val="sr-Cyrl-RS"/>
        </w:rPr>
        <w:t xml:space="preserve">Пружаоци услуга повезаних с дигиталном имовином дужни су да при прикупљању и обради података о личности из члана </w:t>
      </w:r>
      <w:r w:rsidR="00422DB6" w:rsidRPr="0039029D">
        <w:rPr>
          <w:rFonts w:eastAsia="Times New Roman"/>
          <w:lang w:val="sr-Cyrl-RS"/>
        </w:rPr>
        <w:t>8</w:t>
      </w:r>
      <w:r w:rsidR="0045571A" w:rsidRPr="0039029D">
        <w:rPr>
          <w:rFonts w:eastAsia="Times New Roman"/>
          <w:lang w:val="sr-Cyrl-RS"/>
        </w:rPr>
        <w:t>7</w:t>
      </w:r>
      <w:r w:rsidR="00422DB6" w:rsidRPr="0039029D">
        <w:rPr>
          <w:rFonts w:eastAsia="Times New Roman"/>
          <w:lang w:val="sr-Cyrl-RS"/>
        </w:rPr>
        <w:t xml:space="preserve">. </w:t>
      </w:r>
      <w:r w:rsidRPr="0039029D">
        <w:rPr>
          <w:rFonts w:eastAsia="Times New Roman"/>
          <w:lang w:val="sr-Cyrl-RS"/>
        </w:rPr>
        <w:t xml:space="preserve">став 1. овог закона поступају у складу с </w:t>
      </w:r>
      <w:r w:rsidR="00FD6D7B" w:rsidRPr="0039029D">
        <w:rPr>
          <w:rFonts w:eastAsia="Times New Roman"/>
          <w:lang w:val="sr-Cyrl-RS"/>
        </w:rPr>
        <w:t xml:space="preserve">законом </w:t>
      </w:r>
      <w:r w:rsidRPr="0039029D">
        <w:rPr>
          <w:rFonts w:eastAsia="Times New Roman"/>
          <w:lang w:val="sr-Cyrl-RS"/>
        </w:rPr>
        <w:t>којим се уређује заштита података о личности.</w:t>
      </w:r>
    </w:p>
    <w:p w14:paraId="6A558237" w14:textId="77777777" w:rsidR="0063747A" w:rsidRPr="0039029D" w:rsidRDefault="0063747A" w:rsidP="008C4867">
      <w:pPr>
        <w:spacing w:after="120" w:line="240" w:lineRule="auto"/>
        <w:ind w:firstLine="284"/>
        <w:jc w:val="center"/>
        <w:rPr>
          <w:rFonts w:eastAsia="Times New Roman"/>
          <w:b/>
          <w:bCs/>
          <w:lang w:val="sr-Cyrl-RS"/>
        </w:rPr>
      </w:pPr>
      <w:r w:rsidRPr="0039029D">
        <w:rPr>
          <w:rFonts w:eastAsia="Times New Roman"/>
          <w:b/>
          <w:bCs/>
          <w:lang w:val="sr-Cyrl-RS"/>
        </w:rPr>
        <w:t>Пословне књиге и финансијски извештаји</w:t>
      </w:r>
    </w:p>
    <w:p w14:paraId="6D715B8F" w14:textId="3E074EA6" w:rsidR="0063747A" w:rsidRPr="0039029D" w:rsidRDefault="0063747A"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D54984" w:rsidRPr="0039029D">
        <w:rPr>
          <w:rFonts w:eastAsia="Times New Roman"/>
          <w:b/>
          <w:bCs/>
          <w:lang w:val="sr-Cyrl-RS"/>
        </w:rPr>
        <w:t>8</w:t>
      </w:r>
      <w:r w:rsidR="0045571A" w:rsidRPr="0039029D">
        <w:rPr>
          <w:rFonts w:eastAsia="Times New Roman"/>
          <w:b/>
          <w:bCs/>
          <w:lang w:val="sr-Cyrl-RS"/>
        </w:rPr>
        <w:t>9</w:t>
      </w:r>
      <w:r w:rsidR="00105D83" w:rsidRPr="0039029D">
        <w:rPr>
          <w:rFonts w:eastAsia="Times New Roman"/>
          <w:b/>
          <w:bCs/>
          <w:lang w:val="sr-Cyrl-RS"/>
        </w:rPr>
        <w:t>.</w:t>
      </w:r>
    </w:p>
    <w:p w14:paraId="30D26626" w14:textId="004A1ADD" w:rsidR="0063747A" w:rsidRPr="0039029D" w:rsidRDefault="0063747A" w:rsidP="008C4867">
      <w:pPr>
        <w:spacing w:after="120" w:line="240" w:lineRule="auto"/>
        <w:ind w:firstLine="284"/>
        <w:jc w:val="both"/>
        <w:rPr>
          <w:rFonts w:eastAsia="Times New Roman"/>
          <w:lang w:val="sr-Cyrl-RS"/>
        </w:rPr>
      </w:pPr>
      <w:r w:rsidRPr="0039029D">
        <w:rPr>
          <w:rFonts w:eastAsia="Times New Roman"/>
          <w:lang w:val="sr-Cyrl-RS"/>
        </w:rPr>
        <w:t xml:space="preserve">Пружалац </w:t>
      </w:r>
      <w:r w:rsidR="00D00007" w:rsidRPr="0039029D">
        <w:rPr>
          <w:rFonts w:eastAsia="Times New Roman"/>
          <w:lang w:val="sr-Cyrl-RS"/>
        </w:rPr>
        <w:t xml:space="preserve">услуга повезаних с дигиталном имовином </w:t>
      </w:r>
      <w:r w:rsidRPr="0039029D">
        <w:rPr>
          <w:rFonts w:eastAsia="Times New Roman"/>
          <w:lang w:val="sr-Cyrl-RS"/>
        </w:rPr>
        <w:t>дужан је да вођење пословних књига, признавање и вредновање имовине и обавеза, прихода и расхода, састављање, приказивање, достављање и обелодањивање информација из финансијских извештаја, као и интерну ревизију, врши у складу са законима којима се уређују рачуноводство и ревизија, ако овим законом није дру</w:t>
      </w:r>
      <w:r w:rsidR="003D3B6C" w:rsidRPr="0039029D">
        <w:rPr>
          <w:rFonts w:eastAsia="Times New Roman"/>
          <w:lang w:val="sr-Cyrl-RS"/>
        </w:rPr>
        <w:t>га</w:t>
      </w:r>
      <w:r w:rsidRPr="0039029D">
        <w:rPr>
          <w:rFonts w:eastAsia="Times New Roman"/>
          <w:lang w:val="sr-Cyrl-RS"/>
        </w:rPr>
        <w:t>чије прописано.</w:t>
      </w:r>
    </w:p>
    <w:p w14:paraId="12A59A8C" w14:textId="35F54064" w:rsidR="0063747A" w:rsidRPr="0039029D" w:rsidRDefault="0063747A" w:rsidP="008C4867">
      <w:pPr>
        <w:spacing w:after="120" w:line="240" w:lineRule="auto"/>
        <w:ind w:firstLine="284"/>
        <w:jc w:val="both"/>
        <w:rPr>
          <w:rFonts w:eastAsia="Times New Roman"/>
          <w:lang w:val="sr-Cyrl-RS"/>
        </w:rPr>
      </w:pPr>
      <w:r w:rsidRPr="0039029D">
        <w:rPr>
          <w:rFonts w:eastAsia="Times New Roman"/>
          <w:lang w:val="sr-Cyrl-RS"/>
        </w:rPr>
        <w:t xml:space="preserve">Пружалац </w:t>
      </w:r>
      <w:r w:rsidR="00D00007" w:rsidRPr="0039029D">
        <w:rPr>
          <w:rFonts w:eastAsia="Times New Roman"/>
          <w:lang w:val="sr-Cyrl-RS"/>
        </w:rPr>
        <w:t xml:space="preserve">услуга повезаних с дигиталном имовином </w:t>
      </w:r>
      <w:r w:rsidRPr="0039029D">
        <w:rPr>
          <w:rFonts w:eastAsia="Times New Roman"/>
          <w:lang w:val="sr-Cyrl-RS"/>
        </w:rPr>
        <w:t>који пружа услуге</w:t>
      </w:r>
      <w:r w:rsidR="001E6E8D" w:rsidRPr="0039029D">
        <w:rPr>
          <w:rFonts w:eastAsia="Times New Roman"/>
          <w:lang w:val="sr-Cyrl-RS"/>
        </w:rPr>
        <w:t xml:space="preserve"> повезане</w:t>
      </w:r>
      <w:r w:rsidRPr="0039029D">
        <w:rPr>
          <w:rFonts w:eastAsia="Times New Roman"/>
          <w:lang w:val="sr-Cyrl-RS"/>
        </w:rPr>
        <w:t xml:space="preserve"> с </w:t>
      </w:r>
      <w:r w:rsidR="002F452C" w:rsidRPr="0039029D">
        <w:rPr>
          <w:rFonts w:eastAsia="Times New Roman"/>
          <w:lang w:val="sr-Cyrl-RS"/>
        </w:rPr>
        <w:t xml:space="preserve">виртуелним </w:t>
      </w:r>
      <w:r w:rsidRPr="0039029D">
        <w:rPr>
          <w:rFonts w:eastAsia="Times New Roman"/>
          <w:lang w:val="sr-Cyrl-RS"/>
        </w:rPr>
        <w:t xml:space="preserve">валутама дужан је да одвојено евидентира пословне промене које се односе на услуге повезане с </w:t>
      </w:r>
      <w:r w:rsidR="002F452C" w:rsidRPr="0039029D">
        <w:rPr>
          <w:rFonts w:eastAsia="Times New Roman"/>
          <w:lang w:val="sr-Cyrl-RS"/>
        </w:rPr>
        <w:t xml:space="preserve">виртуелним </w:t>
      </w:r>
      <w:r w:rsidRPr="0039029D">
        <w:rPr>
          <w:rFonts w:eastAsia="Times New Roman"/>
          <w:lang w:val="sr-Cyrl-RS"/>
        </w:rPr>
        <w:t>валутама у односу на услуге повезане с другом дигиталном имовином и у односу на све друге делатности које обавља.</w:t>
      </w:r>
    </w:p>
    <w:p w14:paraId="76269F0F" w14:textId="77777777" w:rsidR="0063747A" w:rsidRPr="0039029D" w:rsidRDefault="0063747A" w:rsidP="008C4867">
      <w:pPr>
        <w:spacing w:after="120" w:line="240" w:lineRule="auto"/>
        <w:ind w:firstLine="284"/>
        <w:jc w:val="center"/>
        <w:rPr>
          <w:rFonts w:eastAsia="Times New Roman"/>
          <w:b/>
          <w:bCs/>
          <w:lang w:val="sr-Cyrl-RS"/>
        </w:rPr>
      </w:pPr>
      <w:r w:rsidRPr="0039029D">
        <w:rPr>
          <w:rFonts w:eastAsia="Times New Roman"/>
          <w:b/>
          <w:bCs/>
          <w:lang w:val="sr-Cyrl-RS"/>
        </w:rPr>
        <w:t>Ревизија финансијских извештаја</w:t>
      </w:r>
    </w:p>
    <w:p w14:paraId="42B0F71D" w14:textId="00A5681B" w:rsidR="0063747A" w:rsidRPr="0039029D" w:rsidRDefault="0063747A"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45571A" w:rsidRPr="0039029D">
        <w:rPr>
          <w:rFonts w:eastAsia="Times New Roman"/>
          <w:b/>
          <w:bCs/>
          <w:lang w:val="sr-Cyrl-RS"/>
        </w:rPr>
        <w:t>90</w:t>
      </w:r>
      <w:r w:rsidR="00105D83" w:rsidRPr="0039029D">
        <w:rPr>
          <w:rFonts w:eastAsia="Times New Roman"/>
          <w:b/>
          <w:bCs/>
          <w:lang w:val="sr-Cyrl-RS"/>
        </w:rPr>
        <w:t>.</w:t>
      </w:r>
    </w:p>
    <w:p w14:paraId="1A04E655" w14:textId="77777777" w:rsidR="0063747A" w:rsidRPr="0039029D" w:rsidRDefault="0063747A" w:rsidP="008C4867">
      <w:pPr>
        <w:spacing w:after="120" w:line="240" w:lineRule="auto"/>
        <w:ind w:firstLine="284"/>
        <w:jc w:val="both"/>
        <w:rPr>
          <w:rFonts w:eastAsia="Times New Roman"/>
          <w:lang w:val="sr-Cyrl-RS"/>
        </w:rPr>
      </w:pPr>
      <w:r w:rsidRPr="0039029D">
        <w:rPr>
          <w:rFonts w:eastAsia="Times New Roman"/>
          <w:lang w:val="sr-Cyrl-RS"/>
        </w:rPr>
        <w:t xml:space="preserve">Пружалац </w:t>
      </w:r>
      <w:r w:rsidR="00D00007" w:rsidRPr="0039029D">
        <w:rPr>
          <w:rFonts w:eastAsia="Times New Roman"/>
          <w:lang w:val="sr-Cyrl-RS"/>
        </w:rPr>
        <w:t xml:space="preserve">услуга повезаних с дигиталном имовином </w:t>
      </w:r>
      <w:r w:rsidRPr="0039029D">
        <w:rPr>
          <w:rFonts w:eastAsia="Times New Roman"/>
          <w:lang w:val="sr-Cyrl-RS"/>
        </w:rPr>
        <w:t>дужан је да обезбеди ревизију својих финансијских извештаја ако је на то обавезан у складу са законом којим се уређује ревизија.</w:t>
      </w:r>
    </w:p>
    <w:p w14:paraId="490519B4" w14:textId="77777777" w:rsidR="0063747A" w:rsidRPr="0039029D" w:rsidRDefault="0063747A" w:rsidP="008C4867">
      <w:pPr>
        <w:spacing w:after="120" w:line="240" w:lineRule="auto"/>
        <w:ind w:firstLine="284"/>
        <w:jc w:val="both"/>
        <w:rPr>
          <w:rFonts w:eastAsia="Times New Roman"/>
          <w:lang w:val="sr-Cyrl-RS"/>
        </w:rPr>
      </w:pPr>
      <w:r w:rsidRPr="0039029D">
        <w:rPr>
          <w:rFonts w:eastAsia="Times New Roman"/>
          <w:lang w:val="sr-Cyrl-RS"/>
        </w:rPr>
        <w:t xml:space="preserve">Изузетно од става 1. овог члана, ако је укупна вредност трансакција с дигиталном имовином на годишњем нивоу већа од </w:t>
      </w:r>
      <w:r w:rsidR="00CF345A" w:rsidRPr="0039029D">
        <w:rPr>
          <w:rFonts w:eastAsia="Times New Roman"/>
          <w:lang w:val="sr-Cyrl-RS"/>
        </w:rPr>
        <w:t>22</w:t>
      </w:r>
      <w:r w:rsidRPr="0039029D">
        <w:rPr>
          <w:rFonts w:eastAsia="Times New Roman"/>
          <w:lang w:val="sr-Cyrl-RS"/>
        </w:rPr>
        <w:t xml:space="preserve">0.000.000 динара, пружалац </w:t>
      </w:r>
      <w:r w:rsidR="00D00007" w:rsidRPr="0039029D">
        <w:rPr>
          <w:rFonts w:eastAsia="Times New Roman"/>
          <w:lang w:val="sr-Cyrl-RS"/>
        </w:rPr>
        <w:t>услуга повезаних с дигиталном имовином</w:t>
      </w:r>
      <w:r w:rsidRPr="0039029D">
        <w:rPr>
          <w:rFonts w:eastAsia="Times New Roman"/>
          <w:lang w:val="sr-Cyrl-RS"/>
        </w:rPr>
        <w:t xml:space="preserve"> дужан је да обезбеди ревизију својих финансијских извештаја.</w:t>
      </w:r>
    </w:p>
    <w:p w14:paraId="63B7EB86" w14:textId="77777777" w:rsidR="0063747A" w:rsidRPr="0039029D" w:rsidRDefault="0063747A" w:rsidP="008C4867">
      <w:pPr>
        <w:spacing w:after="120" w:line="240" w:lineRule="auto"/>
        <w:ind w:firstLine="284"/>
        <w:jc w:val="both"/>
        <w:rPr>
          <w:rFonts w:eastAsia="Times New Roman"/>
          <w:lang w:val="sr-Cyrl-RS"/>
        </w:rPr>
      </w:pPr>
      <w:r w:rsidRPr="0039029D">
        <w:rPr>
          <w:rFonts w:eastAsia="Times New Roman"/>
          <w:lang w:val="sr-Cyrl-RS"/>
        </w:rPr>
        <w:t xml:space="preserve">Спољни ревизор који обавља ревизију финансијских извештаја пружаоца </w:t>
      </w:r>
      <w:r w:rsidR="00D00007" w:rsidRPr="0039029D">
        <w:rPr>
          <w:rFonts w:eastAsia="Times New Roman"/>
          <w:lang w:val="sr-Cyrl-RS"/>
        </w:rPr>
        <w:t xml:space="preserve">услуга повезаних с дигиталном имовином </w:t>
      </w:r>
      <w:r w:rsidRPr="0039029D">
        <w:rPr>
          <w:rFonts w:eastAsia="Times New Roman"/>
          <w:lang w:val="sr-Cyrl-RS"/>
        </w:rPr>
        <w:t xml:space="preserve">из ст. 1. и 2. овог члана дужан је да </w:t>
      </w:r>
      <w:r w:rsidR="00D00007" w:rsidRPr="0039029D">
        <w:rPr>
          <w:rFonts w:eastAsia="Times New Roman"/>
          <w:lang w:val="sr-Cyrl-RS"/>
        </w:rPr>
        <w:t>надзорни орган</w:t>
      </w:r>
      <w:r w:rsidRPr="0039029D">
        <w:rPr>
          <w:rFonts w:eastAsia="Times New Roman"/>
          <w:lang w:val="sr-Cyrl-RS"/>
        </w:rPr>
        <w:t xml:space="preserve"> без одлагања обавести о:</w:t>
      </w:r>
    </w:p>
    <w:p w14:paraId="21D36B6B" w14:textId="77777777" w:rsidR="0063747A" w:rsidRPr="0039029D" w:rsidRDefault="0063747A" w:rsidP="008C4867">
      <w:pPr>
        <w:numPr>
          <w:ilvl w:val="0"/>
          <w:numId w:val="48"/>
        </w:numPr>
        <w:spacing w:after="120" w:line="240" w:lineRule="auto"/>
        <w:ind w:left="0" w:firstLine="284"/>
        <w:jc w:val="both"/>
        <w:rPr>
          <w:lang w:val="sr-Cyrl-RS"/>
        </w:rPr>
      </w:pPr>
      <w:r w:rsidRPr="0039029D">
        <w:rPr>
          <w:lang w:val="sr-Cyrl-RS"/>
        </w:rPr>
        <w:t xml:space="preserve">свакој чињеници која би могла да представља повреду закона или прописа коју је учинио или чини пружалац </w:t>
      </w:r>
      <w:r w:rsidR="00D00007" w:rsidRPr="0039029D">
        <w:rPr>
          <w:rFonts w:eastAsia="Times New Roman"/>
          <w:lang w:val="sr-Cyrl-RS"/>
        </w:rPr>
        <w:t>услуга повезаних с дигиталном имовином</w:t>
      </w:r>
      <w:r w:rsidRPr="0039029D">
        <w:rPr>
          <w:lang w:val="sr-Cyrl-RS"/>
        </w:rPr>
        <w:t>;</w:t>
      </w:r>
    </w:p>
    <w:p w14:paraId="46CCA563" w14:textId="77777777" w:rsidR="0063747A" w:rsidRPr="0039029D" w:rsidRDefault="0063747A" w:rsidP="008C4867">
      <w:pPr>
        <w:numPr>
          <w:ilvl w:val="0"/>
          <w:numId w:val="48"/>
        </w:numPr>
        <w:spacing w:after="120" w:line="240" w:lineRule="auto"/>
        <w:ind w:left="0" w:firstLine="284"/>
        <w:jc w:val="both"/>
        <w:rPr>
          <w:lang w:val="sr-Cyrl-RS"/>
        </w:rPr>
      </w:pPr>
      <w:r w:rsidRPr="0039029D">
        <w:rPr>
          <w:lang w:val="sr-Cyrl-RS"/>
        </w:rPr>
        <w:t xml:space="preserve">материјално значајној промени финансијског резултата исказаног у неревидираним годишњим финансијским извештајима пружаоца </w:t>
      </w:r>
      <w:r w:rsidR="00D00007" w:rsidRPr="0039029D">
        <w:rPr>
          <w:rFonts w:eastAsia="Times New Roman"/>
          <w:lang w:val="sr-Cyrl-RS"/>
        </w:rPr>
        <w:t>услуга повезаних с дигиталном имовином</w:t>
      </w:r>
      <w:r w:rsidRPr="0039029D">
        <w:rPr>
          <w:lang w:val="sr-Cyrl-RS"/>
        </w:rPr>
        <w:t>;</w:t>
      </w:r>
    </w:p>
    <w:p w14:paraId="33F1A5AD" w14:textId="77777777" w:rsidR="0063747A" w:rsidRPr="0039029D" w:rsidRDefault="0063747A" w:rsidP="008C4867">
      <w:pPr>
        <w:numPr>
          <w:ilvl w:val="0"/>
          <w:numId w:val="48"/>
        </w:numPr>
        <w:spacing w:after="120" w:line="240" w:lineRule="auto"/>
        <w:ind w:left="0" w:firstLine="284"/>
        <w:jc w:val="both"/>
        <w:rPr>
          <w:lang w:val="sr-Cyrl-RS"/>
        </w:rPr>
      </w:pPr>
      <w:r w:rsidRPr="0039029D">
        <w:rPr>
          <w:lang w:val="sr-Cyrl-RS"/>
        </w:rPr>
        <w:t xml:space="preserve">околностима које би могле довести до знатног материјалног губитка за пружаоца </w:t>
      </w:r>
      <w:r w:rsidR="00D00007" w:rsidRPr="0039029D">
        <w:rPr>
          <w:rFonts w:eastAsia="Times New Roman"/>
          <w:lang w:val="sr-Cyrl-RS"/>
        </w:rPr>
        <w:t xml:space="preserve">услуга повезаних с дигиталном имовином </w:t>
      </w:r>
      <w:r w:rsidRPr="0039029D">
        <w:rPr>
          <w:lang w:val="sr-Cyrl-RS"/>
        </w:rPr>
        <w:t>или угрозити континуитет његовог пословања;</w:t>
      </w:r>
    </w:p>
    <w:p w14:paraId="586DA81A" w14:textId="77777777" w:rsidR="0063747A" w:rsidRPr="0039029D" w:rsidRDefault="0063747A" w:rsidP="008C4867">
      <w:pPr>
        <w:numPr>
          <w:ilvl w:val="0"/>
          <w:numId w:val="48"/>
        </w:numPr>
        <w:spacing w:after="120" w:line="240" w:lineRule="auto"/>
        <w:ind w:left="0" w:firstLine="284"/>
        <w:jc w:val="both"/>
        <w:rPr>
          <w:lang w:val="sr-Cyrl-RS"/>
        </w:rPr>
      </w:pPr>
      <w:r w:rsidRPr="0039029D">
        <w:rPr>
          <w:lang w:val="sr-Cyrl-RS"/>
        </w:rPr>
        <w:t xml:space="preserve">резервама датим у мишљењу спољног ревизора на финансијске извештаје пружаоца </w:t>
      </w:r>
      <w:r w:rsidR="00D00007" w:rsidRPr="0039029D">
        <w:rPr>
          <w:rFonts w:eastAsia="Times New Roman"/>
          <w:lang w:val="sr-Cyrl-RS"/>
        </w:rPr>
        <w:t>услуга повезаних с дигиталном имовином</w:t>
      </w:r>
      <w:r w:rsidRPr="0039029D">
        <w:rPr>
          <w:lang w:val="sr-Cyrl-RS"/>
        </w:rPr>
        <w:t>.</w:t>
      </w:r>
    </w:p>
    <w:p w14:paraId="01D6C783" w14:textId="77777777" w:rsidR="0063747A" w:rsidRPr="0039029D" w:rsidRDefault="0063747A" w:rsidP="008C4867">
      <w:pPr>
        <w:spacing w:after="120" w:line="240" w:lineRule="auto"/>
        <w:ind w:firstLine="284"/>
        <w:jc w:val="both"/>
        <w:rPr>
          <w:rFonts w:eastAsia="Times New Roman"/>
          <w:lang w:val="sr-Cyrl-RS"/>
        </w:rPr>
      </w:pPr>
      <w:r w:rsidRPr="0039029D">
        <w:rPr>
          <w:rFonts w:eastAsia="Times New Roman"/>
          <w:lang w:val="sr-Cyrl-RS"/>
        </w:rPr>
        <w:t xml:space="preserve">Спољни ревизор је дужан да </w:t>
      </w:r>
      <w:r w:rsidR="00D00007" w:rsidRPr="0039029D">
        <w:rPr>
          <w:rFonts w:eastAsia="Times New Roman"/>
          <w:lang w:val="sr-Cyrl-RS"/>
        </w:rPr>
        <w:t>надзорни орган</w:t>
      </w:r>
      <w:r w:rsidRPr="0039029D">
        <w:rPr>
          <w:rFonts w:eastAsia="Times New Roman"/>
          <w:lang w:val="sr-Cyrl-RS"/>
        </w:rPr>
        <w:t xml:space="preserve"> обавести о чињеницама и околностима из става 3. овог члана и ако до сазнања о њима дође током вршења ревизије финансијских извештаја правног лица које је блиско повезано с пружаоцем </w:t>
      </w:r>
      <w:r w:rsidR="00D00007" w:rsidRPr="0039029D">
        <w:rPr>
          <w:rFonts w:eastAsia="Times New Roman"/>
          <w:lang w:val="sr-Cyrl-RS"/>
        </w:rPr>
        <w:t>услуга повезаних с дигиталном имовином</w:t>
      </w:r>
      <w:r w:rsidRPr="0039029D">
        <w:rPr>
          <w:rFonts w:eastAsia="Times New Roman"/>
          <w:lang w:val="sr-Cyrl-RS"/>
        </w:rPr>
        <w:t>.</w:t>
      </w:r>
    </w:p>
    <w:p w14:paraId="27B0ACCE" w14:textId="77777777" w:rsidR="0063747A" w:rsidRPr="0039029D" w:rsidRDefault="0063747A" w:rsidP="008C4867">
      <w:pPr>
        <w:spacing w:after="120" w:line="240" w:lineRule="auto"/>
        <w:ind w:firstLine="284"/>
        <w:jc w:val="both"/>
        <w:rPr>
          <w:rFonts w:eastAsia="Times New Roman"/>
          <w:lang w:val="sr-Cyrl-RS"/>
        </w:rPr>
      </w:pPr>
      <w:r w:rsidRPr="0039029D">
        <w:rPr>
          <w:rFonts w:eastAsia="Times New Roman"/>
          <w:lang w:val="sr-Cyrl-RS"/>
        </w:rPr>
        <w:t>Обавештавање из ст. 3. и 4. овог члана не сматра се повредом тајности података и спољни ревизор не може због тога сносити одговорност.</w:t>
      </w:r>
    </w:p>
    <w:p w14:paraId="3FE227DD" w14:textId="77777777" w:rsidR="0063747A" w:rsidRPr="0039029D" w:rsidRDefault="0063747A"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Достављање финансијских извештаја </w:t>
      </w:r>
      <w:r w:rsidR="00D00007" w:rsidRPr="0039029D">
        <w:rPr>
          <w:rFonts w:eastAsia="Times New Roman"/>
          <w:b/>
          <w:bCs/>
          <w:lang w:val="sr-Cyrl-RS"/>
        </w:rPr>
        <w:t>надзорном органу</w:t>
      </w:r>
      <w:r w:rsidRPr="0039029D">
        <w:rPr>
          <w:rFonts w:eastAsia="Times New Roman"/>
          <w:b/>
          <w:bCs/>
          <w:lang w:val="sr-Cyrl-RS"/>
        </w:rPr>
        <w:t xml:space="preserve"> </w:t>
      </w:r>
    </w:p>
    <w:p w14:paraId="62202FA3" w14:textId="3EFA3F82" w:rsidR="0063747A" w:rsidRPr="0039029D" w:rsidRDefault="0063747A"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45571A" w:rsidRPr="0039029D">
        <w:rPr>
          <w:rFonts w:eastAsia="Times New Roman"/>
          <w:b/>
          <w:bCs/>
          <w:lang w:val="sr-Cyrl-RS"/>
        </w:rPr>
        <w:t>91</w:t>
      </w:r>
      <w:r w:rsidR="00105D83" w:rsidRPr="0039029D">
        <w:rPr>
          <w:rFonts w:eastAsia="Times New Roman"/>
          <w:b/>
          <w:bCs/>
          <w:lang w:val="sr-Cyrl-RS"/>
        </w:rPr>
        <w:t>.</w:t>
      </w:r>
    </w:p>
    <w:p w14:paraId="07D05EB4" w14:textId="6EEA197D" w:rsidR="0063747A" w:rsidRPr="0039029D" w:rsidRDefault="0063747A" w:rsidP="008C4867">
      <w:pPr>
        <w:spacing w:after="120" w:line="240" w:lineRule="auto"/>
        <w:ind w:firstLine="284"/>
        <w:jc w:val="both"/>
        <w:rPr>
          <w:rFonts w:eastAsia="Times New Roman"/>
          <w:lang w:val="sr-Cyrl-RS"/>
        </w:rPr>
      </w:pPr>
      <w:r w:rsidRPr="0039029D">
        <w:rPr>
          <w:rFonts w:eastAsia="Times New Roman"/>
          <w:lang w:val="sr-Cyrl-RS"/>
        </w:rPr>
        <w:t xml:space="preserve">Пружалац </w:t>
      </w:r>
      <w:r w:rsidR="00E87E35" w:rsidRPr="0039029D">
        <w:rPr>
          <w:rFonts w:eastAsia="Times New Roman"/>
          <w:lang w:val="sr-Cyrl-RS"/>
        </w:rPr>
        <w:t xml:space="preserve">услуга повезаних с дигиталном имовином </w:t>
      </w:r>
      <w:r w:rsidRPr="0039029D">
        <w:rPr>
          <w:rFonts w:eastAsia="Times New Roman"/>
          <w:lang w:val="sr-Cyrl-RS"/>
        </w:rPr>
        <w:t xml:space="preserve">дужан је да појединачне финансијске извештаје за претходну годину, са извештајем спољног ревизора ако је дужан да обезбеди ревизију својих финансијских извештаја у складу са чланом </w:t>
      </w:r>
      <w:r w:rsidR="0045571A" w:rsidRPr="0039029D">
        <w:rPr>
          <w:rFonts w:eastAsia="Times New Roman"/>
          <w:lang w:val="sr-Cyrl-RS"/>
        </w:rPr>
        <w:t>90</w:t>
      </w:r>
      <w:r w:rsidR="00105D83" w:rsidRPr="0039029D">
        <w:rPr>
          <w:rFonts w:eastAsia="Times New Roman"/>
          <w:lang w:val="sr-Cyrl-RS"/>
        </w:rPr>
        <w:t>.</w:t>
      </w:r>
      <w:r w:rsidRPr="0039029D">
        <w:rPr>
          <w:rFonts w:eastAsia="Times New Roman"/>
          <w:lang w:val="sr-Cyrl-RS"/>
        </w:rPr>
        <w:t xml:space="preserve"> овог закона – достави </w:t>
      </w:r>
      <w:r w:rsidR="00E87E35" w:rsidRPr="0039029D">
        <w:rPr>
          <w:rFonts w:eastAsia="Times New Roman"/>
          <w:lang w:val="sr-Cyrl-RS"/>
        </w:rPr>
        <w:t>надзорном органу</w:t>
      </w:r>
      <w:r w:rsidRPr="0039029D">
        <w:rPr>
          <w:rFonts w:eastAsia="Times New Roman"/>
          <w:lang w:val="sr-Cyrl-RS"/>
        </w:rPr>
        <w:t xml:space="preserve"> најкасније у року од 30 дана од дана достављања финансијских извештаја у складу са законом којим се уређује рачуноводство.</w:t>
      </w:r>
    </w:p>
    <w:p w14:paraId="5FCDD4BD" w14:textId="51C5077F" w:rsidR="0063747A" w:rsidRDefault="0063747A" w:rsidP="008C4867">
      <w:pPr>
        <w:spacing w:after="120" w:line="240" w:lineRule="auto"/>
        <w:ind w:firstLine="284"/>
        <w:jc w:val="both"/>
        <w:rPr>
          <w:rFonts w:eastAsia="Times New Roman"/>
          <w:lang w:val="sr-Cyrl-RS"/>
        </w:rPr>
      </w:pPr>
      <w:r w:rsidRPr="0039029D">
        <w:rPr>
          <w:rFonts w:eastAsia="Times New Roman"/>
          <w:lang w:val="sr-Cyrl-RS"/>
        </w:rPr>
        <w:t xml:space="preserve">Ако је дужан да саставља консолидоване финансијске извештаје, пружалац </w:t>
      </w:r>
      <w:r w:rsidR="00E87E35" w:rsidRPr="0039029D">
        <w:rPr>
          <w:rFonts w:eastAsia="Times New Roman"/>
          <w:lang w:val="sr-Cyrl-RS"/>
        </w:rPr>
        <w:t xml:space="preserve">услуга повезаних с дигиталном имовином </w:t>
      </w:r>
      <w:r w:rsidRPr="0039029D">
        <w:rPr>
          <w:rFonts w:eastAsia="Times New Roman"/>
          <w:lang w:val="sr-Cyrl-RS"/>
        </w:rPr>
        <w:t xml:space="preserve">доставља </w:t>
      </w:r>
      <w:r w:rsidR="00E87E35" w:rsidRPr="0039029D">
        <w:rPr>
          <w:rFonts w:eastAsia="Times New Roman"/>
          <w:lang w:val="sr-Cyrl-RS"/>
        </w:rPr>
        <w:t>надзорном органу</w:t>
      </w:r>
      <w:r w:rsidRPr="0039029D">
        <w:rPr>
          <w:rFonts w:eastAsia="Times New Roman"/>
          <w:lang w:val="sr-Cyrl-RS"/>
        </w:rPr>
        <w:t xml:space="preserve"> и консолидоване финансијске извештаје за претходну годину, са извештајем спољног ревизора, најкасније у року од 30 дана од дана достављања консолидованих финансијских извештаја у складу са законом којим се уређује рачуноводство.</w:t>
      </w:r>
    </w:p>
    <w:p w14:paraId="0EBD63EA" w14:textId="7D1A5985" w:rsidR="003E3F7C" w:rsidRDefault="003E3F7C" w:rsidP="008C4867">
      <w:pPr>
        <w:spacing w:after="120" w:line="240" w:lineRule="auto"/>
        <w:ind w:firstLine="284"/>
        <w:jc w:val="both"/>
        <w:rPr>
          <w:rFonts w:eastAsia="Times New Roman"/>
          <w:lang w:val="sr-Cyrl-RS"/>
        </w:rPr>
      </w:pPr>
    </w:p>
    <w:p w14:paraId="76E937E7" w14:textId="77777777" w:rsidR="003E3F7C" w:rsidRPr="0039029D" w:rsidRDefault="003E3F7C" w:rsidP="008C4867">
      <w:pPr>
        <w:spacing w:after="120" w:line="240" w:lineRule="auto"/>
        <w:ind w:firstLine="284"/>
        <w:jc w:val="both"/>
        <w:rPr>
          <w:rFonts w:eastAsia="Times New Roman"/>
          <w:lang w:val="sr-Cyrl-RS"/>
        </w:rPr>
      </w:pPr>
    </w:p>
    <w:p w14:paraId="76673D16" w14:textId="77777777" w:rsidR="0063747A" w:rsidRPr="0039029D" w:rsidRDefault="0063747A" w:rsidP="008C4867">
      <w:pPr>
        <w:spacing w:after="120" w:line="240" w:lineRule="auto"/>
        <w:ind w:firstLine="284"/>
        <w:jc w:val="center"/>
        <w:rPr>
          <w:rFonts w:eastAsia="Times New Roman"/>
          <w:b/>
          <w:bCs/>
          <w:lang w:val="sr-Cyrl-RS"/>
        </w:rPr>
      </w:pPr>
      <w:r w:rsidRPr="0039029D">
        <w:rPr>
          <w:rFonts w:eastAsia="Times New Roman"/>
          <w:b/>
          <w:bCs/>
          <w:lang w:val="sr-Cyrl-RS"/>
        </w:rPr>
        <w:t>Систем управљања и систем унутрашњих контрола</w:t>
      </w:r>
    </w:p>
    <w:p w14:paraId="719F5A71" w14:textId="74FDA645" w:rsidR="0063747A" w:rsidRPr="0039029D" w:rsidRDefault="0063747A"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D54984" w:rsidRPr="0039029D">
        <w:rPr>
          <w:rFonts w:eastAsia="Times New Roman"/>
          <w:b/>
          <w:bCs/>
          <w:lang w:val="sr-Cyrl-RS"/>
        </w:rPr>
        <w:t>9</w:t>
      </w:r>
      <w:r w:rsidR="0045571A" w:rsidRPr="0039029D">
        <w:rPr>
          <w:rFonts w:eastAsia="Times New Roman"/>
          <w:b/>
          <w:bCs/>
          <w:lang w:val="sr-Cyrl-RS"/>
        </w:rPr>
        <w:t>2</w:t>
      </w:r>
      <w:r w:rsidR="00105D83" w:rsidRPr="0039029D">
        <w:rPr>
          <w:rFonts w:eastAsia="Times New Roman"/>
          <w:b/>
          <w:bCs/>
          <w:lang w:val="sr-Cyrl-RS"/>
        </w:rPr>
        <w:t>.</w:t>
      </w:r>
    </w:p>
    <w:p w14:paraId="095D9F29" w14:textId="77777777" w:rsidR="0063747A" w:rsidRPr="0039029D" w:rsidRDefault="0063747A" w:rsidP="008C4867">
      <w:pPr>
        <w:spacing w:after="120" w:line="240" w:lineRule="auto"/>
        <w:ind w:firstLine="284"/>
        <w:jc w:val="both"/>
        <w:rPr>
          <w:rFonts w:eastAsia="Times New Roman"/>
          <w:lang w:val="sr-Cyrl-RS"/>
        </w:rPr>
      </w:pPr>
      <w:r w:rsidRPr="0039029D">
        <w:rPr>
          <w:rFonts w:eastAsia="Times New Roman"/>
          <w:lang w:val="sr-Cyrl-RS"/>
        </w:rPr>
        <w:t xml:space="preserve">Пружалац </w:t>
      </w:r>
      <w:r w:rsidR="00E87E35" w:rsidRPr="0039029D">
        <w:rPr>
          <w:rFonts w:eastAsia="Times New Roman"/>
          <w:lang w:val="sr-Cyrl-RS"/>
        </w:rPr>
        <w:t xml:space="preserve">услуга повезаних с дигиталном имовином </w:t>
      </w:r>
      <w:r w:rsidRPr="0039029D">
        <w:rPr>
          <w:rFonts w:eastAsia="Times New Roman"/>
          <w:lang w:val="sr-Cyrl-RS"/>
        </w:rPr>
        <w:t xml:space="preserve">дужан је да успостави, одржава и унапређује поуздане, ефикасне и свеобухватне системе управљања и унутрашњих контрола који обезбеђују одговорно и поуздано управљање тим пружаоцем </w:t>
      </w:r>
      <w:r w:rsidR="00E87E35" w:rsidRPr="0039029D">
        <w:rPr>
          <w:rFonts w:eastAsia="Times New Roman"/>
          <w:lang w:val="sr-Cyrl-RS"/>
        </w:rPr>
        <w:t>услуга повезаних с дигиталном имовином</w:t>
      </w:r>
      <w:r w:rsidRPr="0039029D">
        <w:rPr>
          <w:rFonts w:eastAsia="Times New Roman"/>
          <w:lang w:val="sr-Cyrl-RS"/>
        </w:rPr>
        <w:t>.</w:t>
      </w:r>
    </w:p>
    <w:p w14:paraId="67AF8FFB" w14:textId="77777777" w:rsidR="0063747A" w:rsidRPr="0039029D" w:rsidRDefault="0063747A" w:rsidP="008C4867">
      <w:pPr>
        <w:spacing w:after="120" w:line="240" w:lineRule="auto"/>
        <w:ind w:firstLine="284"/>
        <w:jc w:val="both"/>
        <w:rPr>
          <w:rFonts w:eastAsia="Times New Roman"/>
          <w:lang w:val="sr-Cyrl-RS"/>
        </w:rPr>
      </w:pPr>
      <w:r w:rsidRPr="0039029D">
        <w:rPr>
          <w:rFonts w:eastAsia="Times New Roman"/>
          <w:lang w:val="sr-Cyrl-RS"/>
        </w:rPr>
        <w:t>Систем управљања и систем унутрашњих контрола из става 1. овог члана нарочито обухватају:</w:t>
      </w:r>
    </w:p>
    <w:p w14:paraId="553370D7" w14:textId="77777777" w:rsidR="0063747A" w:rsidRPr="0039029D" w:rsidRDefault="0063747A" w:rsidP="008C4867">
      <w:pPr>
        <w:numPr>
          <w:ilvl w:val="0"/>
          <w:numId w:val="49"/>
        </w:numPr>
        <w:spacing w:after="120" w:line="240" w:lineRule="auto"/>
        <w:ind w:left="0" w:firstLine="284"/>
        <w:jc w:val="both"/>
        <w:rPr>
          <w:lang w:val="sr-Cyrl-RS"/>
        </w:rPr>
      </w:pPr>
      <w:r w:rsidRPr="0039029D">
        <w:rPr>
          <w:lang w:val="sr-Cyrl-RS"/>
        </w:rPr>
        <w:t xml:space="preserve">организациону структуру с прецизно и јасно утврђеним, транспарентним и доследним поделама и разграничењима послова, као и дужностима и одговорностима које се односе на пружање </w:t>
      </w:r>
      <w:r w:rsidR="00E87E35" w:rsidRPr="0039029D">
        <w:rPr>
          <w:rFonts w:eastAsia="Times New Roman"/>
          <w:lang w:val="sr-Cyrl-RS"/>
        </w:rPr>
        <w:t>услуга повезаних с дигиталном имовином</w:t>
      </w:r>
      <w:r w:rsidRPr="0039029D">
        <w:rPr>
          <w:lang w:val="sr-Cyrl-RS"/>
        </w:rPr>
        <w:t>;</w:t>
      </w:r>
    </w:p>
    <w:p w14:paraId="317CCE16" w14:textId="77777777" w:rsidR="0063747A" w:rsidRPr="0039029D" w:rsidRDefault="0063747A" w:rsidP="008C4867">
      <w:pPr>
        <w:numPr>
          <w:ilvl w:val="0"/>
          <w:numId w:val="49"/>
        </w:numPr>
        <w:spacing w:after="120" w:line="240" w:lineRule="auto"/>
        <w:ind w:left="0" w:firstLine="284"/>
        <w:jc w:val="both"/>
        <w:rPr>
          <w:lang w:val="sr-Cyrl-RS"/>
        </w:rPr>
      </w:pPr>
      <w:r w:rsidRPr="0039029D">
        <w:rPr>
          <w:lang w:val="sr-Cyrl-RS"/>
        </w:rPr>
        <w:t xml:space="preserve">ефективне и ефикасне процедуре за идентификовање, мерење и праћење ризика којима је пружалац </w:t>
      </w:r>
      <w:r w:rsidR="00E87E35" w:rsidRPr="0039029D">
        <w:rPr>
          <w:rFonts w:eastAsia="Times New Roman"/>
          <w:lang w:val="sr-Cyrl-RS"/>
        </w:rPr>
        <w:t>услуга повезаних с дигиталном имовином</w:t>
      </w:r>
      <w:r w:rsidR="00E87E35" w:rsidRPr="0039029D">
        <w:rPr>
          <w:lang w:val="sr-Cyrl-RS"/>
        </w:rPr>
        <w:t xml:space="preserve"> </w:t>
      </w:r>
      <w:r w:rsidRPr="0039029D">
        <w:rPr>
          <w:lang w:val="sr-Cyrl-RS"/>
        </w:rPr>
        <w:t>изложен или би могао да буде изложен, посебно ризика од прања новца и финансирања тероризма, као и за управљање овим ризицима, односно извештавање о тим ризицима;</w:t>
      </w:r>
    </w:p>
    <w:p w14:paraId="1BFADDA3" w14:textId="77777777" w:rsidR="0063747A" w:rsidRPr="0039029D" w:rsidRDefault="0063747A" w:rsidP="008C4867">
      <w:pPr>
        <w:numPr>
          <w:ilvl w:val="0"/>
          <w:numId w:val="49"/>
        </w:numPr>
        <w:spacing w:after="120" w:line="240" w:lineRule="auto"/>
        <w:ind w:left="0" w:firstLine="284"/>
        <w:jc w:val="both"/>
        <w:rPr>
          <w:lang w:val="sr-Cyrl-RS"/>
        </w:rPr>
      </w:pPr>
      <w:r w:rsidRPr="0039029D">
        <w:rPr>
          <w:lang w:val="sr-Cyrl-RS"/>
        </w:rPr>
        <w:t>одговарајуће рачуноводствене процедуре и процедуре за оцену усклађености с прописима којима се уређују спречавање прања новца и финансирања тероризма, као и друге процедуре.</w:t>
      </w:r>
    </w:p>
    <w:p w14:paraId="0215802C" w14:textId="77777777" w:rsidR="0063747A" w:rsidRPr="0039029D" w:rsidRDefault="00E87E35" w:rsidP="008C4867">
      <w:pPr>
        <w:spacing w:after="120" w:line="240" w:lineRule="auto"/>
        <w:ind w:firstLine="284"/>
        <w:jc w:val="both"/>
        <w:rPr>
          <w:rFonts w:eastAsia="Times New Roman"/>
          <w:lang w:val="sr-Cyrl-RS"/>
        </w:rPr>
      </w:pPr>
      <w:r w:rsidRPr="0039029D">
        <w:rPr>
          <w:rFonts w:eastAsia="Times New Roman"/>
          <w:lang w:val="sr-Cyrl-RS"/>
        </w:rPr>
        <w:t>Надзорни орган</w:t>
      </w:r>
      <w:r w:rsidR="0063747A" w:rsidRPr="0039029D">
        <w:rPr>
          <w:rFonts w:eastAsia="Times New Roman"/>
          <w:lang w:val="sr-Cyrl-RS"/>
        </w:rPr>
        <w:t xml:space="preserve"> може ближе прописати начин и услове успостављања, одржавања и унапређења система из става 1. овог</w:t>
      </w:r>
      <w:r w:rsidR="002C234D" w:rsidRPr="0039029D">
        <w:rPr>
          <w:rFonts w:eastAsia="Times New Roman"/>
          <w:lang w:val="sr-Cyrl-RS"/>
        </w:rPr>
        <w:t xml:space="preserve"> члана</w:t>
      </w:r>
      <w:r w:rsidR="0063747A" w:rsidRPr="0039029D">
        <w:rPr>
          <w:rFonts w:eastAsia="Times New Roman"/>
          <w:lang w:val="sr-Cyrl-RS"/>
        </w:rPr>
        <w:t>.</w:t>
      </w:r>
    </w:p>
    <w:p w14:paraId="0DE2D62E" w14:textId="77777777" w:rsidR="005B7E6A" w:rsidRPr="0039029D" w:rsidRDefault="005B7E6A"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Поверавање оперативних послова пружаоца услуга повезаних с </w:t>
      </w:r>
      <w:r w:rsidR="00CA51FB" w:rsidRPr="0039029D">
        <w:rPr>
          <w:rFonts w:eastAsia="Times New Roman"/>
          <w:b/>
          <w:bCs/>
          <w:lang w:val="sr-Cyrl-RS"/>
        </w:rPr>
        <w:t xml:space="preserve">дигиталном </w:t>
      </w:r>
      <w:r w:rsidRPr="0039029D">
        <w:rPr>
          <w:rFonts w:eastAsia="Times New Roman"/>
          <w:b/>
          <w:bCs/>
          <w:lang w:val="sr-Cyrl-RS"/>
        </w:rPr>
        <w:t>имовином трећем лицу</w:t>
      </w:r>
    </w:p>
    <w:p w14:paraId="523F4D0C" w14:textId="01C2FB69" w:rsidR="005B7E6A" w:rsidRPr="0039029D" w:rsidRDefault="005B7E6A"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D54984" w:rsidRPr="0039029D">
        <w:rPr>
          <w:rFonts w:eastAsia="Times New Roman"/>
          <w:b/>
          <w:bCs/>
          <w:lang w:val="sr-Cyrl-RS"/>
        </w:rPr>
        <w:t>9</w:t>
      </w:r>
      <w:r w:rsidR="0045571A" w:rsidRPr="0039029D">
        <w:rPr>
          <w:rFonts w:eastAsia="Times New Roman"/>
          <w:b/>
          <w:bCs/>
          <w:lang w:val="sr-Cyrl-RS"/>
        </w:rPr>
        <w:t>3</w:t>
      </w:r>
      <w:r w:rsidR="00105D83" w:rsidRPr="0039029D">
        <w:rPr>
          <w:rFonts w:eastAsia="Times New Roman"/>
          <w:b/>
          <w:bCs/>
          <w:lang w:val="sr-Cyrl-RS"/>
        </w:rPr>
        <w:t>.</w:t>
      </w:r>
    </w:p>
    <w:p w14:paraId="617BA7E3" w14:textId="77777777" w:rsidR="005B7E6A" w:rsidRPr="0039029D" w:rsidRDefault="005B7E6A" w:rsidP="008C4867">
      <w:pPr>
        <w:spacing w:after="120" w:line="240" w:lineRule="auto"/>
        <w:ind w:firstLine="284"/>
        <w:jc w:val="both"/>
        <w:rPr>
          <w:rFonts w:eastAsia="Times New Roman"/>
          <w:lang w:val="sr-Cyrl-RS"/>
        </w:rPr>
      </w:pPr>
      <w:r w:rsidRPr="0039029D">
        <w:rPr>
          <w:rFonts w:eastAsia="Times New Roman"/>
          <w:lang w:val="sr-Cyrl-RS"/>
        </w:rPr>
        <w:t xml:space="preserve">Пружалац услуга повезаних с дигиталном имовином може поверити обављање појединих оперативних послова </w:t>
      </w:r>
      <w:r w:rsidR="00D774DD" w:rsidRPr="0039029D">
        <w:rPr>
          <w:rFonts w:eastAsia="Times New Roman"/>
          <w:lang w:val="sr-Cyrl-RS"/>
        </w:rPr>
        <w:t>повезаних</w:t>
      </w:r>
      <w:r w:rsidRPr="0039029D">
        <w:rPr>
          <w:rFonts w:eastAsia="Times New Roman"/>
          <w:lang w:val="sr-Cyrl-RS"/>
        </w:rPr>
        <w:t xml:space="preserve"> с пружањем услуга повезаних с дигиталном имовином трећем лицу.</w:t>
      </w:r>
    </w:p>
    <w:p w14:paraId="5FE4AA32" w14:textId="77777777" w:rsidR="005B7E6A" w:rsidRPr="0039029D" w:rsidRDefault="005B7E6A" w:rsidP="008C4867">
      <w:pPr>
        <w:spacing w:after="120" w:line="240" w:lineRule="auto"/>
        <w:ind w:firstLine="284"/>
        <w:jc w:val="both"/>
        <w:rPr>
          <w:rFonts w:eastAsia="Times New Roman"/>
          <w:lang w:val="sr-Cyrl-RS"/>
        </w:rPr>
      </w:pPr>
      <w:r w:rsidRPr="0039029D">
        <w:rPr>
          <w:rFonts w:eastAsia="Times New Roman"/>
          <w:lang w:val="sr-Cyrl-RS"/>
        </w:rPr>
        <w:t xml:space="preserve">Пружалац услуга повезаних с дигиталном имовином који намерава да повери обављање појединих оперативних послова </w:t>
      </w:r>
      <w:r w:rsidR="00D774DD" w:rsidRPr="0039029D">
        <w:rPr>
          <w:rFonts w:eastAsia="Times New Roman"/>
          <w:lang w:val="sr-Cyrl-RS"/>
        </w:rPr>
        <w:t>повезаних</w:t>
      </w:r>
      <w:r w:rsidRPr="0039029D">
        <w:rPr>
          <w:rFonts w:eastAsia="Times New Roman"/>
          <w:lang w:val="sr-Cyrl-RS"/>
        </w:rPr>
        <w:t xml:space="preserve"> с пружањем услуга повезаних с дигиталном имовином трећем лицу – дужан је да о томе претходно обавести надзорни орган, најкасније 30 дана пре дана намераваног поверавања.</w:t>
      </w:r>
    </w:p>
    <w:p w14:paraId="62622E3B" w14:textId="77777777" w:rsidR="005B7E6A" w:rsidRPr="0039029D" w:rsidRDefault="005B7E6A" w:rsidP="008C4867">
      <w:pPr>
        <w:spacing w:after="120" w:line="240" w:lineRule="auto"/>
        <w:ind w:firstLine="284"/>
        <w:jc w:val="both"/>
        <w:rPr>
          <w:rFonts w:eastAsia="Times New Roman"/>
          <w:lang w:val="sr-Cyrl-RS"/>
        </w:rPr>
      </w:pPr>
      <w:r w:rsidRPr="0039029D">
        <w:rPr>
          <w:rFonts w:eastAsia="Times New Roman"/>
          <w:lang w:val="sr-Cyrl-RS"/>
        </w:rPr>
        <w:t>Пружалац услуга повезаних с дигиталном имовином одговара за законито пословање лица коме је поверио обављање појединих оперативних послова.</w:t>
      </w:r>
    </w:p>
    <w:p w14:paraId="6B94871D" w14:textId="77777777" w:rsidR="005B7E6A" w:rsidRPr="0039029D" w:rsidRDefault="005B7E6A" w:rsidP="008C4867">
      <w:pPr>
        <w:spacing w:after="120" w:line="240" w:lineRule="auto"/>
        <w:ind w:firstLine="284"/>
        <w:jc w:val="both"/>
        <w:rPr>
          <w:rFonts w:eastAsia="Times New Roman"/>
          <w:lang w:val="sr-Cyrl-RS"/>
        </w:rPr>
      </w:pPr>
      <w:r w:rsidRPr="0039029D">
        <w:rPr>
          <w:rFonts w:eastAsia="Times New Roman"/>
          <w:lang w:val="sr-Cyrl-RS"/>
        </w:rPr>
        <w:t>Послови пружаоца услуга повезаних с дигиталном имовином не могу се поверити трећем лицу ако би то поверавање нарушило квалитет унутрашњих контрола тог пружаоца или би могло знатно угрозити законитост пословања тог пружаоца, његово финансијско стање или стабилност.</w:t>
      </w:r>
    </w:p>
    <w:p w14:paraId="3C106323" w14:textId="544CCC0C" w:rsidR="005B7E6A" w:rsidRDefault="005B7E6A" w:rsidP="008C4867">
      <w:pPr>
        <w:spacing w:after="120" w:line="240" w:lineRule="auto"/>
        <w:ind w:firstLine="284"/>
        <w:jc w:val="both"/>
        <w:rPr>
          <w:rFonts w:eastAsia="Times New Roman"/>
          <w:lang w:val="sr-Cyrl-RS"/>
        </w:rPr>
      </w:pPr>
      <w:r w:rsidRPr="0039029D">
        <w:rPr>
          <w:rFonts w:eastAsia="Times New Roman"/>
          <w:lang w:val="sr-Cyrl-RS"/>
        </w:rPr>
        <w:t>Пружалац услуга повезаних с дигиталном имовином дужан је да надзорном органу обезбеди</w:t>
      </w:r>
      <w:r w:rsidR="00E32FD7" w:rsidRPr="0039029D">
        <w:rPr>
          <w:rFonts w:eastAsia="Times New Roman"/>
          <w:lang w:val="sr-Cyrl-RS"/>
        </w:rPr>
        <w:t>, у оквиру својих могућности,</w:t>
      </w:r>
      <w:r w:rsidRPr="0039029D">
        <w:rPr>
          <w:rFonts w:eastAsia="Times New Roman"/>
          <w:lang w:val="sr-Cyrl-RS"/>
        </w:rPr>
        <w:t xml:space="preserve"> вршење надзора над лицем коме је поверио обављање појединих оперативних послова, као и да му обезбеди увид у пословне књиге и другу документацију и податке настале </w:t>
      </w:r>
      <w:r w:rsidR="00D774DD" w:rsidRPr="0039029D">
        <w:rPr>
          <w:rFonts w:eastAsia="Times New Roman"/>
          <w:lang w:val="sr-Cyrl-RS"/>
        </w:rPr>
        <w:t>у вези</w:t>
      </w:r>
      <w:r w:rsidRPr="0039029D">
        <w:rPr>
          <w:rFonts w:eastAsia="Times New Roman"/>
          <w:lang w:val="sr-Cyrl-RS"/>
        </w:rPr>
        <w:t xml:space="preserve"> са обављањем ових послова, а којима то лице располаже.</w:t>
      </w:r>
    </w:p>
    <w:p w14:paraId="213CC280" w14:textId="68DB480A" w:rsidR="003E3F7C" w:rsidRDefault="003E3F7C" w:rsidP="008C4867">
      <w:pPr>
        <w:spacing w:after="120" w:line="240" w:lineRule="auto"/>
        <w:ind w:firstLine="284"/>
        <w:jc w:val="both"/>
        <w:rPr>
          <w:rFonts w:eastAsia="Times New Roman"/>
          <w:lang w:val="sr-Cyrl-RS"/>
        </w:rPr>
      </w:pPr>
    </w:p>
    <w:p w14:paraId="3F678B10" w14:textId="77777777" w:rsidR="003E3F7C" w:rsidRPr="0039029D" w:rsidRDefault="003E3F7C" w:rsidP="008C4867">
      <w:pPr>
        <w:spacing w:after="120" w:line="240" w:lineRule="auto"/>
        <w:ind w:firstLine="284"/>
        <w:jc w:val="both"/>
        <w:rPr>
          <w:rFonts w:eastAsia="Times New Roman"/>
          <w:lang w:val="sr-Cyrl-RS"/>
        </w:rPr>
      </w:pPr>
    </w:p>
    <w:p w14:paraId="5BB81C71" w14:textId="77777777" w:rsidR="005B7E6A" w:rsidRPr="0039029D" w:rsidRDefault="005B7E6A"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Пружање услуга повезаних с </w:t>
      </w:r>
      <w:r w:rsidR="00CA51FB" w:rsidRPr="0039029D">
        <w:rPr>
          <w:rFonts w:eastAsia="Times New Roman"/>
          <w:b/>
          <w:bCs/>
          <w:lang w:val="sr-Cyrl-RS"/>
        </w:rPr>
        <w:t xml:space="preserve">дигиталном </w:t>
      </w:r>
      <w:r w:rsidRPr="0039029D">
        <w:rPr>
          <w:rFonts w:eastAsia="Times New Roman"/>
          <w:b/>
          <w:bCs/>
          <w:lang w:val="sr-Cyrl-RS"/>
        </w:rPr>
        <w:t>имовином у страној држави</w:t>
      </w:r>
    </w:p>
    <w:p w14:paraId="4127F604" w14:textId="475BEB4E" w:rsidR="005B7E6A" w:rsidRPr="0039029D" w:rsidRDefault="005B7E6A"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D54984" w:rsidRPr="0039029D">
        <w:rPr>
          <w:rFonts w:eastAsia="Times New Roman"/>
          <w:b/>
          <w:bCs/>
          <w:lang w:val="sr-Cyrl-RS"/>
        </w:rPr>
        <w:t>9</w:t>
      </w:r>
      <w:r w:rsidR="0045571A" w:rsidRPr="0039029D">
        <w:rPr>
          <w:rFonts w:eastAsia="Times New Roman"/>
          <w:b/>
          <w:bCs/>
          <w:lang w:val="sr-Cyrl-RS"/>
        </w:rPr>
        <w:t>4</w:t>
      </w:r>
      <w:r w:rsidR="00105D83" w:rsidRPr="0039029D">
        <w:rPr>
          <w:rFonts w:eastAsia="Times New Roman"/>
          <w:b/>
          <w:bCs/>
          <w:lang w:val="sr-Cyrl-RS"/>
        </w:rPr>
        <w:t>.</w:t>
      </w:r>
    </w:p>
    <w:p w14:paraId="3515BE90" w14:textId="77777777" w:rsidR="005B7E6A" w:rsidRPr="0039029D" w:rsidRDefault="005B7E6A" w:rsidP="008C4867">
      <w:pPr>
        <w:spacing w:after="120" w:line="240" w:lineRule="auto"/>
        <w:ind w:firstLine="284"/>
        <w:jc w:val="both"/>
        <w:rPr>
          <w:rFonts w:eastAsia="Times New Roman"/>
          <w:lang w:val="sr-Cyrl-RS"/>
        </w:rPr>
      </w:pPr>
      <w:r w:rsidRPr="0039029D">
        <w:rPr>
          <w:rFonts w:eastAsia="Times New Roman"/>
          <w:lang w:val="sr-Cyrl-RS"/>
        </w:rPr>
        <w:t xml:space="preserve">Пружалац услуга повезаних с дигиталном имовином може пружати услуге повезане с дигиталном имовином у страној држави или преко огранка или </w:t>
      </w:r>
      <w:r w:rsidR="00CF345A" w:rsidRPr="0039029D">
        <w:rPr>
          <w:rFonts w:eastAsia="Times New Roman"/>
          <w:lang w:val="sr-Cyrl-RS"/>
        </w:rPr>
        <w:t>непосредно, у складу с прописима те државе и одредбама овог члана</w:t>
      </w:r>
      <w:r w:rsidRPr="0039029D">
        <w:rPr>
          <w:rFonts w:eastAsia="Times New Roman"/>
          <w:lang w:val="sr-Cyrl-RS"/>
        </w:rPr>
        <w:t>.</w:t>
      </w:r>
    </w:p>
    <w:p w14:paraId="1E3C5C40" w14:textId="77777777" w:rsidR="005B7E6A" w:rsidRPr="0039029D" w:rsidRDefault="005B7E6A" w:rsidP="008C4867">
      <w:pPr>
        <w:spacing w:after="120" w:line="240" w:lineRule="auto"/>
        <w:ind w:firstLine="284"/>
        <w:jc w:val="both"/>
        <w:rPr>
          <w:rFonts w:eastAsia="Times New Roman"/>
          <w:lang w:val="sr-Cyrl-RS"/>
        </w:rPr>
      </w:pPr>
      <w:r w:rsidRPr="0039029D">
        <w:rPr>
          <w:rFonts w:eastAsia="Times New Roman"/>
          <w:lang w:val="sr-Cyrl-RS"/>
        </w:rPr>
        <w:t>Ради оснивања огранка у страној држави</w:t>
      </w:r>
      <w:r w:rsidR="00CF345A" w:rsidRPr="0039029D">
        <w:rPr>
          <w:rFonts w:eastAsia="Times New Roman"/>
          <w:lang w:val="sr-Cyrl-RS"/>
        </w:rPr>
        <w:t xml:space="preserve"> или непосредног пружања услуга повезаних с дигиталном имовином у страној држави</w:t>
      </w:r>
      <w:r w:rsidRPr="0039029D">
        <w:rPr>
          <w:rFonts w:eastAsia="Times New Roman"/>
          <w:lang w:val="sr-Cyrl-RS"/>
        </w:rPr>
        <w:t>, пружалац услуга повезаних с дигиталном имовином подноси надзорном органу захтев за давање сагласности.</w:t>
      </w:r>
    </w:p>
    <w:p w14:paraId="0CABD719" w14:textId="77777777" w:rsidR="005B7E6A" w:rsidRPr="0039029D" w:rsidRDefault="005B7E6A" w:rsidP="008C4867">
      <w:pPr>
        <w:spacing w:after="120" w:line="240" w:lineRule="auto"/>
        <w:ind w:firstLine="284"/>
        <w:jc w:val="both"/>
        <w:rPr>
          <w:rFonts w:eastAsia="Times New Roman"/>
          <w:lang w:val="sr-Cyrl-RS"/>
        </w:rPr>
      </w:pPr>
      <w:r w:rsidRPr="0039029D">
        <w:rPr>
          <w:rFonts w:eastAsia="Times New Roman"/>
          <w:lang w:val="sr-Cyrl-RS"/>
        </w:rPr>
        <w:t>Уз захтев из става 2. овог члана, пружалац услуга повезаних с дигиталном имовином доставља и следеће податке и документацију:</w:t>
      </w:r>
    </w:p>
    <w:p w14:paraId="37679760" w14:textId="77777777" w:rsidR="005B7E6A" w:rsidRPr="0039029D" w:rsidRDefault="005B7E6A" w:rsidP="008C4867">
      <w:pPr>
        <w:numPr>
          <w:ilvl w:val="0"/>
          <w:numId w:val="63"/>
        </w:numPr>
        <w:spacing w:after="120" w:line="240" w:lineRule="auto"/>
        <w:ind w:left="0" w:firstLine="284"/>
        <w:jc w:val="both"/>
        <w:rPr>
          <w:lang w:val="sr-Cyrl-RS"/>
        </w:rPr>
      </w:pPr>
      <w:r w:rsidRPr="0039029D">
        <w:rPr>
          <w:lang w:val="sr-Cyrl-RS"/>
        </w:rPr>
        <w:t>назив и адресу огранка</w:t>
      </w:r>
      <w:r w:rsidR="002C234D" w:rsidRPr="0039029D">
        <w:rPr>
          <w:lang w:val="sr-Cyrl-RS"/>
        </w:rPr>
        <w:t>, ако оснива огранак у страној држави</w:t>
      </w:r>
      <w:r w:rsidRPr="0039029D">
        <w:rPr>
          <w:lang w:val="sr-Cyrl-RS"/>
        </w:rPr>
        <w:t>;</w:t>
      </w:r>
    </w:p>
    <w:p w14:paraId="1C2707AF" w14:textId="77777777" w:rsidR="005B7E6A" w:rsidRPr="0039029D" w:rsidRDefault="005B7E6A" w:rsidP="008C4867">
      <w:pPr>
        <w:numPr>
          <w:ilvl w:val="0"/>
          <w:numId w:val="63"/>
        </w:numPr>
        <w:spacing w:after="120" w:line="240" w:lineRule="auto"/>
        <w:ind w:left="0" w:firstLine="284"/>
        <w:jc w:val="both"/>
        <w:rPr>
          <w:lang w:val="sr-Cyrl-RS"/>
        </w:rPr>
      </w:pPr>
      <w:r w:rsidRPr="0039029D">
        <w:rPr>
          <w:lang w:val="sr-Cyrl-RS"/>
        </w:rPr>
        <w:t>опис организационе структуре огранка</w:t>
      </w:r>
      <w:r w:rsidR="002C234D" w:rsidRPr="0039029D">
        <w:rPr>
          <w:lang w:val="sr-Cyrl-RS"/>
        </w:rPr>
        <w:t>, ако оснива огранак у страној држави</w:t>
      </w:r>
      <w:r w:rsidRPr="0039029D">
        <w:rPr>
          <w:lang w:val="sr-Cyrl-RS"/>
        </w:rPr>
        <w:t>;</w:t>
      </w:r>
    </w:p>
    <w:p w14:paraId="205E74D5" w14:textId="77777777" w:rsidR="005B7E6A" w:rsidRPr="0039029D" w:rsidRDefault="005B7E6A" w:rsidP="008C4867">
      <w:pPr>
        <w:numPr>
          <w:ilvl w:val="0"/>
          <w:numId w:val="63"/>
        </w:numPr>
        <w:spacing w:after="120" w:line="240" w:lineRule="auto"/>
        <w:ind w:left="0" w:firstLine="284"/>
        <w:jc w:val="both"/>
        <w:rPr>
          <w:lang w:val="sr-Cyrl-RS"/>
        </w:rPr>
      </w:pPr>
      <w:r w:rsidRPr="0039029D">
        <w:rPr>
          <w:lang w:val="sr-Cyrl-RS"/>
        </w:rPr>
        <w:t>пословни план огранка</w:t>
      </w:r>
      <w:r w:rsidR="002C234D" w:rsidRPr="0039029D">
        <w:rPr>
          <w:lang w:val="sr-Cyrl-RS"/>
        </w:rPr>
        <w:t>, односно план непосредног пружања услуга повезаних с дигиталном имовином у страној држави</w:t>
      </w:r>
      <w:r w:rsidRPr="0039029D">
        <w:rPr>
          <w:lang w:val="sr-Cyrl-RS"/>
        </w:rPr>
        <w:t xml:space="preserve"> за прве три пословне године са описом </w:t>
      </w:r>
      <w:r w:rsidRPr="0039029D">
        <w:rPr>
          <w:rFonts w:eastAsia="Times New Roman"/>
          <w:lang w:val="sr-Cyrl-RS"/>
        </w:rPr>
        <w:t xml:space="preserve">услуга повезаних с дигиталном имовином </w:t>
      </w:r>
      <w:r w:rsidRPr="0039029D">
        <w:rPr>
          <w:lang w:val="sr-Cyrl-RS"/>
        </w:rPr>
        <w:t xml:space="preserve">које намерава да пружа </w:t>
      </w:r>
      <w:r w:rsidR="002C234D" w:rsidRPr="0039029D">
        <w:rPr>
          <w:lang w:val="sr-Cyrl-RS"/>
        </w:rPr>
        <w:t>у страној држави</w:t>
      </w:r>
      <w:r w:rsidRPr="0039029D">
        <w:rPr>
          <w:lang w:val="sr-Cyrl-RS"/>
        </w:rPr>
        <w:t xml:space="preserve">, укључујући и број и врсту очекиваних корисника дигиталне имовине, као и очекивани обим и износ трансакција с дигиталном имовином, и то за сваку врсту </w:t>
      </w:r>
      <w:r w:rsidRPr="0039029D">
        <w:rPr>
          <w:rFonts w:eastAsia="Times New Roman"/>
          <w:lang w:val="sr-Cyrl-RS"/>
        </w:rPr>
        <w:t>услуга повезаних с дигиталном имовином</w:t>
      </w:r>
      <w:r w:rsidRPr="0039029D">
        <w:rPr>
          <w:lang w:val="sr-Cyrl-RS"/>
        </w:rPr>
        <w:t xml:space="preserve"> коју намерава да пружа </w:t>
      </w:r>
      <w:r w:rsidR="002C234D" w:rsidRPr="0039029D">
        <w:rPr>
          <w:lang w:val="sr-Cyrl-RS"/>
        </w:rPr>
        <w:t>у страној држави</w:t>
      </w:r>
      <w:r w:rsidRPr="0039029D">
        <w:rPr>
          <w:lang w:val="sr-Cyrl-RS"/>
        </w:rPr>
        <w:t>;</w:t>
      </w:r>
    </w:p>
    <w:p w14:paraId="62B4C1F4" w14:textId="77777777" w:rsidR="005B7E6A" w:rsidRPr="0039029D" w:rsidRDefault="005B7E6A" w:rsidP="008C4867">
      <w:pPr>
        <w:numPr>
          <w:ilvl w:val="0"/>
          <w:numId w:val="63"/>
        </w:numPr>
        <w:spacing w:after="120" w:line="240" w:lineRule="auto"/>
        <w:ind w:left="0" w:firstLine="284"/>
        <w:jc w:val="both"/>
        <w:rPr>
          <w:lang w:val="sr-Cyrl-RS"/>
        </w:rPr>
      </w:pPr>
      <w:r w:rsidRPr="0039029D">
        <w:rPr>
          <w:lang w:val="sr-Cyrl-RS"/>
        </w:rPr>
        <w:t xml:space="preserve">податке о лицима која ће руководити пословима огранка, </w:t>
      </w:r>
      <w:r w:rsidR="002C234D" w:rsidRPr="0039029D">
        <w:rPr>
          <w:lang w:val="sr-Cyrl-RS"/>
        </w:rPr>
        <w:t xml:space="preserve">односно непосредним пружањем услуга повезаних с дигиталном имовином у страној држави, </w:t>
      </w:r>
      <w:r w:rsidRPr="0039029D">
        <w:rPr>
          <w:lang w:val="sr-Cyrl-RS"/>
        </w:rPr>
        <w:t xml:space="preserve">с подацима и доказима да та лица имају добру пословну репутацију у складу с чланом </w:t>
      </w:r>
      <w:r w:rsidR="00422DB6" w:rsidRPr="0039029D">
        <w:rPr>
          <w:lang w:val="sr-Cyrl-RS"/>
        </w:rPr>
        <w:t>60</w:t>
      </w:r>
      <w:r w:rsidR="002878C4" w:rsidRPr="0039029D">
        <w:rPr>
          <w:lang w:val="sr-Cyrl-RS"/>
        </w:rPr>
        <w:t xml:space="preserve">. </w:t>
      </w:r>
      <w:r w:rsidRPr="0039029D">
        <w:rPr>
          <w:lang w:val="sr-Cyrl-RS"/>
        </w:rPr>
        <w:t>овог закона;</w:t>
      </w:r>
    </w:p>
    <w:p w14:paraId="4B819EC8" w14:textId="77777777" w:rsidR="005B7E6A" w:rsidRPr="0039029D" w:rsidRDefault="005B7E6A" w:rsidP="008C4867">
      <w:pPr>
        <w:numPr>
          <w:ilvl w:val="0"/>
          <w:numId w:val="63"/>
        </w:numPr>
        <w:spacing w:after="120" w:line="240" w:lineRule="auto"/>
        <w:ind w:left="0" w:firstLine="284"/>
        <w:jc w:val="both"/>
        <w:rPr>
          <w:lang w:val="sr-Cyrl-RS"/>
        </w:rPr>
      </w:pPr>
      <w:r w:rsidRPr="0039029D">
        <w:rPr>
          <w:lang w:val="sr-Cyrl-RS"/>
        </w:rPr>
        <w:t>доказ да су прописи стране државе у којој оснива огранак</w:t>
      </w:r>
      <w:r w:rsidR="0011562C" w:rsidRPr="0039029D">
        <w:rPr>
          <w:lang w:val="sr-Cyrl-RS"/>
        </w:rPr>
        <w:t>, односно непосредно пружа услуге повезане с дигиталном имовином,</w:t>
      </w:r>
      <w:r w:rsidRPr="0039029D">
        <w:rPr>
          <w:lang w:val="sr-Cyrl-RS"/>
        </w:rPr>
        <w:t xml:space="preserve"> усклађени са међународним стандардима у области спречавања прања новца и финансирања тероризма, нарочито у области која се односи на дигиталну имовину и обавезе пружалаца </w:t>
      </w:r>
      <w:r w:rsidRPr="0039029D">
        <w:rPr>
          <w:rFonts w:eastAsia="Times New Roman"/>
          <w:lang w:val="sr-Cyrl-RS"/>
        </w:rPr>
        <w:t>услуга повезаних с дигиталном имовином</w:t>
      </w:r>
      <w:r w:rsidRPr="0039029D">
        <w:rPr>
          <w:lang w:val="sr-Cyrl-RS"/>
        </w:rPr>
        <w:t>;</w:t>
      </w:r>
    </w:p>
    <w:p w14:paraId="46B54323" w14:textId="1CB40756" w:rsidR="005B7E6A" w:rsidRPr="0039029D" w:rsidRDefault="005B7E6A" w:rsidP="008C4867">
      <w:pPr>
        <w:numPr>
          <w:ilvl w:val="0"/>
          <w:numId w:val="63"/>
        </w:numPr>
        <w:spacing w:after="120" w:line="240" w:lineRule="auto"/>
        <w:ind w:left="0" w:firstLine="284"/>
        <w:jc w:val="both"/>
        <w:rPr>
          <w:lang w:val="sr-Cyrl-RS"/>
        </w:rPr>
      </w:pPr>
      <w:r w:rsidRPr="0039029D">
        <w:rPr>
          <w:lang w:val="sr-Cyrl-RS"/>
        </w:rPr>
        <w:t xml:space="preserve">доказ да не постоје сметње да надзорни орган спроводи надзор над пословањем огранка у страној </w:t>
      </w:r>
      <w:r w:rsidR="0011562C" w:rsidRPr="0039029D">
        <w:rPr>
          <w:lang w:val="sr-Cyrl-RS"/>
        </w:rPr>
        <w:t xml:space="preserve">држави </w:t>
      </w:r>
      <w:r w:rsidRPr="0039029D">
        <w:rPr>
          <w:lang w:val="sr-Cyrl-RS"/>
        </w:rPr>
        <w:t>у којој оснива огранак</w:t>
      </w:r>
      <w:r w:rsidR="0011562C" w:rsidRPr="0039029D">
        <w:rPr>
          <w:lang w:val="sr-Cyrl-RS"/>
        </w:rPr>
        <w:t xml:space="preserve">, односно непосредним пружањем услуга повезаних с дигиталном имовином у </w:t>
      </w:r>
      <w:r w:rsidR="0000033C" w:rsidRPr="0039029D">
        <w:rPr>
          <w:lang w:val="sr-Cyrl-RS"/>
        </w:rPr>
        <w:t xml:space="preserve">одређеној </w:t>
      </w:r>
      <w:r w:rsidR="0011562C" w:rsidRPr="0039029D">
        <w:rPr>
          <w:lang w:val="sr-Cyrl-RS"/>
        </w:rPr>
        <w:t>страној држави</w:t>
      </w:r>
      <w:r w:rsidRPr="0039029D">
        <w:rPr>
          <w:lang w:val="sr-Cyrl-RS"/>
        </w:rPr>
        <w:t>.</w:t>
      </w:r>
    </w:p>
    <w:p w14:paraId="32DD5F72" w14:textId="77777777" w:rsidR="005B7E6A" w:rsidRPr="0039029D" w:rsidRDefault="005B7E6A" w:rsidP="008C4867">
      <w:pPr>
        <w:spacing w:after="120" w:line="240" w:lineRule="auto"/>
        <w:ind w:firstLine="284"/>
        <w:jc w:val="both"/>
        <w:rPr>
          <w:rFonts w:eastAsia="Times New Roman"/>
          <w:lang w:val="sr-Cyrl-RS"/>
        </w:rPr>
      </w:pPr>
      <w:r w:rsidRPr="0039029D">
        <w:rPr>
          <w:rFonts w:eastAsia="Times New Roman"/>
          <w:lang w:val="sr-Cyrl-RS"/>
        </w:rPr>
        <w:t>О захтеву из става 2. овог члана надзорни орган одлучује у року од 60 дана од дана пријема уредног захтева.</w:t>
      </w:r>
    </w:p>
    <w:p w14:paraId="71A3680F" w14:textId="77777777" w:rsidR="005B7E6A" w:rsidRPr="0039029D" w:rsidRDefault="005B7E6A" w:rsidP="008C4867">
      <w:pPr>
        <w:spacing w:after="120" w:line="240" w:lineRule="auto"/>
        <w:ind w:firstLine="284"/>
        <w:jc w:val="both"/>
        <w:rPr>
          <w:rFonts w:eastAsia="Times New Roman"/>
          <w:lang w:val="sr-Cyrl-RS"/>
        </w:rPr>
      </w:pPr>
      <w:r w:rsidRPr="0039029D">
        <w:rPr>
          <w:rFonts w:eastAsia="Times New Roman"/>
          <w:lang w:val="sr-Cyrl-RS"/>
        </w:rPr>
        <w:t>Ако је захтев из става 2. овог члана неуредан, надзорни орган у року од 10 дана од дана пријема тог захтева обавештава пружаоца услуга повезаних с дигиталном имовином на који начин да уреди тај захтев, у ком случају рок из става 4. овог члана почиње да тече од дана када је поднет уредан захтев у складу са обавештењем из овог става.</w:t>
      </w:r>
    </w:p>
    <w:p w14:paraId="24DC0AE0" w14:textId="77777777" w:rsidR="005B7E6A" w:rsidRPr="0039029D" w:rsidRDefault="005B7E6A" w:rsidP="008C4867">
      <w:pPr>
        <w:spacing w:after="120" w:line="240" w:lineRule="auto"/>
        <w:ind w:firstLine="284"/>
        <w:jc w:val="both"/>
        <w:rPr>
          <w:rFonts w:eastAsia="Times New Roman"/>
          <w:lang w:val="sr-Cyrl-RS"/>
        </w:rPr>
      </w:pPr>
      <w:r w:rsidRPr="0039029D">
        <w:rPr>
          <w:rFonts w:eastAsia="Times New Roman"/>
          <w:lang w:val="sr-Cyrl-RS"/>
        </w:rPr>
        <w:t>Надзорни орган прописуј</w:t>
      </w:r>
      <w:r w:rsidR="001C549C" w:rsidRPr="0039029D">
        <w:rPr>
          <w:rFonts w:eastAsia="Times New Roman"/>
          <w:lang w:val="sr-Cyrl-RS"/>
        </w:rPr>
        <w:t>е</w:t>
      </w:r>
      <w:r w:rsidRPr="0039029D">
        <w:rPr>
          <w:rFonts w:eastAsia="Times New Roman"/>
          <w:lang w:val="sr-Cyrl-RS"/>
        </w:rPr>
        <w:t xml:space="preserve"> ближе услове и начин давања и одузимања сагласности из става 2. овог члана.</w:t>
      </w:r>
    </w:p>
    <w:p w14:paraId="2899FDEE" w14:textId="77777777" w:rsidR="002E6A9B" w:rsidRPr="0039029D" w:rsidRDefault="002E6A9B" w:rsidP="008C4867">
      <w:pPr>
        <w:spacing w:after="120" w:line="240" w:lineRule="auto"/>
        <w:ind w:firstLine="284"/>
        <w:jc w:val="center"/>
        <w:rPr>
          <w:rFonts w:eastAsia="Times New Roman"/>
          <w:b/>
          <w:bCs/>
          <w:lang w:val="sr-Cyrl-RS"/>
        </w:rPr>
      </w:pPr>
      <w:r w:rsidRPr="0039029D">
        <w:rPr>
          <w:rFonts w:eastAsia="Times New Roman"/>
          <w:b/>
          <w:bCs/>
          <w:lang w:val="sr-Cyrl-RS"/>
        </w:rPr>
        <w:t>Пословање у складу с прописаним захтевима</w:t>
      </w:r>
    </w:p>
    <w:p w14:paraId="36AF6309" w14:textId="52E75534" w:rsidR="002E6A9B" w:rsidRPr="0039029D" w:rsidRDefault="002E6A9B"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D54984" w:rsidRPr="0039029D">
        <w:rPr>
          <w:rFonts w:eastAsia="Times New Roman"/>
          <w:b/>
          <w:bCs/>
          <w:lang w:val="sr-Cyrl-RS"/>
        </w:rPr>
        <w:t>9</w:t>
      </w:r>
      <w:r w:rsidR="0045571A" w:rsidRPr="0039029D">
        <w:rPr>
          <w:rFonts w:eastAsia="Times New Roman"/>
          <w:b/>
          <w:bCs/>
          <w:lang w:val="sr-Cyrl-RS"/>
        </w:rPr>
        <w:t>5</w:t>
      </w:r>
      <w:r w:rsidR="00105D83" w:rsidRPr="0039029D">
        <w:rPr>
          <w:rFonts w:eastAsia="Times New Roman"/>
          <w:b/>
          <w:bCs/>
          <w:lang w:val="sr-Cyrl-RS"/>
        </w:rPr>
        <w:t>.</w:t>
      </w:r>
    </w:p>
    <w:p w14:paraId="0177265E" w14:textId="027849C5" w:rsidR="002E6A9B" w:rsidRDefault="002E6A9B" w:rsidP="008C4867">
      <w:pPr>
        <w:spacing w:after="120" w:line="240" w:lineRule="auto"/>
        <w:ind w:firstLine="284"/>
        <w:jc w:val="both"/>
        <w:rPr>
          <w:rFonts w:eastAsia="Times New Roman"/>
          <w:lang w:val="sr-Cyrl-RS"/>
        </w:rPr>
      </w:pPr>
      <w:r w:rsidRPr="0039029D">
        <w:rPr>
          <w:rFonts w:eastAsia="Times New Roman"/>
          <w:lang w:val="sr-Cyrl-RS"/>
        </w:rPr>
        <w:t>Пружалац услуга повезаних с дигиталном имовином дужан је да у сваком тренутку послује у складу са организационим, кадровским, техничким и другим захтевима утврђеним овим законом и другим прописима.</w:t>
      </w:r>
    </w:p>
    <w:p w14:paraId="5BB2C9BB" w14:textId="77777777" w:rsidR="003E3F7C" w:rsidRPr="0039029D" w:rsidRDefault="003E3F7C" w:rsidP="008C4867">
      <w:pPr>
        <w:spacing w:after="120" w:line="240" w:lineRule="auto"/>
        <w:ind w:firstLine="284"/>
        <w:jc w:val="both"/>
        <w:rPr>
          <w:rFonts w:eastAsia="Times New Roman"/>
          <w:lang w:val="sr-Cyrl-RS"/>
        </w:rPr>
      </w:pPr>
    </w:p>
    <w:p w14:paraId="53078C4F" w14:textId="77777777" w:rsidR="00FA0896" w:rsidRPr="0039029D" w:rsidRDefault="001B2516" w:rsidP="008C4867">
      <w:pPr>
        <w:spacing w:after="120" w:line="240" w:lineRule="auto"/>
        <w:ind w:firstLine="284"/>
        <w:jc w:val="center"/>
        <w:rPr>
          <w:rFonts w:eastAsia="Times New Roman"/>
          <w:b/>
          <w:bCs/>
          <w:lang w:val="sr-Cyrl-RS"/>
        </w:rPr>
      </w:pPr>
      <w:r w:rsidRPr="0039029D">
        <w:rPr>
          <w:rFonts w:eastAsia="Times New Roman"/>
          <w:b/>
          <w:bCs/>
          <w:lang w:val="sr-Cyrl-RS"/>
        </w:rPr>
        <w:t>Пружање услуга повезаних са финансијским левериџом</w:t>
      </w:r>
    </w:p>
    <w:p w14:paraId="639E9A53" w14:textId="519F035C" w:rsidR="001B2516" w:rsidRPr="0039029D" w:rsidRDefault="001B2516"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D54984" w:rsidRPr="0039029D">
        <w:rPr>
          <w:rFonts w:eastAsia="Times New Roman"/>
          <w:b/>
          <w:bCs/>
          <w:lang w:val="sr-Cyrl-RS"/>
        </w:rPr>
        <w:t>9</w:t>
      </w:r>
      <w:r w:rsidR="0045571A" w:rsidRPr="0039029D">
        <w:rPr>
          <w:rFonts w:eastAsia="Times New Roman"/>
          <w:b/>
          <w:bCs/>
          <w:lang w:val="sr-Cyrl-RS"/>
        </w:rPr>
        <w:t>6</w:t>
      </w:r>
      <w:r w:rsidR="00105D83" w:rsidRPr="0039029D">
        <w:rPr>
          <w:rFonts w:eastAsia="Times New Roman"/>
          <w:b/>
          <w:bCs/>
          <w:lang w:val="sr-Cyrl-RS"/>
        </w:rPr>
        <w:t>.</w:t>
      </w:r>
    </w:p>
    <w:p w14:paraId="56934F79" w14:textId="211529EA" w:rsidR="001B2516" w:rsidRPr="0039029D" w:rsidRDefault="005671BA" w:rsidP="008C4867">
      <w:pPr>
        <w:spacing w:after="120" w:line="240" w:lineRule="auto"/>
        <w:ind w:firstLine="284"/>
        <w:jc w:val="both"/>
        <w:rPr>
          <w:rFonts w:eastAsia="Times New Roman"/>
          <w:lang w:val="sr-Cyrl-RS"/>
        </w:rPr>
      </w:pPr>
      <w:r w:rsidRPr="0039029D">
        <w:rPr>
          <w:rFonts w:eastAsia="Times New Roman"/>
          <w:lang w:val="sr-Cyrl-RS"/>
        </w:rPr>
        <w:t>Пружалац услуга повезаних с дигиталном имовином који има дозволу за пружање услуг</w:t>
      </w:r>
      <w:r w:rsidR="00B12189" w:rsidRPr="0039029D">
        <w:rPr>
          <w:rFonts w:eastAsia="Times New Roman"/>
          <w:lang w:val="sr-Cyrl-RS"/>
        </w:rPr>
        <w:t>а</w:t>
      </w:r>
      <w:r w:rsidRPr="0039029D">
        <w:rPr>
          <w:rFonts w:eastAsia="Times New Roman"/>
          <w:lang w:val="sr-Cyrl-RS"/>
        </w:rPr>
        <w:t xml:space="preserve"> повезан</w:t>
      </w:r>
      <w:r w:rsidR="00B12189" w:rsidRPr="0039029D">
        <w:rPr>
          <w:rFonts w:eastAsia="Times New Roman"/>
          <w:lang w:val="sr-Cyrl-RS"/>
        </w:rPr>
        <w:t>и</w:t>
      </w:r>
      <w:r w:rsidR="00277AB7" w:rsidRPr="0039029D">
        <w:rPr>
          <w:rFonts w:eastAsia="Times New Roman"/>
          <w:lang w:val="sr-Cyrl-RS"/>
        </w:rPr>
        <w:t>х</w:t>
      </w:r>
      <w:r w:rsidRPr="0039029D">
        <w:rPr>
          <w:rFonts w:eastAsia="Times New Roman"/>
          <w:lang w:val="sr-Cyrl-RS"/>
        </w:rPr>
        <w:t xml:space="preserve"> с дигиталном имовином из члана 3. став 1. тач</w:t>
      </w:r>
      <w:r w:rsidR="00B12189" w:rsidRPr="0039029D">
        <w:rPr>
          <w:rFonts w:eastAsia="Times New Roman"/>
          <w:lang w:val="sr-Cyrl-RS"/>
        </w:rPr>
        <w:t>.</w:t>
      </w:r>
      <w:r w:rsidRPr="0039029D">
        <w:rPr>
          <w:rFonts w:eastAsia="Times New Roman"/>
          <w:lang w:val="sr-Cyrl-RS"/>
        </w:rPr>
        <w:t xml:space="preserve"> 1), 8) или 9) овог закона</w:t>
      </w:r>
      <w:r w:rsidRPr="0039029D" w:rsidDel="005671BA">
        <w:rPr>
          <w:rFonts w:eastAsia="Times New Roman"/>
          <w:bCs/>
          <w:lang w:val="sr-Cyrl-RS"/>
        </w:rPr>
        <w:t xml:space="preserve"> </w:t>
      </w:r>
      <w:r w:rsidR="00CF345A" w:rsidRPr="0039029D">
        <w:rPr>
          <w:rFonts w:eastAsia="Times New Roman"/>
          <w:bCs/>
          <w:lang w:val="sr-Cyrl-RS"/>
        </w:rPr>
        <w:t>може</w:t>
      </w:r>
      <w:r w:rsidR="001B2516" w:rsidRPr="0039029D">
        <w:rPr>
          <w:rFonts w:eastAsia="Times New Roman"/>
          <w:lang w:val="sr-Cyrl-RS"/>
        </w:rPr>
        <w:t xml:space="preserve"> својим </w:t>
      </w:r>
      <w:r w:rsidR="00DE7EDE" w:rsidRPr="0039029D">
        <w:rPr>
          <w:rFonts w:eastAsia="Times New Roman"/>
          <w:lang w:val="sr-Cyrl-RS"/>
        </w:rPr>
        <w:t xml:space="preserve">корисницима </w:t>
      </w:r>
      <w:r w:rsidR="001B2516" w:rsidRPr="0039029D">
        <w:rPr>
          <w:rFonts w:eastAsia="Times New Roman"/>
          <w:lang w:val="sr-Cyrl-RS"/>
        </w:rPr>
        <w:t>да позајмљуј</w:t>
      </w:r>
      <w:r w:rsidR="00CF345A" w:rsidRPr="0039029D">
        <w:rPr>
          <w:rFonts w:eastAsia="Times New Roman"/>
          <w:lang w:val="sr-Cyrl-RS"/>
        </w:rPr>
        <w:t>е новчана средства</w:t>
      </w:r>
      <w:r w:rsidR="001B2516" w:rsidRPr="0039029D">
        <w:rPr>
          <w:rFonts w:eastAsia="Times New Roman"/>
          <w:lang w:val="sr-Cyrl-RS"/>
        </w:rPr>
        <w:t xml:space="preserve"> или дигиталну имовину </w:t>
      </w:r>
      <w:r w:rsidR="00CF345A" w:rsidRPr="0039029D">
        <w:rPr>
          <w:rFonts w:eastAsia="Times New Roman"/>
          <w:lang w:val="sr-Cyrl-RS"/>
        </w:rPr>
        <w:t>искључиво ради</w:t>
      </w:r>
      <w:r w:rsidR="001B2516" w:rsidRPr="0039029D">
        <w:rPr>
          <w:rFonts w:eastAsia="Times New Roman"/>
          <w:lang w:val="sr-Cyrl-RS"/>
        </w:rPr>
        <w:t xml:space="preserve"> финансијског левериџа</w:t>
      </w:r>
      <w:r w:rsidR="00CF345A" w:rsidRPr="0039029D">
        <w:rPr>
          <w:rFonts w:eastAsia="Times New Roman"/>
          <w:lang w:val="sr-Cyrl-RS"/>
        </w:rPr>
        <w:t xml:space="preserve"> за трговање дигиталном имовином, у складу са уговором с тим </w:t>
      </w:r>
      <w:r w:rsidR="003037C5" w:rsidRPr="0039029D">
        <w:rPr>
          <w:rFonts w:eastAsia="Times New Roman"/>
          <w:lang w:val="sr-Cyrl-RS"/>
        </w:rPr>
        <w:t>корисником</w:t>
      </w:r>
      <w:r w:rsidR="001B2516" w:rsidRPr="0039029D">
        <w:rPr>
          <w:rFonts w:eastAsia="Times New Roman"/>
          <w:lang w:val="sr-Cyrl-RS"/>
        </w:rPr>
        <w:t>.</w:t>
      </w:r>
    </w:p>
    <w:p w14:paraId="6C5CAF51" w14:textId="77777777" w:rsidR="001B2516" w:rsidRPr="0039029D" w:rsidRDefault="001B2516" w:rsidP="008C4867">
      <w:pPr>
        <w:spacing w:after="120" w:line="240" w:lineRule="auto"/>
        <w:ind w:firstLine="284"/>
        <w:jc w:val="both"/>
        <w:rPr>
          <w:rFonts w:eastAsia="Times New Roman"/>
          <w:lang w:val="sr-Cyrl-RS"/>
        </w:rPr>
      </w:pPr>
      <w:r w:rsidRPr="0039029D">
        <w:rPr>
          <w:rFonts w:eastAsia="Times New Roman"/>
          <w:lang w:val="sr-Cyrl-RS"/>
        </w:rPr>
        <w:t xml:space="preserve">Позајмљивање </w:t>
      </w:r>
      <w:r w:rsidR="00CF345A" w:rsidRPr="0039029D">
        <w:rPr>
          <w:rFonts w:eastAsia="Times New Roman"/>
          <w:lang w:val="sr-Cyrl-RS"/>
        </w:rPr>
        <w:t xml:space="preserve">новчаних средстава </w:t>
      </w:r>
      <w:r w:rsidRPr="0039029D">
        <w:rPr>
          <w:rFonts w:eastAsia="Times New Roman"/>
          <w:lang w:val="sr-Cyrl-RS"/>
        </w:rPr>
        <w:t xml:space="preserve">и дигиталне имовине из става 1. овог члана пружалац услуга повезаних с дигиталном имовином може да врши искључиво из своје имовине, не и из имовине </w:t>
      </w:r>
      <w:r w:rsidR="00DE7EDE" w:rsidRPr="0039029D">
        <w:rPr>
          <w:rFonts w:eastAsia="Times New Roman"/>
          <w:lang w:val="sr-Cyrl-RS"/>
        </w:rPr>
        <w:t>корисника</w:t>
      </w:r>
      <w:r w:rsidRPr="0039029D">
        <w:rPr>
          <w:rFonts w:eastAsia="Times New Roman"/>
          <w:lang w:val="sr-Cyrl-RS"/>
        </w:rPr>
        <w:t>.</w:t>
      </w:r>
    </w:p>
    <w:p w14:paraId="3ABEB8E0" w14:textId="77777777" w:rsidR="001B2516" w:rsidRPr="0039029D" w:rsidRDefault="001B2516" w:rsidP="008C4867">
      <w:pPr>
        <w:spacing w:after="120" w:line="240" w:lineRule="auto"/>
        <w:ind w:firstLine="284"/>
        <w:jc w:val="both"/>
        <w:rPr>
          <w:rFonts w:eastAsia="Times New Roman"/>
          <w:bCs/>
          <w:lang w:val="sr-Cyrl-RS"/>
        </w:rPr>
      </w:pPr>
      <w:r w:rsidRPr="0039029D">
        <w:rPr>
          <w:rFonts w:eastAsia="Times New Roman"/>
          <w:bCs/>
          <w:lang w:val="sr-Cyrl-RS"/>
        </w:rPr>
        <w:t>Надзорни орган може да пропише услове и ограничења у вези са пружањем услуга повезаних с финансијским левериџом.</w:t>
      </w:r>
    </w:p>
    <w:p w14:paraId="41C74C5B" w14:textId="418A2949" w:rsidR="00CF345A" w:rsidRPr="0039029D" w:rsidRDefault="00CF345A" w:rsidP="008C4867">
      <w:pPr>
        <w:spacing w:after="120" w:line="240" w:lineRule="auto"/>
        <w:ind w:firstLine="284"/>
        <w:jc w:val="both"/>
        <w:rPr>
          <w:rFonts w:eastAsia="Times New Roman"/>
          <w:bCs/>
          <w:lang w:val="sr-Cyrl-RS"/>
        </w:rPr>
      </w:pPr>
      <w:r w:rsidRPr="0039029D">
        <w:rPr>
          <w:rFonts w:eastAsia="Times New Roman"/>
          <w:bCs/>
          <w:lang w:val="sr-Cyrl-RS"/>
        </w:rPr>
        <w:t xml:space="preserve">Финансијски левериџ је свака метода помоћу које корисник </w:t>
      </w:r>
      <w:r w:rsidR="00FC60B7" w:rsidRPr="0039029D">
        <w:rPr>
          <w:rFonts w:eastAsia="Times New Roman"/>
          <w:bCs/>
          <w:lang w:val="sr-Cyrl-RS"/>
        </w:rPr>
        <w:t xml:space="preserve">дигиталне имовине </w:t>
      </w:r>
      <w:r w:rsidRPr="0039029D">
        <w:rPr>
          <w:rFonts w:eastAsia="Times New Roman"/>
          <w:bCs/>
          <w:lang w:val="sr-Cyrl-RS"/>
        </w:rPr>
        <w:t>може да повећава изложеност дигиталној имовини намењеној трговању, било позајмљивањем новчаних средстава или дигиталне имовине, било заузимањем позиција са финансијском имовином или дериватима у које је уграђен финансијски левериџ, или на други начин од пружаоца услуга повезаних с дигиталном имовином.</w:t>
      </w:r>
    </w:p>
    <w:p w14:paraId="15C916E1" w14:textId="6C5EB474" w:rsidR="003B7AB8" w:rsidRPr="0039029D" w:rsidRDefault="00E56FBF" w:rsidP="008C4867">
      <w:pPr>
        <w:spacing w:after="120" w:line="240" w:lineRule="auto"/>
        <w:ind w:firstLine="284"/>
        <w:jc w:val="both"/>
        <w:rPr>
          <w:rFonts w:eastAsia="Times New Roman"/>
          <w:bCs/>
          <w:lang w:val="sr-Cyrl-RS"/>
        </w:rPr>
      </w:pPr>
      <w:r w:rsidRPr="0039029D">
        <w:rPr>
          <w:rFonts w:eastAsia="Times New Roman"/>
          <w:bCs/>
          <w:lang w:val="sr-Cyrl-RS"/>
        </w:rPr>
        <w:t>П</w:t>
      </w:r>
      <w:r w:rsidR="003B7AB8" w:rsidRPr="0039029D">
        <w:rPr>
          <w:rFonts w:eastAsia="Times New Roman"/>
          <w:bCs/>
          <w:lang w:val="sr-Cyrl-RS"/>
        </w:rPr>
        <w:t>ружалац</w:t>
      </w:r>
      <w:r w:rsidR="003B7AB8" w:rsidRPr="0039029D">
        <w:rPr>
          <w:rFonts w:eastAsia="Times New Roman"/>
          <w:lang w:val="sr-Cyrl-RS"/>
        </w:rPr>
        <w:t xml:space="preserve"> услуга повезаних с дигиталном имовином који има дозволу за пружање услуге повезане с дигиталном имовином из члана 3. став 1. тачка 1) </w:t>
      </w:r>
      <w:r w:rsidRPr="0039029D">
        <w:rPr>
          <w:rFonts w:eastAsia="Times New Roman"/>
          <w:lang w:val="sr-Cyrl-RS"/>
        </w:rPr>
        <w:t xml:space="preserve">овог закона који намерава да својим корисницима </w:t>
      </w:r>
      <w:r w:rsidR="003B7AB8" w:rsidRPr="0039029D">
        <w:rPr>
          <w:rFonts w:eastAsia="Times New Roman"/>
          <w:lang w:val="sr-Cyrl-RS"/>
        </w:rPr>
        <w:t>позајмљ</w:t>
      </w:r>
      <w:r w:rsidRPr="0039029D">
        <w:rPr>
          <w:rFonts w:eastAsia="Times New Roman"/>
          <w:lang w:val="sr-Cyrl-RS"/>
        </w:rPr>
        <w:t>ује</w:t>
      </w:r>
      <w:r w:rsidR="003B7AB8" w:rsidRPr="0039029D">
        <w:rPr>
          <w:rFonts w:eastAsia="Times New Roman"/>
          <w:lang w:val="sr-Cyrl-RS"/>
        </w:rPr>
        <w:t xml:space="preserve"> новчана средства и дигиталну имовину из става 1. овог члана</w:t>
      </w:r>
      <w:r w:rsidRPr="0039029D">
        <w:rPr>
          <w:rFonts w:eastAsia="Times New Roman"/>
          <w:lang w:val="sr-Cyrl-RS"/>
        </w:rPr>
        <w:t xml:space="preserve">, </w:t>
      </w:r>
      <w:r w:rsidR="00003D91" w:rsidRPr="0039029D">
        <w:rPr>
          <w:rFonts w:eastAsia="Times New Roman"/>
          <w:lang w:val="sr-Cyrl-RS"/>
        </w:rPr>
        <w:t>дужан је да</w:t>
      </w:r>
      <w:r w:rsidR="004B4701" w:rsidRPr="0039029D">
        <w:rPr>
          <w:rFonts w:eastAsia="Times New Roman"/>
          <w:lang w:val="sr-Cyrl-RS"/>
        </w:rPr>
        <w:t xml:space="preserve"> претходно </w:t>
      </w:r>
      <w:r w:rsidR="006D0032" w:rsidRPr="0039029D">
        <w:rPr>
          <w:rFonts w:eastAsia="Times New Roman"/>
          <w:lang w:val="sr-Cyrl-RS"/>
        </w:rPr>
        <w:t>повећа свој минимални капитал до износа</w:t>
      </w:r>
      <w:r w:rsidR="004B4701" w:rsidRPr="0039029D">
        <w:rPr>
          <w:rFonts w:eastAsia="Times New Roman"/>
          <w:lang w:val="sr-Cyrl-RS"/>
        </w:rPr>
        <w:t xml:space="preserve"> из</w:t>
      </w:r>
      <w:r w:rsidR="003B7AB8" w:rsidRPr="0039029D">
        <w:rPr>
          <w:rFonts w:eastAsia="Times New Roman"/>
          <w:lang w:val="sr-Cyrl-RS"/>
        </w:rPr>
        <w:t xml:space="preserve"> члан</w:t>
      </w:r>
      <w:r w:rsidR="004B4701" w:rsidRPr="0039029D">
        <w:rPr>
          <w:rFonts w:eastAsia="Times New Roman"/>
          <w:lang w:val="sr-Cyrl-RS"/>
        </w:rPr>
        <w:t>а</w:t>
      </w:r>
      <w:r w:rsidR="003B7AB8" w:rsidRPr="0039029D">
        <w:rPr>
          <w:rFonts w:eastAsia="Times New Roman"/>
          <w:lang w:val="sr-Cyrl-RS"/>
        </w:rPr>
        <w:t xml:space="preserve"> </w:t>
      </w:r>
      <w:r w:rsidR="0095041C" w:rsidRPr="0039029D">
        <w:rPr>
          <w:rFonts w:eastAsia="Times New Roman"/>
          <w:lang w:val="sr-Cyrl-RS"/>
        </w:rPr>
        <w:t>5</w:t>
      </w:r>
      <w:r w:rsidR="006D0032" w:rsidRPr="0039029D">
        <w:rPr>
          <w:rFonts w:eastAsia="Times New Roman"/>
          <w:lang w:val="sr-Cyrl-RS"/>
        </w:rPr>
        <w:t>4</w:t>
      </w:r>
      <w:r w:rsidR="003B7AB8" w:rsidRPr="0039029D">
        <w:rPr>
          <w:rFonts w:eastAsia="Times New Roman"/>
          <w:lang w:val="sr-Cyrl-RS"/>
        </w:rPr>
        <w:t>. став 1. тачка 2) овог закона и да доказ о томе достави надзорном органу</w:t>
      </w:r>
      <w:r w:rsidR="006D0032" w:rsidRPr="0039029D">
        <w:rPr>
          <w:rFonts w:eastAsia="Times New Roman"/>
          <w:lang w:val="sr-Cyrl-RS"/>
        </w:rPr>
        <w:t>, као и да одржава тај износ капитала у складу с чланом 5</w:t>
      </w:r>
      <w:r w:rsidR="00DA1E25" w:rsidRPr="0039029D">
        <w:rPr>
          <w:rFonts w:eastAsia="Times New Roman"/>
          <w:lang w:val="sr-Cyrl-RS"/>
        </w:rPr>
        <w:t>4</w:t>
      </w:r>
      <w:r w:rsidR="006D0032" w:rsidRPr="0039029D">
        <w:rPr>
          <w:rFonts w:eastAsia="Times New Roman"/>
          <w:lang w:val="sr-Cyrl-RS"/>
        </w:rPr>
        <w:t>. овог закона</w:t>
      </w:r>
      <w:r w:rsidR="003B7AB8" w:rsidRPr="0039029D">
        <w:rPr>
          <w:rFonts w:eastAsia="Times New Roman"/>
          <w:lang w:val="sr-Cyrl-RS"/>
        </w:rPr>
        <w:t>.</w:t>
      </w:r>
    </w:p>
    <w:p w14:paraId="5E7F64B7" w14:textId="77777777" w:rsidR="00DA6D52" w:rsidRPr="0039029D" w:rsidRDefault="00DA6D52" w:rsidP="008C4867">
      <w:pPr>
        <w:spacing w:after="120" w:line="240" w:lineRule="auto"/>
        <w:ind w:firstLine="284"/>
        <w:jc w:val="center"/>
        <w:rPr>
          <w:rFonts w:eastAsia="Times New Roman"/>
          <w:b/>
          <w:lang w:val="sr-Cyrl-RS"/>
        </w:rPr>
      </w:pPr>
      <w:r w:rsidRPr="0039029D">
        <w:rPr>
          <w:rFonts w:eastAsia="Times New Roman"/>
          <w:b/>
          <w:lang w:val="sr-Cyrl-RS"/>
        </w:rPr>
        <w:t>Прихват</w:t>
      </w:r>
      <w:r w:rsidR="00920DB5" w:rsidRPr="0039029D">
        <w:rPr>
          <w:rFonts w:eastAsia="Times New Roman"/>
          <w:b/>
          <w:lang w:val="sr-Cyrl-RS"/>
        </w:rPr>
        <w:t>ање</w:t>
      </w:r>
      <w:r w:rsidRPr="0039029D">
        <w:rPr>
          <w:rFonts w:eastAsia="Times New Roman"/>
          <w:b/>
          <w:lang w:val="sr-Cyrl-RS"/>
        </w:rPr>
        <w:t>/пренос дигиталне имовине</w:t>
      </w:r>
    </w:p>
    <w:p w14:paraId="5847BC69" w14:textId="20512AA7" w:rsidR="00DA6D52" w:rsidRPr="0039029D" w:rsidRDefault="00DA6D52" w:rsidP="008C4867">
      <w:pPr>
        <w:spacing w:after="120" w:line="240" w:lineRule="auto"/>
        <w:ind w:firstLine="284"/>
        <w:jc w:val="center"/>
        <w:rPr>
          <w:rFonts w:eastAsia="Times New Roman"/>
          <w:b/>
          <w:lang w:val="sr-Cyrl-RS"/>
        </w:rPr>
      </w:pPr>
      <w:r w:rsidRPr="0039029D">
        <w:rPr>
          <w:rFonts w:eastAsia="Times New Roman"/>
          <w:b/>
          <w:lang w:val="sr-Cyrl-RS"/>
        </w:rPr>
        <w:t xml:space="preserve">Члан </w:t>
      </w:r>
      <w:r w:rsidR="0095041C" w:rsidRPr="0039029D">
        <w:rPr>
          <w:rFonts w:eastAsia="Times New Roman"/>
          <w:b/>
          <w:lang w:val="sr-Cyrl-RS"/>
        </w:rPr>
        <w:t>9</w:t>
      </w:r>
      <w:r w:rsidR="0045571A" w:rsidRPr="0039029D">
        <w:rPr>
          <w:rFonts w:eastAsia="Times New Roman"/>
          <w:b/>
          <w:lang w:val="sr-Cyrl-RS"/>
        </w:rPr>
        <w:t>7</w:t>
      </w:r>
      <w:r w:rsidR="00105D83" w:rsidRPr="0039029D">
        <w:rPr>
          <w:rFonts w:eastAsia="Times New Roman"/>
          <w:b/>
          <w:lang w:val="sr-Cyrl-RS"/>
        </w:rPr>
        <w:t>.</w:t>
      </w:r>
    </w:p>
    <w:p w14:paraId="5313F29E" w14:textId="77777777" w:rsidR="00DA6D52" w:rsidRPr="0039029D" w:rsidRDefault="00DA6D52" w:rsidP="008C4867">
      <w:pPr>
        <w:spacing w:after="120" w:line="240" w:lineRule="auto"/>
        <w:ind w:firstLine="284"/>
        <w:jc w:val="both"/>
        <w:rPr>
          <w:rFonts w:eastAsia="Times New Roman"/>
          <w:lang w:val="sr-Cyrl-RS"/>
        </w:rPr>
      </w:pPr>
      <w:r w:rsidRPr="0039029D">
        <w:rPr>
          <w:rFonts w:eastAsia="Times New Roman"/>
          <w:lang w:val="sr-Cyrl-RS"/>
        </w:rPr>
        <w:t xml:space="preserve">Прихватање дигиталне имовине у замену за продату робу и/или пружене услуге </w:t>
      </w:r>
      <w:r w:rsidR="00A960BA" w:rsidRPr="0039029D">
        <w:rPr>
          <w:rFonts w:eastAsia="Times New Roman"/>
          <w:lang w:val="sr-Cyrl-RS"/>
        </w:rPr>
        <w:t>у трговини</w:t>
      </w:r>
      <w:r w:rsidR="005671BA" w:rsidRPr="0039029D">
        <w:rPr>
          <w:rFonts w:eastAsia="Times New Roman"/>
          <w:lang w:val="sr-Cyrl-RS"/>
        </w:rPr>
        <w:t xml:space="preserve"> на мало </w:t>
      </w:r>
      <w:r w:rsidRPr="0039029D">
        <w:rPr>
          <w:rFonts w:eastAsia="Times New Roman"/>
          <w:lang w:val="sr-Cyrl-RS"/>
        </w:rPr>
        <w:t>може се вршити искључиво преко пружаоца услуга повезаних с дигиталном имовином који има дозволу за пружање услуге повезане с дигиталном имовином из члана 3. став 1. тачка 7) овог закона.</w:t>
      </w:r>
    </w:p>
    <w:p w14:paraId="3F4F7582" w14:textId="77777777" w:rsidR="00A960BA" w:rsidRPr="0039029D" w:rsidRDefault="00DA6D52" w:rsidP="008C4867">
      <w:pPr>
        <w:spacing w:after="120" w:line="240" w:lineRule="auto"/>
        <w:ind w:firstLine="284"/>
        <w:jc w:val="both"/>
        <w:rPr>
          <w:rFonts w:eastAsia="Times New Roman"/>
          <w:lang w:val="sr-Cyrl-RS"/>
        </w:rPr>
      </w:pPr>
      <w:r w:rsidRPr="0039029D">
        <w:rPr>
          <w:rFonts w:eastAsia="Times New Roman"/>
          <w:lang w:val="sr-Cyrl-RS"/>
        </w:rPr>
        <w:t>Пружалац услуге повезане с дигиталном имовином из става 1. овог члана од потрошача прихвата одговарајућу вредност дигиталне имовине, која одговара цени продате робе и/или пружених услуга том потрошачу, замењује је за одговарајући износ законског средства плаћања и преноси тај износ на одговарајући рачун трговца.</w:t>
      </w:r>
    </w:p>
    <w:p w14:paraId="665BDB75" w14:textId="77777777" w:rsidR="002E6A9B" w:rsidRPr="0039029D" w:rsidRDefault="00DA6D52" w:rsidP="008C4867">
      <w:pPr>
        <w:spacing w:after="120" w:line="240" w:lineRule="auto"/>
        <w:ind w:firstLine="284"/>
        <w:jc w:val="both"/>
        <w:rPr>
          <w:rFonts w:eastAsia="Times New Roman"/>
          <w:lang w:val="sr-Cyrl-RS"/>
        </w:rPr>
      </w:pPr>
      <w:r w:rsidRPr="0039029D">
        <w:rPr>
          <w:rFonts w:eastAsia="Times New Roman"/>
          <w:lang w:val="sr-Cyrl-RS"/>
        </w:rPr>
        <w:t>Прихватање и/или пренос дигиталне имовине непосредно са потрошача на трговца је забрањен.</w:t>
      </w:r>
    </w:p>
    <w:p w14:paraId="6CFF1289" w14:textId="77777777" w:rsidR="00627EFF" w:rsidRPr="0039029D" w:rsidRDefault="00627EFF" w:rsidP="008C4867">
      <w:pPr>
        <w:spacing w:after="120" w:line="240" w:lineRule="auto"/>
        <w:ind w:firstLine="284"/>
        <w:jc w:val="center"/>
        <w:rPr>
          <w:rFonts w:eastAsia="Times New Roman"/>
          <w:b/>
          <w:bCs/>
          <w:sz w:val="24"/>
          <w:szCs w:val="24"/>
          <w:lang w:val="sr-Cyrl-RS"/>
        </w:rPr>
      </w:pPr>
      <w:r w:rsidRPr="0039029D">
        <w:rPr>
          <w:rFonts w:eastAsia="Times New Roman"/>
          <w:b/>
          <w:bCs/>
          <w:lang w:val="sr-Cyrl-RS"/>
        </w:rPr>
        <w:t>V</w:t>
      </w:r>
      <w:r w:rsidR="00222D9C" w:rsidRPr="0039029D">
        <w:rPr>
          <w:rFonts w:eastAsia="Times New Roman"/>
          <w:b/>
          <w:bCs/>
          <w:lang w:val="sr-Latn-RS"/>
        </w:rPr>
        <w:t>I</w:t>
      </w:r>
      <w:r w:rsidRPr="0039029D">
        <w:rPr>
          <w:rFonts w:eastAsia="Times New Roman"/>
          <w:b/>
          <w:bCs/>
          <w:lang w:val="sr-Cyrl-RS"/>
        </w:rPr>
        <w:t>. ЗАЛОЖНО И ФИДУЦИЈАРНО ПРАВО НА ДИГИТАЛНОЈ ИМОВИНИ</w:t>
      </w:r>
      <w:r w:rsidRPr="0039029D">
        <w:rPr>
          <w:rFonts w:eastAsia="Times New Roman"/>
          <w:b/>
          <w:bCs/>
          <w:sz w:val="24"/>
          <w:szCs w:val="24"/>
          <w:lang w:val="sr-Cyrl-RS"/>
        </w:rPr>
        <w:t xml:space="preserve"> </w:t>
      </w:r>
    </w:p>
    <w:p w14:paraId="1076F55A" w14:textId="77777777" w:rsidR="00627EFF" w:rsidRPr="0039029D" w:rsidRDefault="00627EFF" w:rsidP="008C4867">
      <w:pPr>
        <w:spacing w:after="120" w:line="240" w:lineRule="auto"/>
        <w:ind w:firstLine="284"/>
        <w:jc w:val="center"/>
        <w:rPr>
          <w:b/>
          <w:lang w:val="sr-Cyrl-RS"/>
        </w:rPr>
      </w:pPr>
      <w:r w:rsidRPr="0039029D">
        <w:rPr>
          <w:b/>
          <w:lang w:val="sr-Cyrl-RS"/>
        </w:rPr>
        <w:t>Уговор о залози</w:t>
      </w:r>
    </w:p>
    <w:p w14:paraId="3EAF409B" w14:textId="343E5C2F" w:rsidR="00627EFF" w:rsidRPr="0039029D" w:rsidRDefault="00627EFF" w:rsidP="008C4867">
      <w:pPr>
        <w:spacing w:after="120" w:line="240" w:lineRule="auto"/>
        <w:ind w:firstLine="284"/>
        <w:jc w:val="center"/>
        <w:rPr>
          <w:b/>
          <w:lang w:val="sr-Cyrl-RS"/>
        </w:rPr>
      </w:pPr>
      <w:r w:rsidRPr="0039029D">
        <w:rPr>
          <w:b/>
          <w:lang w:val="sr-Cyrl-RS"/>
        </w:rPr>
        <w:t>Члан 9</w:t>
      </w:r>
      <w:r w:rsidR="0045571A" w:rsidRPr="0039029D">
        <w:rPr>
          <w:b/>
          <w:lang w:val="sr-Cyrl-RS"/>
        </w:rPr>
        <w:t>8</w:t>
      </w:r>
      <w:r w:rsidRPr="0039029D">
        <w:rPr>
          <w:b/>
          <w:lang w:val="sr-Cyrl-RS"/>
        </w:rPr>
        <w:t>.</w:t>
      </w:r>
    </w:p>
    <w:p w14:paraId="644E5C03" w14:textId="67196552" w:rsidR="00627EFF" w:rsidRDefault="00627EFF" w:rsidP="008C4867">
      <w:pPr>
        <w:spacing w:after="120" w:line="240" w:lineRule="auto"/>
        <w:ind w:firstLine="284"/>
        <w:jc w:val="both"/>
        <w:rPr>
          <w:rFonts w:eastAsia="Times New Roman"/>
          <w:lang w:val="sr-Cyrl-RS"/>
        </w:rPr>
      </w:pPr>
      <w:r w:rsidRPr="0039029D">
        <w:rPr>
          <w:rFonts w:eastAsia="Times New Roman"/>
          <w:lang w:val="sr-Cyrl-RS"/>
        </w:rPr>
        <w:t>Уговором о залози на дигиталној имовини обавезује се залогодавац према повериоцу (у даљем тексту: заложни поверилац) да му пружи обезбеђење за његово потраживање према залогодавцу или трећем лицу тако што ће се повериочево право залоге на дигиталној имовини залогодавца успоставити у складу са овим законом.</w:t>
      </w:r>
    </w:p>
    <w:p w14:paraId="5450DD18" w14:textId="77777777" w:rsidR="003E3F7C" w:rsidRPr="0039029D" w:rsidRDefault="003E3F7C" w:rsidP="008C4867">
      <w:pPr>
        <w:spacing w:after="120" w:line="240" w:lineRule="auto"/>
        <w:ind w:firstLine="284"/>
        <w:jc w:val="both"/>
        <w:rPr>
          <w:rFonts w:eastAsia="Times New Roman"/>
          <w:lang w:val="sr-Cyrl-RS"/>
        </w:rPr>
      </w:pPr>
    </w:p>
    <w:p w14:paraId="2D2CD9E6"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 xml:space="preserve">Уговор о залози на дигиталној имовини садржи нарочито: </w:t>
      </w:r>
    </w:p>
    <w:p w14:paraId="2CB01B3B"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1) датум закључења тог уговора;</w:t>
      </w:r>
    </w:p>
    <w:p w14:paraId="7B1175A1"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2) податке о повериоцу, залогодавцу и дужнику, ако дужник и залогодавац нису исто лице, и то:</w:t>
      </w:r>
    </w:p>
    <w:p w14:paraId="67DAA177"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 xml:space="preserve">(1) име и презиме, односно пословно име или назив тих лица, </w:t>
      </w:r>
    </w:p>
    <w:p w14:paraId="4971355C"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 xml:space="preserve">(2) адресу пребивалишта, односно седишта тих лица, </w:t>
      </w:r>
    </w:p>
    <w:p w14:paraId="1718F02D"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 xml:space="preserve">(3) матични број и порески идентификациони број, ако постоји, тих лица; </w:t>
      </w:r>
    </w:p>
    <w:p w14:paraId="32C2BB73" w14:textId="3FFB48D3"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 xml:space="preserve">3) врсту и количину </w:t>
      </w:r>
      <w:r w:rsidR="00B81763" w:rsidRPr="0039029D">
        <w:rPr>
          <w:rFonts w:eastAsia="Times New Roman"/>
          <w:lang w:val="sr-Cyrl-RS"/>
        </w:rPr>
        <w:t xml:space="preserve">дигиталне </w:t>
      </w:r>
      <w:r w:rsidRPr="0039029D">
        <w:rPr>
          <w:rFonts w:eastAsia="Times New Roman"/>
          <w:lang w:val="sr-Cyrl-RS"/>
        </w:rPr>
        <w:t xml:space="preserve">имовине која је предмет заложног права; </w:t>
      </w:r>
    </w:p>
    <w:p w14:paraId="739E0118"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4) податке о потраживању које се обезбеђује;</w:t>
      </w:r>
    </w:p>
    <w:p w14:paraId="0F9CD927"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5) начин успостављања залоге.</w:t>
      </w:r>
    </w:p>
    <w:p w14:paraId="0F436225"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 xml:space="preserve">Уговор о залози на дигиталној имовини може бити посебан уговор или саставни део </w:t>
      </w:r>
      <w:r w:rsidR="002B4426" w:rsidRPr="0039029D">
        <w:rPr>
          <w:rFonts w:eastAsia="Times New Roman"/>
          <w:lang w:val="sr-Cyrl-RS"/>
        </w:rPr>
        <w:t xml:space="preserve">оквирног или другог уговора </w:t>
      </w:r>
      <w:r w:rsidRPr="0039029D">
        <w:rPr>
          <w:lang w:val="sr-Cyrl-RS"/>
        </w:rPr>
        <w:t>између повериоца и дужника</w:t>
      </w:r>
      <w:r w:rsidRPr="0039029D">
        <w:rPr>
          <w:rFonts w:eastAsia="Times New Roman"/>
          <w:lang w:val="sr-Cyrl-RS"/>
        </w:rPr>
        <w:t>.</w:t>
      </w:r>
    </w:p>
    <w:p w14:paraId="2718E907"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Уговор о залози, у смислу овог члана, може се извршити и коришћењем паметног уговора.</w:t>
      </w:r>
    </w:p>
    <w:p w14:paraId="01B0853E" w14:textId="67361D99"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 xml:space="preserve">Уговор о залози на дигиталној имовини закључује се у </w:t>
      </w:r>
      <w:r w:rsidR="003364B6" w:rsidRPr="0039029D">
        <w:rPr>
          <w:rFonts w:eastAsia="Times New Roman"/>
          <w:lang w:val="sr-Cyrl-RS"/>
        </w:rPr>
        <w:t xml:space="preserve">папирном </w:t>
      </w:r>
      <w:r w:rsidRPr="0039029D">
        <w:rPr>
          <w:rFonts w:eastAsia="Times New Roman"/>
          <w:lang w:val="sr-Cyrl-RS"/>
        </w:rPr>
        <w:t xml:space="preserve"> или електронско</w:t>
      </w:r>
      <w:r w:rsidR="003364B6" w:rsidRPr="0039029D">
        <w:rPr>
          <w:rFonts w:eastAsia="Times New Roman"/>
          <w:lang w:val="sr-Cyrl-RS"/>
        </w:rPr>
        <w:t>м</w:t>
      </w:r>
      <w:r w:rsidRPr="0039029D">
        <w:rPr>
          <w:rFonts w:eastAsia="Times New Roman"/>
          <w:lang w:val="sr-Cyrl-RS"/>
        </w:rPr>
        <w:t xml:space="preserve"> </w:t>
      </w:r>
      <w:r w:rsidR="003364B6" w:rsidRPr="0039029D">
        <w:rPr>
          <w:rFonts w:eastAsia="Times New Roman"/>
          <w:lang w:val="sr-Cyrl-RS"/>
        </w:rPr>
        <w:t>облику</w:t>
      </w:r>
      <w:r w:rsidRPr="0039029D">
        <w:rPr>
          <w:rFonts w:eastAsia="Times New Roman"/>
          <w:lang w:val="sr-Cyrl-RS"/>
        </w:rPr>
        <w:t>, односно на трајном носачу података који омогућава чување и репродуковање изворних података у неизмењеном облику.</w:t>
      </w:r>
    </w:p>
    <w:p w14:paraId="6BF44AE0"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Надзорни орган може да пропише додатне елементе које мора да садржи уговор о залози на дигиталној имовини</w:t>
      </w:r>
      <w:r w:rsidRPr="0039029D">
        <w:rPr>
          <w:rFonts w:eastAsia="Times New Roman"/>
          <w:sz w:val="24"/>
          <w:szCs w:val="24"/>
          <w:lang w:val="sr-Cyrl-RS"/>
        </w:rPr>
        <w:t>, као и</w:t>
      </w:r>
      <w:r w:rsidRPr="0039029D">
        <w:rPr>
          <w:rFonts w:eastAsia="Times New Roman"/>
          <w:lang w:val="sr-Cyrl-RS"/>
        </w:rPr>
        <w:t xml:space="preserve"> посебна правила којима се уређује извршавање уговора о залози на дигиталној имовини коришћењем паметног уговора.</w:t>
      </w:r>
    </w:p>
    <w:p w14:paraId="15E96BCA" w14:textId="77777777" w:rsidR="00627EFF" w:rsidRPr="0039029D" w:rsidRDefault="00627EFF" w:rsidP="008C4867">
      <w:pPr>
        <w:spacing w:after="120" w:line="240" w:lineRule="auto"/>
        <w:ind w:firstLine="284"/>
        <w:jc w:val="center"/>
        <w:rPr>
          <w:b/>
          <w:lang w:val="sr-Cyrl-RS"/>
        </w:rPr>
      </w:pPr>
      <w:r w:rsidRPr="0039029D">
        <w:rPr>
          <w:b/>
          <w:lang w:val="sr-Cyrl-RS"/>
        </w:rPr>
        <w:t>Стицање заложног права</w:t>
      </w:r>
    </w:p>
    <w:p w14:paraId="36D8EAE4" w14:textId="13CE649A" w:rsidR="00627EFF" w:rsidRPr="0039029D" w:rsidRDefault="00627EFF" w:rsidP="008C4867">
      <w:pPr>
        <w:spacing w:after="120" w:line="240" w:lineRule="auto"/>
        <w:ind w:firstLine="284"/>
        <w:jc w:val="center"/>
        <w:rPr>
          <w:b/>
          <w:lang w:val="sr-Cyrl-RS"/>
        </w:rPr>
      </w:pPr>
      <w:r w:rsidRPr="0039029D">
        <w:rPr>
          <w:b/>
          <w:lang w:val="sr-Cyrl-RS"/>
        </w:rPr>
        <w:t>Члан 9</w:t>
      </w:r>
      <w:r w:rsidR="0045571A" w:rsidRPr="0039029D">
        <w:rPr>
          <w:b/>
          <w:lang w:val="sr-Cyrl-RS"/>
        </w:rPr>
        <w:t>9</w:t>
      </w:r>
      <w:r w:rsidRPr="0039029D">
        <w:rPr>
          <w:b/>
          <w:lang w:val="sr-Cyrl-RS"/>
        </w:rPr>
        <w:t>.</w:t>
      </w:r>
    </w:p>
    <w:p w14:paraId="3AB803BF"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Заложно право се стиче уписом у регистар заложног права који води пружалац услуга повезаних с дигиталном имовином који има дозволу надзорног органа за вођење регистра заложног права на дигиталној имовини, као и за чување и администрирање дигиталне имовине за рачун корисника и са тим повезане услуге.</w:t>
      </w:r>
    </w:p>
    <w:p w14:paraId="591DA178" w14:textId="77777777" w:rsidR="00CC483F" w:rsidRPr="0039029D" w:rsidRDefault="001E6320" w:rsidP="008C4867">
      <w:pPr>
        <w:spacing w:after="120" w:line="240" w:lineRule="auto"/>
        <w:ind w:firstLine="284"/>
        <w:jc w:val="both"/>
        <w:rPr>
          <w:rFonts w:cstheme="minorHAnsi"/>
          <w:lang w:val="sr-Cyrl-RS"/>
        </w:rPr>
      </w:pPr>
      <w:r w:rsidRPr="0039029D">
        <w:rPr>
          <w:rFonts w:cstheme="minorHAnsi"/>
          <w:lang w:val="sr-Cyrl-RS"/>
        </w:rPr>
        <w:t>Услов за упис заложног права на дигиталној имовини у регистар заложног права јесте да је дигитална имовина која је предмет зало</w:t>
      </w:r>
      <w:r w:rsidR="00F1632C" w:rsidRPr="0039029D">
        <w:rPr>
          <w:rFonts w:cstheme="minorHAnsi"/>
          <w:lang w:val="sr-Cyrl-RS"/>
        </w:rPr>
        <w:t>жног права</w:t>
      </w:r>
      <w:r w:rsidRPr="0039029D">
        <w:rPr>
          <w:rFonts w:cstheme="minorHAnsi"/>
          <w:lang w:val="sr-Cyrl-RS"/>
        </w:rPr>
        <w:t xml:space="preserve"> претходно поверена на чување и администрирање пружаоцу услуга повезаних са дигиталном имовином који има дозволу за вођење регистра заложног права на дигиталној имовини.</w:t>
      </w:r>
    </w:p>
    <w:p w14:paraId="5118E666" w14:textId="08164339"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Пружалац услуга повезаних с дигиталном имовином који води регистар заложног права на дигиталној имовини у који се уписује заложно право је дужан да у исто време са уписом заложног права онемогући даље располагање заложеном дигиталном имовином, као и да обезбеди да заложеном дигиталном имовином није могуће располагати све до намирења обезбеђеног потраживања, односно брисања заложног права.</w:t>
      </w:r>
    </w:p>
    <w:p w14:paraId="687567A3" w14:textId="6D59CC28" w:rsidR="002667E0" w:rsidRPr="0039029D" w:rsidRDefault="002667E0" w:rsidP="008C4867">
      <w:pPr>
        <w:spacing w:after="120" w:line="240" w:lineRule="auto"/>
        <w:ind w:firstLine="284"/>
        <w:jc w:val="both"/>
        <w:rPr>
          <w:rFonts w:eastAsia="Times New Roman"/>
          <w:lang w:val="sr-Cyrl-RS"/>
        </w:rPr>
      </w:pPr>
      <w:r w:rsidRPr="0039029D">
        <w:rPr>
          <w:rFonts w:eastAsia="Times New Roman"/>
          <w:lang w:val="sr-Cyrl-RS"/>
        </w:rPr>
        <w:t>Изузетно од става 3. овог члана</w:t>
      </w:r>
      <w:r w:rsidR="00AF753C" w:rsidRPr="0039029D">
        <w:rPr>
          <w:rFonts w:eastAsia="Times New Roman"/>
          <w:lang w:val="sr-Cyrl-RS"/>
        </w:rPr>
        <w:t>,</w:t>
      </w:r>
      <w:r w:rsidRPr="0039029D">
        <w:rPr>
          <w:rFonts w:eastAsia="Times New Roman"/>
          <w:lang w:val="sr-Cyrl-RS"/>
        </w:rPr>
        <w:t xml:space="preserve"> уговором о залози на дигиталној имовини може се </w:t>
      </w:r>
      <w:r w:rsidR="00074371" w:rsidRPr="0039029D">
        <w:rPr>
          <w:rFonts w:eastAsia="Times New Roman"/>
          <w:lang w:val="sr-Cyrl-RS"/>
        </w:rPr>
        <w:t>утврдити</w:t>
      </w:r>
      <w:r w:rsidRPr="0039029D">
        <w:rPr>
          <w:rFonts w:eastAsia="Times New Roman"/>
          <w:lang w:val="sr-Cyrl-RS"/>
        </w:rPr>
        <w:t xml:space="preserve"> да ће располагање заложеном дигиталном имовином бити дозвољено. У том случају</w:t>
      </w:r>
      <w:r w:rsidR="00074371" w:rsidRPr="0039029D">
        <w:rPr>
          <w:rFonts w:eastAsia="Times New Roman"/>
          <w:lang w:val="sr-Cyrl-RS"/>
        </w:rPr>
        <w:t>,</w:t>
      </w:r>
      <w:r w:rsidRPr="0039029D">
        <w:rPr>
          <w:rFonts w:eastAsia="Times New Roman"/>
          <w:lang w:val="sr-Cyrl-RS"/>
        </w:rPr>
        <w:t xml:space="preserve"> </w:t>
      </w:r>
      <w:r w:rsidR="00074371" w:rsidRPr="0039029D">
        <w:rPr>
          <w:rFonts w:eastAsia="Times New Roman"/>
          <w:lang w:val="sr-Cyrl-RS"/>
        </w:rPr>
        <w:t xml:space="preserve">заложену </w:t>
      </w:r>
      <w:r w:rsidRPr="0039029D">
        <w:rPr>
          <w:rFonts w:eastAsia="Times New Roman"/>
          <w:lang w:val="sr-Cyrl-RS"/>
        </w:rPr>
        <w:t xml:space="preserve">дигиталну имовину чува пружалац услуга </w:t>
      </w:r>
      <w:r w:rsidR="00074371" w:rsidRPr="0039029D">
        <w:rPr>
          <w:rFonts w:eastAsia="Times New Roman"/>
          <w:lang w:val="sr-Cyrl-RS"/>
        </w:rPr>
        <w:t xml:space="preserve">повезаних с дигиталном имовином </w:t>
      </w:r>
      <w:r w:rsidR="00F1632C" w:rsidRPr="0039029D">
        <w:rPr>
          <w:rFonts w:eastAsia="Times New Roman"/>
          <w:lang w:val="sr-Cyrl-RS"/>
        </w:rPr>
        <w:t>који води регистар заложног права у који је уписано заложно право на тој дигиталној имовини</w:t>
      </w:r>
      <w:r w:rsidR="00074371" w:rsidRPr="0039029D">
        <w:rPr>
          <w:rFonts w:eastAsia="Times New Roman"/>
          <w:lang w:val="sr-Cyrl-RS"/>
        </w:rPr>
        <w:t xml:space="preserve">, и то до </w:t>
      </w:r>
      <w:r w:rsidRPr="0039029D">
        <w:rPr>
          <w:rFonts w:eastAsia="Times New Roman"/>
          <w:lang w:val="sr-Cyrl-RS"/>
        </w:rPr>
        <w:t>намирењ</w:t>
      </w:r>
      <w:r w:rsidR="00F1632C" w:rsidRPr="0039029D">
        <w:rPr>
          <w:rFonts w:eastAsia="Times New Roman"/>
          <w:lang w:val="sr-Cyrl-RS"/>
        </w:rPr>
        <w:t>а</w:t>
      </w:r>
      <w:r w:rsidRPr="0039029D">
        <w:rPr>
          <w:rFonts w:eastAsia="Times New Roman"/>
          <w:lang w:val="sr-Cyrl-RS"/>
        </w:rPr>
        <w:t xml:space="preserve"> обезбеђеног потраживања, односно брисања заложног права</w:t>
      </w:r>
      <w:r w:rsidR="00F1632C" w:rsidRPr="0039029D">
        <w:rPr>
          <w:rFonts w:eastAsia="Times New Roman"/>
          <w:lang w:val="sr-Cyrl-RS"/>
        </w:rPr>
        <w:t xml:space="preserve"> на тој дигиталној имовини</w:t>
      </w:r>
      <w:r w:rsidRPr="0039029D">
        <w:rPr>
          <w:rFonts w:eastAsia="Times New Roman"/>
          <w:lang w:val="sr-Cyrl-RS"/>
        </w:rPr>
        <w:t xml:space="preserve">, </w:t>
      </w:r>
      <w:r w:rsidR="00074371" w:rsidRPr="0039029D">
        <w:rPr>
          <w:rFonts w:eastAsia="Times New Roman"/>
          <w:lang w:val="sr-Cyrl-RS"/>
        </w:rPr>
        <w:t>у складу са уговором о залози на тој дигиталној имовини.</w:t>
      </w:r>
      <w:r w:rsidRPr="0039029D">
        <w:rPr>
          <w:rFonts w:eastAsia="Times New Roman"/>
          <w:lang w:val="sr-Cyrl-RS"/>
        </w:rPr>
        <w:t xml:space="preserve">  </w:t>
      </w:r>
    </w:p>
    <w:p w14:paraId="434BBD08"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Ако је залогодавац заложио дигиталну имовину на којој нема право својине или ако залога није пуноважна из других разлога, упис у регистар заложног права не производи правно дејство.</w:t>
      </w:r>
    </w:p>
    <w:p w14:paraId="4B9FBDE9"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Упис заложног права у регистар заложног права могу тражити поверилац или залогодавац.</w:t>
      </w:r>
    </w:p>
    <w:p w14:paraId="4A4583F6" w14:textId="77777777" w:rsidR="00AC4B6A"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Ако упис тражи поверилац, потребна је изричита изјава залогодавца да пристаје да поверилац упише заложно право у регистар заложног права.</w:t>
      </w:r>
    </w:p>
    <w:p w14:paraId="67E458EB" w14:textId="77777777" w:rsidR="00627EFF" w:rsidRPr="0039029D" w:rsidRDefault="00627EFF" w:rsidP="008C4867">
      <w:pPr>
        <w:spacing w:after="120" w:line="240" w:lineRule="auto"/>
        <w:ind w:firstLine="284"/>
        <w:jc w:val="center"/>
        <w:rPr>
          <w:b/>
          <w:lang w:val="sr-Cyrl-RS"/>
        </w:rPr>
      </w:pPr>
      <w:r w:rsidRPr="0039029D">
        <w:rPr>
          <w:b/>
          <w:lang w:val="sr-Cyrl-RS"/>
        </w:rPr>
        <w:t>Правно дејство заложног права</w:t>
      </w:r>
    </w:p>
    <w:p w14:paraId="3E34266F" w14:textId="2F192769" w:rsidR="00627EFF" w:rsidRPr="0039029D" w:rsidRDefault="00627EFF" w:rsidP="008C4867">
      <w:pPr>
        <w:spacing w:after="120" w:line="240" w:lineRule="auto"/>
        <w:ind w:firstLine="284"/>
        <w:jc w:val="center"/>
        <w:rPr>
          <w:b/>
          <w:lang w:val="sr-Cyrl-RS"/>
        </w:rPr>
      </w:pPr>
      <w:r w:rsidRPr="0039029D">
        <w:rPr>
          <w:b/>
          <w:lang w:val="sr-Cyrl-RS"/>
        </w:rPr>
        <w:t xml:space="preserve">Члан </w:t>
      </w:r>
      <w:r w:rsidR="0045571A" w:rsidRPr="0039029D">
        <w:rPr>
          <w:b/>
          <w:lang w:val="sr-Cyrl-RS"/>
        </w:rPr>
        <w:t>100</w:t>
      </w:r>
      <w:r w:rsidRPr="0039029D">
        <w:rPr>
          <w:b/>
          <w:lang w:val="sr-Cyrl-RS"/>
        </w:rPr>
        <w:t>.</w:t>
      </w:r>
    </w:p>
    <w:p w14:paraId="71B33BD9"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Поверилац чије је заложно право уписано у регистар заложног права може се наплатити из вредности предмета заложног права пре осталих поверилаца, ако му његово потраживање не буде исплаћено у целости.</w:t>
      </w:r>
    </w:p>
    <w:p w14:paraId="040BF7A3" w14:textId="77777777" w:rsidR="00627EFF" w:rsidRPr="0039029D" w:rsidRDefault="00627EFF" w:rsidP="008C4867">
      <w:pPr>
        <w:spacing w:after="120" w:line="240" w:lineRule="auto"/>
        <w:ind w:firstLine="284"/>
        <w:jc w:val="center"/>
        <w:rPr>
          <w:b/>
          <w:lang w:val="sr-Cyrl-RS"/>
        </w:rPr>
      </w:pPr>
      <w:r w:rsidRPr="0039029D">
        <w:rPr>
          <w:b/>
          <w:lang w:val="sr-Cyrl-RS"/>
        </w:rPr>
        <w:t>Потраживање које се обезбеђује</w:t>
      </w:r>
    </w:p>
    <w:p w14:paraId="5A27C8CF" w14:textId="4D80B184" w:rsidR="00627EFF" w:rsidRPr="0039029D" w:rsidRDefault="00627EFF" w:rsidP="008C4867">
      <w:pPr>
        <w:spacing w:after="120" w:line="240" w:lineRule="auto"/>
        <w:ind w:firstLine="284"/>
        <w:jc w:val="center"/>
        <w:rPr>
          <w:b/>
          <w:lang w:val="sr-Cyrl-RS"/>
        </w:rPr>
      </w:pPr>
      <w:r w:rsidRPr="0039029D">
        <w:rPr>
          <w:b/>
          <w:lang w:val="sr-Cyrl-RS"/>
        </w:rPr>
        <w:t xml:space="preserve">Члан </w:t>
      </w:r>
      <w:r w:rsidR="0045571A" w:rsidRPr="0039029D">
        <w:rPr>
          <w:b/>
          <w:lang w:val="sr-Cyrl-RS"/>
        </w:rPr>
        <w:t>101</w:t>
      </w:r>
      <w:r w:rsidRPr="0039029D">
        <w:rPr>
          <w:b/>
          <w:lang w:val="sr-Cyrl-RS"/>
        </w:rPr>
        <w:t>.</w:t>
      </w:r>
    </w:p>
    <w:p w14:paraId="434F8790"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Заложним правом може се обезбедити новчано потраживање у домаћој или страној валути у складу са законом, као и неновчано потраживање изражено у дигиталној имовини.</w:t>
      </w:r>
    </w:p>
    <w:p w14:paraId="5D107B66"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Заложним правом обезбеђује се одређен износ главног потраживања, дужна камата и трошкови остварења наплате потраживања.</w:t>
      </w:r>
    </w:p>
    <w:p w14:paraId="5C5ADAF5"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Заложним правом могу се обезбедити и будућа, као и условна потраживања.</w:t>
      </w:r>
    </w:p>
    <w:p w14:paraId="248EE038" w14:textId="77777777" w:rsidR="00627EFF" w:rsidRPr="0039029D" w:rsidRDefault="00627EFF" w:rsidP="008C4867">
      <w:pPr>
        <w:spacing w:after="120" w:line="240" w:lineRule="auto"/>
        <w:ind w:firstLine="284"/>
        <w:jc w:val="center"/>
        <w:rPr>
          <w:b/>
          <w:lang w:val="sr-Cyrl-RS"/>
        </w:rPr>
      </w:pPr>
      <w:r w:rsidRPr="0039029D">
        <w:rPr>
          <w:b/>
          <w:lang w:val="sr-Cyrl-RS"/>
        </w:rPr>
        <w:t>Правно дејство у стечају</w:t>
      </w:r>
    </w:p>
    <w:p w14:paraId="183C7773" w14:textId="38702142" w:rsidR="00627EFF" w:rsidRPr="0039029D" w:rsidRDefault="00627EFF" w:rsidP="008C4867">
      <w:pPr>
        <w:spacing w:after="120" w:line="240" w:lineRule="auto"/>
        <w:ind w:firstLine="284"/>
        <w:jc w:val="center"/>
        <w:rPr>
          <w:b/>
          <w:lang w:val="sr-Cyrl-RS"/>
        </w:rPr>
      </w:pPr>
      <w:r w:rsidRPr="0039029D">
        <w:rPr>
          <w:b/>
          <w:lang w:val="sr-Cyrl-RS"/>
        </w:rPr>
        <w:t>Члан 10</w:t>
      </w:r>
      <w:r w:rsidR="0045571A" w:rsidRPr="0039029D">
        <w:rPr>
          <w:b/>
          <w:lang w:val="sr-Cyrl-RS"/>
        </w:rPr>
        <w:t>2</w:t>
      </w:r>
      <w:r w:rsidRPr="0039029D">
        <w:rPr>
          <w:b/>
          <w:lang w:val="sr-Cyrl-RS"/>
        </w:rPr>
        <w:t>.</w:t>
      </w:r>
    </w:p>
    <w:p w14:paraId="62BF259B"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У случају стечајног поступка над имовином залогодавца, на намирење из вредности предмета заложног права примењују се правила закона којим се уређује стечај, осим ако није другачије прописано овим законом.</w:t>
      </w:r>
    </w:p>
    <w:p w14:paraId="5A12994D" w14:textId="77777777" w:rsidR="00627EFF" w:rsidRPr="0039029D" w:rsidRDefault="00627EFF" w:rsidP="008C4867">
      <w:pPr>
        <w:spacing w:after="120" w:line="240" w:lineRule="auto"/>
        <w:ind w:firstLine="284"/>
        <w:jc w:val="center"/>
        <w:rPr>
          <w:b/>
          <w:lang w:val="sr-Cyrl-RS"/>
        </w:rPr>
      </w:pPr>
      <w:r w:rsidRPr="0039029D">
        <w:rPr>
          <w:b/>
          <w:lang w:val="sr-Cyrl-RS"/>
        </w:rPr>
        <w:t>Заложни поверилац</w:t>
      </w:r>
    </w:p>
    <w:p w14:paraId="169011B1" w14:textId="06E9F7DF" w:rsidR="00627EFF" w:rsidRPr="0039029D" w:rsidRDefault="00627EFF" w:rsidP="008C4867">
      <w:pPr>
        <w:spacing w:after="120" w:line="240" w:lineRule="auto"/>
        <w:ind w:firstLine="284"/>
        <w:jc w:val="center"/>
        <w:rPr>
          <w:b/>
          <w:lang w:val="sr-Cyrl-RS"/>
        </w:rPr>
      </w:pPr>
      <w:r w:rsidRPr="0039029D">
        <w:rPr>
          <w:b/>
          <w:lang w:val="sr-Cyrl-RS"/>
        </w:rPr>
        <w:t>Члан 10</w:t>
      </w:r>
      <w:r w:rsidR="0045571A" w:rsidRPr="0039029D">
        <w:rPr>
          <w:b/>
          <w:lang w:val="sr-Cyrl-RS"/>
        </w:rPr>
        <w:t>3</w:t>
      </w:r>
      <w:r w:rsidRPr="0039029D">
        <w:rPr>
          <w:b/>
          <w:lang w:val="sr-Cyrl-RS"/>
        </w:rPr>
        <w:t>.</w:t>
      </w:r>
    </w:p>
    <w:p w14:paraId="30036A4D"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Заложни поверилац је, у смислу закона којим се уређује стечај, разлучни поверилац који је стекао заложно право у складу са овим законом.</w:t>
      </w:r>
    </w:p>
    <w:p w14:paraId="0E11CBE4" w14:textId="77777777" w:rsidR="00627EFF" w:rsidRPr="0039029D" w:rsidRDefault="00627EFF" w:rsidP="008C4867">
      <w:pPr>
        <w:spacing w:after="120" w:line="240" w:lineRule="auto"/>
        <w:ind w:firstLine="284"/>
        <w:jc w:val="center"/>
        <w:rPr>
          <w:b/>
          <w:lang w:val="sr-Cyrl-RS"/>
        </w:rPr>
      </w:pPr>
      <w:r w:rsidRPr="0039029D">
        <w:rPr>
          <w:b/>
          <w:lang w:val="sr-Cyrl-RS"/>
        </w:rPr>
        <w:t>Одређивање овлашћеног лица</w:t>
      </w:r>
    </w:p>
    <w:p w14:paraId="5BC79AFB" w14:textId="480023F3" w:rsidR="00627EFF" w:rsidRPr="0039029D" w:rsidRDefault="00627EFF" w:rsidP="008C4867">
      <w:pPr>
        <w:spacing w:after="120" w:line="240" w:lineRule="auto"/>
        <w:ind w:firstLine="284"/>
        <w:jc w:val="center"/>
        <w:rPr>
          <w:b/>
          <w:lang w:val="sr-Cyrl-RS"/>
        </w:rPr>
      </w:pPr>
      <w:r w:rsidRPr="0039029D">
        <w:rPr>
          <w:b/>
          <w:lang w:val="sr-Cyrl-RS"/>
        </w:rPr>
        <w:t>Члан 10</w:t>
      </w:r>
      <w:r w:rsidR="0045571A" w:rsidRPr="0039029D">
        <w:rPr>
          <w:b/>
          <w:lang w:val="sr-Cyrl-RS"/>
        </w:rPr>
        <w:t>4</w:t>
      </w:r>
      <w:r w:rsidRPr="0039029D">
        <w:rPr>
          <w:b/>
          <w:lang w:val="sr-Cyrl-RS"/>
        </w:rPr>
        <w:t>.</w:t>
      </w:r>
    </w:p>
    <w:p w14:paraId="13916F05" w14:textId="32CB52CE"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Уговором о залози на дигиталној имовини или посебним пуномоћјем заложни поверилац или више њих могу овластити треће лице да пре</w:t>
      </w:r>
      <w:r w:rsidR="00B86F11" w:rsidRPr="0039029D">
        <w:rPr>
          <w:rFonts w:eastAsia="Times New Roman"/>
          <w:lang w:val="sr-Cyrl-RS"/>
        </w:rPr>
        <w:t>д</w:t>
      </w:r>
      <w:r w:rsidRPr="0039029D">
        <w:rPr>
          <w:rFonts w:eastAsia="Times New Roman"/>
          <w:lang w:val="sr-Cyrl-RS"/>
        </w:rPr>
        <w:t>узима правне радње ради заштите и намирења обезбеђеног потраживања (у даљем тексту: овлашћено лице).</w:t>
      </w:r>
    </w:p>
    <w:p w14:paraId="4D5CD281"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Овлашћено лице у односу на залогодавца има права заложног повериоца.</w:t>
      </w:r>
    </w:p>
    <w:p w14:paraId="7D0487D6"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За одрицање од заложног права овлашћено лице мора имати посебно овлашћење.</w:t>
      </w:r>
    </w:p>
    <w:p w14:paraId="31DC08F1"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При упису заложног права у регистар заложног права уписују се подаци о овлашћеном лицу уместо података о заложном повериоцу.</w:t>
      </w:r>
    </w:p>
    <w:p w14:paraId="614FC41D"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Ако има више заложних поверилаца они могу на начин из става 1. овог члана одредити једног од њих да обавља послове овлашћеног лица.</w:t>
      </w:r>
    </w:p>
    <w:p w14:paraId="4C238013" w14:textId="77777777" w:rsidR="00627EFF" w:rsidRPr="0039029D" w:rsidRDefault="00627EFF" w:rsidP="008C4867">
      <w:pPr>
        <w:spacing w:after="120" w:line="240" w:lineRule="auto"/>
        <w:ind w:firstLine="284"/>
        <w:jc w:val="center"/>
        <w:rPr>
          <w:b/>
          <w:lang w:val="sr-Cyrl-RS"/>
        </w:rPr>
      </w:pPr>
      <w:r w:rsidRPr="0039029D">
        <w:rPr>
          <w:b/>
          <w:lang w:val="sr-Cyrl-RS"/>
        </w:rPr>
        <w:t>Залогодавац</w:t>
      </w:r>
    </w:p>
    <w:p w14:paraId="08F53631" w14:textId="0AC5224A" w:rsidR="00627EFF" w:rsidRPr="0039029D" w:rsidRDefault="00627EFF" w:rsidP="008C4867">
      <w:pPr>
        <w:spacing w:after="120" w:line="240" w:lineRule="auto"/>
        <w:ind w:firstLine="284"/>
        <w:jc w:val="center"/>
        <w:rPr>
          <w:b/>
          <w:lang w:val="sr-Cyrl-RS"/>
        </w:rPr>
      </w:pPr>
      <w:r w:rsidRPr="0039029D">
        <w:rPr>
          <w:b/>
          <w:lang w:val="sr-Cyrl-RS"/>
        </w:rPr>
        <w:t>Члан 10</w:t>
      </w:r>
      <w:r w:rsidR="0045571A" w:rsidRPr="0039029D">
        <w:rPr>
          <w:b/>
          <w:lang w:val="sr-Cyrl-RS"/>
        </w:rPr>
        <w:t>5</w:t>
      </w:r>
      <w:r w:rsidRPr="0039029D">
        <w:rPr>
          <w:b/>
          <w:lang w:val="sr-Cyrl-RS"/>
        </w:rPr>
        <w:t>.</w:t>
      </w:r>
    </w:p>
    <w:p w14:paraId="422CAEBF"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Залогодавац, у смислу овог закона, је лице које има право својине на дигиталној имовини или својство имаоца дигиталне имовине којом може слободно располагати.</w:t>
      </w:r>
    </w:p>
    <w:p w14:paraId="4738B106" w14:textId="035F37D9"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Залогодавац може бити дужник или треће лице.</w:t>
      </w:r>
    </w:p>
    <w:p w14:paraId="64EC12A3" w14:textId="77777777" w:rsidR="00627EFF" w:rsidRPr="0039029D" w:rsidRDefault="00627EFF" w:rsidP="008C4867">
      <w:pPr>
        <w:spacing w:after="120" w:line="240" w:lineRule="auto"/>
        <w:ind w:firstLine="284"/>
        <w:jc w:val="center"/>
        <w:rPr>
          <w:b/>
          <w:lang w:val="sr-Cyrl-RS"/>
        </w:rPr>
      </w:pPr>
      <w:r w:rsidRPr="0039029D">
        <w:rPr>
          <w:b/>
          <w:lang w:val="sr-Cyrl-RS"/>
        </w:rPr>
        <w:t>Право коришћења заложенe дигиталнe имовинe</w:t>
      </w:r>
    </w:p>
    <w:p w14:paraId="4F93E0CA" w14:textId="5903FEED" w:rsidR="00627EFF" w:rsidRPr="0039029D" w:rsidRDefault="00627EFF" w:rsidP="008C4867">
      <w:pPr>
        <w:spacing w:after="120" w:line="240" w:lineRule="auto"/>
        <w:ind w:firstLine="284"/>
        <w:jc w:val="center"/>
        <w:rPr>
          <w:b/>
          <w:lang w:val="sr-Cyrl-RS"/>
        </w:rPr>
      </w:pPr>
      <w:r w:rsidRPr="0039029D">
        <w:rPr>
          <w:b/>
          <w:lang w:val="sr-Cyrl-RS"/>
        </w:rPr>
        <w:t>Члан 10</w:t>
      </w:r>
      <w:r w:rsidR="0045571A" w:rsidRPr="0039029D">
        <w:rPr>
          <w:b/>
          <w:lang w:val="sr-Cyrl-RS"/>
        </w:rPr>
        <w:t>6</w:t>
      </w:r>
      <w:r w:rsidRPr="0039029D">
        <w:rPr>
          <w:b/>
          <w:lang w:val="sr-Cyrl-RS"/>
        </w:rPr>
        <w:t>.</w:t>
      </w:r>
    </w:p>
    <w:p w14:paraId="77237C99"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Залогодавац има право да употребљава заложену дигиталну имовину у складу са њеном уобичајеном наменом, као и да, ако дигитална имовина која је предмет заложног права даје плодове, прибира те плодове.</w:t>
      </w:r>
    </w:p>
    <w:p w14:paraId="276FE3E8"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Уговором о залози на дигиталној имовини може се утврдити да заложни поверилац има права из става 1. овог члана.</w:t>
      </w:r>
    </w:p>
    <w:p w14:paraId="0A870B88"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Право на употребу заложене дигиталне имовине може се уговором о залози на дигиталној имовини проширити или ограничити.</w:t>
      </w:r>
    </w:p>
    <w:p w14:paraId="79D2287C" w14:textId="77777777" w:rsidR="00627EFF" w:rsidRPr="0039029D" w:rsidRDefault="00627EFF" w:rsidP="008C4867">
      <w:pPr>
        <w:spacing w:after="120" w:line="240" w:lineRule="auto"/>
        <w:ind w:firstLine="284"/>
        <w:jc w:val="center"/>
        <w:rPr>
          <w:b/>
          <w:lang w:val="sr-Cyrl-RS"/>
        </w:rPr>
      </w:pPr>
      <w:r w:rsidRPr="0039029D">
        <w:rPr>
          <w:b/>
          <w:lang w:val="sr-Cyrl-RS"/>
        </w:rPr>
        <w:t>Поновно залагање</w:t>
      </w:r>
    </w:p>
    <w:p w14:paraId="0E681336" w14:textId="0571FABF" w:rsidR="00627EFF" w:rsidRPr="0039029D" w:rsidRDefault="00627EFF" w:rsidP="008C4867">
      <w:pPr>
        <w:spacing w:after="120" w:line="240" w:lineRule="auto"/>
        <w:ind w:firstLine="284"/>
        <w:jc w:val="center"/>
        <w:rPr>
          <w:b/>
          <w:lang w:val="sr-Cyrl-RS"/>
        </w:rPr>
      </w:pPr>
      <w:r w:rsidRPr="0039029D">
        <w:rPr>
          <w:b/>
          <w:lang w:val="sr-Cyrl-RS"/>
        </w:rPr>
        <w:t>Члан 10</w:t>
      </w:r>
      <w:r w:rsidR="0045571A" w:rsidRPr="0039029D">
        <w:rPr>
          <w:b/>
          <w:lang w:val="sr-Cyrl-RS"/>
        </w:rPr>
        <w:t>7</w:t>
      </w:r>
      <w:r w:rsidRPr="0039029D">
        <w:rPr>
          <w:b/>
          <w:lang w:val="sr-Cyrl-RS"/>
        </w:rPr>
        <w:t>.</w:t>
      </w:r>
    </w:p>
    <w:p w14:paraId="49B5C353" w14:textId="1AAD6F52"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 xml:space="preserve">Залогодавац може да заложи дигиталну имовину на којој је већ успостављено заложно право, ако уговором о </w:t>
      </w:r>
      <w:r w:rsidR="00875B99" w:rsidRPr="0039029D">
        <w:rPr>
          <w:rFonts w:eastAsia="Times New Roman"/>
          <w:lang w:val="sr-Cyrl-RS"/>
        </w:rPr>
        <w:t>залози</w:t>
      </w:r>
      <w:r w:rsidRPr="0039029D">
        <w:rPr>
          <w:rFonts w:eastAsia="Times New Roman"/>
          <w:lang w:val="sr-Cyrl-RS"/>
        </w:rPr>
        <w:t xml:space="preserve"> на дигиталној имовини није другачије утврђено.</w:t>
      </w:r>
    </w:p>
    <w:p w14:paraId="5D1336A5" w14:textId="77777777" w:rsidR="00627EFF" w:rsidRPr="0039029D" w:rsidRDefault="00627EFF" w:rsidP="008C4867">
      <w:pPr>
        <w:spacing w:after="120" w:line="240" w:lineRule="auto"/>
        <w:ind w:firstLine="284"/>
        <w:jc w:val="center"/>
        <w:rPr>
          <w:b/>
          <w:lang w:val="sr-Cyrl-RS"/>
        </w:rPr>
      </w:pPr>
      <w:r w:rsidRPr="0039029D">
        <w:rPr>
          <w:b/>
          <w:lang w:val="sr-Cyrl-RS"/>
        </w:rPr>
        <w:t>Посебне уговорне одредбе о намирењу</w:t>
      </w:r>
    </w:p>
    <w:p w14:paraId="45243C92" w14:textId="0E54D97C" w:rsidR="00627EFF" w:rsidRPr="0039029D" w:rsidRDefault="00627EFF" w:rsidP="008C4867">
      <w:pPr>
        <w:spacing w:after="120" w:line="240" w:lineRule="auto"/>
        <w:ind w:firstLine="284"/>
        <w:jc w:val="center"/>
        <w:rPr>
          <w:b/>
          <w:lang w:val="sr-Cyrl-RS"/>
        </w:rPr>
      </w:pPr>
      <w:r w:rsidRPr="0039029D">
        <w:rPr>
          <w:b/>
          <w:lang w:val="sr-Cyrl-RS"/>
        </w:rPr>
        <w:t>Члан 10</w:t>
      </w:r>
      <w:r w:rsidR="0045571A" w:rsidRPr="0039029D">
        <w:rPr>
          <w:b/>
          <w:lang w:val="sr-Cyrl-RS"/>
        </w:rPr>
        <w:t>8</w:t>
      </w:r>
      <w:r w:rsidRPr="0039029D">
        <w:rPr>
          <w:b/>
          <w:lang w:val="sr-Cyrl-RS"/>
        </w:rPr>
        <w:t>.</w:t>
      </w:r>
    </w:p>
    <w:p w14:paraId="1A3484B5" w14:textId="77777777" w:rsidR="00627EFF" w:rsidRPr="0039029D" w:rsidRDefault="00D54984" w:rsidP="008C4867">
      <w:pPr>
        <w:spacing w:after="120" w:line="240" w:lineRule="auto"/>
        <w:ind w:firstLine="284"/>
        <w:jc w:val="both"/>
        <w:rPr>
          <w:rFonts w:eastAsia="Times New Roman"/>
          <w:lang w:val="sr-Cyrl-RS"/>
        </w:rPr>
      </w:pPr>
      <w:r w:rsidRPr="0039029D">
        <w:rPr>
          <w:rFonts w:eastAsia="Times New Roman"/>
          <w:lang w:val="sr-Cyrl-RS"/>
        </w:rPr>
        <w:t>У</w:t>
      </w:r>
      <w:r w:rsidR="00627EFF" w:rsidRPr="0039029D">
        <w:rPr>
          <w:rFonts w:eastAsia="Times New Roman"/>
          <w:lang w:val="sr-Cyrl-RS"/>
        </w:rPr>
        <w:t xml:space="preserve">говором о залози на дигиталној имовини може се утврдити  да заложни поверилац има право да у тренутку доспелости потраживања, под условом да заложена дигитална имовина има тржишну цену, по тој тржишној цени </w:t>
      </w:r>
      <w:r w:rsidR="0095041C" w:rsidRPr="0039029D">
        <w:rPr>
          <w:rFonts w:eastAsia="Times New Roman"/>
          <w:lang w:val="sr-Cyrl-RS"/>
        </w:rPr>
        <w:t xml:space="preserve">дигиталну имовину </w:t>
      </w:r>
      <w:r w:rsidR="00627EFF" w:rsidRPr="0039029D">
        <w:rPr>
          <w:rFonts w:eastAsia="Times New Roman"/>
          <w:lang w:val="sr-Cyrl-RS"/>
        </w:rPr>
        <w:t>задржи за себе.</w:t>
      </w:r>
    </w:p>
    <w:p w14:paraId="6BD3DB29"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Заложни поверилац и залогодавац се могу споразумети да ће поверилац моћи да предмет заложног права по одређеној цени задржи за себе у тренутку доспелости потраживања.</w:t>
      </w:r>
    </w:p>
    <w:p w14:paraId="398B91B5" w14:textId="77777777" w:rsidR="00627EFF" w:rsidRPr="0039029D" w:rsidRDefault="00627EFF" w:rsidP="008C4867">
      <w:pPr>
        <w:spacing w:after="120" w:line="240" w:lineRule="auto"/>
        <w:ind w:firstLine="284"/>
        <w:jc w:val="center"/>
        <w:rPr>
          <w:b/>
          <w:lang w:val="sr-Cyrl-RS"/>
        </w:rPr>
      </w:pPr>
      <w:r w:rsidRPr="0039029D">
        <w:rPr>
          <w:b/>
          <w:lang w:val="sr-Cyrl-RS"/>
        </w:rPr>
        <w:t>Редослед заложних права</w:t>
      </w:r>
    </w:p>
    <w:p w14:paraId="3A61901D" w14:textId="67A807D7" w:rsidR="00627EFF" w:rsidRPr="0039029D" w:rsidRDefault="00627EFF" w:rsidP="008C4867">
      <w:pPr>
        <w:spacing w:after="120" w:line="240" w:lineRule="auto"/>
        <w:ind w:firstLine="284"/>
        <w:jc w:val="center"/>
        <w:rPr>
          <w:b/>
          <w:lang w:val="sr-Cyrl-RS"/>
        </w:rPr>
      </w:pPr>
      <w:r w:rsidRPr="0039029D">
        <w:rPr>
          <w:b/>
          <w:lang w:val="sr-Cyrl-RS"/>
        </w:rPr>
        <w:t>Члан 10</w:t>
      </w:r>
      <w:r w:rsidR="0045571A" w:rsidRPr="0039029D">
        <w:rPr>
          <w:b/>
          <w:lang w:val="sr-Cyrl-RS"/>
        </w:rPr>
        <w:t>9</w:t>
      </w:r>
      <w:r w:rsidRPr="0039029D">
        <w:rPr>
          <w:b/>
          <w:lang w:val="sr-Cyrl-RS"/>
        </w:rPr>
        <w:t>.</w:t>
      </w:r>
    </w:p>
    <w:p w14:paraId="4BE28DB0"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Заложни поверилац има право да из цене постигнуте продајом предмета заложног права наплати своје потраживање пре осталих поверилаца залогодавца, осим ако није другачије одређено овим законом. </w:t>
      </w:r>
    </w:p>
    <w:p w14:paraId="4D627B05"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Ако је исти предмет заложног права, у складу са овим законом, заложен већем броју поверилаца, редослед исплате њихових потраживања из вредности тог предмета одређује се према времену (дан, час и минут) пријема захтева за упис заложног права у регистар заложних права.</w:t>
      </w:r>
    </w:p>
    <w:p w14:paraId="56163FBD" w14:textId="63F27A21" w:rsidR="00627EFF" w:rsidRDefault="00627EFF" w:rsidP="008C4867">
      <w:pPr>
        <w:spacing w:after="120" w:line="240" w:lineRule="auto"/>
        <w:ind w:firstLine="284"/>
        <w:jc w:val="both"/>
        <w:rPr>
          <w:rFonts w:eastAsia="Times New Roman"/>
          <w:lang w:val="sr-Cyrl-RS"/>
        </w:rPr>
      </w:pPr>
      <w:r w:rsidRPr="0039029D">
        <w:rPr>
          <w:rFonts w:eastAsia="Times New Roman"/>
          <w:lang w:val="sr-Cyrl-RS"/>
        </w:rPr>
        <w:t>Утврђивање реда првенства за обезбеђење потраживања по основу јавних прихода или других потраживања Републике, аутономне покрајине и јединице локалне самоуправе врши се на начин предвиђен ставом 2. овог члана.</w:t>
      </w:r>
    </w:p>
    <w:p w14:paraId="68443128" w14:textId="1621DD53" w:rsidR="003E3F7C" w:rsidRDefault="003E3F7C" w:rsidP="008C4867">
      <w:pPr>
        <w:spacing w:after="120" w:line="240" w:lineRule="auto"/>
        <w:ind w:firstLine="284"/>
        <w:jc w:val="both"/>
        <w:rPr>
          <w:rFonts w:eastAsia="Times New Roman"/>
          <w:lang w:val="sr-Cyrl-RS"/>
        </w:rPr>
      </w:pPr>
    </w:p>
    <w:p w14:paraId="2C347685" w14:textId="77777777" w:rsidR="003E3F7C" w:rsidRPr="0039029D" w:rsidRDefault="003E3F7C" w:rsidP="008C4867">
      <w:pPr>
        <w:spacing w:after="120" w:line="240" w:lineRule="auto"/>
        <w:ind w:firstLine="284"/>
        <w:jc w:val="both"/>
        <w:rPr>
          <w:rFonts w:eastAsia="Times New Roman"/>
          <w:lang w:val="sr-Cyrl-RS"/>
        </w:rPr>
      </w:pPr>
    </w:p>
    <w:p w14:paraId="2E981618" w14:textId="77777777" w:rsidR="00627EFF" w:rsidRPr="0039029D" w:rsidRDefault="00627EFF" w:rsidP="008C4867">
      <w:pPr>
        <w:spacing w:after="120" w:line="240" w:lineRule="auto"/>
        <w:ind w:firstLine="284"/>
        <w:jc w:val="center"/>
        <w:rPr>
          <w:b/>
          <w:lang w:val="sr-Cyrl-RS"/>
        </w:rPr>
      </w:pPr>
      <w:r w:rsidRPr="0039029D">
        <w:rPr>
          <w:b/>
          <w:lang w:val="sr-Cyrl-RS"/>
        </w:rPr>
        <w:t>Намирење</w:t>
      </w:r>
    </w:p>
    <w:p w14:paraId="1B9467CB" w14:textId="2511688D" w:rsidR="00627EFF" w:rsidRPr="0039029D" w:rsidRDefault="00627EFF" w:rsidP="008C4867">
      <w:pPr>
        <w:spacing w:after="120" w:line="240" w:lineRule="auto"/>
        <w:ind w:firstLine="284"/>
        <w:jc w:val="center"/>
        <w:rPr>
          <w:b/>
          <w:lang w:val="sr-Cyrl-RS"/>
        </w:rPr>
      </w:pPr>
      <w:r w:rsidRPr="0039029D">
        <w:rPr>
          <w:b/>
          <w:lang w:val="sr-Cyrl-RS"/>
        </w:rPr>
        <w:t>Члан 1</w:t>
      </w:r>
      <w:r w:rsidR="0045571A" w:rsidRPr="0039029D">
        <w:rPr>
          <w:b/>
          <w:lang w:val="sr-Cyrl-RS"/>
        </w:rPr>
        <w:t>10</w:t>
      </w:r>
      <w:r w:rsidRPr="0039029D">
        <w:rPr>
          <w:b/>
          <w:lang w:val="sr-Cyrl-RS"/>
        </w:rPr>
        <w:t>.</w:t>
      </w:r>
    </w:p>
    <w:p w14:paraId="275E9EC1"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 xml:space="preserve">У тренутку доспелости, заложни поверилац стиче право да из вредности предмета заложног права намири своје главно потраживање, камату и трошкове око остварења наплате потраживања. </w:t>
      </w:r>
    </w:p>
    <w:p w14:paraId="4FFF7EAB" w14:textId="10946008"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 xml:space="preserve">Вишак </w:t>
      </w:r>
      <w:r w:rsidR="00F469CC" w:rsidRPr="0039029D">
        <w:rPr>
          <w:rFonts w:eastAsia="Times New Roman"/>
          <w:lang w:val="sr-Cyrl-RS"/>
        </w:rPr>
        <w:t xml:space="preserve">вредности </w:t>
      </w:r>
      <w:r w:rsidR="00FC5CE3" w:rsidRPr="0039029D">
        <w:rPr>
          <w:rFonts w:eastAsia="Times New Roman"/>
          <w:lang w:val="sr-Cyrl-RS"/>
        </w:rPr>
        <w:t xml:space="preserve">изнад износа потраживања </w:t>
      </w:r>
      <w:r w:rsidRPr="0039029D">
        <w:rPr>
          <w:rFonts w:eastAsia="Times New Roman"/>
          <w:lang w:val="sr-Cyrl-RS"/>
        </w:rPr>
        <w:t xml:space="preserve">добијен </w:t>
      </w:r>
      <w:r w:rsidR="00F469CC" w:rsidRPr="0039029D">
        <w:rPr>
          <w:rFonts w:eastAsia="Times New Roman"/>
          <w:lang w:val="sr-Cyrl-RS"/>
        </w:rPr>
        <w:t xml:space="preserve">након намирења из </w:t>
      </w:r>
      <w:r w:rsidR="00FC5CE3" w:rsidRPr="0039029D">
        <w:rPr>
          <w:rFonts w:eastAsia="Times New Roman"/>
          <w:lang w:val="sr-Cyrl-RS"/>
        </w:rPr>
        <w:t xml:space="preserve">предмета заложног права </w:t>
      </w:r>
      <w:r w:rsidRPr="0039029D">
        <w:rPr>
          <w:rFonts w:eastAsia="Times New Roman"/>
          <w:lang w:val="sr-Cyrl-RS"/>
        </w:rPr>
        <w:t xml:space="preserve">заложни поверилац је дужан исплатити залогодавцу </w:t>
      </w:r>
      <w:r w:rsidR="00F469CC" w:rsidRPr="0039029D">
        <w:rPr>
          <w:rFonts w:eastAsia="Times New Roman"/>
          <w:lang w:val="sr-Cyrl-RS"/>
        </w:rPr>
        <w:t>наредног радног дана,</w:t>
      </w:r>
      <w:r w:rsidR="00CC483F" w:rsidRPr="0039029D">
        <w:rPr>
          <w:rFonts w:eastAsia="Times New Roman"/>
          <w:lang w:val="sr-Cyrl-RS"/>
        </w:rPr>
        <w:t xml:space="preserve"> </w:t>
      </w:r>
      <w:r w:rsidR="00AB738D" w:rsidRPr="0039029D">
        <w:rPr>
          <w:rFonts w:eastAsia="Times New Roman"/>
          <w:lang w:val="sr-Cyrl-RS"/>
        </w:rPr>
        <w:t>у супротном</w:t>
      </w:r>
      <w:r w:rsidRPr="0039029D">
        <w:rPr>
          <w:rFonts w:eastAsia="Times New Roman"/>
          <w:lang w:val="sr-Cyrl-RS"/>
        </w:rPr>
        <w:t xml:space="preserve"> плаћа залогодавцу прописану затезну камату</w:t>
      </w:r>
      <w:r w:rsidR="00F469CC" w:rsidRPr="0039029D">
        <w:t xml:space="preserve"> </w:t>
      </w:r>
      <w:r w:rsidR="00F469CC" w:rsidRPr="0039029D">
        <w:rPr>
          <w:rFonts w:eastAsia="Times New Roman"/>
          <w:lang w:val="sr-Cyrl-RS"/>
        </w:rPr>
        <w:t xml:space="preserve">за период од дана намирења до дана </w:t>
      </w:r>
      <w:r w:rsidR="00F434DC" w:rsidRPr="0039029D">
        <w:rPr>
          <w:rFonts w:eastAsia="Times New Roman"/>
          <w:lang w:val="sr-Cyrl-RS"/>
        </w:rPr>
        <w:t xml:space="preserve">исплате </w:t>
      </w:r>
      <w:r w:rsidR="00F469CC" w:rsidRPr="0039029D">
        <w:rPr>
          <w:rFonts w:eastAsia="Times New Roman"/>
          <w:lang w:val="sr-Cyrl-RS"/>
        </w:rPr>
        <w:t>вишка вредности</w:t>
      </w:r>
      <w:r w:rsidRPr="0039029D">
        <w:rPr>
          <w:rFonts w:eastAsia="Times New Roman"/>
          <w:lang w:val="sr-Cyrl-RS"/>
        </w:rPr>
        <w:t>.</w:t>
      </w:r>
    </w:p>
    <w:p w14:paraId="17AB4E59" w14:textId="77777777" w:rsidR="00627EFF" w:rsidRPr="0039029D" w:rsidRDefault="00627EFF" w:rsidP="008C4867">
      <w:pPr>
        <w:spacing w:after="120" w:line="240" w:lineRule="auto"/>
        <w:ind w:firstLine="284"/>
        <w:jc w:val="center"/>
        <w:rPr>
          <w:b/>
          <w:lang w:val="sr-Cyrl-RS"/>
        </w:rPr>
      </w:pPr>
      <w:r w:rsidRPr="0039029D">
        <w:rPr>
          <w:b/>
          <w:lang w:val="sr-Cyrl-RS"/>
        </w:rPr>
        <w:t>Дужност сарадње</w:t>
      </w:r>
    </w:p>
    <w:p w14:paraId="21E97936" w14:textId="173DE00A" w:rsidR="00627EFF" w:rsidRPr="0039029D" w:rsidRDefault="00627EFF" w:rsidP="008C4867">
      <w:pPr>
        <w:spacing w:after="120" w:line="240" w:lineRule="auto"/>
        <w:ind w:firstLine="284"/>
        <w:jc w:val="center"/>
        <w:rPr>
          <w:b/>
          <w:lang w:val="sr-Cyrl-RS"/>
        </w:rPr>
      </w:pPr>
      <w:r w:rsidRPr="0039029D">
        <w:rPr>
          <w:b/>
          <w:lang w:val="sr-Cyrl-RS"/>
        </w:rPr>
        <w:t xml:space="preserve">Члан </w:t>
      </w:r>
      <w:r w:rsidR="0095041C" w:rsidRPr="0039029D">
        <w:rPr>
          <w:b/>
          <w:lang w:val="sr-Cyrl-RS"/>
        </w:rPr>
        <w:t>1</w:t>
      </w:r>
      <w:r w:rsidR="0045571A" w:rsidRPr="0039029D">
        <w:rPr>
          <w:b/>
          <w:lang w:val="sr-Cyrl-RS"/>
        </w:rPr>
        <w:t>11</w:t>
      </w:r>
      <w:r w:rsidRPr="0039029D">
        <w:rPr>
          <w:b/>
          <w:lang w:val="sr-Cyrl-RS"/>
        </w:rPr>
        <w:t>.</w:t>
      </w:r>
    </w:p>
    <w:p w14:paraId="14DBCE08"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Залогодавац је дужан да сарађује са заложним повериоцем у поступку намирења повериочевог потраживања из предмета заложног права.</w:t>
      </w:r>
    </w:p>
    <w:p w14:paraId="4F7BD256"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Залогодавац је дужан да заложном повериоцу пружи обавештења ради спровођења намирења.</w:t>
      </w:r>
    </w:p>
    <w:p w14:paraId="5C410761"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Обавезе залогодавца из ст. 1. и 2. овог члана има и дужник, када то није исто лице.</w:t>
      </w:r>
    </w:p>
    <w:p w14:paraId="45C501C9"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Ако повреди неку од обавеза из овог члана залогодавац, односно дужник када то није исто лице, дужан је да накнади штету коју трпи заложни поверилац.</w:t>
      </w:r>
    </w:p>
    <w:p w14:paraId="31E244ED" w14:textId="77777777" w:rsidR="00627EFF" w:rsidRPr="0039029D" w:rsidRDefault="00627EFF" w:rsidP="008C4867">
      <w:pPr>
        <w:spacing w:after="120" w:line="240" w:lineRule="auto"/>
        <w:ind w:firstLine="284"/>
        <w:jc w:val="center"/>
        <w:rPr>
          <w:b/>
          <w:lang w:val="sr-Cyrl-RS"/>
        </w:rPr>
      </w:pPr>
      <w:r w:rsidRPr="0039029D">
        <w:rPr>
          <w:b/>
          <w:lang w:val="sr-Cyrl-RS"/>
        </w:rPr>
        <w:t>Дужности залогодавца</w:t>
      </w:r>
    </w:p>
    <w:p w14:paraId="507B07D2" w14:textId="1B1EEF8F" w:rsidR="00627EFF" w:rsidRPr="0039029D" w:rsidRDefault="00627EFF" w:rsidP="008C4867">
      <w:pPr>
        <w:spacing w:after="120" w:line="240" w:lineRule="auto"/>
        <w:ind w:firstLine="284"/>
        <w:jc w:val="center"/>
        <w:rPr>
          <w:b/>
          <w:lang w:val="sr-Cyrl-RS"/>
        </w:rPr>
      </w:pPr>
      <w:r w:rsidRPr="0039029D">
        <w:rPr>
          <w:b/>
          <w:lang w:val="sr-Cyrl-RS"/>
        </w:rPr>
        <w:t xml:space="preserve">Члан </w:t>
      </w:r>
      <w:r w:rsidR="00422DB6" w:rsidRPr="0039029D">
        <w:rPr>
          <w:b/>
          <w:lang w:val="sr-Cyrl-RS"/>
        </w:rPr>
        <w:t>11</w:t>
      </w:r>
      <w:r w:rsidR="0045571A" w:rsidRPr="0039029D">
        <w:rPr>
          <w:b/>
          <w:lang w:val="sr-Cyrl-RS"/>
        </w:rPr>
        <w:t>2</w:t>
      </w:r>
      <w:r w:rsidRPr="0039029D">
        <w:rPr>
          <w:b/>
          <w:lang w:val="sr-Cyrl-RS"/>
        </w:rPr>
        <w:t>.</w:t>
      </w:r>
    </w:p>
    <w:p w14:paraId="1AE7E752" w14:textId="77777777" w:rsidR="00627EFF" w:rsidRPr="0039029D" w:rsidRDefault="00D54984" w:rsidP="008C4867">
      <w:pPr>
        <w:spacing w:after="120" w:line="240" w:lineRule="auto"/>
        <w:ind w:firstLine="284"/>
        <w:jc w:val="both"/>
        <w:rPr>
          <w:rFonts w:eastAsia="Times New Roman"/>
          <w:lang w:val="sr-Cyrl-RS"/>
        </w:rPr>
      </w:pPr>
      <w:r w:rsidRPr="0039029D">
        <w:rPr>
          <w:rFonts w:eastAsia="Times New Roman"/>
          <w:lang w:val="sr-Cyrl-RS"/>
        </w:rPr>
        <w:t>З</w:t>
      </w:r>
      <w:r w:rsidR="00627EFF" w:rsidRPr="0039029D">
        <w:rPr>
          <w:rFonts w:eastAsia="Times New Roman"/>
          <w:lang w:val="sr-Cyrl-RS"/>
        </w:rPr>
        <w:t>алогодавац је дужан да трпи да се заложни поверилац намири из вредности предмета заложног права.</w:t>
      </w:r>
    </w:p>
    <w:p w14:paraId="4DA1FB12"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До окончања намирења, залогодавац је дужан да се уздржава од радњи којима се може смањити вредност предмета заложног права.</w:t>
      </w:r>
    </w:p>
    <w:p w14:paraId="5A29C9EA"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Залогодавац је дужан да предузме и друге радње које су неопходне да би заложни поверилац могао да намири своје потраживање.</w:t>
      </w:r>
    </w:p>
    <w:p w14:paraId="1033F0D3"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Ако повреди неку од обавеза из овог члана, залогодавац је дужан да накнади штету коју трпи заложни поверилац.</w:t>
      </w:r>
    </w:p>
    <w:p w14:paraId="33AA87D3" w14:textId="221A58F7" w:rsidR="00627EFF" w:rsidRPr="0039029D" w:rsidRDefault="005924C9" w:rsidP="008C4867">
      <w:pPr>
        <w:spacing w:after="120" w:line="240" w:lineRule="auto"/>
        <w:ind w:firstLine="284"/>
        <w:jc w:val="center"/>
        <w:rPr>
          <w:b/>
          <w:lang w:val="sr-Cyrl-RS"/>
        </w:rPr>
      </w:pPr>
      <w:r w:rsidRPr="0039029D">
        <w:rPr>
          <w:b/>
          <w:lang w:val="sr-Cyrl-RS"/>
        </w:rPr>
        <w:t>Вансудска п</w:t>
      </w:r>
      <w:r w:rsidR="0095041C" w:rsidRPr="0039029D">
        <w:rPr>
          <w:b/>
          <w:lang w:val="sr-Cyrl-RS"/>
        </w:rPr>
        <w:t>родаја предмета заложног права</w:t>
      </w:r>
    </w:p>
    <w:p w14:paraId="302973D5" w14:textId="7C0015ED" w:rsidR="00627EFF" w:rsidRPr="0039029D" w:rsidRDefault="00627EFF" w:rsidP="008C4867">
      <w:pPr>
        <w:spacing w:after="120" w:line="240" w:lineRule="auto"/>
        <w:ind w:firstLine="284"/>
        <w:jc w:val="center"/>
        <w:rPr>
          <w:b/>
          <w:lang w:val="sr-Cyrl-RS"/>
        </w:rPr>
      </w:pPr>
      <w:r w:rsidRPr="0039029D">
        <w:rPr>
          <w:b/>
          <w:lang w:val="sr-Cyrl-RS"/>
        </w:rPr>
        <w:t xml:space="preserve">Члан </w:t>
      </w:r>
      <w:r w:rsidR="00422DB6" w:rsidRPr="0039029D">
        <w:rPr>
          <w:b/>
          <w:lang w:val="sr-Cyrl-RS"/>
        </w:rPr>
        <w:t>11</w:t>
      </w:r>
      <w:r w:rsidR="0045571A" w:rsidRPr="0039029D">
        <w:rPr>
          <w:b/>
          <w:lang w:val="sr-Cyrl-RS"/>
        </w:rPr>
        <w:t>3</w:t>
      </w:r>
      <w:r w:rsidRPr="0039029D">
        <w:rPr>
          <w:b/>
          <w:lang w:val="sr-Cyrl-RS"/>
        </w:rPr>
        <w:t>.</w:t>
      </w:r>
    </w:p>
    <w:p w14:paraId="414D857A" w14:textId="2F8789DF"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 xml:space="preserve">Заложни поверилац може приступити </w:t>
      </w:r>
      <w:r w:rsidR="005924C9" w:rsidRPr="0039029D">
        <w:rPr>
          <w:rFonts w:eastAsia="Times New Roman"/>
          <w:lang w:val="sr-Cyrl-RS"/>
        </w:rPr>
        <w:t xml:space="preserve">вансудској </w:t>
      </w:r>
      <w:r w:rsidRPr="0039029D">
        <w:rPr>
          <w:rFonts w:eastAsia="Times New Roman"/>
          <w:lang w:val="sr-Cyrl-RS"/>
        </w:rPr>
        <w:t>продаји предмета заложног права</w:t>
      </w:r>
      <w:r w:rsidR="0095041C" w:rsidRPr="0039029D">
        <w:rPr>
          <w:rFonts w:eastAsia="Times New Roman"/>
          <w:lang w:val="sr-Cyrl-RS"/>
        </w:rPr>
        <w:t xml:space="preserve"> по доспелости обезбеђеног потраживања.</w:t>
      </w:r>
    </w:p>
    <w:p w14:paraId="56065DA7"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Потврда из регистра заложног права на дигиталној имовини даје овлашћење заложном повериоцу да у име и за рачун залогодавца закључи уговор о продаји дигиталне имовине у поступку намирења.</w:t>
      </w:r>
    </w:p>
    <w:p w14:paraId="4D43C2AF"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Дужник може пуноважно испунити дуг у било које време пре продаје заложене дигиталне имовине.</w:t>
      </w:r>
    </w:p>
    <w:p w14:paraId="3B908672"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У року</w:t>
      </w:r>
      <w:r w:rsidR="00B02E80" w:rsidRPr="0039029D">
        <w:rPr>
          <w:rFonts w:eastAsia="Times New Roman"/>
          <w:lang w:val="sr-Cyrl-RS"/>
        </w:rPr>
        <w:t xml:space="preserve"> из става 3. овог члана</w:t>
      </w:r>
      <w:r w:rsidRPr="0039029D">
        <w:rPr>
          <w:rFonts w:eastAsia="Times New Roman"/>
          <w:lang w:val="sr-Cyrl-RS"/>
        </w:rPr>
        <w:t xml:space="preserve"> залогодавац може, иако није дужан, испунити обавезу дужника.</w:t>
      </w:r>
    </w:p>
    <w:p w14:paraId="32829935" w14:textId="67D3C229" w:rsidR="00627EFF" w:rsidRPr="0039029D" w:rsidRDefault="00A3295F" w:rsidP="008C4867">
      <w:pPr>
        <w:spacing w:after="120" w:line="240" w:lineRule="auto"/>
        <w:ind w:firstLine="284"/>
        <w:jc w:val="both"/>
        <w:rPr>
          <w:rFonts w:eastAsia="Times New Roman"/>
          <w:lang w:val="sr-Cyrl-RS"/>
        </w:rPr>
      </w:pPr>
      <w:r w:rsidRPr="0039029D">
        <w:rPr>
          <w:rFonts w:eastAsia="Times New Roman"/>
          <w:lang w:val="sr-Cyrl-RS"/>
        </w:rPr>
        <w:t>Вансудска п</w:t>
      </w:r>
      <w:r w:rsidR="0095041C" w:rsidRPr="0039029D">
        <w:rPr>
          <w:rFonts w:eastAsia="Times New Roman"/>
          <w:lang w:val="sr-Cyrl-RS"/>
        </w:rPr>
        <w:t>родаја предмета заложног права</w:t>
      </w:r>
      <w:r w:rsidR="00627EFF" w:rsidRPr="0039029D">
        <w:rPr>
          <w:rFonts w:eastAsia="Times New Roman"/>
          <w:lang w:val="sr-Cyrl-RS"/>
        </w:rPr>
        <w:t>, у смислу овог закона, обухвата и јавну продају путем надметања.</w:t>
      </w:r>
    </w:p>
    <w:p w14:paraId="573C5F45" w14:textId="7DC0EF06" w:rsidR="00627EFF" w:rsidRPr="0039029D" w:rsidRDefault="00627EFF" w:rsidP="008C4867">
      <w:pPr>
        <w:spacing w:after="120" w:line="240" w:lineRule="auto"/>
        <w:ind w:firstLine="284"/>
        <w:jc w:val="center"/>
        <w:rPr>
          <w:b/>
          <w:lang w:val="sr-Cyrl-RS"/>
        </w:rPr>
      </w:pPr>
      <w:r w:rsidRPr="0039029D">
        <w:rPr>
          <w:b/>
          <w:lang w:val="sr-Cyrl-RS"/>
        </w:rPr>
        <w:t xml:space="preserve">Стицање права својине на </w:t>
      </w:r>
      <w:r w:rsidR="005924C9" w:rsidRPr="0039029D">
        <w:rPr>
          <w:b/>
          <w:lang w:val="sr-Cyrl-RS"/>
        </w:rPr>
        <w:t xml:space="preserve">вансудској </w:t>
      </w:r>
      <w:r w:rsidRPr="0039029D">
        <w:rPr>
          <w:b/>
          <w:lang w:val="sr-Cyrl-RS"/>
        </w:rPr>
        <w:t>јавној продаји и другим врстама продаје</w:t>
      </w:r>
    </w:p>
    <w:p w14:paraId="421FABD0" w14:textId="4765DB56" w:rsidR="00627EFF" w:rsidRPr="0039029D" w:rsidRDefault="00627EFF" w:rsidP="008C4867">
      <w:pPr>
        <w:spacing w:after="120" w:line="240" w:lineRule="auto"/>
        <w:ind w:firstLine="284"/>
        <w:jc w:val="center"/>
        <w:rPr>
          <w:b/>
          <w:lang w:val="sr-Cyrl-RS"/>
        </w:rPr>
      </w:pPr>
      <w:r w:rsidRPr="0039029D">
        <w:rPr>
          <w:b/>
          <w:lang w:val="sr-Cyrl-RS"/>
        </w:rPr>
        <w:t xml:space="preserve">Члан </w:t>
      </w:r>
      <w:r w:rsidR="00422DB6" w:rsidRPr="0039029D">
        <w:rPr>
          <w:b/>
          <w:lang w:val="sr-Cyrl-RS"/>
        </w:rPr>
        <w:t>11</w:t>
      </w:r>
      <w:r w:rsidR="0045571A" w:rsidRPr="0039029D">
        <w:rPr>
          <w:b/>
          <w:lang w:val="sr-Cyrl-RS"/>
        </w:rPr>
        <w:t>4</w:t>
      </w:r>
      <w:r w:rsidRPr="0039029D">
        <w:rPr>
          <w:b/>
          <w:lang w:val="sr-Cyrl-RS"/>
        </w:rPr>
        <w:t>.</w:t>
      </w:r>
    </w:p>
    <w:p w14:paraId="540F2AEB" w14:textId="6D9EB02A"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Савесно лице које купи предмет заложног права на</w:t>
      </w:r>
      <w:r w:rsidR="005924C9" w:rsidRPr="0039029D">
        <w:rPr>
          <w:rFonts w:eastAsia="Times New Roman"/>
          <w:lang w:val="sr-Cyrl-RS"/>
        </w:rPr>
        <w:t xml:space="preserve"> вансудској</w:t>
      </w:r>
      <w:r w:rsidRPr="0039029D">
        <w:rPr>
          <w:rFonts w:eastAsia="Times New Roman"/>
          <w:lang w:val="sr-Cyrl-RS"/>
        </w:rPr>
        <w:t xml:space="preserve"> јавној продаји, стиче право својине</w:t>
      </w:r>
      <w:r w:rsidR="009F7AE0" w:rsidRPr="0039029D">
        <w:rPr>
          <w:rFonts w:eastAsia="Times New Roman"/>
          <w:lang w:val="sr-Cyrl-RS"/>
        </w:rPr>
        <w:t xml:space="preserve"> на том предмету</w:t>
      </w:r>
      <w:r w:rsidRPr="0039029D">
        <w:rPr>
          <w:rFonts w:eastAsia="Times New Roman"/>
          <w:lang w:val="sr-Cyrl-RS"/>
        </w:rPr>
        <w:t xml:space="preserve"> без терета.</w:t>
      </w:r>
    </w:p>
    <w:p w14:paraId="64EE69D6"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Право својине које је савесни купац стекао не може се оспоравати због евентуалних пропуста у поступку продаје.</w:t>
      </w:r>
    </w:p>
    <w:p w14:paraId="295F293C" w14:textId="1C45894D" w:rsidR="00627EFF" w:rsidRPr="0039029D" w:rsidRDefault="009F7AE0" w:rsidP="008C4867">
      <w:pPr>
        <w:spacing w:after="120" w:line="240" w:lineRule="auto"/>
        <w:ind w:firstLine="284"/>
        <w:jc w:val="both"/>
        <w:rPr>
          <w:rFonts w:eastAsia="Times New Roman"/>
          <w:lang w:val="sr-Cyrl-RS"/>
        </w:rPr>
      </w:pPr>
      <w:r w:rsidRPr="0039029D">
        <w:rPr>
          <w:rFonts w:eastAsia="Times New Roman"/>
          <w:lang w:val="sr-Cyrl-RS"/>
        </w:rPr>
        <w:t>Одредбе</w:t>
      </w:r>
      <w:r w:rsidR="00627EFF" w:rsidRPr="0039029D">
        <w:rPr>
          <w:rFonts w:eastAsia="Times New Roman"/>
          <w:lang w:val="sr-Cyrl-RS"/>
        </w:rPr>
        <w:t xml:space="preserve"> ст. 1. и 2. овог члана примењују се и на друге врсте </w:t>
      </w:r>
      <w:r w:rsidR="00A3295F" w:rsidRPr="0039029D">
        <w:rPr>
          <w:rFonts w:eastAsia="Times New Roman"/>
          <w:lang w:val="sr-Cyrl-RS"/>
        </w:rPr>
        <w:t xml:space="preserve">вансудских </w:t>
      </w:r>
      <w:r w:rsidR="00627EFF" w:rsidRPr="0039029D">
        <w:rPr>
          <w:rFonts w:eastAsia="Times New Roman"/>
          <w:lang w:val="sr-Cyrl-RS"/>
        </w:rPr>
        <w:t>продаја у поступку намирења, ако је лице купило предмет заложног права по тржишној цени или по цени по којој би га продао разуман и пажљив човек, чувајући интересе дужника и залогодавца.</w:t>
      </w:r>
    </w:p>
    <w:p w14:paraId="42BDAB41" w14:textId="77777777" w:rsidR="00627EFF" w:rsidRPr="0039029D" w:rsidRDefault="00627EFF" w:rsidP="008C4867">
      <w:pPr>
        <w:spacing w:after="120" w:line="240" w:lineRule="auto"/>
        <w:ind w:firstLine="284"/>
        <w:jc w:val="center"/>
        <w:rPr>
          <w:rFonts w:eastAsia="Times New Roman"/>
          <w:b/>
          <w:lang w:val="sr-Cyrl-RS"/>
        </w:rPr>
      </w:pPr>
      <w:r w:rsidRPr="0039029D">
        <w:rPr>
          <w:rFonts w:eastAsia="Times New Roman"/>
          <w:b/>
          <w:lang w:val="sr-Cyrl-RS"/>
        </w:rPr>
        <w:t>Намирење из предмета заложног права после застарелости</w:t>
      </w:r>
    </w:p>
    <w:p w14:paraId="015FA8E5" w14:textId="6B423D42" w:rsidR="00627EFF" w:rsidRPr="0039029D" w:rsidRDefault="00627EFF" w:rsidP="008C4867">
      <w:pPr>
        <w:spacing w:after="120" w:line="240" w:lineRule="auto"/>
        <w:ind w:firstLine="284"/>
        <w:jc w:val="center"/>
        <w:rPr>
          <w:rFonts w:eastAsia="Times New Roman"/>
          <w:b/>
          <w:lang w:val="sr-Cyrl-RS"/>
        </w:rPr>
      </w:pPr>
      <w:r w:rsidRPr="0039029D">
        <w:rPr>
          <w:b/>
          <w:lang w:val="sr-Cyrl-RS"/>
        </w:rPr>
        <w:t xml:space="preserve">Члан </w:t>
      </w:r>
      <w:r w:rsidR="00422DB6" w:rsidRPr="0039029D">
        <w:rPr>
          <w:b/>
          <w:lang w:val="sr-Cyrl-RS"/>
        </w:rPr>
        <w:t>11</w:t>
      </w:r>
      <w:r w:rsidR="0045571A" w:rsidRPr="0039029D">
        <w:rPr>
          <w:b/>
          <w:lang w:val="sr-Cyrl-RS"/>
        </w:rPr>
        <w:t>5</w:t>
      </w:r>
      <w:r w:rsidRPr="0039029D">
        <w:rPr>
          <w:b/>
          <w:lang w:val="sr-Cyrl-RS"/>
        </w:rPr>
        <w:t>.</w:t>
      </w:r>
    </w:p>
    <w:p w14:paraId="4DDF0938"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Заложни поверилац се може намирити из вредности заложене дигиталне имовине и после застарелости његовог потраживања.</w:t>
      </w:r>
    </w:p>
    <w:p w14:paraId="007193BF" w14:textId="77777777" w:rsidR="00627EFF" w:rsidRPr="0039029D" w:rsidRDefault="00627EFF" w:rsidP="008C4867">
      <w:pPr>
        <w:spacing w:after="120" w:line="240" w:lineRule="auto"/>
        <w:ind w:firstLine="284"/>
        <w:jc w:val="center"/>
        <w:rPr>
          <w:b/>
          <w:lang w:val="sr-Cyrl-RS"/>
        </w:rPr>
      </w:pPr>
      <w:r w:rsidRPr="0039029D">
        <w:rPr>
          <w:b/>
          <w:lang w:val="sr-Cyrl-RS"/>
        </w:rPr>
        <w:t>Престанак заложног права</w:t>
      </w:r>
    </w:p>
    <w:p w14:paraId="203DC2A2" w14:textId="75060065" w:rsidR="00627EFF" w:rsidRPr="0039029D" w:rsidRDefault="00627EFF" w:rsidP="008C4867">
      <w:pPr>
        <w:spacing w:after="120" w:line="240" w:lineRule="auto"/>
        <w:ind w:firstLine="284"/>
        <w:jc w:val="center"/>
        <w:rPr>
          <w:b/>
          <w:lang w:val="sr-Cyrl-RS"/>
        </w:rPr>
      </w:pPr>
      <w:r w:rsidRPr="0039029D">
        <w:rPr>
          <w:b/>
          <w:lang w:val="sr-Cyrl-RS"/>
        </w:rPr>
        <w:t xml:space="preserve">Члан </w:t>
      </w:r>
      <w:r w:rsidR="00422DB6" w:rsidRPr="0039029D">
        <w:rPr>
          <w:b/>
          <w:lang w:val="sr-Cyrl-RS"/>
        </w:rPr>
        <w:t>11</w:t>
      </w:r>
      <w:r w:rsidR="0045571A" w:rsidRPr="0039029D">
        <w:rPr>
          <w:b/>
          <w:lang w:val="sr-Cyrl-RS"/>
        </w:rPr>
        <w:t>6</w:t>
      </w:r>
      <w:r w:rsidRPr="0039029D">
        <w:rPr>
          <w:b/>
          <w:lang w:val="sr-Cyrl-RS"/>
        </w:rPr>
        <w:t>.</w:t>
      </w:r>
    </w:p>
    <w:p w14:paraId="7C6075D3"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Ако потраживање заложног повериоца престане исплатом дуга или на други начин, заложно право престаје и брише се из регистра заложног права на дигиталној имовини на захтев заложног повериоца, дужника или залогодавца, када то није исто лице.</w:t>
      </w:r>
    </w:p>
    <w:p w14:paraId="1B95151B"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Заложно право престаје и брише се из регистра заложног права на дигиталној имовини ако дигитална имовина престане да постоји.</w:t>
      </w:r>
    </w:p>
    <w:p w14:paraId="415768D4"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Заложно право престаје на основу јавне продаје и друге продаје заложене дигиталне имовине, извршене ради намирења потраживања заложног повериоца.</w:t>
      </w:r>
    </w:p>
    <w:p w14:paraId="515D5373"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Брисање заложног права из регистра заложног права на дигиталној имовини може се тражити и када се заложни поверилац одрекне заложног права у писменој форми, када се својство заложног повериоца стекне у истом лицу са својством дужника, као и када заложни поверилац стекне право својине на заложеној дигиталној имовини.</w:t>
      </w:r>
    </w:p>
    <w:p w14:paraId="045732BB"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Ако дужник или залогодавац, кад то није исто лице, тражи брисање заложног права, дужан је да поднесе регистру заложног права на дигиталној имовини писмену изјаву заложног повериоца да пристаје на брисање, судску одлуку или други одговарајући документ из којег проистиче да је заложно право престало.</w:t>
      </w:r>
    </w:p>
    <w:p w14:paraId="2041DC25" w14:textId="77777777" w:rsidR="00627EFF" w:rsidRPr="0039029D" w:rsidRDefault="00627EFF" w:rsidP="008C4867">
      <w:pPr>
        <w:spacing w:after="120" w:line="240" w:lineRule="auto"/>
        <w:ind w:firstLine="284"/>
        <w:jc w:val="center"/>
        <w:rPr>
          <w:b/>
          <w:lang w:val="sr-Cyrl-RS"/>
        </w:rPr>
      </w:pPr>
      <w:r w:rsidRPr="0039029D">
        <w:rPr>
          <w:b/>
          <w:lang w:val="sr-Cyrl-RS"/>
        </w:rPr>
        <w:t>Регистар заложног права на дигиталној имовини</w:t>
      </w:r>
    </w:p>
    <w:p w14:paraId="19A7315D" w14:textId="1CA38C93" w:rsidR="00627EFF" w:rsidRPr="0039029D" w:rsidRDefault="00627EFF" w:rsidP="008C4867">
      <w:pPr>
        <w:spacing w:after="120" w:line="240" w:lineRule="auto"/>
        <w:ind w:firstLine="284"/>
        <w:jc w:val="center"/>
        <w:rPr>
          <w:b/>
          <w:lang w:val="sr-Cyrl-RS"/>
        </w:rPr>
      </w:pPr>
      <w:r w:rsidRPr="0039029D">
        <w:rPr>
          <w:b/>
          <w:lang w:val="sr-Cyrl-RS"/>
        </w:rPr>
        <w:t xml:space="preserve">Члан </w:t>
      </w:r>
      <w:r w:rsidR="00422DB6" w:rsidRPr="0039029D">
        <w:rPr>
          <w:b/>
          <w:lang w:val="sr-Cyrl-RS"/>
        </w:rPr>
        <w:t>11</w:t>
      </w:r>
      <w:r w:rsidR="0045571A" w:rsidRPr="0039029D">
        <w:rPr>
          <w:b/>
          <w:lang w:val="sr-Cyrl-RS"/>
        </w:rPr>
        <w:t>7</w:t>
      </w:r>
      <w:r w:rsidRPr="0039029D">
        <w:rPr>
          <w:b/>
          <w:lang w:val="sr-Cyrl-RS"/>
        </w:rPr>
        <w:t>.</w:t>
      </w:r>
    </w:p>
    <w:p w14:paraId="3E1D7FEC"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Регистар заложног права на дигиталној имовини је регистар који води пружалац услуга повезаних с дигиталном имовином који за то има дозволу надзорног органа, а у који се, у складу са овим законом, уписују заложна права на дигиталној имовини.</w:t>
      </w:r>
    </w:p>
    <w:p w14:paraId="0CC150FC" w14:textId="7E19FEBA"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Надзорни орган на својој интернет презентацији објављује</w:t>
      </w:r>
      <w:r w:rsidR="00E633D1" w:rsidRPr="0039029D">
        <w:rPr>
          <w:rFonts w:eastAsia="Times New Roman"/>
          <w:lang w:val="sr-Cyrl-RS"/>
        </w:rPr>
        <w:t xml:space="preserve"> </w:t>
      </w:r>
      <w:r w:rsidRPr="0039029D">
        <w:rPr>
          <w:rFonts w:eastAsia="Times New Roman"/>
          <w:lang w:val="sr-Cyrl-RS"/>
        </w:rPr>
        <w:t>списак свих пружалаца услуга повезаних с дигиталном имовином који воде регистар заложног права на дигиталној имовини из става 1. овог члана.</w:t>
      </w:r>
    </w:p>
    <w:p w14:paraId="6F4C9BA0"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 xml:space="preserve">Регистар заложног права на дигиталној имовини доступан је свим лицима без обзира на место и територију с које  приступају </w:t>
      </w:r>
      <w:r w:rsidR="009F7AE0" w:rsidRPr="0039029D">
        <w:rPr>
          <w:rFonts w:eastAsia="Times New Roman"/>
          <w:lang w:val="sr-Cyrl-RS"/>
        </w:rPr>
        <w:t xml:space="preserve">том </w:t>
      </w:r>
      <w:r w:rsidRPr="0039029D">
        <w:rPr>
          <w:rFonts w:eastAsia="Times New Roman"/>
          <w:lang w:val="sr-Cyrl-RS"/>
        </w:rPr>
        <w:t>рег</w:t>
      </w:r>
      <w:r w:rsidR="009F7AE0" w:rsidRPr="0039029D">
        <w:rPr>
          <w:rFonts w:eastAsia="Times New Roman"/>
          <w:lang w:val="sr-Cyrl-RS"/>
        </w:rPr>
        <w:t>и</w:t>
      </w:r>
      <w:r w:rsidRPr="0039029D">
        <w:rPr>
          <w:rFonts w:eastAsia="Times New Roman"/>
          <w:lang w:val="sr-Cyrl-RS"/>
        </w:rPr>
        <w:t>стру. Сва лица се могу обратити било ком пружаоцу услуга повезаних с дигиталном имовином који води регистар заложног права на дигиталној имовини, ради претраживања.</w:t>
      </w:r>
    </w:p>
    <w:p w14:paraId="68FB3F49"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Подаци из регистра заложног права на дигиталној имовини су јавни и бесплатно доступни на интернет презентацији пружаоца услуга повезаних с дигиталном имовином који води регистар заложног права на дигиталној имовини.</w:t>
      </w:r>
    </w:p>
    <w:p w14:paraId="09B7BE98"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Регистар заложног права на дигиталној имовини се мора водити ажурно.</w:t>
      </w:r>
    </w:p>
    <w:p w14:paraId="69179659"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Упис података у регистар заложног права на дигиталној имовини није доказ о постојању својинских и других права залогодавца на заложеној дигиталној имовини, нити да је обезбеђено потраживање или залагање пуноважно.</w:t>
      </w:r>
    </w:p>
    <w:p w14:paraId="48EFB8F6"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 xml:space="preserve">Више пружалаца услуга повезаних с дигиталном имовином који воде регистар заложног права на дигиталној имовини могу да закључе споразум о успостављању заједничког регистра заложног права на дигиталној имовини. </w:t>
      </w:r>
    </w:p>
    <w:p w14:paraId="2F978D09" w14:textId="50F89BB3" w:rsidR="00627EFF" w:rsidRPr="0039029D" w:rsidRDefault="00627EFF" w:rsidP="008C4867">
      <w:pPr>
        <w:spacing w:after="120" w:line="240" w:lineRule="auto"/>
        <w:ind w:firstLine="284"/>
        <w:jc w:val="center"/>
        <w:rPr>
          <w:b/>
          <w:lang w:val="sr-Cyrl-RS"/>
        </w:rPr>
      </w:pPr>
      <w:r w:rsidRPr="0039029D">
        <w:rPr>
          <w:b/>
          <w:lang w:val="sr-Cyrl-RS"/>
        </w:rPr>
        <w:t xml:space="preserve">Члан </w:t>
      </w:r>
      <w:r w:rsidR="00422DB6" w:rsidRPr="0039029D">
        <w:rPr>
          <w:b/>
          <w:lang w:val="sr-Cyrl-RS"/>
        </w:rPr>
        <w:t>11</w:t>
      </w:r>
      <w:r w:rsidR="0045571A" w:rsidRPr="0039029D">
        <w:rPr>
          <w:b/>
          <w:lang w:val="sr-Cyrl-RS"/>
        </w:rPr>
        <w:t>8</w:t>
      </w:r>
      <w:r w:rsidRPr="0039029D">
        <w:rPr>
          <w:b/>
          <w:lang w:val="sr-Cyrl-RS"/>
        </w:rPr>
        <w:t>.</w:t>
      </w:r>
    </w:p>
    <w:p w14:paraId="640A59AD"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Регистар заложног права на дигиталној имовини садржи:</w:t>
      </w:r>
    </w:p>
    <w:p w14:paraId="7C1F1FA8" w14:textId="77777777" w:rsidR="00627EFF" w:rsidRPr="0039029D" w:rsidRDefault="00627EFF" w:rsidP="008C4867">
      <w:pPr>
        <w:numPr>
          <w:ilvl w:val="0"/>
          <w:numId w:val="30"/>
        </w:numPr>
        <w:spacing w:after="120" w:line="240" w:lineRule="auto"/>
        <w:ind w:left="0" w:firstLine="284"/>
        <w:jc w:val="both"/>
        <w:rPr>
          <w:lang w:val="sr-Cyrl-RS"/>
        </w:rPr>
      </w:pPr>
      <w:r w:rsidRPr="0039029D">
        <w:rPr>
          <w:lang w:val="sr-Cyrl-RS"/>
        </w:rPr>
        <w:t>податке о залогодавцу и дужнику, када то нису иста лица, као и податке о заложном повериоцу или овлашћеном лицу;</w:t>
      </w:r>
    </w:p>
    <w:p w14:paraId="510E59C1" w14:textId="77777777" w:rsidR="00627EFF" w:rsidRPr="0039029D" w:rsidRDefault="00627EFF" w:rsidP="008C4867">
      <w:pPr>
        <w:numPr>
          <w:ilvl w:val="0"/>
          <w:numId w:val="30"/>
        </w:numPr>
        <w:spacing w:after="120" w:line="240" w:lineRule="auto"/>
        <w:ind w:left="0" w:firstLine="284"/>
        <w:jc w:val="both"/>
        <w:rPr>
          <w:lang w:val="sr-Cyrl-RS"/>
        </w:rPr>
      </w:pPr>
      <w:r w:rsidRPr="0039029D">
        <w:rPr>
          <w:lang w:val="sr-Cyrl-RS"/>
        </w:rPr>
        <w:t>податке којима се ближе одређује дигитална имовина која је предмет заложног права;</w:t>
      </w:r>
    </w:p>
    <w:p w14:paraId="2E962658" w14:textId="77777777" w:rsidR="00627EFF" w:rsidRPr="0039029D" w:rsidRDefault="00627EFF" w:rsidP="008C4867">
      <w:pPr>
        <w:numPr>
          <w:ilvl w:val="0"/>
          <w:numId w:val="30"/>
        </w:numPr>
        <w:spacing w:after="120" w:line="240" w:lineRule="auto"/>
        <w:ind w:left="0" w:firstLine="284"/>
        <w:jc w:val="both"/>
        <w:rPr>
          <w:lang w:val="sr-Cyrl-RS"/>
        </w:rPr>
      </w:pPr>
      <w:r w:rsidRPr="0039029D">
        <w:rPr>
          <w:lang w:val="sr-Cyrl-RS"/>
        </w:rPr>
        <w:t>податке о износу обезбеђеног потраживања, односно податке о највишем износу будућих или условних  потраживања;</w:t>
      </w:r>
    </w:p>
    <w:p w14:paraId="5149C0A7" w14:textId="77777777" w:rsidR="00627EFF" w:rsidRPr="0039029D" w:rsidRDefault="00627EFF" w:rsidP="008C4867">
      <w:pPr>
        <w:numPr>
          <w:ilvl w:val="0"/>
          <w:numId w:val="30"/>
        </w:numPr>
        <w:spacing w:after="120" w:line="240" w:lineRule="auto"/>
        <w:ind w:left="0" w:firstLine="284"/>
        <w:jc w:val="both"/>
        <w:rPr>
          <w:lang w:val="sr-Cyrl-RS"/>
        </w:rPr>
      </w:pPr>
      <w:r w:rsidRPr="0039029D">
        <w:rPr>
          <w:lang w:val="sr-Cyrl-RS"/>
        </w:rPr>
        <w:t>податке о постојању спора о заложном праву или у вези са предметом залоге</w:t>
      </w:r>
      <w:r w:rsidR="00BD68FB" w:rsidRPr="0039029D">
        <w:rPr>
          <w:lang w:val="sr-Cyrl-RS"/>
        </w:rPr>
        <w:t>.</w:t>
      </w:r>
    </w:p>
    <w:p w14:paraId="1570B9D6"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Ако је субјект заложног права домаће физичко лице, подаци из става 1. тачка 1</w:t>
      </w:r>
      <w:r w:rsidR="008E04F4" w:rsidRPr="0039029D">
        <w:rPr>
          <w:rFonts w:eastAsia="Times New Roman"/>
          <w:lang w:val="sr-Cyrl-RS"/>
        </w:rPr>
        <w:t>)</w:t>
      </w:r>
      <w:r w:rsidRPr="0039029D">
        <w:rPr>
          <w:rFonts w:eastAsia="Times New Roman"/>
          <w:lang w:val="sr-Cyrl-RS"/>
        </w:rPr>
        <w:t xml:space="preserve"> овог члана односе се на име, презиме, јединствени матични број и место у коме то лице има пребивалиште, а ако је субјект заложног права страно физичко лице подаци из става 1. тачка 1</w:t>
      </w:r>
      <w:r w:rsidR="008E04F4" w:rsidRPr="0039029D">
        <w:rPr>
          <w:rFonts w:eastAsia="Times New Roman"/>
          <w:lang w:val="sr-Cyrl-RS"/>
        </w:rPr>
        <w:t>)</w:t>
      </w:r>
      <w:r w:rsidRPr="0039029D">
        <w:rPr>
          <w:rFonts w:eastAsia="Times New Roman"/>
          <w:lang w:val="sr-Cyrl-RS"/>
        </w:rPr>
        <w:t xml:space="preserve"> овог члана односе се на име, презиме, број пасоша и земљу издавања пасоша.</w:t>
      </w:r>
    </w:p>
    <w:p w14:paraId="20960130" w14:textId="7379F5A3"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Ако је субјект заложног права домаће правно лице подаци из става 1. тачка 1</w:t>
      </w:r>
      <w:r w:rsidR="008E04F4" w:rsidRPr="0039029D">
        <w:rPr>
          <w:rFonts w:eastAsia="Times New Roman"/>
          <w:lang w:val="sr-Cyrl-RS"/>
        </w:rPr>
        <w:t>)</w:t>
      </w:r>
      <w:r w:rsidRPr="0039029D">
        <w:rPr>
          <w:rFonts w:eastAsia="Times New Roman"/>
          <w:lang w:val="sr-Cyrl-RS"/>
        </w:rPr>
        <w:t xml:space="preserve"> овог члана односе се на пословно име и матични број, а ако је субјект заложног права страно правно лице подаци из става 1. тачка 1</w:t>
      </w:r>
      <w:r w:rsidR="008E04F4" w:rsidRPr="0039029D">
        <w:rPr>
          <w:rFonts w:eastAsia="Times New Roman"/>
          <w:lang w:val="sr-Cyrl-RS"/>
        </w:rPr>
        <w:t>)</w:t>
      </w:r>
      <w:r w:rsidRPr="0039029D">
        <w:rPr>
          <w:rFonts w:eastAsia="Times New Roman"/>
          <w:lang w:val="sr-Cyrl-RS"/>
        </w:rPr>
        <w:t xml:space="preserve"> овог члана односе се на пословно име, ознаку под којом се</w:t>
      </w:r>
      <w:r w:rsidR="00B86F11" w:rsidRPr="0039029D">
        <w:rPr>
          <w:rFonts w:eastAsia="Times New Roman"/>
          <w:lang w:val="sr-Cyrl-RS"/>
        </w:rPr>
        <w:t xml:space="preserve"> то правно лице</w:t>
      </w:r>
      <w:r w:rsidRPr="0039029D">
        <w:rPr>
          <w:rFonts w:eastAsia="Times New Roman"/>
          <w:lang w:val="sr-Cyrl-RS"/>
        </w:rPr>
        <w:t xml:space="preserve"> води у страном регистру привредних субјеката, назив тог регистра и назив државе у којој се налази његово седиште. </w:t>
      </w:r>
    </w:p>
    <w:p w14:paraId="35B85BFD"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У регистар заложног права на дигиталној имовини се уписују и све промене података из става 1. овог члана.</w:t>
      </w:r>
    </w:p>
    <w:p w14:paraId="7CADD2AC"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Измене и допуне које се односе на битне елементе уписаног заложног права имају карактер новог уписа.</w:t>
      </w:r>
    </w:p>
    <w:p w14:paraId="3378018D" w14:textId="4438AF36" w:rsidR="00627EFF" w:rsidRDefault="00627EFF" w:rsidP="008C4867">
      <w:pPr>
        <w:spacing w:after="120" w:line="240" w:lineRule="auto"/>
        <w:ind w:firstLine="284"/>
        <w:jc w:val="both"/>
        <w:rPr>
          <w:rFonts w:eastAsia="Times New Roman"/>
          <w:lang w:val="sr-Cyrl-RS"/>
        </w:rPr>
      </w:pPr>
      <w:r w:rsidRPr="0039029D">
        <w:rPr>
          <w:rFonts w:eastAsia="Times New Roman"/>
          <w:lang w:val="sr-Cyrl-RS"/>
        </w:rPr>
        <w:t>Пружалац услуга повезаних с дигиталном имовином који води регистар заложног права на дигиталној имовини је дужан да води евиденцију о времену (дан, час и минут) пријема захтева за упис заложног права у регистар заложних права.</w:t>
      </w:r>
    </w:p>
    <w:p w14:paraId="4DA67911" w14:textId="60B15486" w:rsidR="003E3F7C" w:rsidRDefault="003E3F7C" w:rsidP="008C4867">
      <w:pPr>
        <w:spacing w:after="120" w:line="240" w:lineRule="auto"/>
        <w:ind w:firstLine="284"/>
        <w:jc w:val="both"/>
        <w:rPr>
          <w:rFonts w:eastAsia="Times New Roman"/>
          <w:lang w:val="sr-Cyrl-RS"/>
        </w:rPr>
      </w:pPr>
    </w:p>
    <w:p w14:paraId="0E047C90" w14:textId="582EC92D" w:rsidR="003E3F7C" w:rsidRDefault="003E3F7C" w:rsidP="008C4867">
      <w:pPr>
        <w:spacing w:after="120" w:line="240" w:lineRule="auto"/>
        <w:ind w:firstLine="284"/>
        <w:jc w:val="both"/>
        <w:rPr>
          <w:rFonts w:eastAsia="Times New Roman"/>
          <w:lang w:val="sr-Cyrl-RS"/>
        </w:rPr>
      </w:pPr>
    </w:p>
    <w:p w14:paraId="15E8B76A" w14:textId="77777777" w:rsidR="003E3F7C" w:rsidRPr="0039029D" w:rsidRDefault="003E3F7C" w:rsidP="008C4867">
      <w:pPr>
        <w:spacing w:after="120" w:line="240" w:lineRule="auto"/>
        <w:ind w:firstLine="284"/>
        <w:jc w:val="both"/>
        <w:rPr>
          <w:rFonts w:eastAsia="Times New Roman"/>
          <w:lang w:val="sr-Cyrl-RS"/>
        </w:rPr>
      </w:pPr>
    </w:p>
    <w:p w14:paraId="1DE05BCF" w14:textId="77777777" w:rsidR="00627EFF" w:rsidRPr="0039029D" w:rsidRDefault="00627EFF" w:rsidP="008C4867">
      <w:pPr>
        <w:spacing w:after="120" w:line="240" w:lineRule="auto"/>
        <w:ind w:firstLine="284"/>
        <w:jc w:val="center"/>
        <w:rPr>
          <w:b/>
          <w:lang w:val="sr-Cyrl-RS"/>
        </w:rPr>
      </w:pPr>
      <w:r w:rsidRPr="0039029D">
        <w:rPr>
          <w:b/>
          <w:lang w:val="sr-Cyrl-RS"/>
        </w:rPr>
        <w:t xml:space="preserve"> </w:t>
      </w:r>
      <w:r w:rsidR="00B27A40" w:rsidRPr="0039029D">
        <w:rPr>
          <w:b/>
          <w:lang w:val="sr-Cyrl-RS"/>
        </w:rPr>
        <w:t>Забележба спора</w:t>
      </w:r>
    </w:p>
    <w:p w14:paraId="432EE905" w14:textId="1043175D" w:rsidR="00627EFF" w:rsidRPr="0039029D" w:rsidRDefault="00627EFF" w:rsidP="008C4867">
      <w:pPr>
        <w:spacing w:after="120" w:line="240" w:lineRule="auto"/>
        <w:ind w:firstLine="284"/>
        <w:jc w:val="center"/>
        <w:rPr>
          <w:b/>
          <w:lang w:val="sr-Cyrl-RS"/>
        </w:rPr>
      </w:pPr>
      <w:r w:rsidRPr="0039029D">
        <w:rPr>
          <w:b/>
          <w:lang w:val="sr-Cyrl-RS"/>
        </w:rPr>
        <w:t xml:space="preserve">Члан </w:t>
      </w:r>
      <w:r w:rsidR="00422DB6" w:rsidRPr="0039029D">
        <w:rPr>
          <w:b/>
          <w:lang w:val="sr-Cyrl-RS"/>
        </w:rPr>
        <w:t>11</w:t>
      </w:r>
      <w:r w:rsidR="0045571A" w:rsidRPr="0039029D">
        <w:rPr>
          <w:b/>
          <w:lang w:val="sr-Cyrl-RS"/>
        </w:rPr>
        <w:t>9</w:t>
      </w:r>
      <w:r w:rsidRPr="0039029D">
        <w:rPr>
          <w:b/>
          <w:lang w:val="sr-Cyrl-RS"/>
        </w:rPr>
        <w:t>.</w:t>
      </w:r>
    </w:p>
    <w:p w14:paraId="79AE2FF7"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У регистар залоге уписују се забележба спора по тужби за брисање заложног права или другог спора у вези са заложним правом.</w:t>
      </w:r>
    </w:p>
    <w:p w14:paraId="2A731E0D" w14:textId="28D16A5F"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За брисање забележбе спора прилаже се правоснажна одлука суда или поравнање којим је предметни спор окончан.</w:t>
      </w:r>
    </w:p>
    <w:p w14:paraId="04EA979B" w14:textId="02E67AA3" w:rsidR="00B86F11" w:rsidRPr="0039029D" w:rsidRDefault="00B86F11" w:rsidP="008C4867">
      <w:pPr>
        <w:spacing w:after="120" w:line="240" w:lineRule="auto"/>
        <w:ind w:firstLine="284"/>
        <w:jc w:val="both"/>
        <w:rPr>
          <w:rFonts w:eastAsia="Times New Roman"/>
          <w:lang w:val="sr-Cyrl-RS"/>
        </w:rPr>
      </w:pPr>
      <w:r w:rsidRPr="0039029D">
        <w:rPr>
          <w:rFonts w:eastAsia="Times New Roman"/>
          <w:lang w:val="sr-Cyrl-RS"/>
        </w:rPr>
        <w:t>Надзорни орган може прописати и друге случајеве у којима долази до брисања забележбе спора.</w:t>
      </w:r>
    </w:p>
    <w:p w14:paraId="1D54B45D" w14:textId="77777777" w:rsidR="00627EFF" w:rsidRPr="0039029D" w:rsidRDefault="00627EFF" w:rsidP="008C4867">
      <w:pPr>
        <w:spacing w:after="120" w:line="240" w:lineRule="auto"/>
        <w:ind w:firstLine="284"/>
        <w:jc w:val="center"/>
        <w:rPr>
          <w:b/>
          <w:lang w:val="sr-Cyrl-RS"/>
        </w:rPr>
      </w:pPr>
      <w:r w:rsidRPr="0039029D">
        <w:rPr>
          <w:b/>
          <w:lang w:val="sr-Cyrl-RS"/>
        </w:rPr>
        <w:t>Чување документација из регистра заложног права на дигиталној имовини</w:t>
      </w:r>
    </w:p>
    <w:p w14:paraId="55980CE1" w14:textId="3D524E69" w:rsidR="00627EFF" w:rsidRPr="0039029D" w:rsidRDefault="00627EFF" w:rsidP="008C4867">
      <w:pPr>
        <w:spacing w:after="120" w:line="240" w:lineRule="auto"/>
        <w:ind w:firstLine="284"/>
        <w:jc w:val="center"/>
        <w:rPr>
          <w:b/>
          <w:lang w:val="sr-Cyrl-RS"/>
        </w:rPr>
      </w:pPr>
      <w:r w:rsidRPr="0039029D">
        <w:rPr>
          <w:b/>
          <w:lang w:val="sr-Cyrl-RS"/>
        </w:rPr>
        <w:t xml:space="preserve">Члан </w:t>
      </w:r>
      <w:r w:rsidR="00422DB6" w:rsidRPr="0039029D">
        <w:rPr>
          <w:b/>
          <w:lang w:val="sr-Cyrl-RS"/>
        </w:rPr>
        <w:t>1</w:t>
      </w:r>
      <w:r w:rsidR="0045571A" w:rsidRPr="0039029D">
        <w:rPr>
          <w:b/>
          <w:lang w:val="sr-Cyrl-RS"/>
        </w:rPr>
        <w:t>20</w:t>
      </w:r>
      <w:r w:rsidR="004B45DD" w:rsidRPr="0039029D">
        <w:rPr>
          <w:b/>
          <w:lang w:val="sr-Cyrl-RS"/>
        </w:rPr>
        <w:t>.</w:t>
      </w:r>
    </w:p>
    <w:p w14:paraId="4532FD50" w14:textId="7190A98F"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Пружалац услуг</w:t>
      </w:r>
      <w:r w:rsidR="00023DDF" w:rsidRPr="0039029D">
        <w:rPr>
          <w:rFonts w:eastAsia="Times New Roman"/>
          <w:lang w:val="sr-Cyrl-RS"/>
        </w:rPr>
        <w:t>а</w:t>
      </w:r>
      <w:r w:rsidRPr="0039029D">
        <w:rPr>
          <w:rFonts w:eastAsia="Times New Roman"/>
          <w:lang w:val="sr-Cyrl-RS"/>
        </w:rPr>
        <w:t xml:space="preserve"> повезаних с дигиталном имовином дужан је да чува документацију на основу које је извршен упис података у регистар заложног права на дигиталној имовини, односно на основу које је заложно право брисано, </w:t>
      </w:r>
      <w:r w:rsidR="008E04F4" w:rsidRPr="0039029D">
        <w:rPr>
          <w:rFonts w:eastAsia="Times New Roman"/>
          <w:lang w:val="sr-Cyrl-RS"/>
        </w:rPr>
        <w:t>и то</w:t>
      </w:r>
      <w:r w:rsidRPr="0039029D">
        <w:rPr>
          <w:rFonts w:eastAsia="Times New Roman"/>
          <w:lang w:val="sr-Cyrl-RS"/>
        </w:rPr>
        <w:t xml:space="preserve"> пет година од дана престанка заложног права.</w:t>
      </w:r>
    </w:p>
    <w:p w14:paraId="502CBD47"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Документација из става 1. овог члана у папирној форми преводи се у електронску форму и чува у складу са прописима којима се уређује чување електронских докумената.</w:t>
      </w:r>
    </w:p>
    <w:p w14:paraId="5F66371D" w14:textId="77777777" w:rsidR="00627EFF" w:rsidRPr="0039029D" w:rsidRDefault="00627EFF" w:rsidP="008C4867">
      <w:pPr>
        <w:spacing w:after="120" w:line="240" w:lineRule="auto"/>
        <w:ind w:firstLine="284"/>
        <w:jc w:val="center"/>
        <w:rPr>
          <w:b/>
          <w:lang w:val="sr-Cyrl-RS"/>
        </w:rPr>
      </w:pPr>
      <w:r w:rsidRPr="0039029D">
        <w:rPr>
          <w:b/>
          <w:lang w:val="sr-Cyrl-RS"/>
        </w:rPr>
        <w:t>Фидуција на дигиталној имовини</w:t>
      </w:r>
    </w:p>
    <w:p w14:paraId="6F5D4A12" w14:textId="6244C47F" w:rsidR="00627EFF" w:rsidRPr="0039029D" w:rsidRDefault="00627EFF" w:rsidP="008C4867">
      <w:pPr>
        <w:spacing w:after="120" w:line="240" w:lineRule="auto"/>
        <w:ind w:firstLine="284"/>
        <w:jc w:val="center"/>
        <w:rPr>
          <w:b/>
          <w:lang w:val="sr-Cyrl-RS"/>
        </w:rPr>
      </w:pPr>
      <w:r w:rsidRPr="0039029D">
        <w:rPr>
          <w:b/>
          <w:lang w:val="sr-Cyrl-RS"/>
        </w:rPr>
        <w:t>Члан</w:t>
      </w:r>
      <w:r w:rsidR="004B45DD" w:rsidRPr="0039029D">
        <w:rPr>
          <w:b/>
          <w:lang w:val="sr-Cyrl-RS"/>
        </w:rPr>
        <w:t xml:space="preserve"> </w:t>
      </w:r>
      <w:r w:rsidR="00422DB6" w:rsidRPr="0039029D">
        <w:rPr>
          <w:b/>
          <w:lang w:val="sr-Cyrl-RS"/>
        </w:rPr>
        <w:t>1</w:t>
      </w:r>
      <w:r w:rsidR="0045571A" w:rsidRPr="0039029D">
        <w:rPr>
          <w:b/>
          <w:lang w:val="sr-Cyrl-RS"/>
        </w:rPr>
        <w:t>21</w:t>
      </w:r>
      <w:r w:rsidR="004B45DD" w:rsidRPr="0039029D">
        <w:rPr>
          <w:b/>
          <w:lang w:val="sr-Cyrl-RS"/>
        </w:rPr>
        <w:t>.</w:t>
      </w:r>
    </w:p>
    <w:p w14:paraId="68EF7C03"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 xml:space="preserve">Уговором о фидуцији дигиталне имовине обавезује се фидуцијарни дужник </w:t>
      </w:r>
      <w:r w:rsidR="009A0CC9" w:rsidRPr="0039029D">
        <w:rPr>
          <w:rFonts w:eastAsia="Times New Roman"/>
          <w:lang w:val="sr-Latn-RS"/>
        </w:rPr>
        <w:t>(</w:t>
      </w:r>
      <w:r w:rsidR="009A0CC9" w:rsidRPr="0039029D">
        <w:rPr>
          <w:rFonts w:eastAsia="Times New Roman"/>
          <w:lang w:val="sr-Cyrl-RS"/>
        </w:rPr>
        <w:t xml:space="preserve">у даљем тексту: фидуцијант) </w:t>
      </w:r>
      <w:r w:rsidRPr="0039029D">
        <w:rPr>
          <w:rFonts w:eastAsia="Times New Roman"/>
          <w:lang w:val="sr-Cyrl-RS"/>
        </w:rPr>
        <w:t xml:space="preserve">према фидуцијарном повериоцу </w:t>
      </w:r>
      <w:r w:rsidR="009A0CC9" w:rsidRPr="0039029D">
        <w:rPr>
          <w:rFonts w:eastAsia="Times New Roman"/>
          <w:lang w:val="sr-Cyrl-RS"/>
        </w:rPr>
        <w:t xml:space="preserve">(у даљем тексту: фидуцијар) </w:t>
      </w:r>
      <w:r w:rsidRPr="0039029D">
        <w:rPr>
          <w:rFonts w:eastAsia="Times New Roman"/>
          <w:lang w:val="sr-Cyrl-RS"/>
        </w:rPr>
        <w:t xml:space="preserve">да на њега, у сврху обезбеђења потраживања, пренесе право својине на дигиталној имовини, а </w:t>
      </w:r>
      <w:r w:rsidR="009A0CC9" w:rsidRPr="0039029D">
        <w:rPr>
          <w:rFonts w:eastAsia="Times New Roman"/>
          <w:lang w:val="sr-Cyrl-RS"/>
        </w:rPr>
        <w:t>фидуцијар</w:t>
      </w:r>
      <w:r w:rsidRPr="0039029D">
        <w:rPr>
          <w:rFonts w:eastAsia="Times New Roman"/>
          <w:lang w:val="sr-Cyrl-RS"/>
        </w:rPr>
        <w:t xml:space="preserve"> се обавезује да, у складу са тим уговором, примљена или еквивалентна средства обезбеђења врати </w:t>
      </w:r>
      <w:r w:rsidR="009A0CC9" w:rsidRPr="0039029D">
        <w:rPr>
          <w:rFonts w:eastAsia="Times New Roman"/>
          <w:lang w:val="sr-Cyrl-RS"/>
        </w:rPr>
        <w:t>фидуцијанту</w:t>
      </w:r>
      <w:r w:rsidRPr="0039029D">
        <w:rPr>
          <w:rFonts w:eastAsia="Times New Roman"/>
          <w:lang w:val="sr-Cyrl-RS"/>
        </w:rPr>
        <w:t xml:space="preserve"> по извршењу обезбеђеног потраживања, односно истовремено с тим извршењем.</w:t>
      </w:r>
    </w:p>
    <w:p w14:paraId="46757973" w14:textId="77777777" w:rsidR="00627EFF" w:rsidRPr="0039029D" w:rsidRDefault="009A0CC9" w:rsidP="008C4867">
      <w:pPr>
        <w:spacing w:after="120" w:line="240" w:lineRule="auto"/>
        <w:ind w:firstLine="284"/>
        <w:jc w:val="both"/>
        <w:rPr>
          <w:rFonts w:eastAsia="Times New Roman"/>
          <w:lang w:val="sr-Cyrl-RS"/>
        </w:rPr>
      </w:pPr>
      <w:r w:rsidRPr="0039029D">
        <w:rPr>
          <w:rFonts w:eastAsia="Times New Roman"/>
          <w:lang w:val="sr-Cyrl-RS"/>
        </w:rPr>
        <w:t>Фидуцијар</w:t>
      </w:r>
      <w:r w:rsidR="00627EFF" w:rsidRPr="0039029D">
        <w:rPr>
          <w:rFonts w:eastAsia="Times New Roman"/>
          <w:lang w:val="sr-Cyrl-RS"/>
        </w:rPr>
        <w:t>, ако није другачије уговорено, има право да користи дигиталну имовину која је предмет уговора о фидуцији из става 1. овог члана и да њоме располаже, укључујући и право на њено отуђење.</w:t>
      </w:r>
    </w:p>
    <w:p w14:paraId="23C0FC02" w14:textId="77777777" w:rsidR="00627EFF" w:rsidRPr="0039029D" w:rsidRDefault="009A0CC9" w:rsidP="008C4867">
      <w:pPr>
        <w:spacing w:after="120" w:line="240" w:lineRule="auto"/>
        <w:ind w:firstLine="284"/>
        <w:jc w:val="both"/>
        <w:rPr>
          <w:rFonts w:eastAsia="Times New Roman"/>
          <w:lang w:val="sr-Cyrl-RS"/>
        </w:rPr>
      </w:pPr>
      <w:r w:rsidRPr="0039029D">
        <w:rPr>
          <w:rFonts w:eastAsia="Times New Roman"/>
          <w:lang w:val="sr-Cyrl-RS"/>
        </w:rPr>
        <w:t>Фидуцијант</w:t>
      </w:r>
      <w:r w:rsidR="00627EFF" w:rsidRPr="0039029D">
        <w:rPr>
          <w:rFonts w:eastAsia="Times New Roman"/>
          <w:lang w:val="sr-Cyrl-RS"/>
        </w:rPr>
        <w:t xml:space="preserve"> може бити и треће лице које пружа обезбеђење за туђи дуг.</w:t>
      </w:r>
    </w:p>
    <w:p w14:paraId="3D909A4A"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Уговор о фидуцији дигиталне имовине може се, осим у сврху обезбеђења потраживања у складу са ставом 1. овог члана, закључити и у другу сврху која у том случају мора бити дефинисана самим уговором о фидуцији дигиталне имовине.</w:t>
      </w:r>
    </w:p>
    <w:p w14:paraId="6F7BE03F" w14:textId="77777777" w:rsidR="00627EFF" w:rsidRPr="0039029D" w:rsidRDefault="00627EFF" w:rsidP="008C4867">
      <w:pPr>
        <w:spacing w:after="120" w:line="240" w:lineRule="auto"/>
        <w:ind w:firstLine="284"/>
        <w:jc w:val="both"/>
        <w:rPr>
          <w:rFonts w:eastAsia="Times New Roman"/>
          <w:lang w:val="sr-Cyrl-RS"/>
        </w:rPr>
      </w:pPr>
      <w:r w:rsidRPr="0039029D">
        <w:rPr>
          <w:rFonts w:eastAsia="Times New Roman"/>
          <w:lang w:val="sr-Cyrl-RS"/>
        </w:rPr>
        <w:t>Надзорни орган ближе уређује фидуцију на дигиталној имовини и прописује ближе услове и обавезну садржину уговора о фидуцији дигиталне имовине.</w:t>
      </w:r>
    </w:p>
    <w:p w14:paraId="7E56C925" w14:textId="77777777" w:rsidR="00627EFF" w:rsidRPr="0039029D" w:rsidRDefault="00686931" w:rsidP="008C4867">
      <w:pPr>
        <w:spacing w:after="120" w:line="240" w:lineRule="auto"/>
        <w:ind w:firstLine="284"/>
        <w:jc w:val="both"/>
        <w:rPr>
          <w:rFonts w:eastAsia="Times New Roman"/>
          <w:lang w:val="sr-Cyrl-RS"/>
        </w:rPr>
      </w:pPr>
      <w:r w:rsidRPr="0039029D">
        <w:rPr>
          <w:rFonts w:eastAsia="Times New Roman"/>
          <w:lang w:val="sr-Cyrl-RS"/>
        </w:rPr>
        <w:t>Ако је то прописано правилима пословања пружаоца услуга</w:t>
      </w:r>
      <w:r w:rsidR="008E04F4" w:rsidRPr="0039029D">
        <w:rPr>
          <w:rFonts w:eastAsia="Times New Roman"/>
          <w:lang w:val="sr-Cyrl-RS"/>
        </w:rPr>
        <w:t xml:space="preserve"> повезаних с дигиталном имовином</w:t>
      </w:r>
      <w:r w:rsidRPr="0039029D">
        <w:rPr>
          <w:rFonts w:eastAsia="Times New Roman"/>
          <w:lang w:val="sr-Cyrl-RS"/>
        </w:rPr>
        <w:t xml:space="preserve"> и ако је то утврђено у уговору о фидуцији дигиталне имовине</w:t>
      </w:r>
      <w:r w:rsidR="00BD68FB" w:rsidRPr="0039029D">
        <w:rPr>
          <w:rFonts w:eastAsia="Times New Roman"/>
          <w:lang w:val="sr-Cyrl-RS"/>
        </w:rPr>
        <w:t>,</w:t>
      </w:r>
      <w:r w:rsidRPr="0039029D">
        <w:rPr>
          <w:rFonts w:eastAsia="Times New Roman"/>
          <w:lang w:val="sr-Cyrl-RS"/>
        </w:rPr>
        <w:t xml:space="preserve"> н</w:t>
      </w:r>
      <w:r w:rsidR="00627EFF" w:rsidRPr="0039029D">
        <w:rPr>
          <w:rFonts w:eastAsia="Times New Roman"/>
          <w:lang w:val="sr-Cyrl-RS"/>
        </w:rPr>
        <w:t xml:space="preserve">а </w:t>
      </w:r>
      <w:r w:rsidRPr="0039029D">
        <w:rPr>
          <w:rFonts w:eastAsia="Times New Roman"/>
          <w:lang w:val="sr-Cyrl-RS"/>
        </w:rPr>
        <w:t xml:space="preserve">фидуцију </w:t>
      </w:r>
      <w:r w:rsidR="00627EFF" w:rsidRPr="0039029D">
        <w:rPr>
          <w:rFonts w:eastAsia="Times New Roman"/>
          <w:lang w:val="sr-Cyrl-RS"/>
        </w:rPr>
        <w:t xml:space="preserve">дигиталне имовине </w:t>
      </w:r>
      <w:r w:rsidRPr="0039029D">
        <w:rPr>
          <w:rFonts w:eastAsia="Times New Roman"/>
          <w:lang w:val="sr-Cyrl-RS"/>
        </w:rPr>
        <w:t>се могу</w:t>
      </w:r>
      <w:r w:rsidR="00627EFF" w:rsidRPr="0039029D">
        <w:rPr>
          <w:rFonts w:eastAsia="Times New Roman"/>
          <w:lang w:val="sr-Cyrl-RS"/>
        </w:rPr>
        <w:t xml:space="preserve"> сходно </w:t>
      </w:r>
      <w:r w:rsidRPr="0039029D">
        <w:rPr>
          <w:rFonts w:eastAsia="Times New Roman"/>
          <w:lang w:val="sr-Cyrl-RS"/>
        </w:rPr>
        <w:t xml:space="preserve">применити </w:t>
      </w:r>
      <w:r w:rsidR="00627EFF" w:rsidRPr="0039029D">
        <w:rPr>
          <w:rFonts w:eastAsia="Times New Roman"/>
          <w:lang w:val="sr-Cyrl-RS"/>
        </w:rPr>
        <w:t xml:space="preserve">одредбе овог закона које се односе на </w:t>
      </w:r>
      <w:r w:rsidRPr="0039029D">
        <w:rPr>
          <w:rFonts w:eastAsia="Times New Roman"/>
          <w:lang w:val="sr-Cyrl-RS"/>
        </w:rPr>
        <w:t>заложно право</w:t>
      </w:r>
      <w:r w:rsidR="00627EFF" w:rsidRPr="0039029D">
        <w:rPr>
          <w:rFonts w:eastAsia="Times New Roman"/>
          <w:lang w:val="sr-Cyrl-RS"/>
        </w:rPr>
        <w:t xml:space="preserve"> на дигиталној имовини.</w:t>
      </w:r>
    </w:p>
    <w:p w14:paraId="626F7ECF" w14:textId="77777777" w:rsidR="009A0CC9" w:rsidRPr="0039029D" w:rsidRDefault="009A0CC9" w:rsidP="008C4867">
      <w:pPr>
        <w:spacing w:after="120" w:line="240" w:lineRule="auto"/>
        <w:ind w:firstLine="284"/>
        <w:jc w:val="center"/>
        <w:rPr>
          <w:rFonts w:eastAsia="Times New Roman"/>
          <w:b/>
          <w:lang w:val="sr-Cyrl-RS"/>
        </w:rPr>
      </w:pPr>
      <w:r w:rsidRPr="0039029D">
        <w:rPr>
          <w:rFonts w:eastAsia="Times New Roman"/>
          <w:b/>
          <w:lang w:val="sr-Cyrl-RS"/>
        </w:rPr>
        <w:t>Положај фидуцијанта у стечају</w:t>
      </w:r>
    </w:p>
    <w:p w14:paraId="6A60BA77" w14:textId="5E3A3750" w:rsidR="009A0CC9" w:rsidRPr="0039029D" w:rsidRDefault="009A0CC9" w:rsidP="008C4867">
      <w:pPr>
        <w:spacing w:after="120" w:line="240" w:lineRule="auto"/>
        <w:ind w:firstLine="284"/>
        <w:jc w:val="center"/>
        <w:rPr>
          <w:rFonts w:eastAsia="Times New Roman"/>
          <w:b/>
          <w:lang w:val="sr-Cyrl-RS"/>
        </w:rPr>
      </w:pPr>
      <w:r w:rsidRPr="0039029D">
        <w:rPr>
          <w:rFonts w:eastAsia="Times New Roman"/>
          <w:b/>
          <w:lang w:val="sr-Cyrl-RS"/>
        </w:rPr>
        <w:t xml:space="preserve">Члан </w:t>
      </w:r>
      <w:r w:rsidR="00422DB6" w:rsidRPr="0039029D">
        <w:rPr>
          <w:rFonts w:eastAsia="Times New Roman"/>
          <w:b/>
          <w:lang w:val="sr-Cyrl-RS"/>
        </w:rPr>
        <w:t>12</w:t>
      </w:r>
      <w:r w:rsidR="0045571A" w:rsidRPr="0039029D">
        <w:rPr>
          <w:rFonts w:eastAsia="Times New Roman"/>
          <w:b/>
          <w:lang w:val="sr-Cyrl-RS"/>
        </w:rPr>
        <w:t>2</w:t>
      </w:r>
      <w:r w:rsidRPr="0039029D">
        <w:rPr>
          <w:rFonts w:eastAsia="Times New Roman"/>
          <w:b/>
          <w:lang w:val="sr-Cyrl-RS"/>
        </w:rPr>
        <w:t>.</w:t>
      </w:r>
    </w:p>
    <w:p w14:paraId="1BDE5D52" w14:textId="3B282974" w:rsidR="009A0CC9" w:rsidRPr="0039029D" w:rsidRDefault="009A0CC9" w:rsidP="008C4867">
      <w:pPr>
        <w:spacing w:after="120" w:line="240" w:lineRule="auto"/>
        <w:ind w:firstLine="284"/>
        <w:jc w:val="both"/>
        <w:rPr>
          <w:rFonts w:eastAsia="Times New Roman"/>
          <w:lang w:val="sr-Cyrl-RS"/>
        </w:rPr>
      </w:pPr>
      <w:r w:rsidRPr="0039029D">
        <w:rPr>
          <w:rFonts w:eastAsia="Times New Roman"/>
          <w:lang w:val="sr-Cyrl-RS"/>
        </w:rPr>
        <w:t xml:space="preserve">Уколико је уговор о фидуцији закључен у сврху обезбеђења потраживања у складу са чланом </w:t>
      </w:r>
      <w:r w:rsidR="0013486F" w:rsidRPr="0039029D">
        <w:rPr>
          <w:rFonts w:eastAsia="Times New Roman"/>
          <w:lang w:val="sr-Cyrl-RS"/>
        </w:rPr>
        <w:t>1</w:t>
      </w:r>
      <w:r w:rsidR="0045571A" w:rsidRPr="0039029D">
        <w:rPr>
          <w:rFonts w:eastAsia="Times New Roman"/>
          <w:lang w:val="sr-Cyrl-RS"/>
        </w:rPr>
        <w:t>21</w:t>
      </w:r>
      <w:r w:rsidRPr="0039029D">
        <w:rPr>
          <w:rFonts w:eastAsia="Times New Roman"/>
          <w:lang w:val="sr-Cyrl-RS"/>
        </w:rPr>
        <w:t xml:space="preserve">. став 1. </w:t>
      </w:r>
      <w:r w:rsidR="00686931" w:rsidRPr="0039029D">
        <w:rPr>
          <w:rFonts w:eastAsia="Times New Roman"/>
          <w:lang w:val="sr-Cyrl-RS"/>
        </w:rPr>
        <w:t>овог закона фидуцијант ће, у смислу закона који</w:t>
      </w:r>
      <w:r w:rsidR="003D3C04" w:rsidRPr="0039029D">
        <w:rPr>
          <w:rFonts w:eastAsia="Times New Roman"/>
          <w:lang w:val="sr-Cyrl-RS"/>
        </w:rPr>
        <w:t>м се</w:t>
      </w:r>
      <w:r w:rsidR="00686931" w:rsidRPr="0039029D">
        <w:rPr>
          <w:rFonts w:eastAsia="Times New Roman"/>
          <w:lang w:val="sr-Cyrl-RS"/>
        </w:rPr>
        <w:t xml:space="preserve"> уређује стечајни поступак, имати положај разлучног повериоца.</w:t>
      </w:r>
    </w:p>
    <w:p w14:paraId="3CAED075" w14:textId="075A4A7C" w:rsidR="00686931" w:rsidRPr="0039029D" w:rsidRDefault="00686931" w:rsidP="008C4867">
      <w:pPr>
        <w:spacing w:after="120" w:line="240" w:lineRule="auto"/>
        <w:ind w:firstLine="284"/>
        <w:jc w:val="both"/>
        <w:rPr>
          <w:rFonts w:eastAsia="Times New Roman"/>
          <w:lang w:val="sr-Cyrl-RS"/>
        </w:rPr>
      </w:pPr>
      <w:r w:rsidRPr="0039029D">
        <w:rPr>
          <w:rFonts w:eastAsia="Times New Roman"/>
          <w:lang w:val="sr-Cyrl-RS"/>
        </w:rPr>
        <w:t xml:space="preserve">Уколико је уговор о фидуцији закључен </w:t>
      </w:r>
      <w:r w:rsidR="00AB3C0A">
        <w:rPr>
          <w:rFonts w:eastAsia="Times New Roman"/>
          <w:lang w:val="sr-Cyrl-RS"/>
        </w:rPr>
        <w:t xml:space="preserve">у </w:t>
      </w:r>
      <w:r w:rsidRPr="0039029D">
        <w:rPr>
          <w:rFonts w:eastAsia="Times New Roman"/>
          <w:lang w:val="sr-Cyrl-RS"/>
        </w:rPr>
        <w:t xml:space="preserve">било коју сврху осим обезбеђења потраживања, у складу са чланом </w:t>
      </w:r>
      <w:r w:rsidR="0013486F" w:rsidRPr="0039029D">
        <w:rPr>
          <w:rFonts w:eastAsia="Times New Roman"/>
          <w:lang w:val="sr-Cyrl-RS"/>
        </w:rPr>
        <w:t>1</w:t>
      </w:r>
      <w:r w:rsidR="0045571A" w:rsidRPr="0039029D">
        <w:rPr>
          <w:rFonts w:eastAsia="Times New Roman"/>
          <w:lang w:val="sr-Cyrl-RS"/>
        </w:rPr>
        <w:t>21</w:t>
      </w:r>
      <w:r w:rsidRPr="0039029D">
        <w:rPr>
          <w:rFonts w:eastAsia="Times New Roman"/>
          <w:lang w:val="sr-Cyrl-RS"/>
        </w:rPr>
        <w:t>. став 4. овог закона, фидуцијант ће, у смислу закона који</w:t>
      </w:r>
      <w:r w:rsidR="003D3C04" w:rsidRPr="0039029D">
        <w:rPr>
          <w:rFonts w:eastAsia="Times New Roman"/>
          <w:lang w:val="sr-Cyrl-RS"/>
        </w:rPr>
        <w:t>м се</w:t>
      </w:r>
      <w:r w:rsidRPr="0039029D">
        <w:rPr>
          <w:rFonts w:eastAsia="Times New Roman"/>
          <w:lang w:val="sr-Cyrl-RS"/>
        </w:rPr>
        <w:t xml:space="preserve"> уређује стечајни поступак, имати положај излучног повериоца.</w:t>
      </w:r>
    </w:p>
    <w:p w14:paraId="6A254E18" w14:textId="4CC34DEA" w:rsidR="00C07E51" w:rsidRPr="0039029D" w:rsidRDefault="00B37B9E" w:rsidP="008C4867">
      <w:pPr>
        <w:spacing w:after="120" w:line="240" w:lineRule="auto"/>
        <w:ind w:firstLine="284"/>
        <w:jc w:val="center"/>
        <w:rPr>
          <w:rFonts w:eastAsia="Times New Roman"/>
          <w:b/>
          <w:bCs/>
          <w:lang w:val="sr-Cyrl-RS"/>
        </w:rPr>
      </w:pPr>
      <w:bookmarkStart w:id="92" w:name="_Hlk50389985"/>
      <w:r w:rsidRPr="0039029D">
        <w:rPr>
          <w:rFonts w:eastAsia="Times New Roman"/>
          <w:b/>
          <w:bCs/>
          <w:lang w:val="sr-Latn-RS"/>
        </w:rPr>
        <w:t>VII</w:t>
      </w:r>
      <w:r w:rsidR="00E826C5" w:rsidRPr="0039029D">
        <w:rPr>
          <w:rFonts w:eastAsia="Times New Roman"/>
          <w:b/>
          <w:bCs/>
          <w:lang w:val="sr-Latn-RS"/>
        </w:rPr>
        <w:t>.</w:t>
      </w:r>
      <w:r w:rsidR="00C07E51" w:rsidRPr="0039029D">
        <w:rPr>
          <w:rFonts w:eastAsia="Times New Roman"/>
          <w:b/>
          <w:bCs/>
          <w:lang w:val="sr-Cyrl-RS"/>
        </w:rPr>
        <w:t xml:space="preserve"> Н</w:t>
      </w:r>
      <w:r w:rsidR="001B7302" w:rsidRPr="0039029D">
        <w:rPr>
          <w:rFonts w:eastAsia="Times New Roman"/>
          <w:b/>
          <w:bCs/>
          <w:lang w:val="sr-Cyrl-RS"/>
        </w:rPr>
        <w:t>АДЗОР</w:t>
      </w:r>
    </w:p>
    <w:p w14:paraId="3431F0CC" w14:textId="77777777" w:rsidR="00C07E51" w:rsidRPr="0039029D" w:rsidRDefault="00C07E51" w:rsidP="008C4867">
      <w:pPr>
        <w:spacing w:after="120" w:line="240" w:lineRule="auto"/>
        <w:ind w:firstLine="284"/>
        <w:jc w:val="center"/>
        <w:rPr>
          <w:rFonts w:eastAsia="Times New Roman"/>
          <w:b/>
          <w:bCs/>
          <w:lang w:val="sr-Cyrl-RS"/>
        </w:rPr>
      </w:pPr>
      <w:r w:rsidRPr="0039029D">
        <w:rPr>
          <w:rFonts w:eastAsia="Times New Roman"/>
          <w:b/>
          <w:bCs/>
          <w:lang w:val="sr-Cyrl-RS"/>
        </w:rPr>
        <w:t>Предмет надзора</w:t>
      </w:r>
    </w:p>
    <w:p w14:paraId="7AEF822B" w14:textId="0FB2AC1C" w:rsidR="00C07E51" w:rsidRPr="0039029D" w:rsidRDefault="00C07E51"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DA0E43" w:rsidRPr="0039029D">
        <w:rPr>
          <w:rFonts w:eastAsia="Times New Roman"/>
          <w:b/>
          <w:bCs/>
          <w:lang w:val="sr-Cyrl-RS"/>
        </w:rPr>
        <w:t>12</w:t>
      </w:r>
      <w:r w:rsidR="001170EA" w:rsidRPr="0039029D">
        <w:rPr>
          <w:rFonts w:eastAsia="Times New Roman"/>
          <w:b/>
          <w:bCs/>
          <w:lang w:val="sr-Cyrl-RS"/>
        </w:rPr>
        <w:t>3</w:t>
      </w:r>
      <w:r w:rsidR="00B37B9E" w:rsidRPr="0039029D">
        <w:rPr>
          <w:rFonts w:eastAsia="Times New Roman"/>
          <w:b/>
          <w:bCs/>
          <w:lang w:val="sr-Cyrl-RS"/>
        </w:rPr>
        <w:t>.</w:t>
      </w:r>
    </w:p>
    <w:p w14:paraId="5161B770" w14:textId="7B90DB9A" w:rsidR="00C07E51" w:rsidRPr="0039029D" w:rsidRDefault="00C07E51" w:rsidP="008C4867">
      <w:pPr>
        <w:spacing w:after="120" w:line="240" w:lineRule="auto"/>
        <w:ind w:firstLine="284"/>
        <w:jc w:val="both"/>
        <w:rPr>
          <w:rFonts w:eastAsia="Times New Roman"/>
          <w:lang w:val="sr-Cyrl-RS"/>
        </w:rPr>
      </w:pPr>
      <w:bookmarkStart w:id="93" w:name="_Hlk55804907"/>
      <w:r w:rsidRPr="0039029D">
        <w:rPr>
          <w:rFonts w:eastAsia="Times New Roman"/>
          <w:lang w:val="sr-Cyrl-RS"/>
        </w:rPr>
        <w:t xml:space="preserve">Надзор над пословањем </w:t>
      </w:r>
      <w:bookmarkStart w:id="94" w:name="_Hlk55805209"/>
      <w:r w:rsidRPr="0039029D">
        <w:rPr>
          <w:rFonts w:eastAsia="Times New Roman"/>
          <w:lang w:val="sr-Cyrl-RS"/>
        </w:rPr>
        <w:t>пружалаца услуга повезаних с дигиталном имовином</w:t>
      </w:r>
      <w:r w:rsidR="00C71949" w:rsidRPr="0039029D">
        <w:rPr>
          <w:rFonts w:eastAsia="Times New Roman"/>
          <w:lang w:val="sr-Cyrl-RS"/>
        </w:rPr>
        <w:t>,</w:t>
      </w:r>
      <w:r w:rsidRPr="0039029D">
        <w:rPr>
          <w:rFonts w:eastAsia="Times New Roman"/>
          <w:lang w:val="sr-Cyrl-RS"/>
        </w:rPr>
        <w:t xml:space="preserve"> </w:t>
      </w:r>
      <w:r w:rsidR="00C71949" w:rsidRPr="0039029D">
        <w:rPr>
          <w:rFonts w:eastAsia="Times New Roman"/>
          <w:lang w:val="sr-Cyrl-RS"/>
        </w:rPr>
        <w:t>издавалаца дигиталне имовине, као и лица која јесу или су бил</w:t>
      </w:r>
      <w:r w:rsidR="004C6F94" w:rsidRPr="0039029D">
        <w:rPr>
          <w:rFonts w:eastAsia="Times New Roman"/>
          <w:lang w:val="sr-Cyrl-RS"/>
        </w:rPr>
        <w:t>а</w:t>
      </w:r>
      <w:r w:rsidR="00C71949" w:rsidRPr="0039029D">
        <w:rPr>
          <w:rFonts w:eastAsia="Times New Roman"/>
          <w:lang w:val="sr-Cyrl-RS"/>
        </w:rPr>
        <w:t xml:space="preserve"> имаоци дигиталне имовине</w:t>
      </w:r>
      <w:bookmarkEnd w:id="94"/>
      <w:r w:rsidR="00C71949" w:rsidRPr="0039029D">
        <w:rPr>
          <w:rFonts w:eastAsia="Times New Roman"/>
          <w:lang w:val="sr-Cyrl-RS"/>
        </w:rPr>
        <w:t>,</w:t>
      </w:r>
      <w:r w:rsidRPr="0039029D">
        <w:rPr>
          <w:rFonts w:eastAsia="Times New Roman"/>
          <w:lang w:val="sr-Cyrl-RS"/>
        </w:rPr>
        <w:t xml:space="preserve"> врши надзорни орган, у складу са својим надлежностима</w:t>
      </w:r>
      <w:r w:rsidRPr="0039029D">
        <w:rPr>
          <w:rFonts w:eastAsia="Times New Roman"/>
          <w:lang w:val="sr-Latn-RS"/>
        </w:rPr>
        <w:t xml:space="preserve"> </w:t>
      </w:r>
      <w:r w:rsidRPr="0039029D">
        <w:rPr>
          <w:rFonts w:eastAsia="Times New Roman"/>
          <w:lang w:val="sr-Cyrl-RS"/>
        </w:rPr>
        <w:t xml:space="preserve">утврђеним овим и другим законима. </w:t>
      </w:r>
    </w:p>
    <w:p w14:paraId="2CC71B6E" w14:textId="2880AC28" w:rsidR="00C07E51" w:rsidRPr="0039029D" w:rsidRDefault="00C07E51" w:rsidP="008C4867">
      <w:pPr>
        <w:spacing w:after="120" w:line="240" w:lineRule="auto"/>
        <w:ind w:firstLine="284"/>
        <w:jc w:val="both"/>
        <w:rPr>
          <w:lang w:val="sr-Cyrl-RS"/>
        </w:rPr>
      </w:pPr>
      <w:r w:rsidRPr="0039029D">
        <w:rPr>
          <w:lang w:val="sr-Cyrl-RS"/>
        </w:rPr>
        <w:t>Надзорни орган врши надзор у сваком делу пословања издаваоца</w:t>
      </w:r>
      <w:r w:rsidR="0012700D" w:rsidRPr="0039029D">
        <w:rPr>
          <w:lang w:val="sr-Latn-RS"/>
        </w:rPr>
        <w:t xml:space="preserve"> </w:t>
      </w:r>
      <w:r w:rsidR="0012700D" w:rsidRPr="0039029D">
        <w:rPr>
          <w:lang w:val="sr-Cyrl-RS"/>
        </w:rPr>
        <w:t xml:space="preserve">и </w:t>
      </w:r>
      <w:r w:rsidR="009C0474" w:rsidRPr="0039029D">
        <w:rPr>
          <w:lang w:val="sr-Cyrl-RS"/>
        </w:rPr>
        <w:t>имаоца дигиталне имовине из става 1. овог члана</w:t>
      </w:r>
      <w:r w:rsidRPr="0039029D">
        <w:rPr>
          <w:lang w:val="sr-Cyrl-RS"/>
        </w:rPr>
        <w:t xml:space="preserve"> који је посредно и</w:t>
      </w:r>
      <w:r w:rsidR="00055280" w:rsidRPr="0039029D">
        <w:rPr>
          <w:lang w:val="sr-Cyrl-RS"/>
        </w:rPr>
        <w:t>/и</w:t>
      </w:r>
      <w:r w:rsidRPr="0039029D">
        <w:rPr>
          <w:lang w:val="sr-Cyrl-RS"/>
        </w:rPr>
        <w:t xml:space="preserve">ли непосредно </w:t>
      </w:r>
      <w:r w:rsidR="009B3E5E" w:rsidRPr="0039029D">
        <w:rPr>
          <w:lang w:val="sr-Cyrl-RS"/>
        </w:rPr>
        <w:t>у вези</w:t>
      </w:r>
      <w:r w:rsidRPr="0039029D">
        <w:rPr>
          <w:lang w:val="sr-Cyrl-RS"/>
        </w:rPr>
        <w:t xml:space="preserve"> са дигиталном имовином, као и у сваком делу пословања пружаоца услуга повезаних с дигиталном имовином, и може</w:t>
      </w:r>
      <w:r w:rsidR="0002340F" w:rsidRPr="0039029D">
        <w:rPr>
          <w:lang w:val="sr-Cyrl-RS"/>
        </w:rPr>
        <w:t xml:space="preserve"> тим</w:t>
      </w:r>
      <w:r w:rsidRPr="0039029D">
        <w:rPr>
          <w:lang w:val="sr-Cyrl-RS"/>
        </w:rPr>
        <w:t xml:space="preserve"> издаваоцима,</w:t>
      </w:r>
      <w:r w:rsidR="009C0474" w:rsidRPr="0039029D">
        <w:rPr>
          <w:lang w:val="sr-Cyrl-RS"/>
        </w:rPr>
        <w:t xml:space="preserve"> имаоцима</w:t>
      </w:r>
      <w:r w:rsidR="0002340F" w:rsidRPr="0039029D">
        <w:rPr>
          <w:lang w:val="sr-Cyrl-RS"/>
        </w:rPr>
        <w:t xml:space="preserve"> дигиталне имовине</w:t>
      </w:r>
      <w:r w:rsidR="009C0474" w:rsidRPr="0039029D">
        <w:rPr>
          <w:lang w:val="sr-Cyrl-RS"/>
        </w:rPr>
        <w:t>,</w:t>
      </w:r>
      <w:r w:rsidRPr="0039029D">
        <w:rPr>
          <w:lang w:val="sr-Cyrl-RS"/>
        </w:rPr>
        <w:t xml:space="preserve"> односно пружаоцима услуга</w:t>
      </w:r>
      <w:r w:rsidR="0002340F" w:rsidRPr="0039029D">
        <w:rPr>
          <w:lang w:val="sr-Cyrl-RS"/>
        </w:rPr>
        <w:t xml:space="preserve"> повезаних с дигиталном имовином</w:t>
      </w:r>
      <w:r w:rsidRPr="0039029D">
        <w:rPr>
          <w:lang w:val="sr-Cyrl-RS"/>
        </w:rPr>
        <w:t>, самостално изрицати мере из своје надлежности у складу са овим</w:t>
      </w:r>
      <w:r w:rsidR="009C0474" w:rsidRPr="0039029D">
        <w:rPr>
          <w:lang w:val="sr-Cyrl-RS"/>
        </w:rPr>
        <w:t xml:space="preserve"> и другим</w:t>
      </w:r>
      <w:r w:rsidRPr="0039029D">
        <w:rPr>
          <w:lang w:val="sr-Cyrl-RS"/>
        </w:rPr>
        <w:t xml:space="preserve"> закон</w:t>
      </w:r>
      <w:r w:rsidR="0002340F" w:rsidRPr="0039029D">
        <w:rPr>
          <w:lang w:val="sr-Cyrl-RS"/>
        </w:rPr>
        <w:t>и</w:t>
      </w:r>
      <w:r w:rsidRPr="0039029D">
        <w:rPr>
          <w:lang w:val="sr-Cyrl-RS"/>
        </w:rPr>
        <w:t>м</w:t>
      </w:r>
      <w:r w:rsidR="0002340F" w:rsidRPr="0039029D">
        <w:rPr>
          <w:lang w:val="sr-Cyrl-RS"/>
        </w:rPr>
        <w:t>а</w:t>
      </w:r>
      <w:r w:rsidRPr="0039029D">
        <w:rPr>
          <w:lang w:val="sr-Cyrl-RS"/>
        </w:rPr>
        <w:t>.</w:t>
      </w:r>
    </w:p>
    <w:p w14:paraId="19FCD1EF" w14:textId="77ABB66F" w:rsidR="00C07E51" w:rsidRPr="0039029D" w:rsidRDefault="00C07E51" w:rsidP="008C4867">
      <w:pPr>
        <w:spacing w:after="120" w:line="240" w:lineRule="auto"/>
        <w:ind w:firstLine="284"/>
        <w:jc w:val="both"/>
        <w:rPr>
          <w:rFonts w:eastAsia="Times New Roman"/>
          <w:lang w:val="sr-Cyrl-RS"/>
        </w:rPr>
      </w:pPr>
      <w:bookmarkStart w:id="95" w:name="_Hlk55805442"/>
      <w:bookmarkEnd w:id="93"/>
      <w:r w:rsidRPr="0039029D">
        <w:rPr>
          <w:rFonts w:eastAsia="Times New Roman"/>
          <w:lang w:val="sr-Cyrl-RS"/>
        </w:rPr>
        <w:t>Предмет надзора је провера усклађености пословања пружа</w:t>
      </w:r>
      <w:r w:rsidR="004C6F94" w:rsidRPr="0039029D">
        <w:rPr>
          <w:rFonts w:eastAsia="Times New Roman"/>
          <w:lang w:val="sr-Cyrl-RS"/>
        </w:rPr>
        <w:t>ла</w:t>
      </w:r>
      <w:r w:rsidRPr="0039029D">
        <w:rPr>
          <w:rFonts w:eastAsia="Times New Roman"/>
          <w:lang w:val="sr-Cyrl-RS"/>
        </w:rPr>
        <w:t>ца услуга п</w:t>
      </w:r>
      <w:r w:rsidR="00F4377C" w:rsidRPr="0039029D">
        <w:rPr>
          <w:rFonts w:eastAsia="Times New Roman"/>
          <w:lang w:val="sr-Cyrl-RS"/>
        </w:rPr>
        <w:t>овезаних с дигиталном имовином,</w:t>
      </w:r>
      <w:r w:rsidRPr="0039029D">
        <w:rPr>
          <w:rFonts w:eastAsia="Times New Roman"/>
          <w:lang w:val="sr-Cyrl-RS"/>
        </w:rPr>
        <w:t xml:space="preserve"> издавалаца </w:t>
      </w:r>
      <w:r w:rsidR="00F4377C" w:rsidRPr="0039029D">
        <w:rPr>
          <w:rFonts w:eastAsia="Times New Roman"/>
          <w:lang w:val="sr-Cyrl-RS"/>
        </w:rPr>
        <w:t>и лица која јесу или су бил</w:t>
      </w:r>
      <w:r w:rsidR="004C6F94" w:rsidRPr="0039029D">
        <w:rPr>
          <w:rFonts w:eastAsia="Times New Roman"/>
          <w:lang w:val="sr-Cyrl-RS"/>
        </w:rPr>
        <w:t>а</w:t>
      </w:r>
      <w:r w:rsidR="00F4377C" w:rsidRPr="0039029D">
        <w:rPr>
          <w:rFonts w:eastAsia="Times New Roman"/>
          <w:lang w:val="sr-Cyrl-RS"/>
        </w:rPr>
        <w:t xml:space="preserve"> имаоци дигиталне имовине </w:t>
      </w:r>
      <w:r w:rsidRPr="0039029D">
        <w:rPr>
          <w:rFonts w:eastAsia="Times New Roman"/>
          <w:lang w:val="sr-Cyrl-RS"/>
        </w:rPr>
        <w:t>(у даљем тексту: субјект надзора) са овим законом и прописима донетим на основу овог закона.</w:t>
      </w:r>
    </w:p>
    <w:p w14:paraId="130E81A3" w14:textId="1182BBA9"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Предмет надзора је и провера усклађен</w:t>
      </w:r>
      <w:r w:rsidR="005315DC" w:rsidRPr="0039029D">
        <w:rPr>
          <w:rFonts w:eastAsia="Times New Roman"/>
          <w:lang w:val="sr-Cyrl-RS"/>
        </w:rPr>
        <w:t>ости пословања пружа</w:t>
      </w:r>
      <w:r w:rsidR="00DA3A00" w:rsidRPr="0039029D">
        <w:rPr>
          <w:rFonts w:eastAsia="Times New Roman"/>
          <w:lang w:val="sr-Cyrl-RS"/>
        </w:rPr>
        <w:t>ла</w:t>
      </w:r>
      <w:r w:rsidR="005315DC" w:rsidRPr="0039029D">
        <w:rPr>
          <w:rFonts w:eastAsia="Times New Roman"/>
          <w:lang w:val="sr-Cyrl-RS"/>
        </w:rPr>
        <w:t>ца услуга</w:t>
      </w:r>
      <w:r w:rsidRPr="0039029D">
        <w:rPr>
          <w:rFonts w:eastAsia="Times New Roman"/>
          <w:lang w:val="sr-Cyrl-RS"/>
        </w:rPr>
        <w:t xml:space="preserve"> повезаних с дигиталном имовином и издавалаца са законом и другим прописима којима се уређује спречавање прања новца и финансирања тероризма, законом којим се уређује ограничавање располагања имовином у циљу спречавања тероризма и ширења оружја за масовно уништење, прописима којима се уређује девизно пословање, прописима којима се уређује рачуноводство, прописима којима се уређује управљање информационим системом и другим одговарајућим прописима.</w:t>
      </w:r>
    </w:p>
    <w:bookmarkEnd w:id="95"/>
    <w:p w14:paraId="2E900C74" w14:textId="7777777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 xml:space="preserve">Надзорни орган може прописом утврдити обавезу пружалаца услуга </w:t>
      </w:r>
      <w:bookmarkStart w:id="96" w:name="_Hlk50032815"/>
      <w:r w:rsidRPr="0039029D">
        <w:rPr>
          <w:rFonts w:eastAsia="Times New Roman"/>
          <w:lang w:val="sr-Cyrl-RS"/>
        </w:rPr>
        <w:t>повезаних с ди</w:t>
      </w:r>
      <w:r w:rsidR="00873514" w:rsidRPr="0039029D">
        <w:rPr>
          <w:rFonts w:eastAsia="Times New Roman"/>
          <w:lang w:val="sr-Cyrl-RS"/>
        </w:rPr>
        <w:t>г</w:t>
      </w:r>
      <w:r w:rsidRPr="0039029D">
        <w:rPr>
          <w:rFonts w:eastAsia="Times New Roman"/>
          <w:lang w:val="sr-Cyrl-RS"/>
        </w:rPr>
        <w:t>и</w:t>
      </w:r>
      <w:r w:rsidR="00873514" w:rsidRPr="0039029D">
        <w:rPr>
          <w:rFonts w:eastAsia="Times New Roman"/>
          <w:lang w:val="sr-Cyrl-RS"/>
        </w:rPr>
        <w:t>т</w:t>
      </w:r>
      <w:r w:rsidRPr="0039029D">
        <w:rPr>
          <w:rFonts w:eastAsia="Times New Roman"/>
          <w:lang w:val="sr-Cyrl-RS"/>
        </w:rPr>
        <w:t xml:space="preserve">алном имовином </w:t>
      </w:r>
      <w:bookmarkEnd w:id="96"/>
      <w:r w:rsidRPr="0039029D">
        <w:rPr>
          <w:rFonts w:eastAsia="Times New Roman"/>
          <w:lang w:val="sr-Cyrl-RS"/>
        </w:rPr>
        <w:t xml:space="preserve">да плаћају накнаду за вршење надзора из овог члана, као и начин обрачуна, рокове плаћања и друга питања </w:t>
      </w:r>
      <w:r w:rsidR="009B3E5E" w:rsidRPr="0039029D">
        <w:rPr>
          <w:rFonts w:eastAsia="Times New Roman"/>
          <w:lang w:val="sr-Cyrl-RS"/>
        </w:rPr>
        <w:t>у вези</w:t>
      </w:r>
      <w:r w:rsidRPr="0039029D">
        <w:rPr>
          <w:rFonts w:eastAsia="Times New Roman"/>
          <w:lang w:val="sr-Cyrl-RS"/>
        </w:rPr>
        <w:t xml:space="preserve"> са овом накнадом.</w:t>
      </w:r>
    </w:p>
    <w:p w14:paraId="673A877E" w14:textId="77777777" w:rsidR="00C07E51" w:rsidRPr="0039029D" w:rsidRDefault="00C07E51" w:rsidP="008C4867">
      <w:pPr>
        <w:spacing w:after="120" w:line="240" w:lineRule="auto"/>
        <w:ind w:firstLine="284"/>
        <w:jc w:val="center"/>
        <w:rPr>
          <w:rFonts w:eastAsia="Times New Roman"/>
          <w:b/>
          <w:bCs/>
          <w:lang w:val="sr-Cyrl-RS"/>
        </w:rPr>
      </w:pPr>
      <w:r w:rsidRPr="0039029D">
        <w:rPr>
          <w:rFonts w:eastAsia="Times New Roman"/>
          <w:b/>
          <w:bCs/>
          <w:lang w:val="sr-Cyrl-RS"/>
        </w:rPr>
        <w:t>Начин вршења надзора</w:t>
      </w:r>
    </w:p>
    <w:p w14:paraId="4B6CE64F" w14:textId="01E2621D" w:rsidR="00C07E51" w:rsidRPr="0039029D" w:rsidRDefault="001B7302"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DA0E43" w:rsidRPr="0039029D">
        <w:rPr>
          <w:rFonts w:eastAsia="Times New Roman"/>
          <w:b/>
          <w:bCs/>
          <w:lang w:val="sr-Cyrl-RS"/>
        </w:rPr>
        <w:t>12</w:t>
      </w:r>
      <w:r w:rsidR="001170EA" w:rsidRPr="0039029D">
        <w:rPr>
          <w:rFonts w:eastAsia="Times New Roman"/>
          <w:b/>
          <w:bCs/>
          <w:lang w:val="sr-Cyrl-RS"/>
        </w:rPr>
        <w:t>4</w:t>
      </w:r>
      <w:r w:rsidR="00B37B9E" w:rsidRPr="0039029D">
        <w:rPr>
          <w:rFonts w:eastAsia="Times New Roman"/>
          <w:b/>
          <w:bCs/>
          <w:lang w:val="sr-Cyrl-RS"/>
        </w:rPr>
        <w:t>.</w:t>
      </w:r>
    </w:p>
    <w:p w14:paraId="2BCC3001" w14:textId="7777777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Надзорни орган надзор врши:</w:t>
      </w:r>
    </w:p>
    <w:p w14:paraId="535A5EE5" w14:textId="77777777" w:rsidR="00C07E51" w:rsidRPr="0039029D" w:rsidRDefault="00C07E51" w:rsidP="008C4867">
      <w:pPr>
        <w:numPr>
          <w:ilvl w:val="0"/>
          <w:numId w:val="10"/>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посредно – прикупљањем и анализом извештаја и друге документације и података које субјект надзора доставља надзорном органу у складу са овим законом, као и друге документације, односно других података о пословању субјекта надзора којима надзорни орган располаже;</w:t>
      </w:r>
    </w:p>
    <w:p w14:paraId="4CF74A70" w14:textId="77777777" w:rsidR="00C07E51" w:rsidRPr="0039029D" w:rsidRDefault="00C07E51" w:rsidP="008C4867">
      <w:pPr>
        <w:numPr>
          <w:ilvl w:val="0"/>
          <w:numId w:val="10"/>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непосредно – увидом у пословне књиге и другу документацију и податке субјекта надзора.</w:t>
      </w:r>
    </w:p>
    <w:p w14:paraId="45EF7CF5" w14:textId="71856FB2"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Надзорни орган може у току вршења надзора, на начин утв</w:t>
      </w:r>
      <w:bookmarkStart w:id="97" w:name="_GoBack"/>
      <w:bookmarkEnd w:id="97"/>
      <w:r w:rsidRPr="0039029D">
        <w:rPr>
          <w:rFonts w:eastAsia="Times New Roman"/>
          <w:lang w:val="sr-Cyrl-RS"/>
        </w:rPr>
        <w:t xml:space="preserve">рђен у ставу 1. овог члана, извршити надзор и код </w:t>
      </w:r>
      <w:r w:rsidR="00E637C7" w:rsidRPr="0039029D">
        <w:rPr>
          <w:rFonts w:eastAsia="Times New Roman"/>
          <w:lang w:val="sr-Cyrl-RS"/>
        </w:rPr>
        <w:t xml:space="preserve">лица коме је субјект надзора поверио обављање појединих оперативних послова у складу са овим законом, као и код </w:t>
      </w:r>
      <w:r w:rsidRPr="0039029D">
        <w:rPr>
          <w:rFonts w:eastAsia="Times New Roman"/>
          <w:lang w:val="sr-Cyrl-RS"/>
        </w:rPr>
        <w:t>других лица која су са субјектом надзора повезана имовинским, управљачким и пословним односима.</w:t>
      </w:r>
    </w:p>
    <w:p w14:paraId="0F99ADC8" w14:textId="7777777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Лица код којих се врши надзор из овог члана дужна су да овлашћеним лицима надзорног органа омогуће несметано вршење надзора и да сарађују с њима.</w:t>
      </w:r>
    </w:p>
    <w:p w14:paraId="15AC7EEA" w14:textId="7777777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 xml:space="preserve">Достављањем субјекту надзора решења, записника и других аката, као и обавештења, захтева и других писмена надзорног органа који су </w:t>
      </w:r>
      <w:r w:rsidR="00D774DD" w:rsidRPr="0039029D">
        <w:rPr>
          <w:rFonts w:eastAsia="Times New Roman"/>
          <w:lang w:val="sr-Cyrl-RS"/>
        </w:rPr>
        <w:t>повезани</w:t>
      </w:r>
      <w:r w:rsidRPr="0039029D">
        <w:rPr>
          <w:rFonts w:eastAsia="Times New Roman"/>
          <w:lang w:val="sr-Cyrl-RS"/>
        </w:rPr>
        <w:t xml:space="preserve"> с надзором – сматра се да су они достављени и члановима </w:t>
      </w:r>
      <w:r w:rsidR="005646BF" w:rsidRPr="0039029D">
        <w:rPr>
          <w:rFonts w:eastAsia="Times New Roman"/>
          <w:lang w:val="sr-Cyrl-RS"/>
        </w:rPr>
        <w:t>управе</w:t>
      </w:r>
      <w:r w:rsidRPr="0039029D">
        <w:rPr>
          <w:rFonts w:eastAsia="Times New Roman"/>
          <w:lang w:val="sr-Cyrl-RS"/>
        </w:rPr>
        <w:t xml:space="preserve"> и руководиоцима субјекта надзора и не може се доказивати супротно.</w:t>
      </w:r>
    </w:p>
    <w:p w14:paraId="158DA5C3" w14:textId="77777777" w:rsidR="00C07E51" w:rsidRPr="0039029D" w:rsidRDefault="00C07E51" w:rsidP="008C4867">
      <w:pPr>
        <w:spacing w:after="120" w:line="240" w:lineRule="auto"/>
        <w:ind w:firstLine="284"/>
        <w:jc w:val="both"/>
        <w:rPr>
          <w:lang w:val="sr-Cyrl-RS"/>
        </w:rPr>
      </w:pPr>
      <w:r w:rsidRPr="0039029D">
        <w:rPr>
          <w:rFonts w:eastAsia="Times New Roman"/>
          <w:lang w:val="sr-Cyrl-RS"/>
        </w:rPr>
        <w:t xml:space="preserve">Надзорни орган ближе прописује услове и начин вршења надзора сходно својим законским надлежностима, а може прописати и обавезу субјеката надзора да обезбеде услове за пријем решења, записника и других аката, обавештења, захтева и писмена надзорног органа у </w:t>
      </w:r>
      <w:r w:rsidR="001B7302" w:rsidRPr="0039029D">
        <w:rPr>
          <w:rFonts w:eastAsia="Times New Roman"/>
          <w:lang w:val="sr-Cyrl-RS"/>
        </w:rPr>
        <w:t>облику електронских докумената.</w:t>
      </w:r>
    </w:p>
    <w:p w14:paraId="761CD9A4" w14:textId="77777777" w:rsidR="00C07E51" w:rsidRPr="0039029D" w:rsidRDefault="00C07E51" w:rsidP="008C4867">
      <w:pPr>
        <w:spacing w:after="120" w:line="240" w:lineRule="auto"/>
        <w:ind w:firstLine="284"/>
        <w:jc w:val="center"/>
        <w:rPr>
          <w:rFonts w:eastAsia="Times New Roman"/>
          <w:b/>
          <w:bCs/>
          <w:lang w:val="sr-Cyrl-RS"/>
        </w:rPr>
      </w:pPr>
      <w:r w:rsidRPr="0039029D">
        <w:rPr>
          <w:rFonts w:eastAsia="Times New Roman"/>
          <w:b/>
          <w:bCs/>
          <w:lang w:val="sr-Cyrl-RS"/>
        </w:rPr>
        <w:t>Подаци и д</w:t>
      </w:r>
      <w:r w:rsidR="005315DC" w:rsidRPr="0039029D">
        <w:rPr>
          <w:rFonts w:eastAsia="Times New Roman"/>
          <w:b/>
          <w:bCs/>
          <w:lang w:val="sr-Cyrl-RS"/>
        </w:rPr>
        <w:t>окументација који се достављају</w:t>
      </w:r>
      <w:r w:rsidRPr="0039029D">
        <w:rPr>
          <w:lang w:val="sr-Cyrl-RS"/>
        </w:rPr>
        <w:t xml:space="preserve"> </w:t>
      </w:r>
      <w:r w:rsidRPr="0039029D">
        <w:rPr>
          <w:rFonts w:eastAsia="Times New Roman"/>
          <w:b/>
          <w:bCs/>
          <w:lang w:val="sr-Cyrl-RS"/>
        </w:rPr>
        <w:t>надзорном органу</w:t>
      </w:r>
    </w:p>
    <w:p w14:paraId="4BD6646F" w14:textId="5C54AE99" w:rsidR="00C07E51" w:rsidRPr="0039029D" w:rsidRDefault="001B7302"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DA0E43" w:rsidRPr="0039029D">
        <w:rPr>
          <w:rFonts w:eastAsia="Times New Roman"/>
          <w:b/>
          <w:bCs/>
          <w:lang w:val="sr-Cyrl-RS"/>
        </w:rPr>
        <w:t>1</w:t>
      </w:r>
      <w:r w:rsidR="001170EA" w:rsidRPr="0039029D">
        <w:rPr>
          <w:rFonts w:eastAsia="Times New Roman"/>
          <w:b/>
          <w:bCs/>
          <w:lang w:val="sr-Cyrl-RS"/>
        </w:rPr>
        <w:t>25</w:t>
      </w:r>
      <w:r w:rsidR="00B37B9E" w:rsidRPr="0039029D">
        <w:rPr>
          <w:rFonts w:eastAsia="Times New Roman"/>
          <w:b/>
          <w:bCs/>
          <w:lang w:val="sr-Cyrl-RS"/>
        </w:rPr>
        <w:t>.</w:t>
      </w:r>
    </w:p>
    <w:p w14:paraId="7AD7D9E7" w14:textId="31734609" w:rsidR="00C07E51" w:rsidRPr="0039029D" w:rsidRDefault="00C07E51" w:rsidP="008C4867">
      <w:pPr>
        <w:spacing w:after="120" w:line="240" w:lineRule="auto"/>
        <w:ind w:firstLine="284"/>
        <w:jc w:val="both"/>
        <w:rPr>
          <w:rFonts w:eastAsia="Times New Roman"/>
          <w:lang w:val="sr-Cyrl-RS"/>
        </w:rPr>
      </w:pPr>
      <w:bookmarkStart w:id="98" w:name="_Hlk55805831"/>
      <w:r w:rsidRPr="0039029D">
        <w:rPr>
          <w:rFonts w:eastAsia="Times New Roman"/>
          <w:lang w:val="sr-Cyrl-RS"/>
        </w:rPr>
        <w:t xml:space="preserve">Ради вршења надзора над његовим пословањем, субјект надзора и лица из члана </w:t>
      </w:r>
      <w:r w:rsidR="0013486F" w:rsidRPr="0039029D">
        <w:rPr>
          <w:rFonts w:eastAsia="Times New Roman"/>
          <w:lang w:val="sr-Cyrl-RS"/>
        </w:rPr>
        <w:t>12</w:t>
      </w:r>
      <w:r w:rsidR="001170EA" w:rsidRPr="0039029D">
        <w:rPr>
          <w:rFonts w:eastAsia="Times New Roman"/>
          <w:lang w:val="sr-Cyrl-RS"/>
        </w:rPr>
        <w:t>4</w:t>
      </w:r>
      <w:r w:rsidR="00B37B9E" w:rsidRPr="0039029D">
        <w:rPr>
          <w:rFonts w:eastAsia="Times New Roman"/>
          <w:lang w:val="sr-Cyrl-RS"/>
        </w:rPr>
        <w:t xml:space="preserve">. </w:t>
      </w:r>
      <w:r w:rsidRPr="0039029D">
        <w:rPr>
          <w:rFonts w:eastAsia="Times New Roman"/>
          <w:lang w:val="sr-Cyrl-RS"/>
        </w:rPr>
        <w:t>став 2. овог закона дужни су да, на захтев надзорног органа</w:t>
      </w:r>
      <w:r w:rsidR="00CA1E64" w:rsidRPr="0039029D">
        <w:rPr>
          <w:rFonts w:eastAsia="Times New Roman"/>
          <w:lang w:val="sr-Cyrl-RS"/>
        </w:rPr>
        <w:t>,</w:t>
      </w:r>
      <w:r w:rsidRPr="0039029D">
        <w:rPr>
          <w:rFonts w:eastAsia="Times New Roman"/>
          <w:lang w:val="sr-Cyrl-RS"/>
        </w:rPr>
        <w:t xml:space="preserve"> доставе све тражене податке и документацију у року који је утврђен у том захтеву.</w:t>
      </w:r>
    </w:p>
    <w:bookmarkEnd w:id="98"/>
    <w:p w14:paraId="45CF5C1E" w14:textId="7777777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Ако су подаци и документација из става 1. овог члана сачињени на језику који није српски, надзорни орган може захтевати од субјекта надзора, односно лица из тог става да о њиховом трошку обезбеде превод тих података и документације на српски језик.</w:t>
      </w:r>
    </w:p>
    <w:p w14:paraId="3F0DC5A3" w14:textId="657F3EB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 xml:space="preserve">Надзорни орган прикупља, обрађује и анализира податке </w:t>
      </w:r>
      <w:r w:rsidR="00D2374C" w:rsidRPr="0039029D">
        <w:rPr>
          <w:rFonts w:eastAsia="Times New Roman"/>
          <w:lang w:val="sr-Cyrl-RS"/>
        </w:rPr>
        <w:t xml:space="preserve">повезане </w:t>
      </w:r>
      <w:r w:rsidRPr="0039029D">
        <w:rPr>
          <w:rFonts w:eastAsia="Times New Roman"/>
          <w:lang w:val="sr-Cyrl-RS"/>
        </w:rPr>
        <w:t xml:space="preserve">с пружањем услуга повезаних с дигиталном имовином које </w:t>
      </w:r>
      <w:r w:rsidR="00076028" w:rsidRPr="0039029D">
        <w:rPr>
          <w:rFonts w:eastAsia="Times New Roman"/>
          <w:lang w:val="sr-Cyrl-RS"/>
        </w:rPr>
        <w:t>му</w:t>
      </w:r>
      <w:r w:rsidRPr="0039029D">
        <w:rPr>
          <w:rFonts w:eastAsia="Times New Roman"/>
          <w:lang w:val="sr-Cyrl-RS"/>
        </w:rPr>
        <w:t xml:space="preserve"> у статистичке сврхе и ради обављања надзора достављају пружаоци тих услуга.</w:t>
      </w:r>
    </w:p>
    <w:p w14:paraId="0E63D6C9" w14:textId="7777777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Надзорни орган ближе прописује садржину, рокове и начин достављања п</w:t>
      </w:r>
      <w:r w:rsidR="00853DBC" w:rsidRPr="0039029D">
        <w:rPr>
          <w:rFonts w:eastAsia="Times New Roman"/>
          <w:lang w:val="sr-Cyrl-RS"/>
        </w:rPr>
        <w:t>одатака из става 3. овог члана.</w:t>
      </w:r>
    </w:p>
    <w:p w14:paraId="273384F5" w14:textId="77777777" w:rsidR="00C07E51" w:rsidRPr="0039029D" w:rsidRDefault="00C07E51" w:rsidP="008C4867">
      <w:pPr>
        <w:spacing w:after="120" w:line="240" w:lineRule="auto"/>
        <w:ind w:firstLine="284"/>
        <w:jc w:val="center"/>
        <w:rPr>
          <w:rFonts w:eastAsia="Times New Roman"/>
          <w:b/>
          <w:bCs/>
          <w:lang w:val="sr-Cyrl-RS"/>
        </w:rPr>
      </w:pPr>
      <w:r w:rsidRPr="0039029D">
        <w:rPr>
          <w:rFonts w:eastAsia="Times New Roman"/>
          <w:b/>
          <w:bCs/>
          <w:lang w:val="sr-Cyrl-RS"/>
        </w:rPr>
        <w:t>Тајност података у вршењу надзора</w:t>
      </w:r>
    </w:p>
    <w:p w14:paraId="7E807DB9" w14:textId="577B63DA" w:rsidR="00C07E51" w:rsidRPr="0039029D" w:rsidRDefault="00853DBC"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DA0E43" w:rsidRPr="0039029D">
        <w:rPr>
          <w:rFonts w:eastAsia="Times New Roman"/>
          <w:b/>
          <w:bCs/>
          <w:lang w:val="sr-Cyrl-RS"/>
        </w:rPr>
        <w:t>1</w:t>
      </w:r>
      <w:r w:rsidR="001170EA" w:rsidRPr="0039029D">
        <w:rPr>
          <w:rFonts w:eastAsia="Times New Roman"/>
          <w:b/>
          <w:bCs/>
          <w:lang w:val="sr-Cyrl-RS"/>
        </w:rPr>
        <w:t>26</w:t>
      </w:r>
      <w:r w:rsidR="00B37B9E" w:rsidRPr="0039029D">
        <w:rPr>
          <w:rFonts w:eastAsia="Times New Roman"/>
          <w:b/>
          <w:bCs/>
          <w:lang w:val="sr-Cyrl-RS"/>
        </w:rPr>
        <w:t>.</w:t>
      </w:r>
    </w:p>
    <w:p w14:paraId="2264106E" w14:textId="0961E90F" w:rsidR="00C07E51" w:rsidRPr="0039029D" w:rsidRDefault="005315DC" w:rsidP="008C4867">
      <w:pPr>
        <w:spacing w:after="120" w:line="240" w:lineRule="auto"/>
        <w:ind w:firstLine="284"/>
        <w:jc w:val="both"/>
        <w:rPr>
          <w:rFonts w:eastAsia="Times New Roman"/>
          <w:lang w:val="sr-Cyrl-RS"/>
        </w:rPr>
      </w:pPr>
      <w:r w:rsidRPr="0039029D">
        <w:rPr>
          <w:rFonts w:eastAsia="Times New Roman"/>
          <w:lang w:val="sr-Cyrl-RS"/>
        </w:rPr>
        <w:t>Подаци које запослени у</w:t>
      </w:r>
      <w:r w:rsidR="00C07E51" w:rsidRPr="0039029D">
        <w:rPr>
          <w:lang w:val="sr-Cyrl-RS"/>
        </w:rPr>
        <w:t xml:space="preserve"> </w:t>
      </w:r>
      <w:r w:rsidR="00C07E51" w:rsidRPr="0039029D">
        <w:rPr>
          <w:rFonts w:eastAsia="Times New Roman"/>
          <w:lang w:val="sr-Cyrl-RS"/>
        </w:rPr>
        <w:t xml:space="preserve">надзорном органу и овлашћена и друга ангажована лица из члана </w:t>
      </w:r>
      <w:r w:rsidR="0013486F" w:rsidRPr="0039029D">
        <w:rPr>
          <w:rFonts w:eastAsia="Times New Roman"/>
          <w:lang w:val="sr-Cyrl-RS"/>
        </w:rPr>
        <w:t>1</w:t>
      </w:r>
      <w:r w:rsidR="001170EA" w:rsidRPr="0039029D">
        <w:rPr>
          <w:rFonts w:eastAsia="Times New Roman"/>
          <w:lang w:val="sr-Cyrl-RS"/>
        </w:rPr>
        <w:t>28</w:t>
      </w:r>
      <w:r w:rsidR="008D5865" w:rsidRPr="0039029D">
        <w:rPr>
          <w:rFonts w:eastAsia="Times New Roman"/>
          <w:lang w:val="sr-Cyrl-RS"/>
        </w:rPr>
        <w:t xml:space="preserve">. </w:t>
      </w:r>
      <w:r w:rsidR="00C07E51" w:rsidRPr="0039029D">
        <w:rPr>
          <w:rFonts w:eastAsia="Times New Roman"/>
          <w:lang w:val="sr-Cyrl-RS"/>
        </w:rPr>
        <w:t xml:space="preserve">овог закона на било који начин сазнају, а односе се на надзор над пословањем субјекта надзора, као и документи који садрже такве податке, укључујући и мере из члана </w:t>
      </w:r>
      <w:r w:rsidR="00DA0E43" w:rsidRPr="0039029D">
        <w:rPr>
          <w:rFonts w:eastAsia="Times New Roman"/>
          <w:lang w:val="sr-Cyrl-RS"/>
        </w:rPr>
        <w:t>13</w:t>
      </w:r>
      <w:r w:rsidR="001170EA" w:rsidRPr="0039029D">
        <w:rPr>
          <w:rFonts w:eastAsia="Times New Roman"/>
          <w:lang w:val="sr-Cyrl-RS"/>
        </w:rPr>
        <w:t>2</w:t>
      </w:r>
      <w:r w:rsidR="008D5865" w:rsidRPr="0039029D">
        <w:rPr>
          <w:rFonts w:eastAsia="Times New Roman"/>
          <w:lang w:val="sr-Cyrl-RS"/>
        </w:rPr>
        <w:t xml:space="preserve">. став 1. тач. </w:t>
      </w:r>
      <w:r w:rsidR="00C07E51" w:rsidRPr="0039029D">
        <w:rPr>
          <w:rFonts w:eastAsia="Times New Roman"/>
          <w:lang w:val="sr-Cyrl-RS"/>
        </w:rPr>
        <w:t xml:space="preserve">1) до 3) овог закона </w:t>
      </w:r>
      <w:r w:rsidRPr="0039029D">
        <w:rPr>
          <w:rFonts w:eastAsia="Times New Roman"/>
          <w:lang w:val="sr-Cyrl-RS"/>
        </w:rPr>
        <w:t>–</w:t>
      </w:r>
      <w:r w:rsidR="00C07E51" w:rsidRPr="0039029D">
        <w:rPr>
          <w:rFonts w:eastAsia="Times New Roman"/>
          <w:lang w:val="sr-Cyrl-RS"/>
        </w:rPr>
        <w:t xml:space="preserve"> одређују се и штите као тајни подаци са ознаком степена тајности „ПОВЕРЉИВО” или „ИНТЕРНО”, у складу са законом којим се уређује тајност података.</w:t>
      </w:r>
    </w:p>
    <w:p w14:paraId="73D706ED" w14:textId="7777777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Лица из става 1. овог члана дужна су да чувају податке и документе из тог става као тајне податке, односно не могу их учинити доступним трећим лицима, осим у случајевима прописаним законом.</w:t>
      </w:r>
    </w:p>
    <w:p w14:paraId="1B31B06E" w14:textId="7777777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Обавеза чувања тајности података за лица из става 1. овог члана не престаје ни након престанка радног односа, односно ангажовања у надзорном органу као ни након престанка другог својства на основу ког су та лица остварила приступ подацима из тог става.</w:t>
      </w:r>
    </w:p>
    <w:p w14:paraId="5C4A2907" w14:textId="7777777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Изузетно од става 2. овог члана, надзорни орган може податке и документе из става 1. овог члана учинити доступним домаћим и страним надзорним органима, под условом да их ти органи користе искључиво у сврхе за које су прибављени.</w:t>
      </w:r>
    </w:p>
    <w:p w14:paraId="2414CCCF" w14:textId="7777777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Објављивање података из става 1. овог члана изражених у збирном облику, тако да се на основу њих не може утврдити идентитет субјекта надзора, односно физичких и правних лица – не сматра се повредом обавезе чувања тајности података.</w:t>
      </w:r>
    </w:p>
    <w:p w14:paraId="4D01DDD1" w14:textId="77777777" w:rsidR="00C07E51" w:rsidRPr="0039029D" w:rsidRDefault="00C07E51" w:rsidP="008C4867">
      <w:pPr>
        <w:spacing w:after="120" w:line="240" w:lineRule="auto"/>
        <w:ind w:firstLine="284"/>
        <w:jc w:val="center"/>
        <w:rPr>
          <w:rFonts w:eastAsia="Times New Roman"/>
          <w:b/>
          <w:bCs/>
          <w:lang w:val="sr-Cyrl-RS"/>
        </w:rPr>
      </w:pPr>
      <w:r w:rsidRPr="0039029D">
        <w:rPr>
          <w:rFonts w:eastAsia="Times New Roman"/>
          <w:b/>
          <w:bCs/>
          <w:lang w:val="sr-Cyrl-RS"/>
        </w:rPr>
        <w:t>Сарадња надзорног органа с другим надлежним органима</w:t>
      </w:r>
    </w:p>
    <w:p w14:paraId="5BA772BE" w14:textId="1E5CA20C" w:rsidR="00C07E51" w:rsidRPr="0039029D" w:rsidRDefault="00C07E51"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DA0E43" w:rsidRPr="0039029D">
        <w:rPr>
          <w:rFonts w:eastAsia="Times New Roman"/>
          <w:b/>
          <w:bCs/>
          <w:lang w:val="sr-Cyrl-RS"/>
        </w:rPr>
        <w:t>1</w:t>
      </w:r>
      <w:r w:rsidR="001170EA" w:rsidRPr="0039029D">
        <w:rPr>
          <w:rFonts w:eastAsia="Times New Roman"/>
          <w:b/>
          <w:bCs/>
          <w:lang w:val="sr-Cyrl-RS"/>
        </w:rPr>
        <w:t>27</w:t>
      </w:r>
      <w:r w:rsidR="008D5865" w:rsidRPr="0039029D">
        <w:rPr>
          <w:rFonts w:eastAsia="Times New Roman"/>
          <w:b/>
          <w:bCs/>
          <w:lang w:val="sr-Cyrl-RS"/>
        </w:rPr>
        <w:t>.</w:t>
      </w:r>
    </w:p>
    <w:p w14:paraId="41E9B85E" w14:textId="7777777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Надзорни орган и други надлежни органи у Републици сарађују и размењују податке ради вршења и унапређења надзора, одлучивања у управним поступцима и обављања других послова утврђених овим законом.</w:t>
      </w:r>
    </w:p>
    <w:p w14:paraId="3E52C3B8" w14:textId="77777777" w:rsidR="00C07E51" w:rsidRPr="0039029D" w:rsidRDefault="00C07E51" w:rsidP="008C4867">
      <w:pPr>
        <w:spacing w:after="120" w:line="240" w:lineRule="auto"/>
        <w:ind w:firstLine="284"/>
        <w:jc w:val="both"/>
        <w:rPr>
          <w:rFonts w:eastAsia="Times New Roman"/>
          <w:lang w:val="sr-Cyrl-RS"/>
        </w:rPr>
      </w:pPr>
      <w:bookmarkStart w:id="99" w:name="_Hlk55806320"/>
      <w:r w:rsidRPr="0039029D">
        <w:rPr>
          <w:rFonts w:eastAsia="Times New Roman"/>
          <w:lang w:val="sr-Cyrl-RS"/>
        </w:rPr>
        <w:t xml:space="preserve">Народна банка Србије и Комисија споразумом ближе уређују начин сарадње и размене података ради вршења и унапређења надзора, одлучивања у управним поступцима и обављања других послова утврђених овим законом. </w:t>
      </w:r>
    </w:p>
    <w:p w14:paraId="082B2DF5" w14:textId="7777777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Надзорни орган има право да у сваком тренутку од надлежног органа који води евиденцију о осуђиваности за казнена дела захтева податке о осуђиваности лица, његових сарадника, као и стварног власника тог лица у смислу закона којим се уређује спречавање прања новца и финансирања тероризма, на које се односе захтеви и обавештења који се надзорном органу достављају у складу са овим законом, односно чија је пословна репутација значајна за поступање и одлучивање по тим захтевима, односно обавештењима.</w:t>
      </w:r>
    </w:p>
    <w:bookmarkEnd w:id="99"/>
    <w:p w14:paraId="7B8EC7BF" w14:textId="7777777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Надзорни орган сарађује с надлежним органима страних држава и може с њима у сврхе из става 1. овог члана размењивати податке који се односе на надзор над субјектима надзора и неовлашћено пружање услуга повезаних с дигиталном имовином, у складу са одредбама овог закона, а може закључити и споразум с тим органима.</w:t>
      </w:r>
    </w:p>
    <w:p w14:paraId="2F91EFFC" w14:textId="77777777" w:rsidR="00C07E51" w:rsidRPr="0039029D" w:rsidRDefault="00C07E51" w:rsidP="008C4867">
      <w:pPr>
        <w:spacing w:after="120" w:line="240" w:lineRule="auto"/>
        <w:ind w:firstLine="284"/>
        <w:jc w:val="center"/>
        <w:rPr>
          <w:rFonts w:eastAsia="Times New Roman"/>
          <w:b/>
          <w:bCs/>
          <w:lang w:val="sr-Cyrl-RS"/>
        </w:rPr>
      </w:pPr>
      <w:r w:rsidRPr="0039029D">
        <w:rPr>
          <w:rFonts w:eastAsia="Times New Roman"/>
          <w:b/>
          <w:bCs/>
          <w:lang w:val="sr-Cyrl-RS"/>
        </w:rPr>
        <w:t>Непосредни надзор</w:t>
      </w:r>
    </w:p>
    <w:p w14:paraId="0CB06B4B" w14:textId="6E27396A" w:rsidR="00C07E51" w:rsidRPr="0039029D" w:rsidRDefault="00C07E51"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DA0E43" w:rsidRPr="0039029D">
        <w:rPr>
          <w:rFonts w:eastAsia="Times New Roman"/>
          <w:b/>
          <w:bCs/>
          <w:lang w:val="sr-Cyrl-RS"/>
        </w:rPr>
        <w:t>1</w:t>
      </w:r>
      <w:r w:rsidR="001170EA" w:rsidRPr="0039029D">
        <w:rPr>
          <w:rFonts w:eastAsia="Times New Roman"/>
          <w:b/>
          <w:bCs/>
          <w:lang w:val="sr-Cyrl-RS"/>
        </w:rPr>
        <w:t>28</w:t>
      </w:r>
      <w:r w:rsidR="008D5865" w:rsidRPr="0039029D">
        <w:rPr>
          <w:rFonts w:eastAsia="Times New Roman"/>
          <w:b/>
          <w:bCs/>
          <w:lang w:val="sr-Cyrl-RS"/>
        </w:rPr>
        <w:t>.</w:t>
      </w:r>
    </w:p>
    <w:p w14:paraId="6710E06E" w14:textId="7777777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Субјект надзора је дужан да надзорном органу омогући вршење непосредног надзора над пословањем, односно обављањем појединих послова у његовом седишту, огранцима и другим организационим деловима.</w:t>
      </w:r>
    </w:p>
    <w:p w14:paraId="0D7EC10B" w14:textId="7777777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Надзор из става 1. овог члана врше запослени у надзорном органу у складу с посебним решењем, односно налогом ко</w:t>
      </w:r>
      <w:r w:rsidR="005315DC" w:rsidRPr="0039029D">
        <w:rPr>
          <w:rFonts w:eastAsia="Times New Roman"/>
          <w:lang w:val="sr-Cyrl-RS"/>
        </w:rPr>
        <w:t xml:space="preserve">ји доноси </w:t>
      </w:r>
      <w:r w:rsidRPr="0039029D">
        <w:rPr>
          <w:rFonts w:eastAsia="Times New Roman"/>
          <w:lang w:val="sr-Cyrl-RS"/>
        </w:rPr>
        <w:t>тај орган.</w:t>
      </w:r>
    </w:p>
    <w:p w14:paraId="52C077BF" w14:textId="5F3AD721"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 xml:space="preserve">У решењу, односно </w:t>
      </w:r>
      <w:r w:rsidR="00076028" w:rsidRPr="0039029D">
        <w:rPr>
          <w:rFonts w:eastAsia="Times New Roman"/>
          <w:lang w:val="sr-Cyrl-RS"/>
        </w:rPr>
        <w:t xml:space="preserve">налогу </w:t>
      </w:r>
      <w:r w:rsidRPr="0039029D">
        <w:rPr>
          <w:rFonts w:eastAsia="Times New Roman"/>
          <w:lang w:val="sr-Cyrl-RS"/>
        </w:rPr>
        <w:t>из става 2. овог члана, наводе се субјект надзора код кога се врши надзор и предмет надзора.</w:t>
      </w:r>
    </w:p>
    <w:p w14:paraId="3CBEAF6E" w14:textId="7777777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Субјект над</w:t>
      </w:r>
      <w:r w:rsidR="005315DC" w:rsidRPr="0039029D">
        <w:rPr>
          <w:rFonts w:eastAsia="Times New Roman"/>
          <w:lang w:val="sr-Cyrl-RS"/>
        </w:rPr>
        <w:t xml:space="preserve">зора дужан је да запосленима у </w:t>
      </w:r>
      <w:r w:rsidRPr="0039029D">
        <w:rPr>
          <w:rFonts w:eastAsia="Times New Roman"/>
          <w:lang w:val="sr-Cyrl-RS"/>
        </w:rPr>
        <w:t>надзорном органу из става 2. овог члана</w:t>
      </w:r>
      <w:r w:rsidR="001C5304" w:rsidRPr="0039029D">
        <w:rPr>
          <w:rFonts w:eastAsia="Times New Roman"/>
          <w:lang w:val="sr-Latn-RS"/>
        </w:rPr>
        <w:t xml:space="preserve"> </w:t>
      </w:r>
      <w:r w:rsidRPr="0039029D">
        <w:rPr>
          <w:rFonts w:eastAsia="Times New Roman"/>
          <w:lang w:val="sr-Cyrl-RS"/>
        </w:rPr>
        <w:t>(у даљем тексту: овлашћена лица) стави на увид пословне књиге, документацију и податке које та лица буду захтевала у писменој, односно у електронској форми, као и да им омогући приступ свим ресурсима информационог система, укључујући опрему, базе података и рачунарске програме које користи.</w:t>
      </w:r>
    </w:p>
    <w:p w14:paraId="7A5CEF04" w14:textId="7777777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Овлашћена лица врше непосредан надзор радним даном у току редовног радног времена субјекта надзора, а када је то неопходно због обима или природе овог надзора – субјект надзора дужан је да овлашћеним лицима омогући обављање тог надзора и нерадним данима, односно изван радног времена.</w:t>
      </w:r>
    </w:p>
    <w:p w14:paraId="5A4A6769" w14:textId="7777777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Овлашћена лица у току вршења непосредног надзора могу да:</w:t>
      </w:r>
    </w:p>
    <w:p w14:paraId="736E03D4" w14:textId="77777777" w:rsidR="00C07E51" w:rsidRPr="0039029D" w:rsidRDefault="00C07E51" w:rsidP="008C4867">
      <w:pPr>
        <w:numPr>
          <w:ilvl w:val="0"/>
          <w:numId w:val="11"/>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приступају свим просторијама субјекта надзора;</w:t>
      </w:r>
    </w:p>
    <w:p w14:paraId="5E95D04E" w14:textId="77777777" w:rsidR="00C07E51" w:rsidRPr="0039029D" w:rsidRDefault="00C07E51" w:rsidP="008C4867">
      <w:pPr>
        <w:numPr>
          <w:ilvl w:val="0"/>
          <w:numId w:val="11"/>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захтевају да им се стави на располагање засебна просторија за обављање послова непосредног надзора;</w:t>
      </w:r>
    </w:p>
    <w:p w14:paraId="34651694" w14:textId="5D95ECD6" w:rsidR="00C07E51" w:rsidRPr="0039029D" w:rsidRDefault="00C07E51" w:rsidP="008C4867">
      <w:pPr>
        <w:numPr>
          <w:ilvl w:val="0"/>
          <w:numId w:val="11"/>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 xml:space="preserve">захтевају да им се доставе подаци, односно обезбеде копије докумената који су </w:t>
      </w:r>
      <w:r w:rsidR="00D774DD" w:rsidRPr="0039029D">
        <w:rPr>
          <w:rFonts w:eastAsia="Times New Roman"/>
          <w:lang w:val="sr-Cyrl-RS"/>
        </w:rPr>
        <w:t>повезани</w:t>
      </w:r>
      <w:r w:rsidRPr="0039029D">
        <w:rPr>
          <w:rFonts w:eastAsia="Times New Roman"/>
          <w:lang w:val="sr-Cyrl-RS"/>
        </w:rPr>
        <w:t xml:space="preserve"> с предметом непосредног надзора, као и обезбеди приступ ресурсима информационог система;</w:t>
      </w:r>
    </w:p>
    <w:p w14:paraId="2520083B" w14:textId="77777777" w:rsidR="00C07E51" w:rsidRPr="0039029D" w:rsidRDefault="00C07E51" w:rsidP="008C4867">
      <w:pPr>
        <w:numPr>
          <w:ilvl w:val="0"/>
          <w:numId w:val="11"/>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 xml:space="preserve">непосредно комуницирају с члановима </w:t>
      </w:r>
      <w:r w:rsidR="005646BF" w:rsidRPr="0039029D">
        <w:rPr>
          <w:rFonts w:eastAsia="Times New Roman"/>
          <w:lang w:val="sr-Cyrl-RS"/>
        </w:rPr>
        <w:t>управе</w:t>
      </w:r>
      <w:r w:rsidRPr="0039029D">
        <w:rPr>
          <w:rFonts w:eastAsia="Times New Roman"/>
          <w:lang w:val="sr-Cyrl-RS"/>
        </w:rPr>
        <w:t>, руководиоцима и одговорним запосленима субјекта надзора ради добијања неопходних појашњења.</w:t>
      </w:r>
    </w:p>
    <w:p w14:paraId="58E87874" w14:textId="7777777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Ако податке обрађује или пословне књиге и другу документацију води у електронском облику, субјект надзора дужан је да овлашћеним лицима пружи неопходну техничку подршку током увида у те податке, односно пословне књиге и документацију.</w:t>
      </w:r>
    </w:p>
    <w:p w14:paraId="6961DCBE" w14:textId="7777777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Субјект надзора дужан је да именује свог представника који ће овлашћеним лицима пружити сву неопходну помоћ за несметано вршење непосредног надзора.</w:t>
      </w:r>
    </w:p>
    <w:p w14:paraId="6A5E66B9" w14:textId="7777777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Надзорни орган може ангажовати друга лица која ће присуствовати непосредном надзору ради пружања одговарајуће стручне подршке овлашћеним лицима при вршењу овог надзора.</w:t>
      </w:r>
    </w:p>
    <w:p w14:paraId="4297B128" w14:textId="07A6DB0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Одредбе овог члана сходно се пр</w:t>
      </w:r>
      <w:r w:rsidR="005315DC" w:rsidRPr="0039029D">
        <w:rPr>
          <w:rFonts w:eastAsia="Times New Roman"/>
          <w:lang w:val="sr-Cyrl-RS"/>
        </w:rPr>
        <w:t>имењују и у случају када</w:t>
      </w:r>
      <w:r w:rsidRPr="0039029D">
        <w:rPr>
          <w:rFonts w:eastAsia="Times New Roman"/>
          <w:lang w:val="sr-Cyrl-RS"/>
        </w:rPr>
        <w:t xml:space="preserve"> надзорни орган </w:t>
      </w:r>
      <w:r w:rsidR="005315DC" w:rsidRPr="0039029D">
        <w:rPr>
          <w:rFonts w:eastAsia="Times New Roman"/>
          <w:lang w:val="sr-Cyrl-RS"/>
        </w:rPr>
        <w:t>врши непосредни надзор код</w:t>
      </w:r>
      <w:r w:rsidRPr="0039029D">
        <w:rPr>
          <w:rFonts w:eastAsia="Times New Roman"/>
          <w:lang w:val="sr-Cyrl-RS"/>
        </w:rPr>
        <w:t xml:space="preserve"> </w:t>
      </w:r>
      <w:r w:rsidR="00E637C7" w:rsidRPr="0039029D">
        <w:rPr>
          <w:rFonts w:eastAsia="Times New Roman"/>
          <w:lang w:val="sr-Cyrl-RS"/>
        </w:rPr>
        <w:t>лица коме је субјект надзора поверио обављање појединих оперативних послова</w:t>
      </w:r>
      <w:r w:rsidR="002A01C7" w:rsidRPr="0039029D">
        <w:rPr>
          <w:rFonts w:eastAsia="Times New Roman"/>
          <w:lang w:val="sr-Cyrl-RS"/>
        </w:rPr>
        <w:t>, као и код</w:t>
      </w:r>
      <w:r w:rsidR="00E637C7" w:rsidRPr="0039029D">
        <w:rPr>
          <w:rFonts w:eastAsia="Times New Roman"/>
          <w:lang w:val="sr-Cyrl-RS"/>
        </w:rPr>
        <w:t xml:space="preserve"> </w:t>
      </w:r>
      <w:r w:rsidRPr="0039029D">
        <w:rPr>
          <w:rFonts w:eastAsia="Times New Roman"/>
          <w:lang w:val="sr-Cyrl-RS"/>
        </w:rPr>
        <w:t>других лица која су са субјектом надзора повезана имовинским, управљачким и пословним односима.</w:t>
      </w:r>
    </w:p>
    <w:p w14:paraId="50741F3A" w14:textId="77777777" w:rsidR="00C07E51" w:rsidRPr="0039029D" w:rsidRDefault="00C07E51" w:rsidP="008C4867">
      <w:pPr>
        <w:spacing w:after="120" w:line="240" w:lineRule="auto"/>
        <w:ind w:firstLine="284"/>
        <w:jc w:val="center"/>
        <w:rPr>
          <w:rFonts w:eastAsia="Times New Roman"/>
          <w:b/>
          <w:bCs/>
          <w:lang w:val="sr-Cyrl-RS"/>
        </w:rPr>
      </w:pPr>
      <w:r w:rsidRPr="0039029D">
        <w:rPr>
          <w:rFonts w:eastAsia="Times New Roman"/>
          <w:b/>
          <w:bCs/>
          <w:lang w:val="sr-Cyrl-RS"/>
        </w:rPr>
        <w:t>Записник о надзору</w:t>
      </w:r>
    </w:p>
    <w:p w14:paraId="11DEC9CB" w14:textId="20FF557F" w:rsidR="00C07E51" w:rsidRPr="0039029D" w:rsidRDefault="00C07E51" w:rsidP="008C4867">
      <w:pPr>
        <w:spacing w:after="120" w:line="240" w:lineRule="auto"/>
        <w:ind w:firstLine="284"/>
        <w:jc w:val="center"/>
        <w:rPr>
          <w:rFonts w:eastAsia="Times New Roman"/>
          <w:lang w:val="sr-Cyrl-RS"/>
        </w:rPr>
      </w:pPr>
      <w:r w:rsidRPr="0039029D">
        <w:rPr>
          <w:rFonts w:eastAsia="Times New Roman"/>
          <w:b/>
          <w:bCs/>
          <w:lang w:val="sr-Cyrl-RS"/>
        </w:rPr>
        <w:t xml:space="preserve">Члан </w:t>
      </w:r>
      <w:r w:rsidR="00DA0E43" w:rsidRPr="0039029D">
        <w:rPr>
          <w:rFonts w:eastAsia="Times New Roman"/>
          <w:b/>
          <w:bCs/>
          <w:lang w:val="sr-Cyrl-RS"/>
        </w:rPr>
        <w:t>1</w:t>
      </w:r>
      <w:r w:rsidR="001170EA" w:rsidRPr="0039029D">
        <w:rPr>
          <w:rFonts w:eastAsia="Times New Roman"/>
          <w:b/>
          <w:bCs/>
          <w:lang w:val="sr-Cyrl-RS"/>
        </w:rPr>
        <w:t>29</w:t>
      </w:r>
      <w:r w:rsidR="008D5865" w:rsidRPr="0039029D">
        <w:rPr>
          <w:rFonts w:eastAsia="Times New Roman"/>
          <w:b/>
          <w:bCs/>
          <w:lang w:val="sr-Cyrl-RS"/>
        </w:rPr>
        <w:t>.</w:t>
      </w:r>
    </w:p>
    <w:p w14:paraId="2AF01C6E" w14:textId="7777777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Овлашћена лица дужна су да о извршеном надзору сачине записник (у даљем тексту: записник о надзору).</w:t>
      </w:r>
    </w:p>
    <w:p w14:paraId="587F7DD4" w14:textId="7777777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 xml:space="preserve">Надзорни орган субјекту надзора доставља записник о надзору, на који он може ставити примедбе у року од 15 радних дана </w:t>
      </w:r>
      <w:bookmarkStart w:id="100" w:name="_Hlk55819876"/>
      <w:r w:rsidRPr="0039029D">
        <w:rPr>
          <w:rFonts w:eastAsia="Times New Roman"/>
          <w:lang w:val="sr-Cyrl-RS"/>
        </w:rPr>
        <w:t>од дана када му је тај записник достављен</w:t>
      </w:r>
      <w:bookmarkEnd w:id="100"/>
      <w:r w:rsidRPr="0039029D">
        <w:rPr>
          <w:rFonts w:eastAsia="Times New Roman"/>
          <w:lang w:val="sr-Cyrl-RS"/>
        </w:rPr>
        <w:t>.</w:t>
      </w:r>
    </w:p>
    <w:p w14:paraId="2E0B0E00" w14:textId="7777777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Надзорни орган неће разматрати примедбе из става 2. овог члана које се односе на промену чињеничног стања насталу након периода у коме је извршен надзор.</w:t>
      </w:r>
    </w:p>
    <w:p w14:paraId="7924E39F" w14:textId="7777777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Када се провером навода изнетих у примедбама из става 2. овог члана утврди чињенично стање битно различито од стања наведеног у записнику о надзору, сачињава се допуна тог записника.</w:t>
      </w:r>
    </w:p>
    <w:p w14:paraId="173D51DC" w14:textId="7777777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Допуна записника о надзору доставља се субјекту надзора у року од 15 радних дана од дана достављања примедаба на тај записник.</w:t>
      </w:r>
    </w:p>
    <w:p w14:paraId="267A2B95" w14:textId="7777777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Ако утврди да примедбе субјекта надзора на записник о надзору нису основане, односно да не утичу битно на утврђено чињенично стање – надзорни орган о томе сачињава службену белешку и доставља је субјекту надзора.</w:t>
      </w:r>
    </w:p>
    <w:p w14:paraId="37E6B19F" w14:textId="77777777" w:rsidR="00C07E51" w:rsidRPr="0039029D" w:rsidRDefault="00C07E51" w:rsidP="008C4867">
      <w:pPr>
        <w:spacing w:after="120" w:line="240" w:lineRule="auto"/>
        <w:ind w:firstLine="284"/>
        <w:jc w:val="center"/>
        <w:rPr>
          <w:rFonts w:eastAsia="Times New Roman"/>
          <w:b/>
          <w:bCs/>
          <w:lang w:val="sr-Cyrl-RS"/>
        </w:rPr>
      </w:pPr>
      <w:r w:rsidRPr="0039029D">
        <w:rPr>
          <w:rFonts w:eastAsia="Times New Roman"/>
          <w:b/>
          <w:bCs/>
          <w:lang w:val="sr-Cyrl-RS"/>
        </w:rPr>
        <w:t>Решење о обустави поступка</w:t>
      </w:r>
    </w:p>
    <w:p w14:paraId="2838E6F9" w14:textId="093F24EB" w:rsidR="00C07E51" w:rsidRPr="0039029D" w:rsidRDefault="00C07E51"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DA0E43" w:rsidRPr="0039029D">
        <w:rPr>
          <w:rFonts w:eastAsia="Times New Roman"/>
          <w:b/>
          <w:bCs/>
          <w:lang w:val="sr-Cyrl-RS"/>
        </w:rPr>
        <w:t>13</w:t>
      </w:r>
      <w:r w:rsidR="001170EA" w:rsidRPr="0039029D">
        <w:rPr>
          <w:rFonts w:eastAsia="Times New Roman"/>
          <w:b/>
          <w:bCs/>
          <w:lang w:val="sr-Cyrl-RS"/>
        </w:rPr>
        <w:t>0</w:t>
      </w:r>
      <w:r w:rsidR="008D5865" w:rsidRPr="0039029D">
        <w:rPr>
          <w:rFonts w:eastAsia="Times New Roman"/>
          <w:b/>
          <w:bCs/>
          <w:lang w:val="sr-Cyrl-RS"/>
        </w:rPr>
        <w:t>.</w:t>
      </w:r>
    </w:p>
    <w:p w14:paraId="2A019981" w14:textId="7777777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 xml:space="preserve">Надзорни орган донеће решење о обустави поступка надзора извршеног код субјекта надзора, ако записником о надзору нису утврђене неправилности или недостаци у пословању субјекта надзора или </w:t>
      </w:r>
      <w:bookmarkStart w:id="101" w:name="_Hlk55806730"/>
      <w:r w:rsidRPr="0039029D">
        <w:rPr>
          <w:rFonts w:eastAsia="Times New Roman"/>
          <w:lang w:val="sr-Cyrl-RS"/>
        </w:rPr>
        <w:t>ако субјект надзора примедбама достављеним у року прописаном овим законом основано оспори све налазе из записника о надзору</w:t>
      </w:r>
      <w:bookmarkEnd w:id="101"/>
      <w:r w:rsidRPr="0039029D">
        <w:rPr>
          <w:rFonts w:eastAsia="Times New Roman"/>
          <w:lang w:val="sr-Cyrl-RS"/>
        </w:rPr>
        <w:t>.</w:t>
      </w:r>
    </w:p>
    <w:p w14:paraId="1A6AA270" w14:textId="3BFCAC71" w:rsidR="00C07E51" w:rsidRDefault="00C07E51" w:rsidP="008C4867">
      <w:pPr>
        <w:spacing w:after="120" w:line="240" w:lineRule="auto"/>
        <w:ind w:firstLine="284"/>
        <w:jc w:val="both"/>
        <w:rPr>
          <w:rFonts w:eastAsia="Times New Roman"/>
          <w:lang w:val="sr-Cyrl-RS"/>
        </w:rPr>
      </w:pPr>
      <w:r w:rsidRPr="0039029D">
        <w:rPr>
          <w:rFonts w:eastAsia="Times New Roman"/>
          <w:lang w:val="sr-Cyrl-RS"/>
        </w:rPr>
        <w:t>Решење из става 1. овог члана доставља се субјекту надзора.</w:t>
      </w:r>
    </w:p>
    <w:p w14:paraId="6770469C" w14:textId="77777777" w:rsidR="003E3F7C" w:rsidRPr="0039029D" w:rsidRDefault="003E3F7C" w:rsidP="008C4867">
      <w:pPr>
        <w:spacing w:after="120" w:line="240" w:lineRule="auto"/>
        <w:ind w:firstLine="284"/>
        <w:jc w:val="both"/>
        <w:rPr>
          <w:rFonts w:eastAsia="Times New Roman"/>
          <w:lang w:val="sr-Cyrl-RS"/>
        </w:rPr>
      </w:pPr>
    </w:p>
    <w:p w14:paraId="07E65B7D" w14:textId="77777777" w:rsidR="00C07E51" w:rsidRPr="0039029D" w:rsidRDefault="00C07E51" w:rsidP="008C4867">
      <w:pPr>
        <w:spacing w:after="120" w:line="240" w:lineRule="auto"/>
        <w:ind w:firstLine="284"/>
        <w:jc w:val="center"/>
        <w:rPr>
          <w:rFonts w:eastAsia="Times New Roman"/>
          <w:b/>
          <w:bCs/>
          <w:lang w:val="sr-Latn-RS"/>
        </w:rPr>
      </w:pPr>
      <w:r w:rsidRPr="0039029D">
        <w:rPr>
          <w:rFonts w:eastAsia="Times New Roman"/>
          <w:b/>
          <w:bCs/>
          <w:lang w:val="sr-Cyrl-RS"/>
        </w:rPr>
        <w:t>Провера и забрана неовлашћеног пружања услуга</w:t>
      </w:r>
      <w:r w:rsidRPr="0039029D">
        <w:rPr>
          <w:lang w:val="sr-Cyrl-RS"/>
        </w:rPr>
        <w:t xml:space="preserve"> </w:t>
      </w:r>
      <w:r w:rsidRPr="0039029D">
        <w:rPr>
          <w:rFonts w:eastAsia="Times New Roman"/>
          <w:b/>
          <w:bCs/>
          <w:lang w:val="sr-Cyrl-RS"/>
        </w:rPr>
        <w:t xml:space="preserve">повезаних с дигиталном </w:t>
      </w:r>
      <w:r w:rsidR="005315DC" w:rsidRPr="0039029D">
        <w:rPr>
          <w:rFonts w:eastAsia="Times New Roman"/>
          <w:b/>
          <w:bCs/>
          <w:lang w:val="sr-Cyrl-RS"/>
        </w:rPr>
        <w:t>имовином</w:t>
      </w:r>
      <w:r w:rsidRPr="0039029D">
        <w:rPr>
          <w:rFonts w:eastAsia="Times New Roman"/>
          <w:b/>
          <w:bCs/>
          <w:lang w:val="sr-Cyrl-RS"/>
        </w:rPr>
        <w:t xml:space="preserve"> </w:t>
      </w:r>
    </w:p>
    <w:p w14:paraId="2B5071C0" w14:textId="52A6F174" w:rsidR="00C07E51" w:rsidRPr="0039029D" w:rsidRDefault="00C07E51"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DA0E43" w:rsidRPr="0039029D">
        <w:rPr>
          <w:rFonts w:eastAsia="Times New Roman"/>
          <w:b/>
          <w:bCs/>
          <w:lang w:val="sr-Cyrl-RS"/>
        </w:rPr>
        <w:t>13</w:t>
      </w:r>
      <w:r w:rsidR="001170EA" w:rsidRPr="0039029D">
        <w:rPr>
          <w:rFonts w:eastAsia="Times New Roman"/>
          <w:b/>
          <w:bCs/>
          <w:lang w:val="sr-Cyrl-RS"/>
        </w:rPr>
        <w:t>1</w:t>
      </w:r>
      <w:r w:rsidR="008D5865" w:rsidRPr="0039029D">
        <w:rPr>
          <w:rFonts w:eastAsia="Times New Roman"/>
          <w:b/>
          <w:bCs/>
          <w:lang w:val="sr-Cyrl-RS"/>
        </w:rPr>
        <w:t>.</w:t>
      </w:r>
    </w:p>
    <w:p w14:paraId="48289416" w14:textId="52F03E39"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Ако постоји сумња да се пружањем услуга</w:t>
      </w:r>
      <w:r w:rsidRPr="0039029D">
        <w:rPr>
          <w:rFonts w:eastAsia="Times New Roman"/>
          <w:lang w:val="sr-Latn-RS"/>
        </w:rPr>
        <w:t xml:space="preserve"> повезаних с </w:t>
      </w:r>
      <w:r w:rsidRPr="0039029D">
        <w:rPr>
          <w:rFonts w:eastAsia="Times New Roman"/>
          <w:lang w:val="sr-Cyrl-RS"/>
        </w:rPr>
        <w:t xml:space="preserve">дигиталном </w:t>
      </w:r>
      <w:r w:rsidRPr="0039029D">
        <w:rPr>
          <w:rFonts w:eastAsia="Times New Roman"/>
          <w:lang w:val="sr-Latn-RS"/>
        </w:rPr>
        <w:t xml:space="preserve">имовином </w:t>
      </w:r>
      <w:r w:rsidRPr="0039029D">
        <w:rPr>
          <w:rFonts w:eastAsia="Times New Roman"/>
          <w:lang w:val="sr-Cyrl-RS"/>
        </w:rPr>
        <w:t>бави правно</w:t>
      </w:r>
      <w:r w:rsidR="005315DC" w:rsidRPr="0039029D">
        <w:rPr>
          <w:rFonts w:eastAsia="Times New Roman"/>
          <w:lang w:val="sr-Cyrl-RS"/>
        </w:rPr>
        <w:t xml:space="preserve"> лице,</w:t>
      </w:r>
      <w:r w:rsidRPr="0039029D">
        <w:rPr>
          <w:rFonts w:eastAsia="Times New Roman"/>
          <w:lang w:val="sr-Cyrl-RS"/>
        </w:rPr>
        <w:t xml:space="preserve"> предузетник или физичко лице које нема дозволу надзорног органа за пружање услуга повезаних с </w:t>
      </w:r>
      <w:r w:rsidR="00CA51FB" w:rsidRPr="0039029D">
        <w:rPr>
          <w:rFonts w:eastAsia="Times New Roman"/>
          <w:lang w:val="sr-Cyrl-RS"/>
        </w:rPr>
        <w:t xml:space="preserve">дигиталном </w:t>
      </w:r>
      <w:r w:rsidRPr="0039029D">
        <w:rPr>
          <w:rFonts w:eastAsia="Times New Roman"/>
          <w:lang w:val="sr-Cyrl-RS"/>
        </w:rPr>
        <w:t>имовином у складу с овим законом</w:t>
      </w:r>
      <w:r w:rsidR="005315DC" w:rsidRPr="0039029D">
        <w:rPr>
          <w:rFonts w:eastAsia="Times New Roman"/>
          <w:lang w:val="sr-Cyrl-RS"/>
        </w:rPr>
        <w:t xml:space="preserve"> </w:t>
      </w:r>
      <w:r w:rsidRPr="0039029D">
        <w:rPr>
          <w:rFonts w:eastAsia="Times New Roman"/>
          <w:lang w:val="sr-Cyrl-RS"/>
        </w:rPr>
        <w:t xml:space="preserve">– надзорни орган може извршити непосредну и посредну проверу да ли то лице пружа услуге </w:t>
      </w:r>
      <w:bookmarkStart w:id="102" w:name="_Hlk50034176"/>
      <w:r w:rsidRPr="0039029D">
        <w:rPr>
          <w:rFonts w:eastAsia="Times New Roman"/>
          <w:lang w:val="sr-Cyrl-RS"/>
        </w:rPr>
        <w:t xml:space="preserve">повезане с дигиталном имовином </w:t>
      </w:r>
      <w:bookmarkEnd w:id="102"/>
      <w:r w:rsidRPr="0039029D">
        <w:rPr>
          <w:rFonts w:eastAsia="Times New Roman"/>
          <w:lang w:val="sr-Cyrl-RS"/>
        </w:rPr>
        <w:t>супротно одредбама овог закона.</w:t>
      </w:r>
    </w:p>
    <w:p w14:paraId="57C5F8D1" w14:textId="2921E1AC"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На проверу из става 1. овог члана сходно се примењују одредбе чл</w:t>
      </w:r>
      <w:r w:rsidR="003B722A" w:rsidRPr="0039029D">
        <w:rPr>
          <w:rFonts w:eastAsia="Times New Roman"/>
          <w:lang w:val="sr-Cyrl-RS"/>
        </w:rPr>
        <w:t>.</w:t>
      </w:r>
      <w:r w:rsidRPr="0039029D">
        <w:rPr>
          <w:rFonts w:eastAsia="Times New Roman"/>
          <w:lang w:val="sr-Cyrl-RS"/>
        </w:rPr>
        <w:t xml:space="preserve"> </w:t>
      </w:r>
      <w:r w:rsidR="0013486F" w:rsidRPr="0039029D">
        <w:rPr>
          <w:rFonts w:eastAsia="Times New Roman"/>
          <w:lang w:val="sr-Cyrl-RS"/>
        </w:rPr>
        <w:t>12</w:t>
      </w:r>
      <w:r w:rsidR="001170EA" w:rsidRPr="0039029D">
        <w:rPr>
          <w:rFonts w:eastAsia="Times New Roman"/>
          <w:lang w:val="sr-Cyrl-RS"/>
        </w:rPr>
        <w:t>3</w:t>
      </w:r>
      <w:r w:rsidR="00B37B9E" w:rsidRPr="0039029D">
        <w:rPr>
          <w:rFonts w:eastAsia="Times New Roman"/>
          <w:lang w:val="sr-Cyrl-RS"/>
        </w:rPr>
        <w:t xml:space="preserve">. </w:t>
      </w:r>
      <w:r w:rsidRPr="0039029D">
        <w:rPr>
          <w:rFonts w:eastAsia="Times New Roman"/>
          <w:lang w:val="sr-Cyrl-RS"/>
        </w:rPr>
        <w:t xml:space="preserve">до </w:t>
      </w:r>
      <w:r w:rsidR="0013486F" w:rsidRPr="0039029D">
        <w:rPr>
          <w:rFonts w:eastAsia="Times New Roman"/>
          <w:lang w:val="sr-Cyrl-RS"/>
        </w:rPr>
        <w:t>13</w:t>
      </w:r>
      <w:r w:rsidR="001170EA" w:rsidRPr="0039029D">
        <w:rPr>
          <w:rFonts w:eastAsia="Times New Roman"/>
          <w:lang w:val="sr-Cyrl-RS"/>
        </w:rPr>
        <w:t>0</w:t>
      </w:r>
      <w:r w:rsidR="008D5865" w:rsidRPr="0039029D">
        <w:rPr>
          <w:rFonts w:eastAsia="Times New Roman"/>
          <w:lang w:val="sr-Cyrl-RS"/>
        </w:rPr>
        <w:t xml:space="preserve">. </w:t>
      </w:r>
      <w:r w:rsidRPr="0039029D">
        <w:rPr>
          <w:rFonts w:eastAsia="Times New Roman"/>
          <w:lang w:val="sr-Cyrl-RS"/>
        </w:rPr>
        <w:t xml:space="preserve">овог закона. </w:t>
      </w:r>
    </w:p>
    <w:p w14:paraId="60E7482F" w14:textId="7777777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Ако лице из става 1. овог члана на захтев надзорног органа не достави све тражене податке и документацију у року који је утврђен у том захтеву или ако не омогући надзорном органу обављање непосредног надзора или не сарађује са овлашћеним лицима – надзорни орган може том лицу изрећи новчану казну у распону:</w:t>
      </w:r>
    </w:p>
    <w:p w14:paraId="23C9203F" w14:textId="77777777" w:rsidR="00C07E51" w:rsidRPr="0039029D" w:rsidRDefault="00C07E51" w:rsidP="008C4867">
      <w:pPr>
        <w:numPr>
          <w:ilvl w:val="0"/>
          <w:numId w:val="12"/>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од 100.000 до 500.000 динара за правна лица и од 30.000 до 100.000 динара за одговорна лица у правном лицу;</w:t>
      </w:r>
    </w:p>
    <w:p w14:paraId="75E6DD50" w14:textId="77777777" w:rsidR="00C07E51" w:rsidRPr="0039029D" w:rsidRDefault="00C07E51" w:rsidP="008C4867">
      <w:pPr>
        <w:numPr>
          <w:ilvl w:val="0"/>
          <w:numId w:val="12"/>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од 30.000 до 100.000 динара за физичка лица.</w:t>
      </w:r>
    </w:p>
    <w:p w14:paraId="34C52A64" w14:textId="7777777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Ако провером из става 1. овог члана утврди да се лице из тог става неовлашћено бави пружањем услуга повезаних с дигиталном имовином</w:t>
      </w:r>
      <w:r w:rsidR="005315DC" w:rsidRPr="0039029D">
        <w:rPr>
          <w:rFonts w:eastAsia="Times New Roman"/>
          <w:lang w:val="sr-Cyrl-RS"/>
        </w:rPr>
        <w:t>,</w:t>
      </w:r>
      <w:r w:rsidRPr="0039029D">
        <w:rPr>
          <w:rFonts w:eastAsia="Times New Roman"/>
          <w:lang w:val="sr-Cyrl-RS"/>
        </w:rPr>
        <w:t xml:space="preserve"> надзорни орган доноси решење о забрани обављања ових послова и доставља га надлежним органима.</w:t>
      </w:r>
    </w:p>
    <w:p w14:paraId="0AF82090" w14:textId="7777777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Решењем из става 4. овог члана надзорни орган истовремено изриче и новчану казну лицу из тог става, и то у распону:</w:t>
      </w:r>
    </w:p>
    <w:p w14:paraId="6C05ECCE" w14:textId="77777777" w:rsidR="00C07E51" w:rsidRPr="0039029D" w:rsidRDefault="00C07E51" w:rsidP="008C4867">
      <w:pPr>
        <w:numPr>
          <w:ilvl w:val="0"/>
          <w:numId w:val="13"/>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од 100.000 до 5.000.000 динара, односно до 20% укупних прихода остварених у претходној пословној години ако је тај износ већи од 5.000.000 динара за правна лица и од 30.000 до 1.000.000 динара за одговорна лица у правном лицу;</w:t>
      </w:r>
    </w:p>
    <w:p w14:paraId="3A5A9964" w14:textId="77777777" w:rsidR="00C07E51" w:rsidRPr="0039029D" w:rsidRDefault="00C07E51" w:rsidP="008C4867">
      <w:pPr>
        <w:numPr>
          <w:ilvl w:val="0"/>
          <w:numId w:val="13"/>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од 30.000 до 2.000.000 динара за физичка лица.</w:t>
      </w:r>
    </w:p>
    <w:p w14:paraId="40BB633A" w14:textId="658FEE9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Ако надзорни орган накнадном провером утврди да привредно друштво, односно предузетник којима је изречена забрана из става 4. овог члана нису престали с неовлашћеним пружањем услуга из тог с</w:t>
      </w:r>
      <w:r w:rsidR="005315DC" w:rsidRPr="0039029D">
        <w:rPr>
          <w:rFonts w:eastAsia="Times New Roman"/>
          <w:lang w:val="sr-Cyrl-RS"/>
        </w:rPr>
        <w:t xml:space="preserve">тава, </w:t>
      </w:r>
      <w:bookmarkStart w:id="103" w:name="_Hlk55806989"/>
      <w:r w:rsidR="005315DC" w:rsidRPr="0039029D">
        <w:rPr>
          <w:rFonts w:eastAsia="Times New Roman"/>
          <w:lang w:val="sr-Cyrl-RS"/>
        </w:rPr>
        <w:t>такво неовлашћено пружање</w:t>
      </w:r>
      <w:r w:rsidRPr="0039029D">
        <w:rPr>
          <w:rFonts w:eastAsia="Times New Roman"/>
          <w:lang w:val="sr-Cyrl-RS"/>
        </w:rPr>
        <w:t xml:space="preserve"> услуга повезаних с дигиталном имовином </w:t>
      </w:r>
      <w:r w:rsidR="005315DC" w:rsidRPr="0039029D">
        <w:rPr>
          <w:rFonts w:eastAsia="Times New Roman"/>
          <w:lang w:val="sr-Cyrl-RS"/>
        </w:rPr>
        <w:t xml:space="preserve">представља </w:t>
      </w:r>
      <w:r w:rsidRPr="0039029D">
        <w:rPr>
          <w:rFonts w:eastAsia="Times New Roman"/>
          <w:lang w:val="sr-Cyrl-RS"/>
        </w:rPr>
        <w:t xml:space="preserve">неотклоњив разлог за покретање поступка принудне ликвидације, односно брисања предузетника из </w:t>
      </w:r>
      <w:r w:rsidR="001B4A0E" w:rsidRPr="0039029D">
        <w:rPr>
          <w:rFonts w:eastAsia="Times New Roman"/>
          <w:lang w:val="sr-Cyrl-RS"/>
        </w:rPr>
        <w:t>р</w:t>
      </w:r>
      <w:r w:rsidRPr="0039029D">
        <w:rPr>
          <w:rFonts w:eastAsia="Times New Roman"/>
          <w:lang w:val="sr-Cyrl-RS"/>
        </w:rPr>
        <w:t>егистра привредних субјеката по сили закона, у складу са законом којим се уређује правни положај привредних друштава</w:t>
      </w:r>
      <w:bookmarkEnd w:id="103"/>
      <w:r w:rsidRPr="0039029D">
        <w:rPr>
          <w:rFonts w:eastAsia="Times New Roman"/>
          <w:lang w:val="sr-Cyrl-RS"/>
        </w:rPr>
        <w:t>.</w:t>
      </w:r>
    </w:p>
    <w:p w14:paraId="6FDA7000" w14:textId="514B66E4"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У случају</w:t>
      </w:r>
      <w:r w:rsidR="005315DC" w:rsidRPr="0039029D">
        <w:rPr>
          <w:rFonts w:eastAsia="Times New Roman"/>
          <w:lang w:val="sr-Cyrl-RS"/>
        </w:rPr>
        <w:t xml:space="preserve"> из става 6. овог члана</w:t>
      </w:r>
      <w:r w:rsidR="001B4A0E" w:rsidRPr="0039029D">
        <w:rPr>
          <w:rFonts w:eastAsia="Times New Roman"/>
          <w:lang w:val="sr-Cyrl-RS"/>
        </w:rPr>
        <w:t>,</w:t>
      </w:r>
      <w:r w:rsidR="005315DC" w:rsidRPr="0039029D">
        <w:rPr>
          <w:rFonts w:eastAsia="Times New Roman"/>
          <w:lang w:val="sr-Cyrl-RS"/>
        </w:rPr>
        <w:t xml:space="preserve"> </w:t>
      </w:r>
      <w:r w:rsidRPr="0039029D">
        <w:rPr>
          <w:rFonts w:eastAsia="Times New Roman"/>
          <w:lang w:val="sr-Cyrl-CS"/>
        </w:rPr>
        <w:t>надзорни орган</w:t>
      </w:r>
      <w:r w:rsidRPr="0039029D">
        <w:rPr>
          <w:rFonts w:eastAsia="Times New Roman"/>
          <w:lang w:val="sr-Cyrl-RS"/>
        </w:rPr>
        <w:t xml:space="preserve"> доноси решење </w:t>
      </w:r>
      <w:bookmarkStart w:id="104" w:name="_Hlk55807033"/>
      <w:r w:rsidRPr="0039029D">
        <w:rPr>
          <w:rFonts w:eastAsia="Times New Roman"/>
          <w:lang w:val="sr-Cyrl-RS"/>
        </w:rPr>
        <w:t>о неовлашћеном пружању услуга повезаних с дигиталном имовином и доставља га органу надлежном за вођење регистра привредних субјеката ради покретања поступка принудне ликвидације, односно брисања привредног друштва и предузетника из регистра.</w:t>
      </w:r>
      <w:bookmarkEnd w:id="104"/>
    </w:p>
    <w:p w14:paraId="2A07983A" w14:textId="0F9E8CEC"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Решењем из става 7. овог члана надзорни орган изриче меру блокаде свих рачуна привредн</w:t>
      </w:r>
      <w:r w:rsidR="00E24A90" w:rsidRPr="0039029D">
        <w:rPr>
          <w:rFonts w:eastAsia="Times New Roman"/>
          <w:lang w:val="sr-Cyrl-RS"/>
        </w:rPr>
        <w:t>ог</w:t>
      </w:r>
      <w:r w:rsidRPr="0039029D">
        <w:rPr>
          <w:rFonts w:eastAsia="Times New Roman"/>
          <w:lang w:val="sr-Cyrl-RS"/>
        </w:rPr>
        <w:t xml:space="preserve"> друштва и предузетника до покретања поступка принудне ликвидације, односно брисања предузетника из регистра. </w:t>
      </w:r>
    </w:p>
    <w:p w14:paraId="0067B607" w14:textId="49EE5354"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 xml:space="preserve">На изрицање новчаних казни из ст. 3. и 5. овог члана сходно се примењују одредбе члана </w:t>
      </w:r>
      <w:r w:rsidR="0013486F" w:rsidRPr="0039029D">
        <w:rPr>
          <w:rFonts w:eastAsia="Times New Roman"/>
          <w:lang w:val="sr-Cyrl-RS"/>
        </w:rPr>
        <w:t>1</w:t>
      </w:r>
      <w:r w:rsidR="00D0069A" w:rsidRPr="0039029D">
        <w:rPr>
          <w:rFonts w:eastAsia="Times New Roman"/>
          <w:lang w:val="sr-Cyrl-RS"/>
        </w:rPr>
        <w:t>36</w:t>
      </w:r>
      <w:r w:rsidR="008D5865" w:rsidRPr="0039029D">
        <w:rPr>
          <w:rFonts w:eastAsia="Times New Roman"/>
          <w:lang w:val="sr-Cyrl-RS"/>
        </w:rPr>
        <w:t xml:space="preserve">. </w:t>
      </w:r>
      <w:r w:rsidRPr="0039029D">
        <w:rPr>
          <w:rFonts w:eastAsia="Times New Roman"/>
          <w:lang w:val="sr-Cyrl-RS"/>
        </w:rPr>
        <w:t>овог закона.</w:t>
      </w:r>
    </w:p>
    <w:p w14:paraId="25BECC90" w14:textId="7777777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Укупан приход из става 5. овог члана има значење утврђено законом којим се уређује заштита конкуренције.</w:t>
      </w:r>
    </w:p>
    <w:p w14:paraId="23BA75A0" w14:textId="77777777" w:rsidR="00C07E51" w:rsidRPr="0039029D" w:rsidRDefault="00C07E51" w:rsidP="008C4867">
      <w:pPr>
        <w:spacing w:after="120" w:line="240" w:lineRule="auto"/>
        <w:ind w:firstLine="284"/>
        <w:jc w:val="center"/>
        <w:rPr>
          <w:rFonts w:eastAsia="Times New Roman"/>
          <w:b/>
          <w:bCs/>
          <w:lang w:val="sr-Cyrl-RS"/>
        </w:rPr>
      </w:pPr>
      <w:r w:rsidRPr="0039029D">
        <w:rPr>
          <w:rFonts w:eastAsia="Times New Roman"/>
          <w:b/>
          <w:bCs/>
          <w:lang w:val="sr-Cyrl-RS"/>
        </w:rPr>
        <w:t>Предузимање мера у поступку надзора</w:t>
      </w:r>
    </w:p>
    <w:p w14:paraId="433F3DA9" w14:textId="682EFCFD" w:rsidR="00C07E51" w:rsidRPr="0039029D" w:rsidRDefault="00C07E51"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13486F" w:rsidRPr="0039029D">
        <w:rPr>
          <w:rFonts w:eastAsia="Times New Roman"/>
          <w:b/>
          <w:bCs/>
          <w:lang w:val="sr-Cyrl-RS"/>
        </w:rPr>
        <w:t>13</w:t>
      </w:r>
      <w:r w:rsidR="001170EA" w:rsidRPr="0039029D">
        <w:rPr>
          <w:rFonts w:eastAsia="Times New Roman"/>
          <w:b/>
          <w:bCs/>
          <w:lang w:val="sr-Cyrl-RS"/>
        </w:rPr>
        <w:t>2</w:t>
      </w:r>
      <w:r w:rsidR="008D5865" w:rsidRPr="0039029D">
        <w:rPr>
          <w:rFonts w:eastAsia="Times New Roman"/>
          <w:b/>
          <w:bCs/>
          <w:lang w:val="sr-Cyrl-RS"/>
        </w:rPr>
        <w:t>.</w:t>
      </w:r>
    </w:p>
    <w:p w14:paraId="6C2D619F" w14:textId="7777777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Ако се у поступку надзора утврде недостаци или неправилности у пословању субјекта надзора, односно ако се утврди да је тај субјект поступио супротно овом закону или прописима донетим на основу овог закона, надзорни орган предузеће према том субјекту једну од следећих мера:</w:t>
      </w:r>
    </w:p>
    <w:p w14:paraId="2406F9D0" w14:textId="77777777" w:rsidR="00C07E51" w:rsidRPr="0039029D" w:rsidRDefault="00C07E51" w:rsidP="008C4867">
      <w:pPr>
        <w:numPr>
          <w:ilvl w:val="0"/>
          <w:numId w:val="14"/>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упутити препоруку;</w:t>
      </w:r>
    </w:p>
    <w:p w14:paraId="3AAA6D84" w14:textId="77777777" w:rsidR="00C07E51" w:rsidRPr="0039029D" w:rsidRDefault="00C07E51" w:rsidP="008C4867">
      <w:pPr>
        <w:numPr>
          <w:ilvl w:val="0"/>
          <w:numId w:val="14"/>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упутити писмену опомену;</w:t>
      </w:r>
    </w:p>
    <w:p w14:paraId="37382956" w14:textId="77777777" w:rsidR="00C07E51" w:rsidRPr="0039029D" w:rsidRDefault="00C07E51" w:rsidP="008C4867">
      <w:pPr>
        <w:numPr>
          <w:ilvl w:val="0"/>
          <w:numId w:val="14"/>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изрећи налоге и мере за отклањање утврђених неправилности;</w:t>
      </w:r>
    </w:p>
    <w:p w14:paraId="00968D8E" w14:textId="77777777" w:rsidR="00C07E51" w:rsidRPr="0039029D" w:rsidRDefault="00C07E51" w:rsidP="008C4867">
      <w:pPr>
        <w:numPr>
          <w:ilvl w:val="0"/>
          <w:numId w:val="14"/>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 xml:space="preserve">донети решење о одузимању дозволе за пружање услуга </w:t>
      </w:r>
      <w:bookmarkStart w:id="105" w:name="_Hlk50039214"/>
      <w:r w:rsidRPr="0039029D">
        <w:rPr>
          <w:rFonts w:eastAsia="Times New Roman"/>
          <w:lang w:val="sr-Cyrl-RS"/>
        </w:rPr>
        <w:t>повезаних с дигиталном имовином</w:t>
      </w:r>
      <w:bookmarkEnd w:id="105"/>
      <w:r w:rsidRPr="0039029D">
        <w:rPr>
          <w:rFonts w:eastAsia="Times New Roman"/>
          <w:lang w:val="sr-Cyrl-RS"/>
        </w:rPr>
        <w:t>.</w:t>
      </w:r>
    </w:p>
    <w:p w14:paraId="2AC134BD" w14:textId="759FF0A6"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 xml:space="preserve">Мере из става 1. овог члана надзорни орган предузима на основу чињеничног стања утврђеног у записнику о надзору, у складу с чланом </w:t>
      </w:r>
      <w:r w:rsidR="0013486F" w:rsidRPr="0039029D">
        <w:rPr>
          <w:rFonts w:eastAsia="Times New Roman"/>
          <w:lang w:val="sr-Cyrl-RS"/>
        </w:rPr>
        <w:t>1</w:t>
      </w:r>
      <w:r w:rsidR="001170EA" w:rsidRPr="0039029D">
        <w:rPr>
          <w:rFonts w:eastAsia="Times New Roman"/>
          <w:lang w:val="sr-Cyrl-RS"/>
        </w:rPr>
        <w:t>29</w:t>
      </w:r>
      <w:r w:rsidR="008D5865" w:rsidRPr="0039029D">
        <w:rPr>
          <w:rFonts w:eastAsia="Times New Roman"/>
          <w:lang w:val="sr-Cyrl-RS"/>
        </w:rPr>
        <w:t xml:space="preserve">. </w:t>
      </w:r>
      <w:r w:rsidRPr="0039029D">
        <w:rPr>
          <w:rFonts w:eastAsia="Times New Roman"/>
          <w:lang w:val="sr-Cyrl-RS"/>
        </w:rPr>
        <w:t>овог закона.</w:t>
      </w:r>
    </w:p>
    <w:p w14:paraId="5110FA52" w14:textId="7777777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О предузимању мере из става 1. тачка 3) овог члана, надзорни орган доноси решење.</w:t>
      </w:r>
    </w:p>
    <w:p w14:paraId="136001F5" w14:textId="7777777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Кад утврди да ли је субјект надзора поступио у складу с мерама из става 1. тач. 1) до 3) овог члана и у којој мери, надзорни орган ће или обуставити поступак надзора или предузети нову меру према том субјекту.</w:t>
      </w:r>
    </w:p>
    <w:p w14:paraId="6537CDD9" w14:textId="77777777" w:rsidR="00C07E51" w:rsidRPr="0039029D" w:rsidRDefault="00C07E51" w:rsidP="008C4867">
      <w:pPr>
        <w:spacing w:after="120" w:line="240" w:lineRule="auto"/>
        <w:ind w:firstLine="284"/>
        <w:jc w:val="center"/>
        <w:rPr>
          <w:rFonts w:eastAsia="Times New Roman"/>
          <w:b/>
          <w:bCs/>
          <w:lang w:val="sr-Cyrl-RS"/>
        </w:rPr>
      </w:pPr>
      <w:r w:rsidRPr="0039029D">
        <w:rPr>
          <w:rFonts w:eastAsia="Times New Roman"/>
          <w:b/>
          <w:bCs/>
          <w:lang w:val="sr-Cyrl-RS"/>
        </w:rPr>
        <w:t>Препорука</w:t>
      </w:r>
    </w:p>
    <w:p w14:paraId="28E0E05D" w14:textId="27019EAA" w:rsidR="00C07E51" w:rsidRPr="0039029D" w:rsidRDefault="00C07E51"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13486F" w:rsidRPr="0039029D">
        <w:rPr>
          <w:rFonts w:eastAsia="Times New Roman"/>
          <w:b/>
          <w:bCs/>
          <w:lang w:val="sr-Cyrl-RS"/>
        </w:rPr>
        <w:t>13</w:t>
      </w:r>
      <w:r w:rsidR="001170EA" w:rsidRPr="0039029D">
        <w:rPr>
          <w:rFonts w:eastAsia="Times New Roman"/>
          <w:b/>
          <w:bCs/>
          <w:lang w:val="sr-Cyrl-RS"/>
        </w:rPr>
        <w:t>3</w:t>
      </w:r>
      <w:r w:rsidR="008D5865" w:rsidRPr="0039029D">
        <w:rPr>
          <w:rFonts w:eastAsia="Times New Roman"/>
          <w:b/>
          <w:bCs/>
          <w:lang w:val="sr-Cyrl-RS"/>
        </w:rPr>
        <w:t>.</w:t>
      </w:r>
    </w:p>
    <w:p w14:paraId="560C2427" w14:textId="7777777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Ако се у поступку надзора утврде мање значајне неправилности или недостаци у пословању субјекта надзора који не представљају значајан ризик у његовом пословању, надзорни орган упутиће том субјекту одговарајућу препоруку.</w:t>
      </w:r>
    </w:p>
    <w:p w14:paraId="2AD3DA3D" w14:textId="7777777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Препорука садржи рок за отклањање неправилности, односно недостатака из става 1. овог члана, као и рок у коме је субјект надзора дужан да надзорном органу достави извештај о отклоњеним неправилностима, односно недостацима, са одговарајућим доказима.</w:t>
      </w:r>
    </w:p>
    <w:p w14:paraId="1C68297C" w14:textId="77777777" w:rsidR="00C07E51" w:rsidRPr="0039029D" w:rsidRDefault="00C07E51" w:rsidP="008C4867">
      <w:pPr>
        <w:spacing w:after="120" w:line="240" w:lineRule="auto"/>
        <w:ind w:firstLine="284"/>
        <w:jc w:val="center"/>
        <w:rPr>
          <w:rFonts w:eastAsia="Times New Roman"/>
          <w:b/>
          <w:bCs/>
          <w:lang w:val="sr-Cyrl-RS"/>
        </w:rPr>
      </w:pPr>
      <w:r w:rsidRPr="0039029D">
        <w:rPr>
          <w:rFonts w:eastAsia="Times New Roman"/>
          <w:b/>
          <w:bCs/>
          <w:lang w:val="sr-Cyrl-RS"/>
        </w:rPr>
        <w:t>Писмена опомена</w:t>
      </w:r>
    </w:p>
    <w:p w14:paraId="630C2CEC" w14:textId="5C02379D" w:rsidR="00C07E51" w:rsidRPr="0039029D" w:rsidRDefault="00C07E51"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13486F" w:rsidRPr="0039029D">
        <w:rPr>
          <w:rFonts w:eastAsia="Times New Roman"/>
          <w:b/>
          <w:bCs/>
          <w:lang w:val="sr-Cyrl-RS"/>
        </w:rPr>
        <w:t>13</w:t>
      </w:r>
      <w:r w:rsidR="001170EA" w:rsidRPr="0039029D">
        <w:rPr>
          <w:rFonts w:eastAsia="Times New Roman"/>
          <w:b/>
          <w:bCs/>
          <w:lang w:val="sr-Cyrl-RS"/>
        </w:rPr>
        <w:t>4</w:t>
      </w:r>
      <w:r w:rsidR="008D5865" w:rsidRPr="0039029D">
        <w:rPr>
          <w:rFonts w:eastAsia="Times New Roman"/>
          <w:b/>
          <w:bCs/>
          <w:lang w:val="sr-Cyrl-RS"/>
        </w:rPr>
        <w:t>.</w:t>
      </w:r>
    </w:p>
    <w:p w14:paraId="65244062" w14:textId="1718BD04"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Ако се у поступку надзора утврде неправилности које не утичу битно и непосредно на пословање субјекта надзора, али би могле представљати значајан ризик у пословању ако се не отклоне, или ако субјект надзора није поступио у складу с препоруком – надзорни орган упућује му писмену опомену.</w:t>
      </w:r>
    </w:p>
    <w:p w14:paraId="3AC6E9F6" w14:textId="7777777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Писмена опомена садржи рок за отклањање неправилности из става 1. овог члана, као и рок у коме је субјект надзора дужан да надзорном органу достави извештај о отклоњеним неправилностима, са одговарајућим доказима.</w:t>
      </w:r>
    </w:p>
    <w:p w14:paraId="7C0A4D98" w14:textId="77777777" w:rsidR="00C07E51" w:rsidRPr="0039029D" w:rsidRDefault="00C07E51" w:rsidP="008C4867">
      <w:pPr>
        <w:spacing w:after="120" w:line="240" w:lineRule="auto"/>
        <w:ind w:firstLine="284"/>
        <w:jc w:val="center"/>
        <w:rPr>
          <w:rFonts w:eastAsia="Times New Roman"/>
          <w:b/>
          <w:bCs/>
          <w:lang w:val="sr-Cyrl-RS"/>
        </w:rPr>
      </w:pPr>
      <w:r w:rsidRPr="0039029D">
        <w:rPr>
          <w:rFonts w:eastAsia="Times New Roman"/>
          <w:b/>
          <w:bCs/>
          <w:lang w:val="sr-Cyrl-RS"/>
        </w:rPr>
        <w:t>Налози и мере за отклањање утврђених неправилности</w:t>
      </w:r>
    </w:p>
    <w:p w14:paraId="324FA825" w14:textId="2B5F5815" w:rsidR="00C07E51" w:rsidRPr="0039029D" w:rsidRDefault="00C07E51"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13486F" w:rsidRPr="0039029D">
        <w:rPr>
          <w:rFonts w:eastAsia="Times New Roman"/>
          <w:b/>
          <w:bCs/>
          <w:lang w:val="sr-Cyrl-RS"/>
        </w:rPr>
        <w:t>1</w:t>
      </w:r>
      <w:r w:rsidR="001170EA" w:rsidRPr="0039029D">
        <w:rPr>
          <w:rFonts w:eastAsia="Times New Roman"/>
          <w:b/>
          <w:bCs/>
          <w:lang w:val="sr-Cyrl-RS"/>
        </w:rPr>
        <w:t>35</w:t>
      </w:r>
      <w:r w:rsidR="008D5865" w:rsidRPr="0039029D">
        <w:rPr>
          <w:rFonts w:eastAsia="Times New Roman"/>
          <w:b/>
          <w:bCs/>
          <w:lang w:val="sr-Cyrl-RS"/>
        </w:rPr>
        <w:t>.</w:t>
      </w:r>
    </w:p>
    <w:p w14:paraId="34F26AE2" w14:textId="491C602F"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 xml:space="preserve">Ако се у поступку надзора утврди да субјект надзора није поступио у складу са овим законом или прописима донетим на основу овог закона, односно у складу с писменом опоменом – надзорни орган доноси решење којим том субјекту изриче налоге и мере за отклањање утврђених неправилности, </w:t>
      </w:r>
      <w:bookmarkStart w:id="106" w:name="_Hlk55807961"/>
      <w:r w:rsidRPr="0039029D">
        <w:rPr>
          <w:rFonts w:eastAsia="Times New Roman"/>
          <w:lang w:val="sr-Cyrl-RS"/>
        </w:rPr>
        <w:t>у року који не може бити дужи од 60 дана од дана пријема тог решења.</w:t>
      </w:r>
    </w:p>
    <w:bookmarkEnd w:id="106"/>
    <w:p w14:paraId="52FB38F7" w14:textId="7777777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Решењем из става 1. овог члана субјекту надзора налаже се да спроведе једну или више следећих активности:</w:t>
      </w:r>
    </w:p>
    <w:p w14:paraId="0AC545E8" w14:textId="77777777" w:rsidR="00C07E51" w:rsidRPr="0039029D" w:rsidRDefault="00C07E51" w:rsidP="008C4867">
      <w:pPr>
        <w:numPr>
          <w:ilvl w:val="0"/>
          <w:numId w:val="15"/>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да своје пословање усклади са овим законом и прописима донетим на основу овог закона;</w:t>
      </w:r>
    </w:p>
    <w:p w14:paraId="4D179784" w14:textId="77777777" w:rsidR="00C07E51" w:rsidRPr="0039029D" w:rsidRDefault="00C07E51" w:rsidP="008C4867">
      <w:pPr>
        <w:numPr>
          <w:ilvl w:val="0"/>
          <w:numId w:val="15"/>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 xml:space="preserve">да привремено обустави пружање појединих услуга повезаних с дигиталном имовином; </w:t>
      </w:r>
    </w:p>
    <w:p w14:paraId="1D1C92AC" w14:textId="77777777" w:rsidR="00C07E51" w:rsidRPr="0039029D" w:rsidRDefault="00C07E51" w:rsidP="008C4867">
      <w:pPr>
        <w:numPr>
          <w:ilvl w:val="0"/>
          <w:numId w:val="15"/>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да предузме одговарајуће мере за заштиту корисника дигиталне имовине, у складу са овим законом;</w:t>
      </w:r>
    </w:p>
    <w:p w14:paraId="6C33A3A7" w14:textId="77777777" w:rsidR="00C07E51" w:rsidRPr="0039029D" w:rsidRDefault="00C07E51" w:rsidP="008C4867">
      <w:pPr>
        <w:numPr>
          <w:ilvl w:val="0"/>
          <w:numId w:val="15"/>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 xml:space="preserve">да разреши чланове </w:t>
      </w:r>
      <w:r w:rsidR="005646BF" w:rsidRPr="0039029D">
        <w:rPr>
          <w:rFonts w:eastAsia="Times New Roman"/>
          <w:lang w:val="sr-Cyrl-RS"/>
        </w:rPr>
        <w:t>управе</w:t>
      </w:r>
      <w:r w:rsidRPr="0039029D">
        <w:rPr>
          <w:rFonts w:eastAsia="Times New Roman"/>
          <w:lang w:val="sr-Cyrl-RS"/>
        </w:rPr>
        <w:t xml:space="preserve"> и/или руководиоце субјекта надзора, ако више не испуњавају услове прописане овим законом, односно ако поступају супротно одредбама овог закона;</w:t>
      </w:r>
    </w:p>
    <w:p w14:paraId="141A2F56" w14:textId="77777777" w:rsidR="00C07E51" w:rsidRPr="0039029D" w:rsidRDefault="00C07E51" w:rsidP="008C4867">
      <w:pPr>
        <w:numPr>
          <w:ilvl w:val="0"/>
          <w:numId w:val="15"/>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да предузме, односно обустави друге активности.</w:t>
      </w:r>
    </w:p>
    <w:p w14:paraId="4B96BED9" w14:textId="50910590"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Решење из става 1. овог члана садржи рок у коме је субјект надзора дужан да надзорн</w:t>
      </w:r>
      <w:r w:rsidR="003A08F6" w:rsidRPr="0039029D">
        <w:rPr>
          <w:rFonts w:eastAsia="Times New Roman"/>
          <w:lang w:val="sr-Cyrl-RS"/>
        </w:rPr>
        <w:t>ом</w:t>
      </w:r>
      <w:r w:rsidRPr="0039029D">
        <w:rPr>
          <w:rFonts w:eastAsia="Times New Roman"/>
          <w:lang w:val="sr-Cyrl-RS"/>
        </w:rPr>
        <w:t xml:space="preserve"> орган</w:t>
      </w:r>
      <w:r w:rsidR="003A08F6" w:rsidRPr="0039029D">
        <w:rPr>
          <w:rFonts w:eastAsia="Times New Roman"/>
          <w:lang w:val="sr-Cyrl-RS"/>
        </w:rPr>
        <w:t>у</w:t>
      </w:r>
      <w:r w:rsidRPr="0039029D">
        <w:rPr>
          <w:rFonts w:eastAsia="Times New Roman"/>
          <w:lang w:val="sr-Cyrl-RS"/>
        </w:rPr>
        <w:t xml:space="preserve"> достави извештај о отклоњеним неправилностима, са одговарајућим доказима.</w:t>
      </w:r>
    </w:p>
    <w:p w14:paraId="7124650B" w14:textId="77777777" w:rsidR="00C07E51" w:rsidRPr="0039029D" w:rsidRDefault="00C07E51" w:rsidP="008C4867">
      <w:pPr>
        <w:spacing w:after="120" w:line="240" w:lineRule="auto"/>
        <w:ind w:firstLine="284"/>
        <w:jc w:val="center"/>
        <w:rPr>
          <w:rFonts w:eastAsia="Times New Roman"/>
          <w:b/>
          <w:bCs/>
          <w:lang w:val="sr-Cyrl-RS"/>
        </w:rPr>
      </w:pPr>
      <w:r w:rsidRPr="0039029D">
        <w:rPr>
          <w:rFonts w:eastAsia="Times New Roman"/>
          <w:b/>
          <w:bCs/>
          <w:lang w:val="sr-Cyrl-RS"/>
        </w:rPr>
        <w:t>Изрицање новчане казне</w:t>
      </w:r>
    </w:p>
    <w:p w14:paraId="1C454B83" w14:textId="224E31F5" w:rsidR="00C07E51" w:rsidRPr="0039029D" w:rsidRDefault="00C07E51"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13486F" w:rsidRPr="0039029D">
        <w:rPr>
          <w:rFonts w:eastAsia="Times New Roman"/>
          <w:b/>
          <w:bCs/>
          <w:lang w:val="sr-Cyrl-RS"/>
        </w:rPr>
        <w:t>1</w:t>
      </w:r>
      <w:r w:rsidR="00D0069A" w:rsidRPr="0039029D">
        <w:rPr>
          <w:rFonts w:eastAsia="Times New Roman"/>
          <w:b/>
          <w:bCs/>
          <w:lang w:val="sr-Cyrl-RS"/>
        </w:rPr>
        <w:t>36</w:t>
      </w:r>
      <w:r w:rsidR="008D5865" w:rsidRPr="0039029D">
        <w:rPr>
          <w:rFonts w:eastAsia="Times New Roman"/>
          <w:b/>
          <w:bCs/>
          <w:lang w:val="sr-Cyrl-RS"/>
        </w:rPr>
        <w:t>.</w:t>
      </w:r>
    </w:p>
    <w:p w14:paraId="296EA573" w14:textId="411C0806"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 xml:space="preserve">Ако у поступку надзора утврди да субјект надзора није поступио у складу са овим законом или прописима донетим на основу овог закона, а нарочито ако су истоврсне повреде чињене у одређеном периоду коришћењем исте ситуације или трајног односа с корисницима дигиталне имовине – надзорни орган решењем из члана </w:t>
      </w:r>
      <w:r w:rsidR="0013486F" w:rsidRPr="0039029D">
        <w:rPr>
          <w:rFonts w:eastAsia="Times New Roman"/>
          <w:lang w:val="sr-Cyrl-RS"/>
        </w:rPr>
        <w:t>1</w:t>
      </w:r>
      <w:r w:rsidR="001170EA" w:rsidRPr="0039029D">
        <w:rPr>
          <w:rFonts w:eastAsia="Times New Roman"/>
          <w:lang w:val="sr-Cyrl-RS"/>
        </w:rPr>
        <w:t>35</w:t>
      </w:r>
      <w:r w:rsidR="008D5865" w:rsidRPr="0039029D">
        <w:rPr>
          <w:rFonts w:eastAsia="Times New Roman"/>
          <w:lang w:val="sr-Cyrl-RS"/>
        </w:rPr>
        <w:t xml:space="preserve">. </w:t>
      </w:r>
      <w:r w:rsidRPr="0039029D">
        <w:rPr>
          <w:rFonts w:eastAsia="Times New Roman"/>
          <w:lang w:val="sr-Cyrl-RS"/>
        </w:rPr>
        <w:t xml:space="preserve">овог закона може изрећи новчану казну том субјекту, као </w:t>
      </w:r>
      <w:bookmarkStart w:id="107" w:name="_Hlk55808081"/>
      <w:r w:rsidRPr="0039029D">
        <w:rPr>
          <w:rFonts w:eastAsia="Times New Roman"/>
          <w:lang w:val="sr-Cyrl-RS"/>
        </w:rPr>
        <w:t xml:space="preserve">и члану </w:t>
      </w:r>
      <w:r w:rsidR="005646BF" w:rsidRPr="0039029D">
        <w:rPr>
          <w:rFonts w:eastAsia="Times New Roman"/>
          <w:lang w:val="sr-Cyrl-RS"/>
        </w:rPr>
        <w:t>управе</w:t>
      </w:r>
      <w:r w:rsidRPr="0039029D">
        <w:rPr>
          <w:rFonts w:eastAsia="Times New Roman"/>
          <w:lang w:val="sr-Cyrl-RS"/>
        </w:rPr>
        <w:t xml:space="preserve"> и руководиоцу тог субјекта</w:t>
      </w:r>
      <w:bookmarkEnd w:id="107"/>
      <w:r w:rsidRPr="0039029D">
        <w:rPr>
          <w:rFonts w:eastAsia="Times New Roman"/>
          <w:lang w:val="sr-Cyrl-RS"/>
        </w:rPr>
        <w:t>.</w:t>
      </w:r>
    </w:p>
    <w:p w14:paraId="14CE03D9" w14:textId="7777777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 xml:space="preserve">Новчана казна из става 1. овог члана која се изриче субјекту надзора не може бити мања од 100.000 динара ни већа од 5.000.000 динара, а новчана казна из тог става која се изриче члану </w:t>
      </w:r>
      <w:r w:rsidR="005646BF" w:rsidRPr="0039029D">
        <w:rPr>
          <w:rFonts w:eastAsia="Times New Roman"/>
          <w:lang w:val="sr-Cyrl-RS"/>
        </w:rPr>
        <w:t>управе</w:t>
      </w:r>
      <w:r w:rsidRPr="0039029D">
        <w:rPr>
          <w:rFonts w:eastAsia="Times New Roman"/>
          <w:lang w:val="sr-Cyrl-RS"/>
        </w:rPr>
        <w:t xml:space="preserve"> и руководиоцу субјекта надзора не може бити мања од 30.000 динара ни већа од 1.000.000 динара.</w:t>
      </w:r>
    </w:p>
    <w:p w14:paraId="3E7651DB" w14:textId="1F6E18BD"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Ако је 10% укупног прихода субјекта надзора остварен</w:t>
      </w:r>
      <w:r w:rsidR="005B0E2E" w:rsidRPr="0039029D">
        <w:rPr>
          <w:rFonts w:eastAsia="Times New Roman"/>
          <w:lang w:val="sr-Cyrl-RS"/>
        </w:rPr>
        <w:t>ог</w:t>
      </w:r>
      <w:r w:rsidRPr="0039029D">
        <w:rPr>
          <w:rFonts w:eastAsia="Times New Roman"/>
          <w:lang w:val="sr-Cyrl-RS"/>
        </w:rPr>
        <w:t xml:space="preserve"> у претходној години веће од 5.000.000 динара, новчана казна из става 2. овог члана која се изриче субјекту надзора може бити и већа од 5.000.000 динара али не већа</w:t>
      </w:r>
      <w:r w:rsidR="003A08F6" w:rsidRPr="0039029D">
        <w:rPr>
          <w:rFonts w:eastAsia="Times New Roman"/>
          <w:lang w:val="sr-Cyrl-RS"/>
        </w:rPr>
        <w:t xml:space="preserve"> од</w:t>
      </w:r>
      <w:r w:rsidRPr="0039029D">
        <w:rPr>
          <w:rFonts w:eastAsia="Times New Roman"/>
          <w:lang w:val="sr-Cyrl-RS"/>
        </w:rPr>
        <w:t xml:space="preserve"> 10% укупног прихода субјекта надзора остварен</w:t>
      </w:r>
      <w:r w:rsidR="005B0E2E" w:rsidRPr="0039029D">
        <w:rPr>
          <w:rFonts w:eastAsia="Times New Roman"/>
          <w:lang w:val="sr-Cyrl-RS"/>
        </w:rPr>
        <w:t>ог</w:t>
      </w:r>
      <w:r w:rsidRPr="0039029D">
        <w:rPr>
          <w:rFonts w:eastAsia="Times New Roman"/>
          <w:lang w:val="sr-Cyrl-RS"/>
        </w:rPr>
        <w:t xml:space="preserve"> у претходној години.</w:t>
      </w:r>
    </w:p>
    <w:p w14:paraId="5C2F16F9" w14:textId="7777777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 xml:space="preserve">Новчане казне из овог члана </w:t>
      </w:r>
      <w:bookmarkStart w:id="108" w:name="_Hlk55808186"/>
      <w:r w:rsidRPr="0039029D">
        <w:rPr>
          <w:rFonts w:eastAsia="Times New Roman"/>
          <w:lang w:val="sr-Cyrl-RS"/>
        </w:rPr>
        <w:t xml:space="preserve">могу се изрећи и физичком лицу које у време изрицања новчане казне више нeма својство члана </w:t>
      </w:r>
      <w:r w:rsidR="005646BF" w:rsidRPr="0039029D">
        <w:rPr>
          <w:rFonts w:eastAsia="Times New Roman"/>
          <w:lang w:val="sr-Cyrl-RS"/>
        </w:rPr>
        <w:t>управе</w:t>
      </w:r>
      <w:r w:rsidRPr="0039029D">
        <w:rPr>
          <w:rFonts w:eastAsia="Times New Roman"/>
          <w:lang w:val="sr-Cyrl-RS"/>
        </w:rPr>
        <w:t xml:space="preserve"> или руководиоца субјекта надзора – за непоступања, односно повреде из става 1. овог члана који су учињени док су та лица обављала ове функције у субјекту надзора.</w:t>
      </w:r>
    </w:p>
    <w:bookmarkEnd w:id="108"/>
    <w:p w14:paraId="15913530" w14:textId="277C5200"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 xml:space="preserve">При изрицању новчаних казни из овог члана, надзорни орган поступа узимајући у обзир критеријуме из члана </w:t>
      </w:r>
      <w:r w:rsidR="0013486F" w:rsidRPr="0039029D">
        <w:rPr>
          <w:rFonts w:eastAsia="Times New Roman"/>
          <w:lang w:val="sr-Cyrl-RS"/>
        </w:rPr>
        <w:t>1</w:t>
      </w:r>
      <w:r w:rsidR="00D0069A" w:rsidRPr="0039029D">
        <w:rPr>
          <w:rFonts w:eastAsia="Times New Roman"/>
          <w:lang w:val="sr-Cyrl-RS"/>
        </w:rPr>
        <w:t>38</w:t>
      </w:r>
      <w:r w:rsidR="008D5865" w:rsidRPr="0039029D">
        <w:rPr>
          <w:rFonts w:eastAsia="Times New Roman"/>
          <w:lang w:val="sr-Cyrl-RS"/>
        </w:rPr>
        <w:t xml:space="preserve">. </w:t>
      </w:r>
      <w:r w:rsidRPr="0039029D">
        <w:rPr>
          <w:rFonts w:eastAsia="Times New Roman"/>
          <w:lang w:val="sr-Cyrl-RS"/>
        </w:rPr>
        <w:t>овог закона.</w:t>
      </w:r>
    </w:p>
    <w:p w14:paraId="7EB22709" w14:textId="47AF9412"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 xml:space="preserve">При изрицању новчане казне члану </w:t>
      </w:r>
      <w:r w:rsidR="005646BF" w:rsidRPr="0039029D">
        <w:rPr>
          <w:rFonts w:eastAsia="Times New Roman"/>
          <w:lang w:val="sr-Cyrl-RS"/>
        </w:rPr>
        <w:t>управе</w:t>
      </w:r>
      <w:r w:rsidRPr="0039029D">
        <w:rPr>
          <w:rFonts w:eastAsia="Times New Roman"/>
          <w:lang w:val="sr-Cyrl-RS"/>
        </w:rPr>
        <w:t xml:space="preserve"> и руководиоцу субјекта надзора, надзорни орган поред критеријума из члана </w:t>
      </w:r>
      <w:r w:rsidR="0013486F" w:rsidRPr="0039029D">
        <w:rPr>
          <w:rFonts w:eastAsia="Times New Roman"/>
          <w:lang w:val="sr-Cyrl-RS"/>
        </w:rPr>
        <w:t>1</w:t>
      </w:r>
      <w:r w:rsidR="00D0069A" w:rsidRPr="0039029D">
        <w:rPr>
          <w:rFonts w:eastAsia="Times New Roman"/>
          <w:lang w:val="sr-Cyrl-RS"/>
        </w:rPr>
        <w:t>38</w:t>
      </w:r>
      <w:r w:rsidR="008D5865" w:rsidRPr="0039029D">
        <w:rPr>
          <w:rFonts w:eastAsia="Times New Roman"/>
          <w:lang w:val="sr-Cyrl-RS"/>
        </w:rPr>
        <w:t xml:space="preserve">. </w:t>
      </w:r>
      <w:r w:rsidRPr="0039029D">
        <w:rPr>
          <w:rFonts w:eastAsia="Times New Roman"/>
          <w:lang w:val="sr-Cyrl-RS"/>
        </w:rPr>
        <w:t>овог закона, оцењује и степен одговорности овог лица узимајући у обзир поделу одговорности за послове из делокруга тог органа утврђене законом и унутрашњим актима субјекта надзора, као и овлашћења и одговорности у управљању субјектом надзора.</w:t>
      </w:r>
    </w:p>
    <w:p w14:paraId="139071BE" w14:textId="7777777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 xml:space="preserve">Ако се новчана казна изриче у поступку надзора, решење из става 1. овог члана доноси се без претходног посебног изјашњења субјекта надзора, односно члана </w:t>
      </w:r>
      <w:r w:rsidR="005646BF" w:rsidRPr="0039029D">
        <w:rPr>
          <w:rFonts w:eastAsia="Times New Roman"/>
          <w:lang w:val="sr-Cyrl-RS"/>
        </w:rPr>
        <w:t>управе</w:t>
      </w:r>
      <w:r w:rsidRPr="0039029D">
        <w:rPr>
          <w:rFonts w:eastAsia="Times New Roman"/>
          <w:lang w:val="sr-Cyrl-RS"/>
        </w:rPr>
        <w:t xml:space="preserve"> и руководиоца тог субјекта о чињеницама и околностима које су од значаја за доношење решења о изрицању ове казне, осим ако је у питању лице коме је престала та функција у субјекту надзора.</w:t>
      </w:r>
    </w:p>
    <w:p w14:paraId="27684809" w14:textId="7777777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 xml:space="preserve">Субјект надзора је дужан да записник о надзору и решење о изрицању новчане казне достави лицу које је функцију члана </w:t>
      </w:r>
      <w:r w:rsidR="005646BF" w:rsidRPr="0039029D">
        <w:rPr>
          <w:rFonts w:eastAsia="Times New Roman"/>
          <w:lang w:val="sr-Cyrl-RS"/>
        </w:rPr>
        <w:t>управе</w:t>
      </w:r>
      <w:r w:rsidRPr="0039029D">
        <w:rPr>
          <w:rFonts w:eastAsia="Times New Roman"/>
          <w:lang w:val="sr-Cyrl-RS"/>
        </w:rPr>
        <w:t xml:space="preserve"> и руководиоца субјекта надзора обављало у периоду на који се односи записник</w:t>
      </w:r>
      <w:r w:rsidR="0087192F" w:rsidRPr="0039029D">
        <w:rPr>
          <w:rFonts w:eastAsia="Times New Roman"/>
          <w:lang w:val="sr-Cyrl-RS"/>
        </w:rPr>
        <w:t xml:space="preserve"> о надзору</w:t>
      </w:r>
      <w:r w:rsidRPr="0039029D">
        <w:rPr>
          <w:rFonts w:eastAsia="Times New Roman"/>
          <w:lang w:val="sr-Cyrl-RS"/>
        </w:rPr>
        <w:t>. По протеку 30 дана од дана достављања субјекту надзора – сматра се да су записник о надзору и решење о изрицању новчане казне достављени овим лицима.</w:t>
      </w:r>
    </w:p>
    <w:p w14:paraId="66A05C15" w14:textId="7777777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Решење о изрицању новчане казне je извршно након достављања лицу из става 1. овог члана.</w:t>
      </w:r>
    </w:p>
    <w:p w14:paraId="30F9712A" w14:textId="7777777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 xml:space="preserve">Ако члан </w:t>
      </w:r>
      <w:r w:rsidR="005646BF" w:rsidRPr="0039029D">
        <w:rPr>
          <w:rFonts w:eastAsia="Times New Roman"/>
          <w:lang w:val="sr-Cyrl-RS"/>
        </w:rPr>
        <w:t>управе</w:t>
      </w:r>
      <w:r w:rsidRPr="0039029D">
        <w:rPr>
          <w:rFonts w:eastAsia="Times New Roman"/>
          <w:lang w:val="sr-Cyrl-RS"/>
        </w:rPr>
        <w:t xml:space="preserve"> и руководилац субјекта надзора, укључујући и лица која су обављала ове функције у субјекту надзора, не плати новчану казну у року утврђеном решењем о изрицању новчане казне – субјект надзора је дужан да ову казну плати у року од осам дана од истека рока утврђеног овим решењем.</w:t>
      </w:r>
    </w:p>
    <w:p w14:paraId="6C77226F" w14:textId="7777777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Новчане казне из овог члана уплаћују се на рачун надзорног органа.</w:t>
      </w:r>
    </w:p>
    <w:p w14:paraId="3170F5C9" w14:textId="7777777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Субјект надзора је дужан да надзорном органу достави доказ о уплати на рачун надзорног органа новчаних казни из овог члана најкасније у року одређеном решењем о изрицању новчане казне, односно у року од осам дана од истека тог рока ако субјект надзора плаћа казну уместо лица из става 10. овог члана у складу са тим ставом.</w:t>
      </w:r>
    </w:p>
    <w:p w14:paraId="5591E46E" w14:textId="5DB7DF8D"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 xml:space="preserve">Ако се обавеза по основу новчане казне из овог члана не плати у року утврђеном решењем о изрицању новчане казне, </w:t>
      </w:r>
      <w:r w:rsidR="005B0E2E" w:rsidRPr="0039029D">
        <w:rPr>
          <w:rFonts w:eastAsia="Times New Roman"/>
          <w:lang w:val="sr-Cyrl-RS"/>
        </w:rPr>
        <w:t xml:space="preserve">надзорни </w:t>
      </w:r>
      <w:r w:rsidRPr="0039029D">
        <w:rPr>
          <w:rFonts w:eastAsia="Times New Roman"/>
          <w:lang w:val="sr-Cyrl-RS"/>
        </w:rPr>
        <w:t>орган има право да обрачунава зате</w:t>
      </w:r>
      <w:r w:rsidR="005315DC" w:rsidRPr="0039029D">
        <w:rPr>
          <w:rFonts w:eastAsia="Times New Roman"/>
          <w:lang w:val="sr-Cyrl-RS"/>
        </w:rPr>
        <w:t>зну камату на износ тог дуга.</w:t>
      </w:r>
    </w:p>
    <w:p w14:paraId="58F52394" w14:textId="77777777" w:rsidR="00873514" w:rsidRPr="0039029D" w:rsidRDefault="00C07E51" w:rsidP="008C4867">
      <w:pPr>
        <w:spacing w:after="120" w:line="240" w:lineRule="auto"/>
        <w:ind w:firstLine="284"/>
        <w:jc w:val="both"/>
        <w:rPr>
          <w:rFonts w:eastAsia="Times New Roman"/>
          <w:lang w:val="sr-Cyrl-RS"/>
        </w:rPr>
      </w:pPr>
      <w:bookmarkStart w:id="109" w:name="_Hlk55808266"/>
      <w:r w:rsidRPr="0039029D">
        <w:rPr>
          <w:rFonts w:eastAsia="Times New Roman"/>
          <w:lang w:val="sr-Cyrl-RS"/>
        </w:rPr>
        <w:t>Извршна решења о изрицању новчане казне из овог члана представљају основ за принудну наплату с рачуна субјекта надзора у складу са законом којим се уређује платни промет.</w:t>
      </w:r>
    </w:p>
    <w:bookmarkEnd w:id="109"/>
    <w:p w14:paraId="4F62D9E1" w14:textId="7777777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Укупан приход из става 3. овог члана има значење утврђено законом којим се уређује заштита конкуренције.</w:t>
      </w:r>
    </w:p>
    <w:p w14:paraId="1E4D62E8" w14:textId="77777777" w:rsidR="00C07E51" w:rsidRPr="0039029D" w:rsidRDefault="00C07E51" w:rsidP="008C4867">
      <w:pPr>
        <w:spacing w:after="120" w:line="240" w:lineRule="auto"/>
        <w:ind w:firstLine="284"/>
        <w:jc w:val="center"/>
        <w:rPr>
          <w:rFonts w:eastAsia="Times New Roman"/>
          <w:b/>
          <w:bCs/>
          <w:lang w:val="sr-Cyrl-RS"/>
        </w:rPr>
      </w:pPr>
      <w:r w:rsidRPr="0039029D">
        <w:rPr>
          <w:rFonts w:eastAsia="Times New Roman"/>
          <w:b/>
          <w:bCs/>
          <w:lang w:val="sr-Cyrl-RS"/>
        </w:rPr>
        <w:t>Одузимање дозволе за пружање услуга повезаних с дигиталном имовином</w:t>
      </w:r>
    </w:p>
    <w:p w14:paraId="19D833C7" w14:textId="3DEC2802" w:rsidR="00C07E51" w:rsidRPr="0039029D" w:rsidRDefault="00C07E51"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13486F" w:rsidRPr="0039029D">
        <w:rPr>
          <w:rFonts w:eastAsia="Times New Roman"/>
          <w:b/>
          <w:bCs/>
          <w:lang w:val="sr-Cyrl-RS"/>
        </w:rPr>
        <w:t>1</w:t>
      </w:r>
      <w:r w:rsidR="00D0069A" w:rsidRPr="0039029D">
        <w:rPr>
          <w:rFonts w:eastAsia="Times New Roman"/>
          <w:b/>
          <w:bCs/>
          <w:lang w:val="sr-Cyrl-RS"/>
        </w:rPr>
        <w:t>37</w:t>
      </w:r>
      <w:r w:rsidR="008D5865" w:rsidRPr="0039029D">
        <w:rPr>
          <w:rFonts w:eastAsia="Times New Roman"/>
          <w:b/>
          <w:bCs/>
          <w:lang w:val="sr-Cyrl-RS"/>
        </w:rPr>
        <w:t>.</w:t>
      </w:r>
    </w:p>
    <w:p w14:paraId="16471670" w14:textId="7777777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 xml:space="preserve">Надзорни орган доноси решење о одузимању дозволе за пружање услуга </w:t>
      </w:r>
      <w:bookmarkStart w:id="110" w:name="_Hlk50035652"/>
      <w:r w:rsidRPr="0039029D">
        <w:rPr>
          <w:rFonts w:eastAsia="Times New Roman"/>
          <w:lang w:val="sr-Cyrl-RS"/>
        </w:rPr>
        <w:t>повезаних с дигиталном имовином</w:t>
      </w:r>
      <w:bookmarkEnd w:id="110"/>
      <w:r w:rsidRPr="0039029D">
        <w:rPr>
          <w:rFonts w:eastAsia="Times New Roman"/>
          <w:lang w:val="sr-Cyrl-RS"/>
        </w:rPr>
        <w:t>, у следећим случајевима:</w:t>
      </w:r>
    </w:p>
    <w:p w14:paraId="4034828E" w14:textId="3C422897" w:rsidR="00C07E51" w:rsidRPr="0039029D" w:rsidRDefault="00C07E51" w:rsidP="008C4867">
      <w:pPr>
        <w:numPr>
          <w:ilvl w:val="0"/>
          <w:numId w:val="16"/>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ако утврди да пружалац услуга повезаних с дигиталном имовином није отпочео с пружањем тих услуга у року од шест месеци од дана доношења решења о давању дозволе за пружање услуга повезаних с дигиталном имовином или да не пружа те услуге у периоду дужем од шест месеци;</w:t>
      </w:r>
    </w:p>
    <w:p w14:paraId="39816072" w14:textId="77777777" w:rsidR="00C07E51" w:rsidRPr="0039029D" w:rsidRDefault="00C07E51" w:rsidP="008C4867">
      <w:pPr>
        <w:numPr>
          <w:ilvl w:val="0"/>
          <w:numId w:val="16"/>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 xml:space="preserve">ако пружалац услуга повезаних с дигиталном имовином писмено обавести надзорни орган да </w:t>
      </w:r>
      <w:bookmarkStart w:id="111" w:name="_Hlk55808442"/>
      <w:r w:rsidRPr="0039029D">
        <w:rPr>
          <w:rFonts w:eastAsia="Times New Roman"/>
          <w:lang w:val="sr-Cyrl-RS"/>
        </w:rPr>
        <w:t>више не намерава да пружа те услуге</w:t>
      </w:r>
      <w:r w:rsidR="000C31AE" w:rsidRPr="0039029D">
        <w:rPr>
          <w:rFonts w:eastAsia="Times New Roman"/>
          <w:lang w:val="sr-Cyrl-RS"/>
        </w:rPr>
        <w:t xml:space="preserve"> или да </w:t>
      </w:r>
      <w:r w:rsidR="00D97710" w:rsidRPr="0039029D">
        <w:rPr>
          <w:rFonts w:eastAsia="Times New Roman"/>
          <w:lang w:val="sr-Cyrl-RS"/>
        </w:rPr>
        <w:t>намерава да спроведе поступак ликвидације</w:t>
      </w:r>
      <w:bookmarkEnd w:id="111"/>
      <w:r w:rsidRPr="0039029D">
        <w:rPr>
          <w:rFonts w:eastAsia="Times New Roman"/>
          <w:lang w:val="sr-Cyrl-RS"/>
        </w:rPr>
        <w:t>;</w:t>
      </w:r>
    </w:p>
    <w:p w14:paraId="335DCD9B" w14:textId="77777777" w:rsidR="00C07E51" w:rsidRPr="0039029D" w:rsidRDefault="00C07E51" w:rsidP="008C4867">
      <w:pPr>
        <w:numPr>
          <w:ilvl w:val="0"/>
          <w:numId w:val="16"/>
        </w:numPr>
        <w:tabs>
          <w:tab w:val="clear" w:pos="360"/>
          <w:tab w:val="num" w:pos="284"/>
        </w:tabs>
        <w:spacing w:after="120" w:line="240" w:lineRule="auto"/>
        <w:ind w:left="0" w:firstLine="284"/>
        <w:jc w:val="both"/>
        <w:rPr>
          <w:rFonts w:eastAsia="Times New Roman"/>
          <w:lang w:val="sr-Cyrl-RS"/>
        </w:rPr>
      </w:pPr>
      <w:bookmarkStart w:id="112" w:name="_Hlk55808483"/>
      <w:r w:rsidRPr="0039029D">
        <w:rPr>
          <w:rFonts w:eastAsia="Times New Roman"/>
          <w:lang w:val="sr-Cyrl-RS"/>
        </w:rPr>
        <w:t>ако утврди теже повреде прописа којима се уређује спречавање прања новца и финансирања тероризма</w:t>
      </w:r>
      <w:bookmarkEnd w:id="112"/>
      <w:r w:rsidRPr="0039029D">
        <w:rPr>
          <w:rFonts w:eastAsia="Times New Roman"/>
          <w:lang w:val="sr-Cyrl-RS"/>
        </w:rPr>
        <w:t>;</w:t>
      </w:r>
    </w:p>
    <w:p w14:paraId="30A58522" w14:textId="511C04CB" w:rsidR="00C07E51" w:rsidRPr="0039029D" w:rsidRDefault="00C07E51" w:rsidP="008C4867">
      <w:pPr>
        <w:numPr>
          <w:ilvl w:val="0"/>
          <w:numId w:val="16"/>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 xml:space="preserve">ако </w:t>
      </w:r>
      <w:r w:rsidR="003C2CC0" w:rsidRPr="0039029D">
        <w:rPr>
          <w:rFonts w:eastAsia="Times New Roman"/>
          <w:lang w:val="sr-Cyrl-RS"/>
        </w:rPr>
        <w:t>му</w:t>
      </w:r>
      <w:r w:rsidRPr="0039029D">
        <w:rPr>
          <w:rFonts w:eastAsia="Times New Roman"/>
          <w:lang w:val="sr-Cyrl-RS"/>
        </w:rPr>
        <w:t xml:space="preserve"> пружалац услуга повезаних с дигиталном имовином не омогући да врши надзор над његовим пословањем</w:t>
      </w:r>
      <w:r w:rsidR="00F25469" w:rsidRPr="0039029D">
        <w:rPr>
          <w:rFonts w:eastAsia="Times New Roman"/>
          <w:lang w:val="sr-Cyrl-RS"/>
        </w:rPr>
        <w:t>.</w:t>
      </w:r>
    </w:p>
    <w:p w14:paraId="58F12A50" w14:textId="7777777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Надзорни орган може донети решење</w:t>
      </w:r>
      <w:r w:rsidR="005315DC" w:rsidRPr="0039029D">
        <w:rPr>
          <w:rFonts w:eastAsia="Times New Roman"/>
          <w:lang w:val="sr-Cyrl-RS"/>
        </w:rPr>
        <w:t xml:space="preserve"> о одузимању дозволе за пружање</w:t>
      </w:r>
      <w:r w:rsidRPr="0039029D">
        <w:rPr>
          <w:rFonts w:eastAsia="Times New Roman"/>
          <w:lang w:val="sr-Cyrl-RS"/>
        </w:rPr>
        <w:t xml:space="preserve"> услуга повезаних с дигиталном имовином, у следећим случајевима:</w:t>
      </w:r>
    </w:p>
    <w:p w14:paraId="36F12B69" w14:textId="3AF0B4B7" w:rsidR="00C07E51" w:rsidRPr="0039029D" w:rsidRDefault="00C07E51" w:rsidP="008C4867">
      <w:pPr>
        <w:numPr>
          <w:ilvl w:val="0"/>
          <w:numId w:val="17"/>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 xml:space="preserve">ако утврди да пружалац услуга повезаних с дигиталном имовином више не испуњава услове из члана </w:t>
      </w:r>
      <w:r w:rsidR="0013486F" w:rsidRPr="0039029D">
        <w:rPr>
          <w:rFonts w:eastAsia="Times New Roman"/>
          <w:lang w:val="sr-Cyrl-RS"/>
        </w:rPr>
        <w:t>56</w:t>
      </w:r>
      <w:r w:rsidR="00187FD0" w:rsidRPr="0039029D">
        <w:rPr>
          <w:rFonts w:eastAsia="Times New Roman"/>
          <w:lang w:val="sr-Cyrl-RS"/>
        </w:rPr>
        <w:t>.</w:t>
      </w:r>
      <w:r w:rsidRPr="0039029D">
        <w:rPr>
          <w:rFonts w:eastAsia="Times New Roman"/>
          <w:lang w:val="sr-Cyrl-RS"/>
        </w:rPr>
        <w:t xml:space="preserve"> овог закона;</w:t>
      </w:r>
    </w:p>
    <w:p w14:paraId="5D1B27A5" w14:textId="77777777" w:rsidR="00C07E51" w:rsidRPr="0039029D" w:rsidRDefault="00C07E51" w:rsidP="008C4867">
      <w:pPr>
        <w:numPr>
          <w:ilvl w:val="0"/>
          <w:numId w:val="17"/>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ако утврди да је решење о давању дозволе за пружање услуга повезаних с дигиталном имовином донето на основу неистинитих података;</w:t>
      </w:r>
    </w:p>
    <w:p w14:paraId="75CCD03C" w14:textId="77777777" w:rsidR="00C07E51" w:rsidRPr="0039029D" w:rsidRDefault="00C07E51" w:rsidP="008C4867">
      <w:pPr>
        <w:numPr>
          <w:ilvl w:val="0"/>
          <w:numId w:val="17"/>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ако утврди да су активности пружаоца услуга повезаних с дигиталном имовином повезане с прањем новца или финансирањем тероризма;</w:t>
      </w:r>
    </w:p>
    <w:p w14:paraId="4D5D9232" w14:textId="60A0895F" w:rsidR="00C07E51" w:rsidRPr="0039029D" w:rsidRDefault="00C07E51" w:rsidP="008C4867">
      <w:pPr>
        <w:numPr>
          <w:ilvl w:val="0"/>
          <w:numId w:val="17"/>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 xml:space="preserve">ако утврди да пружалац услуга повезаних с дигиталном имовином није у року извршио налоге и мере из члана </w:t>
      </w:r>
      <w:r w:rsidR="0013486F" w:rsidRPr="0039029D">
        <w:rPr>
          <w:rFonts w:eastAsia="Times New Roman"/>
          <w:lang w:val="sr-Cyrl-RS"/>
        </w:rPr>
        <w:t>1</w:t>
      </w:r>
      <w:r w:rsidR="001170EA" w:rsidRPr="0039029D">
        <w:rPr>
          <w:rFonts w:eastAsia="Times New Roman"/>
          <w:lang w:val="sr-Cyrl-RS"/>
        </w:rPr>
        <w:t>35</w:t>
      </w:r>
      <w:r w:rsidR="008D5865" w:rsidRPr="0039029D">
        <w:rPr>
          <w:rFonts w:eastAsia="Times New Roman"/>
          <w:lang w:val="sr-Cyrl-RS"/>
        </w:rPr>
        <w:t xml:space="preserve">. </w:t>
      </w:r>
      <w:r w:rsidRPr="0039029D">
        <w:rPr>
          <w:rFonts w:eastAsia="Times New Roman"/>
          <w:lang w:val="sr-Cyrl-RS"/>
        </w:rPr>
        <w:t>овог закона;</w:t>
      </w:r>
    </w:p>
    <w:p w14:paraId="19BE6082" w14:textId="3F51A992" w:rsidR="00C07E51" w:rsidRPr="0039029D" w:rsidRDefault="00C07E51" w:rsidP="008C4867">
      <w:pPr>
        <w:numPr>
          <w:ilvl w:val="0"/>
          <w:numId w:val="17"/>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ако утврди да пружалац услуга повезаних с дигиталном имовином</w:t>
      </w:r>
      <w:r w:rsidR="005315DC" w:rsidRPr="0039029D">
        <w:rPr>
          <w:rFonts w:eastAsia="Times New Roman"/>
          <w:lang w:val="sr-Cyrl-RS"/>
        </w:rPr>
        <w:t xml:space="preserve"> </w:t>
      </w:r>
      <w:r w:rsidRPr="0039029D">
        <w:rPr>
          <w:rFonts w:eastAsia="Times New Roman"/>
          <w:lang w:val="sr-Cyrl-RS"/>
        </w:rPr>
        <w:t>не одржава минимални капитал у складу са одредбама овог закона;</w:t>
      </w:r>
    </w:p>
    <w:p w14:paraId="3789149F" w14:textId="3AE31EC1" w:rsidR="00C07E51" w:rsidRPr="0039029D" w:rsidRDefault="00C07E51" w:rsidP="008C4867">
      <w:pPr>
        <w:numPr>
          <w:ilvl w:val="0"/>
          <w:numId w:val="17"/>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ако утврди да је пружалац услуга повезаних с дигиталном имовином теже повредио одредбе овог закона или прописа донетих на основу овог закона.</w:t>
      </w:r>
    </w:p>
    <w:p w14:paraId="20E8F6D9" w14:textId="05B3EFC2" w:rsidR="004073A0" w:rsidRPr="0039029D" w:rsidRDefault="003C475D" w:rsidP="008C4867">
      <w:pPr>
        <w:spacing w:after="120" w:line="240" w:lineRule="auto"/>
        <w:ind w:firstLine="284"/>
        <w:jc w:val="both"/>
        <w:rPr>
          <w:rFonts w:eastAsia="Times New Roman"/>
          <w:lang w:val="sr-Cyrl-RS"/>
        </w:rPr>
      </w:pPr>
      <w:bookmarkStart w:id="113" w:name="_Hlk55808612"/>
      <w:r w:rsidRPr="0039029D">
        <w:rPr>
          <w:rFonts w:eastAsia="Times New Roman"/>
          <w:lang w:val="sr-Cyrl-RS"/>
        </w:rPr>
        <w:t>П</w:t>
      </w:r>
      <w:r w:rsidR="00DF1E2E" w:rsidRPr="0039029D">
        <w:rPr>
          <w:rFonts w:eastAsia="Times New Roman"/>
          <w:lang w:val="sr-Cyrl-RS"/>
        </w:rPr>
        <w:t xml:space="preserve">ружалац услуга повезаних с дигиталном имовином дужан </w:t>
      </w:r>
      <w:r w:rsidR="00D60F3B" w:rsidRPr="0039029D">
        <w:rPr>
          <w:rFonts w:eastAsia="Times New Roman"/>
          <w:lang w:val="sr-Cyrl-RS"/>
        </w:rPr>
        <w:t xml:space="preserve">је </w:t>
      </w:r>
      <w:r w:rsidR="00DF1E2E" w:rsidRPr="0039029D">
        <w:rPr>
          <w:rFonts w:eastAsia="Times New Roman"/>
          <w:lang w:val="sr-Cyrl-RS"/>
        </w:rPr>
        <w:t xml:space="preserve">да </w:t>
      </w:r>
      <w:r w:rsidRPr="0039029D">
        <w:rPr>
          <w:rFonts w:eastAsia="Times New Roman"/>
          <w:lang w:val="sr-Cyrl-RS"/>
        </w:rPr>
        <w:t xml:space="preserve">обавештење из става 1. тачка 2) овог члана </w:t>
      </w:r>
      <w:r w:rsidR="00DF1E2E" w:rsidRPr="0039029D">
        <w:rPr>
          <w:rFonts w:eastAsia="Times New Roman"/>
          <w:lang w:val="sr-Cyrl-RS"/>
        </w:rPr>
        <w:t xml:space="preserve">достави надзорном органу најкасније 30 дана пре дана </w:t>
      </w:r>
      <w:r w:rsidR="00F17B4F" w:rsidRPr="0039029D">
        <w:rPr>
          <w:rFonts w:eastAsia="Times New Roman"/>
          <w:lang w:val="sr-Cyrl-RS"/>
        </w:rPr>
        <w:t xml:space="preserve">престанка пружања услуга повезаних с дигиталном имовином, односно </w:t>
      </w:r>
      <w:r w:rsidR="00DF1E2E" w:rsidRPr="0039029D">
        <w:rPr>
          <w:rFonts w:eastAsia="Times New Roman"/>
          <w:lang w:val="sr-Cyrl-RS"/>
        </w:rPr>
        <w:t>покретања поступка</w:t>
      </w:r>
      <w:r w:rsidR="00F17B4F" w:rsidRPr="0039029D">
        <w:rPr>
          <w:rFonts w:eastAsia="Times New Roman"/>
          <w:lang w:val="sr-Cyrl-RS"/>
        </w:rPr>
        <w:t xml:space="preserve"> ликвидације</w:t>
      </w:r>
      <w:r w:rsidR="00D60F3B" w:rsidRPr="0039029D">
        <w:rPr>
          <w:rFonts w:eastAsia="Times New Roman"/>
          <w:lang w:val="sr-Cyrl-RS"/>
        </w:rPr>
        <w:t>, као и да на захтев надзорног органа достави документацију утврђену у том захтеву</w:t>
      </w:r>
      <w:r w:rsidR="008C42EB" w:rsidRPr="0039029D">
        <w:rPr>
          <w:rFonts w:eastAsia="Times New Roman"/>
          <w:lang w:val="sr-Cyrl-RS"/>
        </w:rPr>
        <w:t xml:space="preserve"> </w:t>
      </w:r>
      <w:r w:rsidR="00F17B4F" w:rsidRPr="0039029D">
        <w:rPr>
          <w:rFonts w:eastAsia="Times New Roman"/>
          <w:lang w:val="sr-Cyrl-RS"/>
        </w:rPr>
        <w:t>и доказе да има довољно средстава да измири све своје обавезе у вези с пружањем услуга повезаних с дигиталном имовином</w:t>
      </w:r>
      <w:r w:rsidR="00DF1E2E" w:rsidRPr="0039029D">
        <w:rPr>
          <w:rFonts w:eastAsia="Times New Roman"/>
          <w:lang w:val="sr-Cyrl-RS"/>
        </w:rPr>
        <w:t>.</w:t>
      </w:r>
      <w:r w:rsidR="00932662" w:rsidRPr="0039029D">
        <w:rPr>
          <w:rFonts w:eastAsia="Times New Roman"/>
          <w:lang w:val="sr-Cyrl-RS"/>
        </w:rPr>
        <w:t xml:space="preserve"> </w:t>
      </w:r>
      <w:bookmarkEnd w:id="113"/>
      <w:r w:rsidR="00932662" w:rsidRPr="0039029D">
        <w:rPr>
          <w:rFonts w:eastAsia="Times New Roman"/>
          <w:lang w:val="sr-Cyrl-RS"/>
        </w:rPr>
        <w:t>Рок из овог става рачуна се од дана достављања уредне документације из тог става.</w:t>
      </w:r>
    </w:p>
    <w:p w14:paraId="2452A991" w14:textId="77777777" w:rsidR="00C07E51" w:rsidRPr="0039029D" w:rsidRDefault="00C07E51" w:rsidP="008C4867">
      <w:pPr>
        <w:tabs>
          <w:tab w:val="num" w:pos="284"/>
        </w:tabs>
        <w:spacing w:after="120" w:line="240" w:lineRule="auto"/>
        <w:ind w:firstLine="284"/>
        <w:jc w:val="both"/>
        <w:rPr>
          <w:rFonts w:eastAsia="Times New Roman"/>
          <w:lang w:val="sr-Cyrl-RS"/>
        </w:rPr>
      </w:pPr>
      <w:r w:rsidRPr="0039029D">
        <w:rPr>
          <w:rFonts w:eastAsia="Times New Roman"/>
          <w:lang w:val="sr-Cyrl-RS"/>
        </w:rPr>
        <w:t>Обавештење о одузимању дозволе за пружање услуга повезаних с дигиталном имовином објављује се на интернет презентацији</w:t>
      </w:r>
      <w:r w:rsidR="00873514" w:rsidRPr="0039029D">
        <w:rPr>
          <w:rFonts w:eastAsia="Times New Roman"/>
          <w:lang w:val="sr-Cyrl-RS"/>
        </w:rPr>
        <w:t xml:space="preserve"> </w:t>
      </w:r>
      <w:r w:rsidRPr="0039029D">
        <w:rPr>
          <w:rFonts w:eastAsia="Times New Roman"/>
          <w:lang w:val="sr-Cyrl-RS"/>
        </w:rPr>
        <w:t>надзорног органа.</w:t>
      </w:r>
    </w:p>
    <w:p w14:paraId="123FE523" w14:textId="77777777" w:rsidR="00C07E51" w:rsidRPr="0039029D" w:rsidRDefault="00C07E51" w:rsidP="008C4867">
      <w:pPr>
        <w:spacing w:after="120" w:line="240" w:lineRule="auto"/>
        <w:ind w:firstLine="284"/>
        <w:jc w:val="center"/>
        <w:rPr>
          <w:rFonts w:eastAsia="Times New Roman"/>
          <w:b/>
          <w:bCs/>
          <w:lang w:val="sr-Cyrl-RS"/>
        </w:rPr>
      </w:pPr>
      <w:r w:rsidRPr="0039029D">
        <w:rPr>
          <w:rFonts w:eastAsia="Times New Roman"/>
          <w:b/>
          <w:bCs/>
          <w:lang w:val="sr-Cyrl-RS"/>
        </w:rPr>
        <w:t>Дискреционо право надзорног органа</w:t>
      </w:r>
    </w:p>
    <w:p w14:paraId="77F16740" w14:textId="5AAA0CE0" w:rsidR="00C07E51" w:rsidRPr="0039029D" w:rsidRDefault="00C07E51" w:rsidP="008C4867">
      <w:pPr>
        <w:spacing w:after="120" w:line="240" w:lineRule="auto"/>
        <w:ind w:firstLine="284"/>
        <w:jc w:val="center"/>
        <w:rPr>
          <w:rFonts w:eastAsia="Times New Roman"/>
          <w:lang w:val="sr-Cyrl-RS"/>
        </w:rPr>
      </w:pPr>
      <w:r w:rsidRPr="0039029D">
        <w:rPr>
          <w:rFonts w:eastAsia="Times New Roman"/>
          <w:b/>
          <w:bCs/>
          <w:lang w:val="sr-Cyrl-RS"/>
        </w:rPr>
        <w:t xml:space="preserve">Члан </w:t>
      </w:r>
      <w:r w:rsidR="0013486F" w:rsidRPr="0039029D">
        <w:rPr>
          <w:rFonts w:eastAsia="Times New Roman"/>
          <w:b/>
          <w:bCs/>
          <w:lang w:val="sr-Cyrl-RS"/>
        </w:rPr>
        <w:t>1</w:t>
      </w:r>
      <w:r w:rsidR="00D0069A" w:rsidRPr="0039029D">
        <w:rPr>
          <w:rFonts w:eastAsia="Times New Roman"/>
          <w:b/>
          <w:bCs/>
          <w:lang w:val="sr-Cyrl-RS"/>
        </w:rPr>
        <w:t>38</w:t>
      </w:r>
      <w:r w:rsidR="008D5865" w:rsidRPr="0039029D">
        <w:rPr>
          <w:rFonts w:eastAsia="Times New Roman"/>
          <w:b/>
          <w:bCs/>
          <w:lang w:val="sr-Cyrl-RS"/>
        </w:rPr>
        <w:t>.</w:t>
      </w:r>
    </w:p>
    <w:p w14:paraId="03130408" w14:textId="7777777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Надзорни орган одлучује о мери коју предузима према субјекту надзора на основу дискреционе оцене:</w:t>
      </w:r>
    </w:p>
    <w:p w14:paraId="0B8E4B1A" w14:textId="77777777" w:rsidR="00C07E51" w:rsidRPr="0039029D" w:rsidRDefault="00C07E51" w:rsidP="008C4867">
      <w:pPr>
        <w:numPr>
          <w:ilvl w:val="0"/>
          <w:numId w:val="18"/>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тежине утврђених неправилности;</w:t>
      </w:r>
    </w:p>
    <w:p w14:paraId="6CE3CDA8" w14:textId="77777777" w:rsidR="00C07E51" w:rsidRPr="0039029D" w:rsidRDefault="00C07E51" w:rsidP="008C4867">
      <w:pPr>
        <w:numPr>
          <w:ilvl w:val="0"/>
          <w:numId w:val="18"/>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 xml:space="preserve">показане спремности и способности чланова </w:t>
      </w:r>
      <w:r w:rsidR="005646BF" w:rsidRPr="0039029D">
        <w:rPr>
          <w:rFonts w:eastAsia="Times New Roman"/>
          <w:lang w:val="sr-Cyrl-RS"/>
        </w:rPr>
        <w:t>управе</w:t>
      </w:r>
      <w:r w:rsidRPr="0039029D">
        <w:rPr>
          <w:rFonts w:eastAsia="Times New Roman"/>
          <w:lang w:val="sr-Cyrl-RS"/>
        </w:rPr>
        <w:t xml:space="preserve"> и руководилаца субјекта надзора да отклоне утврђене неправилности;</w:t>
      </w:r>
    </w:p>
    <w:p w14:paraId="7A55931D" w14:textId="77777777" w:rsidR="00C07E51" w:rsidRPr="0039029D" w:rsidRDefault="00C07E51" w:rsidP="008C4867">
      <w:pPr>
        <w:numPr>
          <w:ilvl w:val="0"/>
          <w:numId w:val="18"/>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других битних околности под којима је учињена неправилност.</w:t>
      </w:r>
    </w:p>
    <w:p w14:paraId="3FF9C296" w14:textId="77777777" w:rsidR="00C07E51" w:rsidRPr="0039029D" w:rsidRDefault="00C07E51" w:rsidP="008C4867">
      <w:pPr>
        <w:tabs>
          <w:tab w:val="num" w:pos="284"/>
        </w:tabs>
        <w:spacing w:after="120" w:line="240" w:lineRule="auto"/>
        <w:ind w:firstLine="284"/>
        <w:jc w:val="both"/>
        <w:rPr>
          <w:rFonts w:eastAsia="Times New Roman"/>
          <w:lang w:val="sr-Cyrl-RS"/>
        </w:rPr>
      </w:pPr>
      <w:r w:rsidRPr="0039029D">
        <w:rPr>
          <w:rFonts w:eastAsia="Times New Roman"/>
          <w:lang w:val="sr-Cyrl-RS"/>
        </w:rPr>
        <w:t>Код оцене тежине утврђених неправилности процењују се нарочито:</w:t>
      </w:r>
    </w:p>
    <w:p w14:paraId="6BAAC27D" w14:textId="77777777" w:rsidR="00C07E51" w:rsidRPr="0039029D" w:rsidRDefault="00C07E51" w:rsidP="008C4867">
      <w:pPr>
        <w:numPr>
          <w:ilvl w:val="0"/>
          <w:numId w:val="19"/>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степен изложености субјекта надзора појединим врстама ризика;</w:t>
      </w:r>
    </w:p>
    <w:p w14:paraId="10F438FD" w14:textId="77777777" w:rsidR="00C07E51" w:rsidRPr="0039029D" w:rsidRDefault="00C07E51" w:rsidP="008C4867">
      <w:pPr>
        <w:numPr>
          <w:ilvl w:val="0"/>
          <w:numId w:val="19"/>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утицај учињене неправилности на будуће пословање, односно обављање послова субјекта надзора;</w:t>
      </w:r>
    </w:p>
    <w:p w14:paraId="043AF3E4" w14:textId="77777777" w:rsidR="00C07E51" w:rsidRPr="0039029D" w:rsidRDefault="00C07E51" w:rsidP="008C4867">
      <w:pPr>
        <w:numPr>
          <w:ilvl w:val="0"/>
          <w:numId w:val="19"/>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број утврђених неправилности и њихова међусобна зависност;</w:t>
      </w:r>
    </w:p>
    <w:p w14:paraId="64AB2B39" w14:textId="77777777" w:rsidR="00C07E51" w:rsidRPr="0039029D" w:rsidRDefault="00C07E51" w:rsidP="008C4867">
      <w:pPr>
        <w:numPr>
          <w:ilvl w:val="0"/>
          <w:numId w:val="19"/>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трајање и учесталост учињених неправилности;</w:t>
      </w:r>
    </w:p>
    <w:p w14:paraId="15A608CB" w14:textId="77777777" w:rsidR="00C07E51" w:rsidRPr="0039029D" w:rsidRDefault="00C07E51" w:rsidP="008C4867">
      <w:pPr>
        <w:numPr>
          <w:ilvl w:val="0"/>
          <w:numId w:val="19"/>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законитост пословања, односно обављања послова субјекта надзора.</w:t>
      </w:r>
    </w:p>
    <w:p w14:paraId="1DAC1A7B" w14:textId="77777777" w:rsidR="00C07E51" w:rsidRPr="0039029D" w:rsidRDefault="00C07E51" w:rsidP="008C4867">
      <w:pPr>
        <w:tabs>
          <w:tab w:val="num" w:pos="284"/>
        </w:tabs>
        <w:spacing w:after="120" w:line="240" w:lineRule="auto"/>
        <w:ind w:firstLine="284"/>
        <w:jc w:val="both"/>
        <w:rPr>
          <w:rFonts w:eastAsia="Times New Roman"/>
          <w:lang w:val="sr-Cyrl-RS"/>
        </w:rPr>
      </w:pPr>
      <w:r w:rsidRPr="0039029D">
        <w:rPr>
          <w:rFonts w:eastAsia="Times New Roman"/>
          <w:lang w:val="sr-Cyrl-RS"/>
        </w:rPr>
        <w:t xml:space="preserve">Код оцене показане спремности и способности чланова </w:t>
      </w:r>
      <w:r w:rsidR="005646BF" w:rsidRPr="0039029D">
        <w:rPr>
          <w:rFonts w:eastAsia="Times New Roman"/>
          <w:lang w:val="sr-Cyrl-RS"/>
        </w:rPr>
        <w:t>управе</w:t>
      </w:r>
      <w:r w:rsidRPr="0039029D">
        <w:rPr>
          <w:rFonts w:eastAsia="Times New Roman"/>
          <w:lang w:val="sr-Cyrl-RS"/>
        </w:rPr>
        <w:t xml:space="preserve"> и руководилаца субјекта надзора да отклоне утврђене неправилности процењују се нарочито:</w:t>
      </w:r>
    </w:p>
    <w:p w14:paraId="6E80A624" w14:textId="77777777" w:rsidR="00C07E51" w:rsidRPr="0039029D" w:rsidRDefault="00C07E51" w:rsidP="008C4867">
      <w:pPr>
        <w:numPr>
          <w:ilvl w:val="0"/>
          <w:numId w:val="20"/>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способност ових лица да идентификују, мере, прате, процењују и управљају ризицима у субјекту надзора;</w:t>
      </w:r>
    </w:p>
    <w:p w14:paraId="58729B87" w14:textId="564F2BF4" w:rsidR="00C07E51" w:rsidRPr="0039029D" w:rsidRDefault="00C07E51" w:rsidP="008C4867">
      <w:pPr>
        <w:numPr>
          <w:ilvl w:val="0"/>
          <w:numId w:val="20"/>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 xml:space="preserve">ефикасност у отклањању раније утврђених неправилности, а нарочито у спровођењу мера из члана </w:t>
      </w:r>
      <w:r w:rsidR="0013486F" w:rsidRPr="0039029D">
        <w:rPr>
          <w:rFonts w:eastAsia="Times New Roman"/>
          <w:lang w:val="sr-Cyrl-RS"/>
        </w:rPr>
        <w:t>1</w:t>
      </w:r>
      <w:r w:rsidR="001170EA" w:rsidRPr="0039029D">
        <w:rPr>
          <w:rFonts w:eastAsia="Times New Roman"/>
          <w:lang w:val="sr-Cyrl-RS"/>
        </w:rPr>
        <w:t>35</w:t>
      </w:r>
      <w:r w:rsidR="008D5865" w:rsidRPr="0039029D">
        <w:rPr>
          <w:rFonts w:eastAsia="Times New Roman"/>
          <w:lang w:val="sr-Cyrl-RS"/>
        </w:rPr>
        <w:t xml:space="preserve">. </w:t>
      </w:r>
      <w:r w:rsidRPr="0039029D">
        <w:rPr>
          <w:rFonts w:eastAsia="Times New Roman"/>
          <w:lang w:val="sr-Cyrl-RS"/>
        </w:rPr>
        <w:t>овог закона;</w:t>
      </w:r>
    </w:p>
    <w:p w14:paraId="3FC56BF9" w14:textId="77777777" w:rsidR="00C07E51" w:rsidRPr="0039029D" w:rsidRDefault="00C07E51" w:rsidP="008C4867">
      <w:pPr>
        <w:numPr>
          <w:ilvl w:val="0"/>
          <w:numId w:val="20"/>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 xml:space="preserve">информисаност лица с квалификованим учешћем и </w:t>
      </w:r>
      <w:r w:rsidR="005646BF" w:rsidRPr="0039029D">
        <w:rPr>
          <w:rFonts w:eastAsia="Times New Roman"/>
          <w:lang w:val="sr-Cyrl-RS"/>
        </w:rPr>
        <w:t>управе</w:t>
      </w:r>
      <w:r w:rsidRPr="0039029D">
        <w:rPr>
          <w:rFonts w:eastAsia="Times New Roman"/>
          <w:lang w:val="sr-Cyrl-RS"/>
        </w:rPr>
        <w:t xml:space="preserve"> субјекта надзора о тешкоћама у пословању, односно обављању послова тог субјекта;</w:t>
      </w:r>
    </w:p>
    <w:p w14:paraId="13CC18CF" w14:textId="77777777" w:rsidR="00C07E51" w:rsidRPr="0039029D" w:rsidRDefault="00C07E51" w:rsidP="008C4867">
      <w:pPr>
        <w:numPr>
          <w:ilvl w:val="0"/>
          <w:numId w:val="20"/>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степен сарадње са овлашћеним лицима током надзора.</w:t>
      </w:r>
    </w:p>
    <w:p w14:paraId="17E07F83" w14:textId="77777777" w:rsidR="00C07E51" w:rsidRPr="0039029D" w:rsidRDefault="00C07E51" w:rsidP="008C4867">
      <w:pPr>
        <w:spacing w:after="120" w:line="240" w:lineRule="auto"/>
        <w:ind w:firstLine="284"/>
        <w:jc w:val="center"/>
        <w:rPr>
          <w:rFonts w:eastAsia="Times New Roman"/>
          <w:b/>
          <w:lang w:val="sr-Cyrl-RS"/>
        </w:rPr>
      </w:pPr>
      <w:r w:rsidRPr="0039029D">
        <w:rPr>
          <w:rFonts w:eastAsia="Times New Roman"/>
          <w:b/>
          <w:lang w:val="sr-Cyrl-RS"/>
        </w:rPr>
        <w:t xml:space="preserve">Објављивање изречених мера и казни </w:t>
      </w:r>
    </w:p>
    <w:p w14:paraId="1A8894EA" w14:textId="2347C19B" w:rsidR="00C07E51" w:rsidRPr="0039029D" w:rsidRDefault="00C07E51" w:rsidP="008C4867">
      <w:pPr>
        <w:spacing w:after="120" w:line="240" w:lineRule="auto"/>
        <w:ind w:firstLine="284"/>
        <w:jc w:val="center"/>
        <w:rPr>
          <w:rFonts w:eastAsia="Times New Roman"/>
          <w:b/>
          <w:lang w:val="sr-Cyrl-RS"/>
        </w:rPr>
      </w:pPr>
      <w:r w:rsidRPr="0039029D">
        <w:rPr>
          <w:rFonts w:eastAsia="Times New Roman"/>
          <w:b/>
          <w:lang w:val="sr-Cyrl-RS"/>
        </w:rPr>
        <w:t xml:space="preserve">Члан </w:t>
      </w:r>
      <w:r w:rsidR="0013486F" w:rsidRPr="0039029D">
        <w:rPr>
          <w:rFonts w:eastAsia="Times New Roman"/>
          <w:b/>
          <w:lang w:val="sr-Cyrl-RS"/>
        </w:rPr>
        <w:t>1</w:t>
      </w:r>
      <w:r w:rsidR="00D0069A" w:rsidRPr="0039029D">
        <w:rPr>
          <w:rFonts w:eastAsia="Times New Roman"/>
          <w:b/>
          <w:lang w:val="sr-Cyrl-RS"/>
        </w:rPr>
        <w:t>39</w:t>
      </w:r>
      <w:r w:rsidR="008D5865" w:rsidRPr="0039029D">
        <w:rPr>
          <w:rFonts w:eastAsia="Times New Roman"/>
          <w:b/>
          <w:lang w:val="sr-Cyrl-RS"/>
        </w:rPr>
        <w:t>.</w:t>
      </w:r>
    </w:p>
    <w:p w14:paraId="04C5A410" w14:textId="77777777" w:rsidR="00C07E51" w:rsidRPr="0039029D" w:rsidRDefault="00C07E51" w:rsidP="008C4867">
      <w:pPr>
        <w:spacing w:after="120" w:line="240" w:lineRule="auto"/>
        <w:ind w:firstLine="284"/>
        <w:jc w:val="both"/>
        <w:rPr>
          <w:rFonts w:eastAsia="Times New Roman"/>
          <w:lang w:val="sr-Cyrl-RS"/>
        </w:rPr>
      </w:pPr>
      <w:bookmarkStart w:id="114" w:name="_Hlk55808757"/>
      <w:r w:rsidRPr="0039029D">
        <w:rPr>
          <w:rFonts w:eastAsia="Times New Roman"/>
          <w:lang w:val="sr-Cyrl-RS"/>
        </w:rPr>
        <w:t xml:space="preserve">Надзорни орган може да јавно, на својој интернет презентацији и/или на други одговарајући начин, информише јавност о изреченим мерама и/или казнама </w:t>
      </w:r>
      <w:r w:rsidR="009B3E5E" w:rsidRPr="0039029D">
        <w:rPr>
          <w:rFonts w:eastAsia="Times New Roman"/>
          <w:lang w:val="sr-Cyrl-RS"/>
        </w:rPr>
        <w:t>у вези</w:t>
      </w:r>
      <w:r w:rsidRPr="0039029D">
        <w:rPr>
          <w:rFonts w:eastAsia="Times New Roman"/>
          <w:lang w:val="sr-Cyrl-RS"/>
        </w:rPr>
        <w:t xml:space="preserve"> са кршењем одредаба овог закона, након што је субјект надзора обавештен о тој мери и/или казни.</w:t>
      </w:r>
    </w:p>
    <w:bookmarkEnd w:id="114"/>
    <w:p w14:paraId="2D339F21" w14:textId="77777777" w:rsidR="00C07E51" w:rsidRPr="0039029D" w:rsidRDefault="00C07E51" w:rsidP="008C4867">
      <w:pPr>
        <w:spacing w:after="120" w:line="240" w:lineRule="auto"/>
        <w:ind w:firstLine="284"/>
        <w:jc w:val="both"/>
        <w:rPr>
          <w:rFonts w:eastAsia="Times New Roman"/>
          <w:lang w:val="sr-Cyrl-RS"/>
        </w:rPr>
      </w:pPr>
      <w:r w:rsidRPr="0039029D">
        <w:rPr>
          <w:rFonts w:eastAsia="Times New Roman"/>
          <w:lang w:val="sr-Cyrl-RS"/>
        </w:rPr>
        <w:t>Начин објављивања података из става 1. овог члана може ближе да се уреди прописом надзорног органа.</w:t>
      </w:r>
    </w:p>
    <w:p w14:paraId="306C7A00" w14:textId="361FAE5A" w:rsidR="0029275D" w:rsidRPr="0039029D" w:rsidRDefault="00031770" w:rsidP="008C4867">
      <w:pPr>
        <w:spacing w:after="120" w:line="240" w:lineRule="auto"/>
        <w:ind w:firstLine="284"/>
        <w:jc w:val="center"/>
        <w:rPr>
          <w:rFonts w:eastAsia="Times New Roman"/>
          <w:b/>
          <w:bCs/>
          <w:lang w:val="sr-Cyrl-RS"/>
        </w:rPr>
      </w:pPr>
      <w:r w:rsidRPr="0039029D">
        <w:rPr>
          <w:rFonts w:eastAsia="Times New Roman"/>
          <w:b/>
          <w:bCs/>
          <w:lang w:val="sr-Latn-RS"/>
        </w:rPr>
        <w:t>VII</w:t>
      </w:r>
      <w:r w:rsidR="00222D9C" w:rsidRPr="0039029D">
        <w:rPr>
          <w:rFonts w:eastAsia="Times New Roman"/>
          <w:b/>
          <w:bCs/>
          <w:lang w:val="sr-Latn-RS"/>
        </w:rPr>
        <w:t>I</w:t>
      </w:r>
      <w:r w:rsidR="008D5865" w:rsidRPr="0039029D">
        <w:rPr>
          <w:rFonts w:eastAsia="Times New Roman"/>
          <w:b/>
          <w:bCs/>
          <w:lang w:val="sr-Latn-RS"/>
        </w:rPr>
        <w:t>.</w:t>
      </w:r>
      <w:r w:rsidR="0029275D" w:rsidRPr="0039029D">
        <w:rPr>
          <w:rFonts w:eastAsia="Times New Roman"/>
          <w:b/>
          <w:bCs/>
          <w:lang w:val="sr-Cyrl-RS"/>
        </w:rPr>
        <w:t xml:space="preserve"> КАЗНЕНЕ ОДРЕДБЕ</w:t>
      </w:r>
    </w:p>
    <w:p w14:paraId="4C9110A4" w14:textId="77777777" w:rsidR="0029275D" w:rsidRPr="0039029D" w:rsidRDefault="0029275D" w:rsidP="008C4867">
      <w:pPr>
        <w:spacing w:after="120" w:line="240" w:lineRule="auto"/>
        <w:ind w:firstLine="284"/>
        <w:jc w:val="center"/>
        <w:rPr>
          <w:rFonts w:eastAsia="Times New Roman"/>
          <w:b/>
          <w:lang w:val="sr-Cyrl-RS"/>
        </w:rPr>
      </w:pPr>
      <w:r w:rsidRPr="0039029D">
        <w:rPr>
          <w:rFonts w:eastAsia="Times New Roman"/>
          <w:b/>
          <w:lang w:val="sr-Cyrl-RS"/>
        </w:rPr>
        <w:t>Кривична дела</w:t>
      </w:r>
    </w:p>
    <w:p w14:paraId="743837B8" w14:textId="7D8095E8" w:rsidR="008D5865" w:rsidRPr="0039029D" w:rsidRDefault="008D5865" w:rsidP="008C4867">
      <w:pPr>
        <w:spacing w:after="120" w:line="240" w:lineRule="auto"/>
        <w:ind w:firstLine="284"/>
        <w:jc w:val="center"/>
        <w:rPr>
          <w:rFonts w:eastAsia="Times New Roman"/>
          <w:b/>
          <w:lang w:val="sr-Cyrl-RS"/>
        </w:rPr>
      </w:pPr>
      <w:r w:rsidRPr="0039029D">
        <w:rPr>
          <w:rFonts w:eastAsia="Times New Roman"/>
          <w:b/>
          <w:lang w:val="sr-Cyrl-RS"/>
        </w:rPr>
        <w:t xml:space="preserve">Члан </w:t>
      </w:r>
      <w:r w:rsidR="0013486F" w:rsidRPr="0039029D">
        <w:rPr>
          <w:rFonts w:eastAsia="Times New Roman"/>
          <w:b/>
          <w:lang w:val="sr-Cyrl-RS"/>
        </w:rPr>
        <w:t>14</w:t>
      </w:r>
      <w:r w:rsidR="00D0069A" w:rsidRPr="0039029D">
        <w:rPr>
          <w:rFonts w:eastAsia="Times New Roman"/>
          <w:b/>
          <w:lang w:val="sr-Cyrl-RS"/>
        </w:rPr>
        <w:t>0</w:t>
      </w:r>
      <w:r w:rsidRPr="0039029D">
        <w:rPr>
          <w:rFonts w:eastAsia="Times New Roman"/>
          <w:b/>
          <w:lang w:val="sr-Cyrl-RS"/>
        </w:rPr>
        <w:t>.</w:t>
      </w:r>
    </w:p>
    <w:p w14:paraId="2BBE8D60" w14:textId="77777777" w:rsidR="008D5865" w:rsidRPr="0039029D" w:rsidRDefault="008D5865" w:rsidP="008C4867">
      <w:pPr>
        <w:spacing w:after="120" w:line="240" w:lineRule="auto"/>
        <w:ind w:firstLine="284"/>
        <w:jc w:val="both"/>
        <w:rPr>
          <w:rFonts w:eastAsia="Times New Roman"/>
          <w:lang w:val="sr-Cyrl-RS"/>
        </w:rPr>
      </w:pPr>
      <w:r w:rsidRPr="0039029D">
        <w:rPr>
          <w:rFonts w:eastAsia="Times New Roman"/>
          <w:lang w:val="sr-Cyrl-RS"/>
        </w:rPr>
        <w:t>Ко у намери да себи или другом лицу оствари имовинску корист или нанесе штету другим лицима, употреби инсајдерску информацију:</w:t>
      </w:r>
    </w:p>
    <w:p w14:paraId="48425558" w14:textId="6AD64F90" w:rsidR="008D5865" w:rsidRPr="0039029D" w:rsidRDefault="008D5865" w:rsidP="008C4867">
      <w:pPr>
        <w:numPr>
          <w:ilvl w:val="0"/>
          <w:numId w:val="44"/>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 xml:space="preserve">непосредно или посредно при стицању, отуђењу и покушају стицања или отуђења за сопствени рачун или за рачун другог </w:t>
      </w:r>
      <w:r w:rsidR="00433C3C" w:rsidRPr="0039029D">
        <w:rPr>
          <w:rFonts w:eastAsia="Times New Roman"/>
          <w:lang w:val="sr-Cyrl-RS"/>
        </w:rPr>
        <w:t xml:space="preserve">имаоца </w:t>
      </w:r>
      <w:r w:rsidRPr="0039029D">
        <w:rPr>
          <w:rFonts w:eastAsia="Times New Roman"/>
          <w:lang w:val="sr-Cyrl-RS"/>
        </w:rPr>
        <w:t>дигиталне имовине на кој</w:t>
      </w:r>
      <w:r w:rsidR="00B31795" w:rsidRPr="0039029D">
        <w:rPr>
          <w:rFonts w:eastAsia="Times New Roman"/>
          <w:lang w:val="sr-Cyrl-RS"/>
        </w:rPr>
        <w:t>у</w:t>
      </w:r>
      <w:r w:rsidRPr="0039029D">
        <w:rPr>
          <w:rFonts w:eastAsia="Times New Roman"/>
          <w:lang w:val="sr-Cyrl-RS"/>
        </w:rPr>
        <w:t xml:space="preserve"> се та информација односи,</w:t>
      </w:r>
      <w:r w:rsidR="008A49E6" w:rsidRPr="0039029D">
        <w:rPr>
          <w:rFonts w:eastAsia="Times New Roman"/>
          <w:lang w:val="sr-Cyrl-RS"/>
        </w:rPr>
        <w:t xml:space="preserve"> или</w:t>
      </w:r>
    </w:p>
    <w:p w14:paraId="33D0F706" w14:textId="3AB73F0D" w:rsidR="008D5865" w:rsidRPr="0039029D" w:rsidRDefault="008D5865" w:rsidP="008C4867">
      <w:pPr>
        <w:numPr>
          <w:ilvl w:val="0"/>
          <w:numId w:val="44"/>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за откривање и чињење доступним инсајдерске информације било ком другом лицу,</w:t>
      </w:r>
      <w:r w:rsidR="008A49E6" w:rsidRPr="0039029D">
        <w:rPr>
          <w:rFonts w:eastAsia="Times New Roman"/>
          <w:lang w:val="sr-Cyrl-RS"/>
        </w:rPr>
        <w:t xml:space="preserve"> или</w:t>
      </w:r>
    </w:p>
    <w:p w14:paraId="72A163CA" w14:textId="77777777" w:rsidR="008D5865" w:rsidRPr="0039029D" w:rsidRDefault="008D5865" w:rsidP="008C4867">
      <w:pPr>
        <w:numPr>
          <w:ilvl w:val="0"/>
          <w:numId w:val="44"/>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за препоручивање или навођење другог лица да на основу инсајдерске информације стекне или отуђи дигиталну имовину на кој</w:t>
      </w:r>
      <w:r w:rsidR="00B31795" w:rsidRPr="0039029D">
        <w:rPr>
          <w:rFonts w:eastAsia="Times New Roman"/>
          <w:lang w:val="sr-Cyrl-RS"/>
        </w:rPr>
        <w:t>у</w:t>
      </w:r>
      <w:r w:rsidRPr="0039029D">
        <w:rPr>
          <w:rFonts w:eastAsia="Times New Roman"/>
          <w:lang w:val="sr-Cyrl-RS"/>
        </w:rPr>
        <w:t xml:space="preserve"> се та информација односи, </w:t>
      </w:r>
    </w:p>
    <w:p w14:paraId="347E2895" w14:textId="77777777" w:rsidR="008D5865" w:rsidRPr="0039029D" w:rsidRDefault="008D5865" w:rsidP="00F153DA">
      <w:pPr>
        <w:tabs>
          <w:tab w:val="num" w:pos="284"/>
        </w:tabs>
        <w:spacing w:after="120" w:line="240" w:lineRule="auto"/>
        <w:ind w:left="284"/>
        <w:jc w:val="both"/>
        <w:rPr>
          <w:rFonts w:eastAsia="Times New Roman"/>
          <w:lang w:val="sr-Cyrl-RS"/>
        </w:rPr>
      </w:pPr>
      <w:r w:rsidRPr="0039029D">
        <w:rPr>
          <w:rFonts w:eastAsia="Times New Roman"/>
          <w:lang w:val="sr-Cyrl-RS"/>
        </w:rPr>
        <w:t>казниће се новчаном казном или казном затвора до једне године.</w:t>
      </w:r>
    </w:p>
    <w:p w14:paraId="66E79AB1" w14:textId="77777777" w:rsidR="008D5865" w:rsidRPr="0039029D" w:rsidRDefault="008D5865" w:rsidP="008C4867">
      <w:pPr>
        <w:spacing w:after="120" w:line="240" w:lineRule="auto"/>
        <w:ind w:firstLine="284"/>
        <w:jc w:val="both"/>
        <w:rPr>
          <w:rFonts w:eastAsia="Times New Roman"/>
          <w:lang w:val="sr-Cyrl-RS"/>
        </w:rPr>
      </w:pPr>
      <w:r w:rsidRPr="0039029D">
        <w:rPr>
          <w:rFonts w:eastAsia="Times New Roman"/>
          <w:lang w:val="sr-Cyrl-RS"/>
        </w:rPr>
        <w:t>Ако је делом из става 1. овог члана прибављена имовинска корист или другим лицима нанета имовинска штета у износу који прелази милион и петсто хиљада динара, учинилац ће се казнити затвором до три године и новчаном казном.</w:t>
      </w:r>
    </w:p>
    <w:p w14:paraId="5E266BD7" w14:textId="77777777" w:rsidR="008D5865" w:rsidRPr="0039029D" w:rsidRDefault="008D5865" w:rsidP="008C4867">
      <w:pPr>
        <w:spacing w:after="120" w:line="240" w:lineRule="auto"/>
        <w:ind w:firstLine="284"/>
        <w:jc w:val="both"/>
        <w:rPr>
          <w:rFonts w:eastAsia="Times New Roman"/>
          <w:lang w:val="sr-Cyrl-RS"/>
        </w:rPr>
      </w:pPr>
      <w:r w:rsidRPr="0039029D">
        <w:rPr>
          <w:rFonts w:eastAsia="Times New Roman"/>
          <w:lang w:val="sr-Cyrl-RS"/>
        </w:rPr>
        <w:t>Ако је дело из става 1. учинило лице које поседује инсајдерске информације путем чланства у управним или надзорним органима издаваоца, учешћа у капиталу издаваоца, приступа информацијама до којих долази обављањем дужности на радном месту, вршењем професије или других дужности, односно путем кривичних дела које је починило, учинилац ће се казнити новчаном казном или казном затвора до три године.</w:t>
      </w:r>
    </w:p>
    <w:p w14:paraId="0303F465" w14:textId="77777777" w:rsidR="008D5865" w:rsidRPr="0039029D" w:rsidRDefault="008D5865" w:rsidP="008C4867">
      <w:pPr>
        <w:spacing w:after="120" w:line="240" w:lineRule="auto"/>
        <w:ind w:firstLine="284"/>
        <w:jc w:val="both"/>
        <w:rPr>
          <w:rFonts w:eastAsia="Times New Roman"/>
          <w:lang w:val="sr-Cyrl-RS"/>
        </w:rPr>
      </w:pPr>
      <w:r w:rsidRPr="0039029D">
        <w:rPr>
          <w:rFonts w:eastAsia="Times New Roman"/>
          <w:lang w:val="sr-Cyrl-RS"/>
        </w:rPr>
        <w:t>Ако је делом из става 3. овог члана прибављена имовинска корист или другим лицима нанета имовинска штета у износу који прелази милион и петсто хиљада динара, учинилац ће се казнити затвором од шест месеци до пет година и новчаном казном.</w:t>
      </w:r>
    </w:p>
    <w:p w14:paraId="49C37FA3" w14:textId="77777777" w:rsidR="008D5865" w:rsidRPr="0039029D" w:rsidRDefault="008D5865" w:rsidP="008C4867">
      <w:pPr>
        <w:spacing w:after="120" w:line="240" w:lineRule="auto"/>
        <w:ind w:firstLine="284"/>
        <w:jc w:val="both"/>
        <w:rPr>
          <w:rFonts w:eastAsia="Times New Roman"/>
          <w:lang w:val="sr-Cyrl-RS"/>
        </w:rPr>
      </w:pPr>
      <w:r w:rsidRPr="0039029D">
        <w:rPr>
          <w:rFonts w:eastAsia="Times New Roman"/>
          <w:lang w:val="sr-Cyrl-RS"/>
        </w:rPr>
        <w:t>За покушај дела из става 1. овог члана казниће се.</w:t>
      </w:r>
    </w:p>
    <w:p w14:paraId="6C046BDA" w14:textId="32A7B8E7" w:rsidR="0029275D" w:rsidRPr="0039029D" w:rsidRDefault="0029275D" w:rsidP="008C4867">
      <w:pPr>
        <w:spacing w:after="120" w:line="240" w:lineRule="auto"/>
        <w:ind w:firstLine="284"/>
        <w:jc w:val="center"/>
        <w:rPr>
          <w:rFonts w:eastAsia="Times New Roman"/>
          <w:b/>
          <w:lang w:val="sr-Cyrl-RS"/>
        </w:rPr>
      </w:pPr>
      <w:r w:rsidRPr="0039029D">
        <w:rPr>
          <w:rFonts w:eastAsia="Times New Roman"/>
          <w:b/>
          <w:lang w:val="sr-Cyrl-RS"/>
        </w:rPr>
        <w:t xml:space="preserve">Члан </w:t>
      </w:r>
      <w:r w:rsidR="0013486F" w:rsidRPr="0039029D">
        <w:rPr>
          <w:rFonts w:eastAsia="Times New Roman"/>
          <w:b/>
          <w:lang w:val="sr-Cyrl-RS"/>
        </w:rPr>
        <w:t>14</w:t>
      </w:r>
      <w:r w:rsidR="00D0069A" w:rsidRPr="0039029D">
        <w:rPr>
          <w:rFonts w:eastAsia="Times New Roman"/>
          <w:b/>
          <w:lang w:val="sr-Cyrl-RS"/>
        </w:rPr>
        <w:t>1</w:t>
      </w:r>
      <w:r w:rsidR="008D5865" w:rsidRPr="0039029D">
        <w:rPr>
          <w:rFonts w:eastAsia="Times New Roman"/>
          <w:b/>
          <w:lang w:val="sr-Cyrl-RS"/>
        </w:rPr>
        <w:t>.</w:t>
      </w:r>
    </w:p>
    <w:p w14:paraId="00AA80A9" w14:textId="77777777" w:rsidR="0029275D" w:rsidRPr="0039029D" w:rsidRDefault="0029275D" w:rsidP="008C4867">
      <w:pPr>
        <w:spacing w:after="120" w:line="240" w:lineRule="auto"/>
        <w:ind w:firstLine="284"/>
        <w:jc w:val="both"/>
        <w:rPr>
          <w:rFonts w:eastAsia="Times New Roman"/>
          <w:lang w:val="sr-Cyrl-RS"/>
        </w:rPr>
      </w:pPr>
      <w:r w:rsidRPr="0039029D">
        <w:rPr>
          <w:rFonts w:eastAsia="Times New Roman"/>
          <w:lang w:val="sr-Cyrl-RS"/>
        </w:rPr>
        <w:t>Ко предузима манипулације на тржишту на основу којих оствари имовинску корист за себе или друго лице или нанесе штету другим лицима тако што:</w:t>
      </w:r>
    </w:p>
    <w:p w14:paraId="28168D9E" w14:textId="22FAA1A1" w:rsidR="0029275D" w:rsidRPr="0039029D" w:rsidRDefault="0029275D" w:rsidP="008C4867">
      <w:pPr>
        <w:numPr>
          <w:ilvl w:val="0"/>
          <w:numId w:val="43"/>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 xml:space="preserve">закључи трансакцију или изда налоге за трговање којима се дају или који ће вероватно пружити неистините информације о понуди, потражњи или цени </w:t>
      </w:r>
      <w:r w:rsidR="00852AD3" w:rsidRPr="0039029D">
        <w:rPr>
          <w:rFonts w:eastAsia="Times New Roman"/>
          <w:lang w:val="sr-Cyrl-RS"/>
        </w:rPr>
        <w:t>дигит</w:t>
      </w:r>
      <w:r w:rsidR="00B31795" w:rsidRPr="0039029D">
        <w:rPr>
          <w:rFonts w:eastAsia="Times New Roman"/>
          <w:lang w:val="sr-Cyrl-RS"/>
        </w:rPr>
        <w:t>а</w:t>
      </w:r>
      <w:r w:rsidR="00852AD3" w:rsidRPr="0039029D">
        <w:rPr>
          <w:rFonts w:eastAsia="Times New Roman"/>
          <w:lang w:val="sr-Cyrl-RS"/>
        </w:rPr>
        <w:t>лне имовине</w:t>
      </w:r>
      <w:r w:rsidRPr="0039029D">
        <w:rPr>
          <w:rFonts w:eastAsia="Times New Roman"/>
          <w:lang w:val="sr-Cyrl-RS"/>
        </w:rPr>
        <w:t xml:space="preserve"> или којима лице, односно лица која делују заједнички, одржава цену једн</w:t>
      </w:r>
      <w:r w:rsidR="00852AD3" w:rsidRPr="0039029D">
        <w:rPr>
          <w:rFonts w:eastAsia="Times New Roman"/>
          <w:lang w:val="sr-Cyrl-RS"/>
        </w:rPr>
        <w:t>е</w:t>
      </w:r>
      <w:r w:rsidRPr="0039029D">
        <w:rPr>
          <w:rFonts w:eastAsia="Times New Roman"/>
          <w:lang w:val="sr-Cyrl-RS"/>
        </w:rPr>
        <w:t xml:space="preserve"> или више </w:t>
      </w:r>
      <w:r w:rsidR="00852AD3" w:rsidRPr="0039029D">
        <w:rPr>
          <w:rFonts w:eastAsia="Times New Roman"/>
          <w:lang w:val="sr-Cyrl-RS"/>
        </w:rPr>
        <w:t>дигиталне имовине</w:t>
      </w:r>
      <w:r w:rsidRPr="0039029D">
        <w:rPr>
          <w:rFonts w:eastAsia="Times New Roman"/>
          <w:lang w:val="sr-Cyrl-RS"/>
        </w:rPr>
        <w:t xml:space="preserve"> на нереалном нивоу,</w:t>
      </w:r>
      <w:r w:rsidR="008A49E6" w:rsidRPr="0039029D">
        <w:rPr>
          <w:rFonts w:eastAsia="Times New Roman"/>
          <w:lang w:val="sr-Cyrl-RS"/>
        </w:rPr>
        <w:t xml:space="preserve"> или</w:t>
      </w:r>
    </w:p>
    <w:p w14:paraId="04439F0D" w14:textId="0417510B" w:rsidR="0029275D" w:rsidRPr="0039029D" w:rsidRDefault="0029275D" w:rsidP="008C4867">
      <w:pPr>
        <w:numPr>
          <w:ilvl w:val="0"/>
          <w:numId w:val="43"/>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закључује трансакције или изда налоге за трговање којима се употребљавају фиктивни поступци или сваки други облик обмане или преваре,</w:t>
      </w:r>
      <w:r w:rsidR="008A49E6" w:rsidRPr="0039029D">
        <w:rPr>
          <w:rFonts w:eastAsia="Times New Roman"/>
          <w:lang w:val="sr-Cyrl-RS"/>
        </w:rPr>
        <w:t xml:space="preserve"> или</w:t>
      </w:r>
    </w:p>
    <w:p w14:paraId="31395AA0" w14:textId="1D5A3278" w:rsidR="0029275D" w:rsidRPr="0039029D" w:rsidRDefault="0029275D" w:rsidP="008C4867">
      <w:pPr>
        <w:numPr>
          <w:ilvl w:val="0"/>
          <w:numId w:val="43"/>
        </w:numPr>
        <w:tabs>
          <w:tab w:val="clear" w:pos="360"/>
          <w:tab w:val="num" w:pos="284"/>
        </w:tabs>
        <w:spacing w:after="120" w:line="240" w:lineRule="auto"/>
        <w:ind w:left="0" w:firstLine="284"/>
        <w:jc w:val="both"/>
        <w:rPr>
          <w:rFonts w:eastAsia="Times New Roman"/>
          <w:lang w:val="sr-Cyrl-RS"/>
        </w:rPr>
      </w:pPr>
      <w:r w:rsidRPr="0039029D">
        <w:rPr>
          <w:rFonts w:eastAsia="Times New Roman"/>
          <w:lang w:val="sr-Cyrl-RS"/>
        </w:rPr>
        <w:t xml:space="preserve">шири информације путем медија, укључујући интернет, или било којим другим путем преноси неистините вести или вести које могу изазвати заблуду о </w:t>
      </w:r>
      <w:r w:rsidR="00852AD3" w:rsidRPr="0039029D">
        <w:rPr>
          <w:rFonts w:eastAsia="Times New Roman"/>
          <w:lang w:val="sr-Cyrl-RS"/>
        </w:rPr>
        <w:t>дигиталној имовини</w:t>
      </w:r>
      <w:r w:rsidRPr="0039029D">
        <w:rPr>
          <w:rFonts w:eastAsia="Times New Roman"/>
          <w:lang w:val="sr-Cyrl-RS"/>
        </w:rPr>
        <w:t>, ако је знало или је морало знати да су те информације неистините или да доводе у заблуду,</w:t>
      </w:r>
    </w:p>
    <w:p w14:paraId="0056845B" w14:textId="77777777" w:rsidR="0029275D" w:rsidRPr="0039029D" w:rsidRDefault="0029275D" w:rsidP="008C4867">
      <w:pPr>
        <w:tabs>
          <w:tab w:val="num" w:pos="284"/>
        </w:tabs>
        <w:spacing w:after="120" w:line="240" w:lineRule="auto"/>
        <w:ind w:firstLine="284"/>
        <w:jc w:val="both"/>
        <w:rPr>
          <w:rFonts w:eastAsia="Times New Roman"/>
          <w:lang w:val="sr-Cyrl-RS"/>
        </w:rPr>
      </w:pPr>
      <w:r w:rsidRPr="0039029D">
        <w:rPr>
          <w:rFonts w:eastAsia="Times New Roman"/>
          <w:lang w:val="sr-Cyrl-RS"/>
        </w:rPr>
        <w:t>казниће се затвором од шест месеци до пет година и новчаном казном.</w:t>
      </w:r>
    </w:p>
    <w:p w14:paraId="12205930" w14:textId="77777777" w:rsidR="0029275D" w:rsidRPr="0039029D" w:rsidRDefault="0029275D" w:rsidP="008C4867">
      <w:pPr>
        <w:spacing w:after="120" w:line="240" w:lineRule="auto"/>
        <w:ind w:firstLine="284"/>
        <w:jc w:val="both"/>
        <w:rPr>
          <w:rFonts w:eastAsia="Times New Roman"/>
          <w:lang w:val="sr-Cyrl-RS"/>
        </w:rPr>
      </w:pPr>
      <w:r w:rsidRPr="0039029D">
        <w:rPr>
          <w:rFonts w:eastAsia="Times New Roman"/>
          <w:lang w:val="sr-Cyrl-RS"/>
        </w:rPr>
        <w:t xml:space="preserve">Ако је услед дела из става 1. овог члана дошло до значајног поремећаја на тржишту </w:t>
      </w:r>
      <w:r w:rsidR="00852AD3" w:rsidRPr="0039029D">
        <w:rPr>
          <w:rFonts w:eastAsia="Times New Roman"/>
          <w:lang w:val="sr-Cyrl-RS"/>
        </w:rPr>
        <w:t>дигиталне имовине</w:t>
      </w:r>
      <w:r w:rsidRPr="0039029D">
        <w:rPr>
          <w:rFonts w:eastAsia="Times New Roman"/>
          <w:lang w:val="sr-Cyrl-RS"/>
        </w:rPr>
        <w:t>, учинилац ће се казнити затвором од три до осам година.</w:t>
      </w:r>
    </w:p>
    <w:p w14:paraId="7E0A3228" w14:textId="77777777" w:rsidR="0029275D" w:rsidRPr="0039029D" w:rsidRDefault="0029275D" w:rsidP="008C4867">
      <w:pPr>
        <w:spacing w:after="120" w:line="240" w:lineRule="auto"/>
        <w:ind w:firstLine="284"/>
        <w:jc w:val="both"/>
        <w:rPr>
          <w:rFonts w:eastAsia="Times New Roman"/>
          <w:lang w:val="sr-Cyrl-RS"/>
        </w:rPr>
      </w:pPr>
      <w:r w:rsidRPr="0039029D">
        <w:rPr>
          <w:rFonts w:eastAsia="Times New Roman"/>
          <w:lang w:val="sr-Cyrl-RS"/>
        </w:rPr>
        <w:t>За покушај дела из става 1. овог члана казниће се.</w:t>
      </w:r>
    </w:p>
    <w:p w14:paraId="6833236E" w14:textId="77777777" w:rsidR="0029275D" w:rsidRPr="0039029D" w:rsidRDefault="0029275D" w:rsidP="008C4867">
      <w:pPr>
        <w:spacing w:after="120" w:line="240" w:lineRule="auto"/>
        <w:ind w:firstLine="284"/>
        <w:jc w:val="center"/>
        <w:rPr>
          <w:rFonts w:eastAsia="Times New Roman"/>
          <w:b/>
          <w:lang w:val="sr-Cyrl-RS"/>
        </w:rPr>
      </w:pPr>
      <w:r w:rsidRPr="0039029D">
        <w:rPr>
          <w:rFonts w:eastAsia="Times New Roman"/>
          <w:b/>
          <w:lang w:val="sr-Cyrl-RS"/>
        </w:rPr>
        <w:t>Мере и казне финансијској институцији под надзором Народне банке Србије</w:t>
      </w:r>
    </w:p>
    <w:p w14:paraId="0CE3272E" w14:textId="65B3CD01" w:rsidR="0029275D" w:rsidRPr="0039029D" w:rsidRDefault="0029275D" w:rsidP="008C4867">
      <w:pPr>
        <w:spacing w:after="120" w:line="240" w:lineRule="auto"/>
        <w:ind w:firstLine="284"/>
        <w:jc w:val="center"/>
        <w:rPr>
          <w:rFonts w:eastAsia="Times New Roman"/>
          <w:b/>
          <w:lang w:val="sr-Cyrl-RS"/>
        </w:rPr>
      </w:pPr>
      <w:r w:rsidRPr="0039029D">
        <w:rPr>
          <w:rFonts w:eastAsia="Times New Roman"/>
          <w:b/>
          <w:lang w:val="sr-Cyrl-RS"/>
        </w:rPr>
        <w:t xml:space="preserve">Члан </w:t>
      </w:r>
      <w:r w:rsidR="0013486F" w:rsidRPr="0039029D">
        <w:rPr>
          <w:rFonts w:eastAsia="Times New Roman"/>
          <w:b/>
          <w:lang w:val="sr-Cyrl-RS"/>
        </w:rPr>
        <w:t>14</w:t>
      </w:r>
      <w:r w:rsidR="00D0069A" w:rsidRPr="0039029D">
        <w:rPr>
          <w:rFonts w:eastAsia="Times New Roman"/>
          <w:b/>
          <w:lang w:val="sr-Cyrl-RS"/>
        </w:rPr>
        <w:t>2</w:t>
      </w:r>
      <w:r w:rsidR="008D5865" w:rsidRPr="0039029D">
        <w:rPr>
          <w:rFonts w:eastAsia="Times New Roman"/>
          <w:b/>
          <w:lang w:val="sr-Cyrl-RS"/>
        </w:rPr>
        <w:t>.</w:t>
      </w:r>
    </w:p>
    <w:p w14:paraId="0162B8A0" w14:textId="3AFCA895" w:rsidR="0029275D" w:rsidRPr="0039029D" w:rsidRDefault="0029275D" w:rsidP="008C4867">
      <w:pPr>
        <w:spacing w:after="120" w:line="240" w:lineRule="auto"/>
        <w:ind w:firstLine="284"/>
        <w:jc w:val="both"/>
        <w:rPr>
          <w:rFonts w:eastAsia="Times New Roman"/>
          <w:lang w:val="sr-Cyrl-RS"/>
        </w:rPr>
      </w:pPr>
      <w:r w:rsidRPr="0039029D">
        <w:rPr>
          <w:rFonts w:eastAsia="Times New Roman"/>
          <w:lang w:val="sr-Cyrl-RS"/>
        </w:rPr>
        <w:t xml:space="preserve">Народна банка Србије изриче </w:t>
      </w:r>
      <w:bookmarkStart w:id="115" w:name="_Hlk55808883"/>
      <w:r w:rsidRPr="0039029D">
        <w:rPr>
          <w:rFonts w:eastAsia="Times New Roman"/>
          <w:lang w:val="sr-Cyrl-RS"/>
        </w:rPr>
        <w:t>мере и казне финансијској институцији под надзором Народне банке Србије у складу са одредбама посебних закона којима се уређује пословање ових институција ако утврди да је та финансијска институција прекршила одредбе овог закона.</w:t>
      </w:r>
      <w:bookmarkEnd w:id="115"/>
    </w:p>
    <w:p w14:paraId="43518C58" w14:textId="77777777" w:rsidR="0029275D" w:rsidRPr="0039029D" w:rsidRDefault="0029275D" w:rsidP="008C4867">
      <w:pPr>
        <w:spacing w:after="120" w:line="240" w:lineRule="auto"/>
        <w:ind w:firstLine="284"/>
        <w:jc w:val="center"/>
        <w:rPr>
          <w:rFonts w:eastAsia="Times New Roman"/>
          <w:b/>
          <w:lang w:val="sr-Cyrl-RS"/>
        </w:rPr>
      </w:pPr>
      <w:bookmarkStart w:id="116" w:name="_Hlk55808936"/>
      <w:r w:rsidRPr="0039029D">
        <w:rPr>
          <w:rFonts w:eastAsia="Times New Roman"/>
          <w:b/>
          <w:lang w:val="sr-Cyrl-RS"/>
        </w:rPr>
        <w:t>Новчана казна правном лицу, предузетнику и физичком лицу</w:t>
      </w:r>
    </w:p>
    <w:bookmarkEnd w:id="116"/>
    <w:p w14:paraId="2A81EAFB" w14:textId="6924681F" w:rsidR="0029275D" w:rsidRPr="0039029D" w:rsidRDefault="0029275D" w:rsidP="008C4867">
      <w:pPr>
        <w:spacing w:after="120" w:line="240" w:lineRule="auto"/>
        <w:ind w:firstLine="284"/>
        <w:jc w:val="center"/>
        <w:rPr>
          <w:rFonts w:eastAsia="Times New Roman"/>
          <w:b/>
          <w:lang w:val="sr-Cyrl-RS"/>
        </w:rPr>
      </w:pPr>
      <w:r w:rsidRPr="0039029D">
        <w:rPr>
          <w:rFonts w:eastAsia="Times New Roman"/>
          <w:b/>
          <w:lang w:val="sr-Cyrl-RS"/>
        </w:rPr>
        <w:t xml:space="preserve">Члан </w:t>
      </w:r>
      <w:r w:rsidR="0013486F" w:rsidRPr="0039029D">
        <w:rPr>
          <w:rFonts w:eastAsia="Times New Roman"/>
          <w:b/>
          <w:lang w:val="sr-Cyrl-RS"/>
        </w:rPr>
        <w:t>14</w:t>
      </w:r>
      <w:r w:rsidR="00D0069A" w:rsidRPr="0039029D">
        <w:rPr>
          <w:rFonts w:eastAsia="Times New Roman"/>
          <w:b/>
          <w:lang w:val="sr-Cyrl-RS"/>
        </w:rPr>
        <w:t>3</w:t>
      </w:r>
      <w:r w:rsidR="008D5865" w:rsidRPr="0039029D">
        <w:rPr>
          <w:rFonts w:eastAsia="Times New Roman"/>
          <w:b/>
          <w:lang w:val="sr-Cyrl-RS"/>
        </w:rPr>
        <w:t>.</w:t>
      </w:r>
    </w:p>
    <w:p w14:paraId="55206A69" w14:textId="77777777" w:rsidR="0029275D" w:rsidRPr="0039029D" w:rsidRDefault="0029275D" w:rsidP="008C4867">
      <w:pPr>
        <w:spacing w:after="120" w:line="240" w:lineRule="auto"/>
        <w:ind w:firstLine="284"/>
        <w:jc w:val="both"/>
        <w:rPr>
          <w:rFonts w:eastAsia="Times New Roman"/>
          <w:lang w:val="sr-Cyrl-RS"/>
        </w:rPr>
      </w:pPr>
      <w:r w:rsidRPr="0039029D">
        <w:rPr>
          <w:rFonts w:eastAsia="Times New Roman"/>
          <w:lang w:val="sr-Cyrl-RS"/>
        </w:rPr>
        <w:t>Народна банка Србије решењем изриче новчану казну од 50.000 до 5.00</w:t>
      </w:r>
      <w:r w:rsidR="00351B23" w:rsidRPr="0039029D">
        <w:rPr>
          <w:rFonts w:eastAsia="Times New Roman"/>
          <w:lang w:val="sr-Cyrl-RS"/>
        </w:rPr>
        <w:t xml:space="preserve">0.000 динара правном лицу које </w:t>
      </w:r>
      <w:r w:rsidRPr="0039029D">
        <w:rPr>
          <w:rFonts w:eastAsia="Times New Roman"/>
          <w:lang w:val="sr-Cyrl-RS"/>
        </w:rPr>
        <w:t xml:space="preserve">као лице повезано с финансијском институцијом под надзором Народне банке Србије, поступи супротно члану </w:t>
      </w:r>
      <w:r w:rsidR="00351B23" w:rsidRPr="0039029D">
        <w:rPr>
          <w:rFonts w:eastAsia="Times New Roman"/>
          <w:lang w:val="sr-Cyrl-RS"/>
        </w:rPr>
        <w:t>13</w:t>
      </w:r>
      <w:r w:rsidRPr="0039029D">
        <w:rPr>
          <w:rFonts w:eastAsia="Times New Roman"/>
          <w:lang w:val="sr-Cyrl-RS"/>
        </w:rPr>
        <w:t>. ст</w:t>
      </w:r>
      <w:r w:rsidR="008D5865" w:rsidRPr="0039029D">
        <w:rPr>
          <w:rFonts w:eastAsia="Times New Roman"/>
          <w:lang w:val="sr-Cyrl-RS"/>
        </w:rPr>
        <w:t>.</w:t>
      </w:r>
      <w:r w:rsidR="00351B23" w:rsidRPr="0039029D">
        <w:rPr>
          <w:rFonts w:eastAsia="Times New Roman"/>
          <w:lang w:val="sr-Cyrl-RS"/>
        </w:rPr>
        <w:t xml:space="preserve"> 4</w:t>
      </w:r>
      <w:r w:rsidRPr="0039029D">
        <w:rPr>
          <w:rFonts w:eastAsia="Times New Roman"/>
          <w:lang w:val="sr-Cyrl-RS"/>
        </w:rPr>
        <w:t xml:space="preserve">. </w:t>
      </w:r>
      <w:r w:rsidR="00351B23" w:rsidRPr="0039029D">
        <w:rPr>
          <w:rFonts w:eastAsia="Times New Roman"/>
          <w:lang w:val="sr-Cyrl-RS"/>
        </w:rPr>
        <w:t xml:space="preserve">и 5. </w:t>
      </w:r>
      <w:r w:rsidRPr="0039029D">
        <w:rPr>
          <w:rFonts w:eastAsia="Times New Roman"/>
          <w:lang w:val="sr-Cyrl-RS"/>
        </w:rPr>
        <w:t xml:space="preserve">овог закона (члан </w:t>
      </w:r>
      <w:r w:rsidR="00351B23" w:rsidRPr="0039029D">
        <w:rPr>
          <w:rFonts w:eastAsia="Times New Roman"/>
          <w:lang w:val="sr-Cyrl-RS"/>
        </w:rPr>
        <w:t>13</w:t>
      </w:r>
      <w:r w:rsidRPr="0039029D">
        <w:rPr>
          <w:rFonts w:eastAsia="Times New Roman"/>
          <w:lang w:val="sr-Cyrl-RS"/>
        </w:rPr>
        <w:t>. ст</w:t>
      </w:r>
      <w:r w:rsidR="008D5865" w:rsidRPr="0039029D">
        <w:rPr>
          <w:rFonts w:eastAsia="Times New Roman"/>
          <w:lang w:val="sr-Cyrl-RS"/>
        </w:rPr>
        <w:t>.</w:t>
      </w:r>
      <w:r w:rsidRPr="0039029D">
        <w:rPr>
          <w:rFonts w:eastAsia="Times New Roman"/>
          <w:lang w:val="sr-Cyrl-RS"/>
        </w:rPr>
        <w:t xml:space="preserve"> </w:t>
      </w:r>
      <w:r w:rsidR="00351B23" w:rsidRPr="0039029D">
        <w:rPr>
          <w:rFonts w:eastAsia="Times New Roman"/>
          <w:lang w:val="sr-Cyrl-RS"/>
        </w:rPr>
        <w:t>4. и 5).</w:t>
      </w:r>
    </w:p>
    <w:p w14:paraId="579F2612" w14:textId="77777777" w:rsidR="00B01E52" w:rsidRPr="0039029D" w:rsidRDefault="00B01E52" w:rsidP="008C4867">
      <w:pPr>
        <w:spacing w:after="120" w:line="240" w:lineRule="auto"/>
        <w:ind w:firstLine="284"/>
        <w:jc w:val="both"/>
        <w:rPr>
          <w:rFonts w:eastAsia="Times New Roman"/>
          <w:lang w:val="sr-Cyrl-RS"/>
        </w:rPr>
      </w:pPr>
      <w:r w:rsidRPr="0039029D">
        <w:rPr>
          <w:rFonts w:eastAsia="Times New Roman"/>
          <w:lang w:val="sr-Cyrl-RS"/>
        </w:rPr>
        <w:t xml:space="preserve">За радње из става </w:t>
      </w:r>
      <w:r w:rsidRPr="0039029D">
        <w:rPr>
          <w:rFonts w:eastAsia="Times New Roman"/>
          <w:lang w:val="sr-Latn-RS"/>
        </w:rPr>
        <w:t>1</w:t>
      </w:r>
      <w:r w:rsidRPr="0039029D">
        <w:rPr>
          <w:rFonts w:eastAsia="Times New Roman"/>
          <w:lang w:val="sr-Cyrl-RS"/>
        </w:rPr>
        <w:t>. овог члана Народна банка Србије решењем изриче новчану казну од 50.000 до 1.000.000 динара и одговорном лицу у правном лицу.</w:t>
      </w:r>
    </w:p>
    <w:p w14:paraId="0F8457E9" w14:textId="77777777" w:rsidR="00B01E52" w:rsidRPr="0039029D" w:rsidRDefault="00B01E52" w:rsidP="008C4867">
      <w:pPr>
        <w:spacing w:after="120" w:line="240" w:lineRule="auto"/>
        <w:ind w:firstLine="284"/>
        <w:jc w:val="both"/>
        <w:rPr>
          <w:rFonts w:eastAsia="Times New Roman"/>
          <w:lang w:val="sr-Cyrl-RS"/>
        </w:rPr>
      </w:pPr>
      <w:r w:rsidRPr="0039029D">
        <w:rPr>
          <w:rFonts w:eastAsia="Times New Roman"/>
          <w:lang w:val="sr-Cyrl-RS"/>
        </w:rPr>
        <w:t>За радње из става 1. овог члана Народна банка Србије решењем изриче новчану казну од 50.000 до 2.000.000 динара предузетнику.</w:t>
      </w:r>
    </w:p>
    <w:p w14:paraId="632D312D" w14:textId="77777777" w:rsidR="00B01E52" w:rsidRPr="0039029D" w:rsidRDefault="00B01E52" w:rsidP="008C4867">
      <w:pPr>
        <w:spacing w:after="120" w:line="240" w:lineRule="auto"/>
        <w:ind w:firstLine="284"/>
        <w:jc w:val="both"/>
        <w:rPr>
          <w:rFonts w:eastAsia="Times New Roman"/>
          <w:lang w:val="sr-Cyrl-RS"/>
        </w:rPr>
      </w:pPr>
      <w:r w:rsidRPr="0039029D">
        <w:rPr>
          <w:rFonts w:eastAsia="Times New Roman"/>
          <w:lang w:val="sr-Cyrl-RS"/>
        </w:rPr>
        <w:t>За радње из става 1.  овог члана Народна банка Србије решењем изриче новчану казну од 30.000 до 1.000.000 динара физичком лицу.</w:t>
      </w:r>
    </w:p>
    <w:p w14:paraId="57C479A4" w14:textId="77777777" w:rsidR="00EF1422" w:rsidRPr="0039029D" w:rsidRDefault="00351B23" w:rsidP="008C4867">
      <w:pPr>
        <w:spacing w:after="120" w:line="240" w:lineRule="auto"/>
        <w:ind w:firstLine="284"/>
        <w:jc w:val="both"/>
        <w:rPr>
          <w:rFonts w:eastAsia="Times New Roman"/>
          <w:lang w:val="sr-Cyrl-RS"/>
        </w:rPr>
      </w:pPr>
      <w:r w:rsidRPr="0039029D">
        <w:rPr>
          <w:rFonts w:eastAsia="Times New Roman"/>
          <w:lang w:val="sr-Cyrl-RS"/>
        </w:rPr>
        <w:t xml:space="preserve">Надзорни орган решењем </w:t>
      </w:r>
      <w:r w:rsidR="00EF1422" w:rsidRPr="0039029D">
        <w:rPr>
          <w:rFonts w:eastAsia="Times New Roman"/>
          <w:lang w:val="sr-Cyrl-RS"/>
        </w:rPr>
        <w:t>изри</w:t>
      </w:r>
      <w:r w:rsidRPr="0039029D">
        <w:rPr>
          <w:rFonts w:eastAsia="Times New Roman"/>
          <w:lang w:val="sr-Cyrl-RS"/>
        </w:rPr>
        <w:t>че новчану казну од 50.000 до 5.000.000 динара правном лицу које</w:t>
      </w:r>
      <w:r w:rsidR="00EF1422" w:rsidRPr="0039029D">
        <w:rPr>
          <w:rFonts w:eastAsia="Times New Roman"/>
          <w:lang w:val="sr-Cyrl-RS"/>
        </w:rPr>
        <w:t>:</w:t>
      </w:r>
      <w:r w:rsidRPr="0039029D">
        <w:rPr>
          <w:rFonts w:eastAsia="Times New Roman"/>
          <w:lang w:val="sr-Cyrl-RS"/>
        </w:rPr>
        <w:t xml:space="preserve"> </w:t>
      </w:r>
    </w:p>
    <w:p w14:paraId="7ED95BDA" w14:textId="77777777" w:rsidR="00986ABB" w:rsidRPr="0039029D" w:rsidRDefault="00EF1422" w:rsidP="00986ABB">
      <w:pPr>
        <w:spacing w:after="120" w:line="240" w:lineRule="auto"/>
        <w:ind w:firstLine="284"/>
        <w:jc w:val="both"/>
        <w:rPr>
          <w:rFonts w:eastAsia="Times New Roman"/>
          <w:lang w:val="sr-Cyrl-RS"/>
        </w:rPr>
      </w:pPr>
      <w:r w:rsidRPr="0039029D">
        <w:rPr>
          <w:rFonts w:eastAsia="Times New Roman"/>
          <w:lang w:val="sr-Cyrl-RS"/>
        </w:rPr>
        <w:t xml:space="preserve">1) </w:t>
      </w:r>
      <w:r w:rsidR="00986ABB" w:rsidRPr="0039029D">
        <w:rPr>
          <w:rFonts w:eastAsia="Times New Roman"/>
          <w:lang w:val="sr-Cyrl-RS"/>
        </w:rPr>
        <w:t>оглашава иницијалну понуду дигиталне имовине за коју није одобрен бели папир супротно члану 17. овог закона (члан 17);</w:t>
      </w:r>
    </w:p>
    <w:p w14:paraId="6C431A14" w14:textId="277053A5" w:rsidR="00986ABB" w:rsidRPr="0039029D" w:rsidRDefault="00986ABB" w:rsidP="00986ABB">
      <w:pPr>
        <w:spacing w:after="120" w:line="240" w:lineRule="auto"/>
        <w:ind w:firstLine="284"/>
        <w:jc w:val="both"/>
        <w:rPr>
          <w:rFonts w:eastAsia="Times New Roman"/>
          <w:lang w:val="sr-Cyrl-RS"/>
        </w:rPr>
      </w:pPr>
      <w:r w:rsidRPr="0039029D">
        <w:rPr>
          <w:rFonts w:eastAsia="Times New Roman"/>
          <w:lang w:val="sr-Cyrl-RS"/>
        </w:rPr>
        <w:t>2)  оглашава дигиталну имовину за коју није одобрен бели папир супротно члану 31. став 5. овог закона (члан 31. став 5)</w:t>
      </w:r>
      <w:r w:rsidR="00B9417D" w:rsidRPr="0039029D">
        <w:rPr>
          <w:rFonts w:eastAsia="Times New Roman"/>
          <w:lang w:val="sr-Cyrl-RS"/>
        </w:rPr>
        <w:t>;</w:t>
      </w:r>
    </w:p>
    <w:p w14:paraId="277B70CE" w14:textId="57EB5813" w:rsidR="0029275D" w:rsidRPr="0039029D" w:rsidRDefault="00986ABB" w:rsidP="00986ABB">
      <w:pPr>
        <w:spacing w:after="120" w:line="240" w:lineRule="auto"/>
        <w:ind w:firstLine="284"/>
        <w:jc w:val="both"/>
        <w:rPr>
          <w:rFonts w:eastAsia="Times New Roman"/>
          <w:lang w:val="sr-Cyrl-RS"/>
        </w:rPr>
      </w:pPr>
      <w:r w:rsidRPr="0039029D">
        <w:rPr>
          <w:rFonts w:eastAsia="Times New Roman"/>
          <w:lang w:val="sr-Cyrl-RS"/>
        </w:rPr>
        <w:t xml:space="preserve">3) </w:t>
      </w:r>
      <w:r w:rsidR="0029275D" w:rsidRPr="0039029D">
        <w:rPr>
          <w:rFonts w:eastAsia="Times New Roman"/>
          <w:lang w:val="sr-Cyrl-RS"/>
        </w:rPr>
        <w:t xml:space="preserve">без претходне сагласности </w:t>
      </w:r>
      <w:r w:rsidR="002F452C" w:rsidRPr="0039029D">
        <w:rPr>
          <w:rFonts w:eastAsia="Times New Roman"/>
          <w:lang w:val="sr-Cyrl-RS"/>
        </w:rPr>
        <w:t>надзорног органа</w:t>
      </w:r>
      <w:r w:rsidR="0029275D" w:rsidRPr="0039029D">
        <w:rPr>
          <w:rFonts w:eastAsia="Times New Roman"/>
          <w:lang w:val="sr-Cyrl-RS"/>
        </w:rPr>
        <w:t xml:space="preserve"> стекне квалификовано учешће у пружаоцу услуга повезаних с </w:t>
      </w:r>
      <w:r w:rsidR="002F452C" w:rsidRPr="0039029D">
        <w:rPr>
          <w:rFonts w:eastAsia="Times New Roman"/>
          <w:lang w:val="sr-Cyrl-RS"/>
        </w:rPr>
        <w:t>дигиталном имовином</w:t>
      </w:r>
      <w:r w:rsidR="0029275D" w:rsidRPr="0039029D">
        <w:rPr>
          <w:rFonts w:eastAsia="Times New Roman"/>
          <w:lang w:val="sr-Cyrl-RS"/>
        </w:rPr>
        <w:t xml:space="preserve"> или увећа ово учешће тако да стекне од 20% до 30%, више од 30% до 50% или више од 50% гласачких права или капитала у том пружаоцу, односно тако да постане његово матично друштво (члан </w:t>
      </w:r>
      <w:r w:rsidR="0013486F" w:rsidRPr="0039029D">
        <w:rPr>
          <w:rFonts w:eastAsia="Times New Roman"/>
          <w:lang w:val="sr-Cyrl-RS"/>
        </w:rPr>
        <w:t>66</w:t>
      </w:r>
      <w:r w:rsidR="0029275D" w:rsidRPr="0039029D">
        <w:rPr>
          <w:rFonts w:eastAsia="Times New Roman"/>
          <w:lang w:val="sr-Cyrl-RS"/>
        </w:rPr>
        <w:t>)</w:t>
      </w:r>
      <w:r w:rsidR="00B9417D" w:rsidRPr="0039029D">
        <w:rPr>
          <w:rFonts w:eastAsia="Times New Roman"/>
          <w:lang w:val="sr-Cyrl-RS"/>
        </w:rPr>
        <w:t>.</w:t>
      </w:r>
    </w:p>
    <w:p w14:paraId="1BE6E6A0" w14:textId="77777777" w:rsidR="0029275D" w:rsidRPr="0039029D" w:rsidRDefault="0029275D" w:rsidP="008C4867">
      <w:pPr>
        <w:spacing w:after="120" w:line="240" w:lineRule="auto"/>
        <w:ind w:firstLine="284"/>
        <w:jc w:val="both"/>
        <w:rPr>
          <w:lang w:val="sr-Cyrl-RS"/>
        </w:rPr>
      </w:pPr>
      <w:r w:rsidRPr="0039029D">
        <w:rPr>
          <w:lang w:val="sr-Cyrl-RS"/>
        </w:rPr>
        <w:t>За радње из став</w:t>
      </w:r>
      <w:r w:rsidR="00A32529" w:rsidRPr="0039029D">
        <w:rPr>
          <w:lang w:val="sr-Cyrl-RS"/>
        </w:rPr>
        <w:t>а</w:t>
      </w:r>
      <w:r w:rsidRPr="0039029D">
        <w:rPr>
          <w:lang w:val="sr-Cyrl-RS"/>
        </w:rPr>
        <w:t xml:space="preserve"> </w:t>
      </w:r>
      <w:r w:rsidR="00B01E52" w:rsidRPr="0039029D">
        <w:rPr>
          <w:rFonts w:eastAsia="Times New Roman"/>
          <w:lang w:val="sr-Cyrl-RS"/>
        </w:rPr>
        <w:t>5</w:t>
      </w:r>
      <w:r w:rsidR="00BD17FD" w:rsidRPr="0039029D">
        <w:rPr>
          <w:rFonts w:eastAsia="Times New Roman"/>
          <w:lang w:val="sr-Cyrl-RS"/>
        </w:rPr>
        <w:t>.</w:t>
      </w:r>
      <w:r w:rsidRPr="0039029D">
        <w:rPr>
          <w:lang w:val="sr-Cyrl-RS"/>
        </w:rPr>
        <w:t xml:space="preserve"> овог члана </w:t>
      </w:r>
      <w:r w:rsidR="002F452C" w:rsidRPr="0039029D">
        <w:rPr>
          <w:lang w:val="sr-Cyrl-RS"/>
        </w:rPr>
        <w:t>надзорни орган</w:t>
      </w:r>
      <w:r w:rsidRPr="0039029D">
        <w:rPr>
          <w:lang w:val="sr-Cyrl-RS"/>
        </w:rPr>
        <w:t xml:space="preserve"> решењем изриче новчану казну од 50.000 до 1.000.000 динара и одговорном лицу у правном лицу.</w:t>
      </w:r>
    </w:p>
    <w:p w14:paraId="042A3BE8" w14:textId="77777777" w:rsidR="0029275D" w:rsidRPr="0039029D" w:rsidRDefault="002F452C" w:rsidP="008C4867">
      <w:pPr>
        <w:spacing w:after="120" w:line="240" w:lineRule="auto"/>
        <w:ind w:firstLine="284"/>
        <w:jc w:val="both"/>
        <w:rPr>
          <w:lang w:val="sr-Cyrl-RS"/>
        </w:rPr>
      </w:pPr>
      <w:r w:rsidRPr="0039029D">
        <w:rPr>
          <w:lang w:val="sr-Cyrl-RS"/>
        </w:rPr>
        <w:t xml:space="preserve">За радње из става </w:t>
      </w:r>
      <w:r w:rsidR="00B01E52" w:rsidRPr="0039029D">
        <w:rPr>
          <w:rFonts w:eastAsia="Times New Roman"/>
          <w:lang w:val="sr-Cyrl-RS"/>
        </w:rPr>
        <w:t>5</w:t>
      </w:r>
      <w:r w:rsidR="00BD17FD" w:rsidRPr="0039029D">
        <w:rPr>
          <w:lang w:val="sr-Cyrl-RS"/>
        </w:rPr>
        <w:t xml:space="preserve">. </w:t>
      </w:r>
      <w:r w:rsidRPr="0039029D">
        <w:rPr>
          <w:lang w:val="sr-Cyrl-RS"/>
        </w:rPr>
        <w:t xml:space="preserve">овог члана надзорни орган </w:t>
      </w:r>
      <w:r w:rsidR="0029275D" w:rsidRPr="0039029D">
        <w:rPr>
          <w:lang w:val="sr-Cyrl-RS"/>
        </w:rPr>
        <w:t>решењем изриче новчану казну од 50.000 до 2.000.000 динара предузетнику.</w:t>
      </w:r>
    </w:p>
    <w:p w14:paraId="6348D419" w14:textId="77777777" w:rsidR="0000558D" w:rsidRPr="0039029D" w:rsidRDefault="002F452C" w:rsidP="008C4867">
      <w:pPr>
        <w:spacing w:after="120" w:line="240" w:lineRule="auto"/>
        <w:ind w:firstLine="284"/>
        <w:jc w:val="both"/>
        <w:rPr>
          <w:rFonts w:eastAsia="Times New Roman"/>
          <w:lang w:val="sr-Cyrl-RS"/>
        </w:rPr>
      </w:pPr>
      <w:r w:rsidRPr="0039029D">
        <w:rPr>
          <w:lang w:val="sr-Cyrl-RS"/>
        </w:rPr>
        <w:t xml:space="preserve">За радње из става </w:t>
      </w:r>
      <w:r w:rsidR="00B01E52" w:rsidRPr="0039029D">
        <w:rPr>
          <w:rFonts w:eastAsia="Times New Roman"/>
          <w:lang w:val="sr-Cyrl-RS"/>
        </w:rPr>
        <w:t>5</w:t>
      </w:r>
      <w:r w:rsidR="00BD17FD" w:rsidRPr="0039029D">
        <w:rPr>
          <w:lang w:val="sr-Cyrl-RS"/>
        </w:rPr>
        <w:t>.</w:t>
      </w:r>
      <w:r w:rsidR="007E3B29" w:rsidRPr="0039029D">
        <w:rPr>
          <w:lang w:val="sr-Cyrl-RS"/>
        </w:rPr>
        <w:t xml:space="preserve"> </w:t>
      </w:r>
      <w:r w:rsidRPr="0039029D">
        <w:rPr>
          <w:lang w:val="sr-Cyrl-RS"/>
        </w:rPr>
        <w:t xml:space="preserve">овог члана надзорни орган </w:t>
      </w:r>
      <w:r w:rsidR="0029275D" w:rsidRPr="0039029D">
        <w:rPr>
          <w:lang w:val="sr-Cyrl-RS"/>
        </w:rPr>
        <w:t>решењем изриче новчану казну од 30.000 до 1.000.000 динара физичком лицу.</w:t>
      </w:r>
    </w:p>
    <w:p w14:paraId="7BFDB259" w14:textId="77777777" w:rsidR="0029275D" w:rsidRPr="0039029D" w:rsidRDefault="0029275D" w:rsidP="008C4867">
      <w:pPr>
        <w:spacing w:after="120" w:line="240" w:lineRule="auto"/>
        <w:ind w:firstLine="284"/>
        <w:jc w:val="center"/>
        <w:rPr>
          <w:rFonts w:eastAsia="Times New Roman"/>
          <w:b/>
          <w:bCs/>
          <w:lang w:val="sr-Cyrl-RS"/>
        </w:rPr>
      </w:pPr>
      <w:r w:rsidRPr="0039029D">
        <w:rPr>
          <w:rFonts w:eastAsia="Times New Roman"/>
          <w:b/>
          <w:bCs/>
          <w:lang w:val="sr-Cyrl-RS"/>
        </w:rPr>
        <w:t>Новчана казна спољном ревизору</w:t>
      </w:r>
    </w:p>
    <w:p w14:paraId="4EAFF66B" w14:textId="107B186C" w:rsidR="0029275D" w:rsidRPr="0039029D" w:rsidRDefault="0029275D"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13486F" w:rsidRPr="0039029D">
        <w:rPr>
          <w:rFonts w:eastAsia="Times New Roman"/>
          <w:b/>
          <w:bCs/>
          <w:lang w:val="sr-Cyrl-RS"/>
        </w:rPr>
        <w:t>14</w:t>
      </w:r>
      <w:r w:rsidR="00D0069A" w:rsidRPr="0039029D">
        <w:rPr>
          <w:rFonts w:eastAsia="Times New Roman"/>
          <w:b/>
          <w:bCs/>
          <w:lang w:val="sr-Cyrl-RS"/>
        </w:rPr>
        <w:t>4</w:t>
      </w:r>
      <w:r w:rsidR="008D5865" w:rsidRPr="0039029D">
        <w:rPr>
          <w:rFonts w:eastAsia="Times New Roman"/>
          <w:b/>
          <w:bCs/>
          <w:lang w:val="sr-Cyrl-RS"/>
        </w:rPr>
        <w:t>.</w:t>
      </w:r>
    </w:p>
    <w:p w14:paraId="4F8D4AE6" w14:textId="42CF96BA" w:rsidR="0029275D" w:rsidRPr="0039029D" w:rsidRDefault="0063747A" w:rsidP="008C4867">
      <w:pPr>
        <w:spacing w:after="120" w:line="240" w:lineRule="auto"/>
        <w:ind w:firstLine="284"/>
        <w:jc w:val="both"/>
        <w:rPr>
          <w:rFonts w:eastAsia="Times New Roman"/>
          <w:lang w:val="sr-Cyrl-RS"/>
        </w:rPr>
      </w:pPr>
      <w:r w:rsidRPr="0039029D">
        <w:rPr>
          <w:rFonts w:eastAsia="Times New Roman"/>
          <w:lang w:val="sr-Cyrl-RS"/>
        </w:rPr>
        <w:t>Надзорни орган</w:t>
      </w:r>
      <w:r w:rsidR="0029275D" w:rsidRPr="0039029D">
        <w:rPr>
          <w:rFonts w:eastAsia="Times New Roman"/>
          <w:lang w:val="sr-Cyrl-RS"/>
        </w:rPr>
        <w:t xml:space="preserve"> решењем изриче новчану казну од 100.000 до 5.000.000 динара спољном ревизору који обавља ревизију финансијских извештаја пружаоца услуга повезаних с </w:t>
      </w:r>
      <w:r w:rsidRPr="0039029D">
        <w:rPr>
          <w:rFonts w:eastAsia="Times New Roman"/>
          <w:lang w:val="sr-Cyrl-RS"/>
        </w:rPr>
        <w:t>дигиталном</w:t>
      </w:r>
      <w:r w:rsidR="0029275D" w:rsidRPr="0039029D">
        <w:rPr>
          <w:rFonts w:eastAsia="Times New Roman"/>
          <w:lang w:val="sr-Cyrl-RS"/>
        </w:rPr>
        <w:t xml:space="preserve"> имовином из члана</w:t>
      </w:r>
      <w:r w:rsidR="00105D83" w:rsidRPr="0039029D">
        <w:rPr>
          <w:rFonts w:eastAsia="Times New Roman"/>
          <w:lang w:val="sr-Cyrl-RS"/>
        </w:rPr>
        <w:t xml:space="preserve"> </w:t>
      </w:r>
      <w:r w:rsidR="0045571A" w:rsidRPr="0039029D">
        <w:rPr>
          <w:rFonts w:eastAsia="Times New Roman"/>
          <w:lang w:val="sr-Cyrl-RS"/>
        </w:rPr>
        <w:t>90</w:t>
      </w:r>
      <w:r w:rsidR="0029275D" w:rsidRPr="0039029D">
        <w:rPr>
          <w:rFonts w:eastAsia="Times New Roman"/>
          <w:lang w:val="sr-Cyrl-RS"/>
        </w:rPr>
        <w:t xml:space="preserve">. ст. 1. и 2. овог закона, ако </w:t>
      </w:r>
      <w:r w:rsidRPr="0039029D">
        <w:rPr>
          <w:rFonts w:eastAsia="Times New Roman"/>
          <w:lang w:val="sr-Cyrl-RS"/>
        </w:rPr>
        <w:t>надзорни орган</w:t>
      </w:r>
      <w:r w:rsidR="0029275D" w:rsidRPr="0039029D">
        <w:rPr>
          <w:rFonts w:eastAsia="Times New Roman"/>
          <w:lang w:val="sr-Cyrl-RS"/>
        </w:rPr>
        <w:t xml:space="preserve"> без одлагања не обавести о чињеницама и подацима из става 3. тог члана.</w:t>
      </w:r>
    </w:p>
    <w:p w14:paraId="7A7F4633" w14:textId="77777777" w:rsidR="0029275D" w:rsidRPr="0039029D" w:rsidRDefault="0029275D" w:rsidP="008C4867">
      <w:pPr>
        <w:spacing w:after="120" w:line="240" w:lineRule="auto"/>
        <w:ind w:firstLine="284"/>
        <w:jc w:val="both"/>
        <w:rPr>
          <w:rFonts w:eastAsia="Times New Roman"/>
          <w:lang w:val="sr-Cyrl-RS"/>
        </w:rPr>
      </w:pPr>
      <w:r w:rsidRPr="0039029D">
        <w:rPr>
          <w:rFonts w:eastAsia="Times New Roman"/>
          <w:lang w:val="sr-Cyrl-RS"/>
        </w:rPr>
        <w:t xml:space="preserve">За радњу из става 1. овог члана </w:t>
      </w:r>
      <w:r w:rsidR="0063747A" w:rsidRPr="0039029D">
        <w:rPr>
          <w:rFonts w:eastAsia="Times New Roman"/>
          <w:lang w:val="sr-Cyrl-RS"/>
        </w:rPr>
        <w:t>надзорни орган</w:t>
      </w:r>
      <w:r w:rsidRPr="0039029D">
        <w:rPr>
          <w:rFonts w:eastAsia="Times New Roman"/>
          <w:lang w:val="sr-Cyrl-RS"/>
        </w:rPr>
        <w:t xml:space="preserve"> решењем изриче новчану казну од 50.000 до 1.000.000 динара и одговорном лицу у спољном ревизору.</w:t>
      </w:r>
    </w:p>
    <w:p w14:paraId="7FB4FAE6" w14:textId="0CE23A8F" w:rsidR="00615BAF" w:rsidRPr="0039029D" w:rsidRDefault="00031770" w:rsidP="008C4867">
      <w:pPr>
        <w:spacing w:after="120" w:line="240" w:lineRule="auto"/>
        <w:ind w:firstLine="284"/>
        <w:jc w:val="center"/>
        <w:rPr>
          <w:rFonts w:eastAsia="Times New Roman"/>
          <w:b/>
          <w:bCs/>
          <w:lang w:val="sr-Cyrl-RS"/>
        </w:rPr>
      </w:pPr>
      <w:r w:rsidRPr="0039029D">
        <w:rPr>
          <w:rFonts w:eastAsia="Times New Roman"/>
          <w:b/>
          <w:bCs/>
          <w:lang w:val="sr-Latn-RS"/>
        </w:rPr>
        <w:t>I</w:t>
      </w:r>
      <w:r w:rsidR="008D5865" w:rsidRPr="0039029D">
        <w:rPr>
          <w:rFonts w:eastAsia="Times New Roman"/>
          <w:b/>
          <w:bCs/>
          <w:lang w:val="sr-Latn-RS"/>
        </w:rPr>
        <w:t>X.</w:t>
      </w:r>
      <w:r w:rsidR="00615BAF" w:rsidRPr="0039029D">
        <w:rPr>
          <w:rFonts w:eastAsia="Times New Roman"/>
          <w:b/>
          <w:bCs/>
          <w:lang w:val="sr-Cyrl-RS"/>
        </w:rPr>
        <w:t xml:space="preserve"> ПРЕЛАЗНЕ И ЗАВРШНЕ ОДРЕДБЕ</w:t>
      </w:r>
    </w:p>
    <w:p w14:paraId="5D0A4ACE" w14:textId="77777777" w:rsidR="00615BAF" w:rsidRPr="0039029D" w:rsidRDefault="00615BAF"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 </w:t>
      </w:r>
      <w:r w:rsidR="00DF4B55" w:rsidRPr="0039029D">
        <w:rPr>
          <w:rFonts w:eastAsia="Times New Roman"/>
          <w:b/>
          <w:bCs/>
          <w:lang w:val="sr-Cyrl-RS"/>
        </w:rPr>
        <w:t>Усклађивање пословања</w:t>
      </w:r>
    </w:p>
    <w:p w14:paraId="6EE4A769" w14:textId="0962858E" w:rsidR="00615BAF" w:rsidRPr="0039029D" w:rsidRDefault="0000558D"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13486F" w:rsidRPr="0039029D">
        <w:rPr>
          <w:rFonts w:eastAsia="Times New Roman"/>
          <w:b/>
          <w:bCs/>
          <w:lang w:val="sr-Cyrl-RS"/>
        </w:rPr>
        <w:t>1</w:t>
      </w:r>
      <w:r w:rsidR="00D0069A" w:rsidRPr="0039029D">
        <w:rPr>
          <w:rFonts w:eastAsia="Times New Roman"/>
          <w:b/>
          <w:bCs/>
          <w:lang w:val="sr-Cyrl-RS"/>
        </w:rPr>
        <w:t>45</w:t>
      </w:r>
      <w:r w:rsidR="008D5865" w:rsidRPr="0039029D">
        <w:rPr>
          <w:rFonts w:eastAsia="Times New Roman"/>
          <w:b/>
          <w:bCs/>
          <w:lang w:val="sr-Cyrl-RS"/>
        </w:rPr>
        <w:t>.</w:t>
      </w:r>
    </w:p>
    <w:p w14:paraId="54F75A88" w14:textId="6191F24A" w:rsidR="00615BAF" w:rsidRPr="0039029D" w:rsidRDefault="00615BAF" w:rsidP="008C4867">
      <w:pPr>
        <w:spacing w:after="120" w:line="240" w:lineRule="auto"/>
        <w:ind w:firstLine="284"/>
        <w:jc w:val="both"/>
        <w:rPr>
          <w:rFonts w:eastAsia="Times New Roman"/>
          <w:lang w:val="sr-Cyrl-RS"/>
        </w:rPr>
      </w:pPr>
      <w:bookmarkStart w:id="117" w:name="_Hlk55809048"/>
      <w:r w:rsidRPr="0039029D">
        <w:rPr>
          <w:rFonts w:eastAsia="Times New Roman"/>
          <w:lang w:val="sr-Cyrl-RS"/>
        </w:rPr>
        <w:t xml:space="preserve">Лица која пружају </w:t>
      </w:r>
      <w:r w:rsidR="00266888" w:rsidRPr="0039029D">
        <w:rPr>
          <w:rFonts w:eastAsia="Times New Roman"/>
          <w:lang w:val="sr-Cyrl-RS"/>
        </w:rPr>
        <w:t xml:space="preserve">услуге </w:t>
      </w:r>
      <w:r w:rsidR="00D774DD" w:rsidRPr="0039029D">
        <w:rPr>
          <w:rFonts w:eastAsia="Times New Roman"/>
          <w:lang w:val="sr-Cyrl-RS"/>
        </w:rPr>
        <w:t>повезан</w:t>
      </w:r>
      <w:r w:rsidR="00B01E52" w:rsidRPr="0039029D">
        <w:rPr>
          <w:rFonts w:eastAsia="Times New Roman"/>
          <w:lang w:val="sr-Cyrl-RS"/>
        </w:rPr>
        <w:t>е</w:t>
      </w:r>
      <w:r w:rsidR="00266888" w:rsidRPr="0039029D">
        <w:rPr>
          <w:rFonts w:eastAsia="Times New Roman"/>
          <w:lang w:val="sr-Cyrl-RS"/>
        </w:rPr>
        <w:t xml:space="preserve"> с дигиталном имовином</w:t>
      </w:r>
      <w:r w:rsidRPr="0039029D">
        <w:rPr>
          <w:rFonts w:eastAsia="Times New Roman"/>
          <w:lang w:val="sr-Cyrl-RS"/>
        </w:rPr>
        <w:t xml:space="preserve"> дужна су да у року од </w:t>
      </w:r>
      <w:r w:rsidR="003110F5" w:rsidRPr="0039029D">
        <w:rPr>
          <w:rFonts w:eastAsia="Times New Roman"/>
          <w:lang w:val="sr-Cyrl-RS"/>
        </w:rPr>
        <w:t>шест</w:t>
      </w:r>
      <w:r w:rsidRPr="0039029D">
        <w:rPr>
          <w:rFonts w:eastAsia="Times New Roman"/>
          <w:lang w:val="sr-Cyrl-RS"/>
        </w:rPr>
        <w:t xml:space="preserve"> месеци од дана ступања на снагу овог закона ускладе своје пословање и опште акте са одредбама овог закона и подзаконским актима донетим на основу овог закона и да поднесу </w:t>
      </w:r>
      <w:r w:rsidR="00266888" w:rsidRPr="0039029D">
        <w:rPr>
          <w:rFonts w:eastAsia="Times New Roman"/>
          <w:lang w:val="sr-Cyrl-RS"/>
        </w:rPr>
        <w:t>надзорном органу</w:t>
      </w:r>
      <w:r w:rsidRPr="0039029D">
        <w:rPr>
          <w:rFonts w:eastAsia="Times New Roman"/>
          <w:lang w:val="sr-Cyrl-RS"/>
        </w:rPr>
        <w:t xml:space="preserve"> одговарајући захтев за дозволу</w:t>
      </w:r>
      <w:r w:rsidR="00277AB7" w:rsidRPr="0039029D">
        <w:rPr>
          <w:rFonts w:eastAsia="Times New Roman"/>
          <w:lang w:val="sr-Cyrl-RS"/>
        </w:rPr>
        <w:t xml:space="preserve">. </w:t>
      </w:r>
    </w:p>
    <w:bookmarkEnd w:id="117"/>
    <w:p w14:paraId="0B14A143" w14:textId="77777777" w:rsidR="00DF4B55" w:rsidRPr="0039029D" w:rsidRDefault="00DF4B55" w:rsidP="008C4867">
      <w:pPr>
        <w:spacing w:after="120" w:line="240" w:lineRule="auto"/>
        <w:ind w:firstLine="284"/>
        <w:jc w:val="center"/>
        <w:rPr>
          <w:rFonts w:eastAsia="Times New Roman"/>
          <w:b/>
          <w:bCs/>
          <w:lang w:val="sr-Cyrl-RS"/>
        </w:rPr>
      </w:pPr>
      <w:r w:rsidRPr="0039029D">
        <w:rPr>
          <w:rFonts w:eastAsia="Times New Roman"/>
          <w:b/>
          <w:bCs/>
          <w:lang w:val="sr-Cyrl-RS"/>
        </w:rPr>
        <w:t>Ступање на снагу и почетак примене</w:t>
      </w:r>
    </w:p>
    <w:p w14:paraId="317B4D66" w14:textId="47887B36" w:rsidR="00615BAF" w:rsidRPr="0039029D" w:rsidRDefault="00615BAF" w:rsidP="008C4867">
      <w:pPr>
        <w:spacing w:after="120" w:line="240" w:lineRule="auto"/>
        <w:ind w:firstLine="284"/>
        <w:jc w:val="center"/>
        <w:rPr>
          <w:rFonts w:eastAsia="Times New Roman"/>
          <w:b/>
          <w:bCs/>
          <w:lang w:val="sr-Cyrl-RS"/>
        </w:rPr>
      </w:pPr>
      <w:r w:rsidRPr="0039029D">
        <w:rPr>
          <w:rFonts w:eastAsia="Times New Roman"/>
          <w:b/>
          <w:bCs/>
          <w:lang w:val="sr-Cyrl-RS"/>
        </w:rPr>
        <w:t xml:space="preserve">Члан </w:t>
      </w:r>
      <w:r w:rsidR="0013486F" w:rsidRPr="0039029D">
        <w:rPr>
          <w:rFonts w:eastAsia="Times New Roman"/>
          <w:b/>
          <w:bCs/>
          <w:lang w:val="sr-Cyrl-RS"/>
        </w:rPr>
        <w:t>1</w:t>
      </w:r>
      <w:r w:rsidR="00D0069A" w:rsidRPr="0039029D">
        <w:rPr>
          <w:rFonts w:eastAsia="Times New Roman"/>
          <w:b/>
          <w:bCs/>
          <w:lang w:val="sr-Cyrl-RS"/>
        </w:rPr>
        <w:t>46</w:t>
      </w:r>
      <w:r w:rsidR="008D5865" w:rsidRPr="0039029D">
        <w:rPr>
          <w:rFonts w:eastAsia="Times New Roman"/>
          <w:b/>
          <w:bCs/>
          <w:lang w:val="sr-Cyrl-RS"/>
        </w:rPr>
        <w:t>.</w:t>
      </w:r>
    </w:p>
    <w:p w14:paraId="62551586" w14:textId="77777777" w:rsidR="00615BAF" w:rsidRPr="0039029D" w:rsidRDefault="00615BAF" w:rsidP="008C4867">
      <w:pPr>
        <w:spacing w:after="120" w:line="240" w:lineRule="auto"/>
        <w:ind w:firstLine="284"/>
        <w:jc w:val="both"/>
        <w:rPr>
          <w:rFonts w:eastAsia="Times New Roman"/>
          <w:lang w:val="sr-Cyrl-RS"/>
        </w:rPr>
      </w:pPr>
      <w:r w:rsidRPr="0039029D">
        <w:rPr>
          <w:rFonts w:eastAsia="Times New Roman"/>
          <w:lang w:val="sr-Cyrl-RS"/>
        </w:rPr>
        <w:t xml:space="preserve">Овај закон ступа на снагу осмог дана од објављивања у </w:t>
      </w:r>
      <w:r w:rsidR="008D5865" w:rsidRPr="0039029D">
        <w:rPr>
          <w:rFonts w:eastAsia="Times New Roman"/>
          <w:lang w:val="sr-Cyrl-RS"/>
        </w:rPr>
        <w:t>„</w:t>
      </w:r>
      <w:r w:rsidRPr="0039029D">
        <w:rPr>
          <w:rFonts w:eastAsia="Times New Roman"/>
          <w:lang w:val="sr-Cyrl-RS"/>
        </w:rPr>
        <w:t>Службеном гласнику Републике Србије</w:t>
      </w:r>
      <w:r w:rsidR="005608EF" w:rsidRPr="0039029D">
        <w:rPr>
          <w:rFonts w:eastAsia="Times New Roman"/>
          <w:lang w:val="sr-Latn-RS"/>
        </w:rPr>
        <w:t>“</w:t>
      </w:r>
      <w:r w:rsidRPr="0039029D">
        <w:rPr>
          <w:rFonts w:eastAsia="Times New Roman"/>
          <w:lang w:val="sr-Cyrl-RS"/>
        </w:rPr>
        <w:t>, а примењује се по истеку шест месеци од дана његовог ступања на снагу.</w:t>
      </w:r>
    </w:p>
    <w:bookmarkEnd w:id="92"/>
    <w:p w14:paraId="75279CDA" w14:textId="77777777" w:rsidR="00C07E51" w:rsidRPr="0039029D" w:rsidRDefault="00C07E51" w:rsidP="008C4867">
      <w:pPr>
        <w:spacing w:after="120" w:line="240" w:lineRule="auto"/>
        <w:ind w:firstLine="284"/>
        <w:rPr>
          <w:lang w:val="sr-Cyrl-RS"/>
        </w:rPr>
      </w:pPr>
    </w:p>
    <w:sectPr w:rsidR="00C07E51" w:rsidRPr="0039029D" w:rsidSect="003E3F7C">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D61BBF" w14:textId="77777777" w:rsidR="00626440" w:rsidRDefault="00626440" w:rsidP="00B21C0A">
      <w:pPr>
        <w:spacing w:line="240" w:lineRule="auto"/>
      </w:pPr>
      <w:r>
        <w:separator/>
      </w:r>
    </w:p>
  </w:endnote>
  <w:endnote w:type="continuationSeparator" w:id="0">
    <w:p w14:paraId="54048350" w14:textId="77777777" w:rsidR="00626440" w:rsidRDefault="00626440" w:rsidP="00B21C0A">
      <w:pPr>
        <w:spacing w:line="240" w:lineRule="auto"/>
      </w:pPr>
      <w:r>
        <w:continuationSeparator/>
      </w:r>
    </w:p>
  </w:endnote>
  <w:endnote w:type="continuationNotice" w:id="1">
    <w:p w14:paraId="2E856E35" w14:textId="77777777" w:rsidR="00626440" w:rsidRDefault="0062644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F13DC" w14:textId="77777777" w:rsidR="003E3F7C" w:rsidRDefault="003E3F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3133D" w14:textId="77777777" w:rsidR="008F0709" w:rsidRDefault="008F070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51E49" w14:textId="77777777" w:rsidR="003E3F7C" w:rsidRDefault="003E3F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3BBF44" w14:textId="77777777" w:rsidR="00626440" w:rsidRDefault="00626440" w:rsidP="00B21C0A">
      <w:pPr>
        <w:spacing w:line="240" w:lineRule="auto"/>
      </w:pPr>
      <w:r>
        <w:separator/>
      </w:r>
    </w:p>
  </w:footnote>
  <w:footnote w:type="continuationSeparator" w:id="0">
    <w:p w14:paraId="0CF6F58B" w14:textId="77777777" w:rsidR="00626440" w:rsidRDefault="00626440" w:rsidP="00B21C0A">
      <w:pPr>
        <w:spacing w:line="240" w:lineRule="auto"/>
      </w:pPr>
      <w:r>
        <w:continuationSeparator/>
      </w:r>
    </w:p>
  </w:footnote>
  <w:footnote w:type="continuationNotice" w:id="1">
    <w:p w14:paraId="3F7BC43D" w14:textId="77777777" w:rsidR="00626440" w:rsidRDefault="0062644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BC106" w14:textId="77777777" w:rsidR="003E3F7C" w:rsidRDefault="003E3F7C" w:rsidP="009D643F">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64631377" w14:textId="77777777" w:rsidR="003E3F7C" w:rsidRDefault="003E3F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8C079" w14:textId="45E12BDE" w:rsidR="003E3F7C" w:rsidRDefault="003E3F7C" w:rsidP="009D643F">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AB3C0A">
      <w:rPr>
        <w:rStyle w:val="PageNumber"/>
        <w:noProof/>
      </w:rPr>
      <w:t>66</w:t>
    </w:r>
    <w:r>
      <w:rPr>
        <w:rStyle w:val="PageNumber"/>
      </w:rPr>
      <w:fldChar w:fldCharType="end"/>
    </w:r>
  </w:p>
  <w:p w14:paraId="500955E8" w14:textId="77777777" w:rsidR="008F0709" w:rsidRDefault="008F070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10076" w14:textId="77777777" w:rsidR="003E3F7C" w:rsidRDefault="003E3F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22E46"/>
    <w:multiLevelType w:val="multilevel"/>
    <w:tmpl w:val="DEAC14C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15:restartNumberingAfterBreak="0">
    <w:nsid w:val="073F2370"/>
    <w:multiLevelType w:val="multilevel"/>
    <w:tmpl w:val="DEAC14C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15:restartNumberingAfterBreak="0">
    <w:nsid w:val="074A6341"/>
    <w:multiLevelType w:val="multilevel"/>
    <w:tmpl w:val="DEAC14C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 w15:restartNumberingAfterBreak="0">
    <w:nsid w:val="092877D6"/>
    <w:multiLevelType w:val="multilevel"/>
    <w:tmpl w:val="DEAC14C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15:restartNumberingAfterBreak="0">
    <w:nsid w:val="09B04FDE"/>
    <w:multiLevelType w:val="multilevel"/>
    <w:tmpl w:val="DEAC14C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15:restartNumberingAfterBreak="0">
    <w:nsid w:val="0D024056"/>
    <w:multiLevelType w:val="hybridMultilevel"/>
    <w:tmpl w:val="368E4EAE"/>
    <w:lvl w:ilvl="0" w:tplc="44BA12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472C47"/>
    <w:multiLevelType w:val="multilevel"/>
    <w:tmpl w:val="ABC89A64"/>
    <w:lvl w:ilvl="0">
      <w:start w:val="1"/>
      <w:numFmt w:val="decimal"/>
      <w:lvlText w:val="%1)"/>
      <w:lvlJc w:val="left"/>
      <w:pPr>
        <w:ind w:left="359" w:hanging="359"/>
      </w:pPr>
    </w:lvl>
    <w:lvl w:ilvl="1">
      <w:start w:val="1"/>
      <w:numFmt w:val="lowerLetter"/>
      <w:lvlText w:val="%2."/>
      <w:lvlJc w:val="left"/>
      <w:pPr>
        <w:ind w:left="1079" w:hanging="360"/>
      </w:pPr>
    </w:lvl>
    <w:lvl w:ilvl="2">
      <w:start w:val="1"/>
      <w:numFmt w:val="lowerRoman"/>
      <w:lvlText w:val="%3."/>
      <w:lvlJc w:val="right"/>
      <w:pPr>
        <w:ind w:left="1799" w:hanging="180"/>
      </w:pPr>
    </w:lvl>
    <w:lvl w:ilvl="3">
      <w:start w:val="1"/>
      <w:numFmt w:val="decimal"/>
      <w:lvlText w:val="%4."/>
      <w:lvlJc w:val="left"/>
      <w:pPr>
        <w:ind w:left="2519" w:hanging="360"/>
      </w:pPr>
    </w:lvl>
    <w:lvl w:ilvl="4">
      <w:start w:val="1"/>
      <w:numFmt w:val="lowerLetter"/>
      <w:lvlText w:val="%5."/>
      <w:lvlJc w:val="left"/>
      <w:pPr>
        <w:ind w:left="3239" w:hanging="360"/>
      </w:pPr>
    </w:lvl>
    <w:lvl w:ilvl="5">
      <w:start w:val="1"/>
      <w:numFmt w:val="lowerRoman"/>
      <w:lvlText w:val="%6."/>
      <w:lvlJc w:val="right"/>
      <w:pPr>
        <w:ind w:left="3959" w:hanging="180"/>
      </w:pPr>
    </w:lvl>
    <w:lvl w:ilvl="6">
      <w:start w:val="1"/>
      <w:numFmt w:val="decimal"/>
      <w:lvlText w:val="%7."/>
      <w:lvlJc w:val="left"/>
      <w:pPr>
        <w:ind w:left="4679" w:hanging="360"/>
      </w:pPr>
    </w:lvl>
    <w:lvl w:ilvl="7">
      <w:start w:val="1"/>
      <w:numFmt w:val="lowerLetter"/>
      <w:lvlText w:val="%8."/>
      <w:lvlJc w:val="left"/>
      <w:pPr>
        <w:ind w:left="5399" w:hanging="360"/>
      </w:pPr>
    </w:lvl>
    <w:lvl w:ilvl="8">
      <w:start w:val="1"/>
      <w:numFmt w:val="lowerRoman"/>
      <w:lvlText w:val="%9."/>
      <w:lvlJc w:val="right"/>
      <w:pPr>
        <w:ind w:left="6119" w:hanging="180"/>
      </w:pPr>
    </w:lvl>
  </w:abstractNum>
  <w:abstractNum w:abstractNumId="7" w15:restartNumberingAfterBreak="0">
    <w:nsid w:val="12D411C6"/>
    <w:multiLevelType w:val="multilevel"/>
    <w:tmpl w:val="DEAC14C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15:restartNumberingAfterBreak="0">
    <w:nsid w:val="1439773F"/>
    <w:multiLevelType w:val="multilevel"/>
    <w:tmpl w:val="DEAC14C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15:restartNumberingAfterBreak="0">
    <w:nsid w:val="15CA1CE1"/>
    <w:multiLevelType w:val="hybridMultilevel"/>
    <w:tmpl w:val="117C2406"/>
    <w:lvl w:ilvl="0" w:tplc="44BA12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C22359"/>
    <w:multiLevelType w:val="multilevel"/>
    <w:tmpl w:val="DEAC14C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15:restartNumberingAfterBreak="0">
    <w:nsid w:val="17F25566"/>
    <w:multiLevelType w:val="multilevel"/>
    <w:tmpl w:val="ABC89A64"/>
    <w:lvl w:ilvl="0">
      <w:start w:val="1"/>
      <w:numFmt w:val="decimal"/>
      <w:lvlText w:val="%1)"/>
      <w:lvlJc w:val="left"/>
      <w:pPr>
        <w:ind w:left="359" w:hanging="359"/>
      </w:pPr>
    </w:lvl>
    <w:lvl w:ilvl="1">
      <w:start w:val="1"/>
      <w:numFmt w:val="lowerLetter"/>
      <w:lvlText w:val="%2."/>
      <w:lvlJc w:val="left"/>
      <w:pPr>
        <w:ind w:left="1079" w:hanging="360"/>
      </w:pPr>
    </w:lvl>
    <w:lvl w:ilvl="2">
      <w:start w:val="1"/>
      <w:numFmt w:val="lowerRoman"/>
      <w:lvlText w:val="%3."/>
      <w:lvlJc w:val="right"/>
      <w:pPr>
        <w:ind w:left="1799" w:hanging="180"/>
      </w:pPr>
    </w:lvl>
    <w:lvl w:ilvl="3">
      <w:start w:val="1"/>
      <w:numFmt w:val="decimal"/>
      <w:lvlText w:val="%4."/>
      <w:lvlJc w:val="left"/>
      <w:pPr>
        <w:ind w:left="2519" w:hanging="360"/>
      </w:pPr>
    </w:lvl>
    <w:lvl w:ilvl="4">
      <w:start w:val="1"/>
      <w:numFmt w:val="lowerLetter"/>
      <w:lvlText w:val="%5."/>
      <w:lvlJc w:val="left"/>
      <w:pPr>
        <w:ind w:left="3239" w:hanging="360"/>
      </w:pPr>
    </w:lvl>
    <w:lvl w:ilvl="5">
      <w:start w:val="1"/>
      <w:numFmt w:val="lowerRoman"/>
      <w:lvlText w:val="%6."/>
      <w:lvlJc w:val="right"/>
      <w:pPr>
        <w:ind w:left="3959" w:hanging="180"/>
      </w:pPr>
    </w:lvl>
    <w:lvl w:ilvl="6">
      <w:start w:val="1"/>
      <w:numFmt w:val="decimal"/>
      <w:lvlText w:val="%7."/>
      <w:lvlJc w:val="left"/>
      <w:pPr>
        <w:ind w:left="4679" w:hanging="360"/>
      </w:pPr>
    </w:lvl>
    <w:lvl w:ilvl="7">
      <w:start w:val="1"/>
      <w:numFmt w:val="lowerLetter"/>
      <w:lvlText w:val="%8."/>
      <w:lvlJc w:val="left"/>
      <w:pPr>
        <w:ind w:left="5399" w:hanging="360"/>
      </w:pPr>
    </w:lvl>
    <w:lvl w:ilvl="8">
      <w:start w:val="1"/>
      <w:numFmt w:val="lowerRoman"/>
      <w:lvlText w:val="%9."/>
      <w:lvlJc w:val="right"/>
      <w:pPr>
        <w:ind w:left="6119" w:hanging="180"/>
      </w:pPr>
    </w:lvl>
  </w:abstractNum>
  <w:abstractNum w:abstractNumId="12" w15:restartNumberingAfterBreak="0">
    <w:nsid w:val="196F741F"/>
    <w:multiLevelType w:val="multilevel"/>
    <w:tmpl w:val="ABC89A64"/>
    <w:lvl w:ilvl="0">
      <w:start w:val="1"/>
      <w:numFmt w:val="decimal"/>
      <w:lvlText w:val="%1)"/>
      <w:lvlJc w:val="left"/>
      <w:pPr>
        <w:ind w:left="359" w:hanging="359"/>
      </w:pPr>
    </w:lvl>
    <w:lvl w:ilvl="1">
      <w:start w:val="1"/>
      <w:numFmt w:val="lowerLetter"/>
      <w:lvlText w:val="%2."/>
      <w:lvlJc w:val="left"/>
      <w:pPr>
        <w:ind w:left="1079" w:hanging="360"/>
      </w:pPr>
    </w:lvl>
    <w:lvl w:ilvl="2">
      <w:start w:val="1"/>
      <w:numFmt w:val="lowerRoman"/>
      <w:lvlText w:val="%3."/>
      <w:lvlJc w:val="right"/>
      <w:pPr>
        <w:ind w:left="1799" w:hanging="180"/>
      </w:pPr>
    </w:lvl>
    <w:lvl w:ilvl="3">
      <w:start w:val="1"/>
      <w:numFmt w:val="decimal"/>
      <w:lvlText w:val="%4."/>
      <w:lvlJc w:val="left"/>
      <w:pPr>
        <w:ind w:left="2519" w:hanging="360"/>
      </w:pPr>
    </w:lvl>
    <w:lvl w:ilvl="4">
      <w:start w:val="1"/>
      <w:numFmt w:val="lowerLetter"/>
      <w:lvlText w:val="%5."/>
      <w:lvlJc w:val="left"/>
      <w:pPr>
        <w:ind w:left="3239" w:hanging="360"/>
      </w:pPr>
    </w:lvl>
    <w:lvl w:ilvl="5">
      <w:start w:val="1"/>
      <w:numFmt w:val="lowerRoman"/>
      <w:lvlText w:val="%6."/>
      <w:lvlJc w:val="right"/>
      <w:pPr>
        <w:ind w:left="3959" w:hanging="180"/>
      </w:pPr>
    </w:lvl>
    <w:lvl w:ilvl="6">
      <w:start w:val="1"/>
      <w:numFmt w:val="decimal"/>
      <w:lvlText w:val="%7."/>
      <w:lvlJc w:val="left"/>
      <w:pPr>
        <w:ind w:left="4679" w:hanging="360"/>
      </w:pPr>
    </w:lvl>
    <w:lvl w:ilvl="7">
      <w:start w:val="1"/>
      <w:numFmt w:val="lowerLetter"/>
      <w:lvlText w:val="%8."/>
      <w:lvlJc w:val="left"/>
      <w:pPr>
        <w:ind w:left="5399" w:hanging="360"/>
      </w:pPr>
    </w:lvl>
    <w:lvl w:ilvl="8">
      <w:start w:val="1"/>
      <w:numFmt w:val="lowerRoman"/>
      <w:lvlText w:val="%9."/>
      <w:lvlJc w:val="right"/>
      <w:pPr>
        <w:ind w:left="6119" w:hanging="180"/>
      </w:pPr>
    </w:lvl>
  </w:abstractNum>
  <w:abstractNum w:abstractNumId="13" w15:restartNumberingAfterBreak="0">
    <w:nsid w:val="1AD218AA"/>
    <w:multiLevelType w:val="multilevel"/>
    <w:tmpl w:val="ABC89A64"/>
    <w:lvl w:ilvl="0">
      <w:start w:val="1"/>
      <w:numFmt w:val="decimal"/>
      <w:lvlText w:val="%1)"/>
      <w:lvlJc w:val="left"/>
      <w:pPr>
        <w:ind w:left="359" w:hanging="359"/>
      </w:pPr>
    </w:lvl>
    <w:lvl w:ilvl="1">
      <w:start w:val="1"/>
      <w:numFmt w:val="lowerLetter"/>
      <w:lvlText w:val="%2."/>
      <w:lvlJc w:val="left"/>
      <w:pPr>
        <w:ind w:left="1079" w:hanging="360"/>
      </w:pPr>
    </w:lvl>
    <w:lvl w:ilvl="2">
      <w:start w:val="1"/>
      <w:numFmt w:val="lowerRoman"/>
      <w:lvlText w:val="%3."/>
      <w:lvlJc w:val="right"/>
      <w:pPr>
        <w:ind w:left="1799" w:hanging="180"/>
      </w:pPr>
    </w:lvl>
    <w:lvl w:ilvl="3">
      <w:start w:val="1"/>
      <w:numFmt w:val="decimal"/>
      <w:lvlText w:val="%4."/>
      <w:lvlJc w:val="left"/>
      <w:pPr>
        <w:ind w:left="2519" w:hanging="360"/>
      </w:pPr>
    </w:lvl>
    <w:lvl w:ilvl="4">
      <w:start w:val="1"/>
      <w:numFmt w:val="lowerLetter"/>
      <w:lvlText w:val="%5."/>
      <w:lvlJc w:val="left"/>
      <w:pPr>
        <w:ind w:left="3239" w:hanging="360"/>
      </w:pPr>
    </w:lvl>
    <w:lvl w:ilvl="5">
      <w:start w:val="1"/>
      <w:numFmt w:val="lowerRoman"/>
      <w:lvlText w:val="%6."/>
      <w:lvlJc w:val="right"/>
      <w:pPr>
        <w:ind w:left="3959" w:hanging="180"/>
      </w:pPr>
    </w:lvl>
    <w:lvl w:ilvl="6">
      <w:start w:val="1"/>
      <w:numFmt w:val="decimal"/>
      <w:lvlText w:val="%7."/>
      <w:lvlJc w:val="left"/>
      <w:pPr>
        <w:ind w:left="4679" w:hanging="360"/>
      </w:pPr>
    </w:lvl>
    <w:lvl w:ilvl="7">
      <w:start w:val="1"/>
      <w:numFmt w:val="lowerLetter"/>
      <w:lvlText w:val="%8."/>
      <w:lvlJc w:val="left"/>
      <w:pPr>
        <w:ind w:left="5399" w:hanging="360"/>
      </w:pPr>
    </w:lvl>
    <w:lvl w:ilvl="8">
      <w:start w:val="1"/>
      <w:numFmt w:val="lowerRoman"/>
      <w:lvlText w:val="%9."/>
      <w:lvlJc w:val="right"/>
      <w:pPr>
        <w:ind w:left="6119" w:hanging="180"/>
      </w:pPr>
    </w:lvl>
  </w:abstractNum>
  <w:abstractNum w:abstractNumId="14" w15:restartNumberingAfterBreak="0">
    <w:nsid w:val="1BD9044C"/>
    <w:multiLevelType w:val="multilevel"/>
    <w:tmpl w:val="DEAC14C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15:restartNumberingAfterBreak="0">
    <w:nsid w:val="1CAD5D40"/>
    <w:multiLevelType w:val="multilevel"/>
    <w:tmpl w:val="ABC89A64"/>
    <w:lvl w:ilvl="0">
      <w:start w:val="1"/>
      <w:numFmt w:val="decimal"/>
      <w:lvlText w:val="%1)"/>
      <w:lvlJc w:val="left"/>
      <w:pPr>
        <w:ind w:left="359" w:hanging="359"/>
      </w:pPr>
    </w:lvl>
    <w:lvl w:ilvl="1">
      <w:start w:val="1"/>
      <w:numFmt w:val="lowerLetter"/>
      <w:lvlText w:val="%2."/>
      <w:lvlJc w:val="left"/>
      <w:pPr>
        <w:ind w:left="1079" w:hanging="360"/>
      </w:pPr>
    </w:lvl>
    <w:lvl w:ilvl="2">
      <w:start w:val="1"/>
      <w:numFmt w:val="lowerRoman"/>
      <w:lvlText w:val="%3."/>
      <w:lvlJc w:val="right"/>
      <w:pPr>
        <w:ind w:left="1799" w:hanging="180"/>
      </w:pPr>
    </w:lvl>
    <w:lvl w:ilvl="3">
      <w:start w:val="1"/>
      <w:numFmt w:val="decimal"/>
      <w:lvlText w:val="%4."/>
      <w:lvlJc w:val="left"/>
      <w:pPr>
        <w:ind w:left="2519" w:hanging="360"/>
      </w:pPr>
    </w:lvl>
    <w:lvl w:ilvl="4">
      <w:start w:val="1"/>
      <w:numFmt w:val="lowerLetter"/>
      <w:lvlText w:val="%5."/>
      <w:lvlJc w:val="left"/>
      <w:pPr>
        <w:ind w:left="3239" w:hanging="360"/>
      </w:pPr>
    </w:lvl>
    <w:lvl w:ilvl="5">
      <w:start w:val="1"/>
      <w:numFmt w:val="lowerRoman"/>
      <w:lvlText w:val="%6."/>
      <w:lvlJc w:val="right"/>
      <w:pPr>
        <w:ind w:left="3959" w:hanging="180"/>
      </w:pPr>
    </w:lvl>
    <w:lvl w:ilvl="6">
      <w:start w:val="1"/>
      <w:numFmt w:val="decimal"/>
      <w:lvlText w:val="%7."/>
      <w:lvlJc w:val="left"/>
      <w:pPr>
        <w:ind w:left="4679" w:hanging="360"/>
      </w:pPr>
    </w:lvl>
    <w:lvl w:ilvl="7">
      <w:start w:val="1"/>
      <w:numFmt w:val="lowerLetter"/>
      <w:lvlText w:val="%8."/>
      <w:lvlJc w:val="left"/>
      <w:pPr>
        <w:ind w:left="5399" w:hanging="360"/>
      </w:pPr>
    </w:lvl>
    <w:lvl w:ilvl="8">
      <w:start w:val="1"/>
      <w:numFmt w:val="lowerRoman"/>
      <w:lvlText w:val="%9."/>
      <w:lvlJc w:val="right"/>
      <w:pPr>
        <w:ind w:left="6119" w:hanging="180"/>
      </w:pPr>
    </w:lvl>
  </w:abstractNum>
  <w:abstractNum w:abstractNumId="16" w15:restartNumberingAfterBreak="0">
    <w:nsid w:val="200B7D4F"/>
    <w:multiLevelType w:val="multilevel"/>
    <w:tmpl w:val="DEAC14C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7" w15:restartNumberingAfterBreak="0">
    <w:nsid w:val="200C19FD"/>
    <w:multiLevelType w:val="hybridMultilevel"/>
    <w:tmpl w:val="3ED2867C"/>
    <w:lvl w:ilvl="0" w:tplc="9B92BB98">
      <w:start w:val="1"/>
      <w:numFmt w:val="decimal"/>
      <w:lvlText w:val="(%1)"/>
      <w:lvlJc w:val="left"/>
      <w:pPr>
        <w:ind w:left="1079" w:hanging="360"/>
      </w:pPr>
      <w:rPr>
        <w:rFonts w:hint="default"/>
      </w:rPr>
    </w:lvl>
    <w:lvl w:ilvl="1" w:tplc="04090019" w:tentative="1">
      <w:start w:val="1"/>
      <w:numFmt w:val="lowerLetter"/>
      <w:lvlText w:val="%2."/>
      <w:lvlJc w:val="left"/>
      <w:pPr>
        <w:ind w:left="1799" w:hanging="360"/>
      </w:p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abstractNum w:abstractNumId="18" w15:restartNumberingAfterBreak="0">
    <w:nsid w:val="210F7352"/>
    <w:multiLevelType w:val="multilevel"/>
    <w:tmpl w:val="DEAC14C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9" w15:restartNumberingAfterBreak="0">
    <w:nsid w:val="23244525"/>
    <w:multiLevelType w:val="multilevel"/>
    <w:tmpl w:val="ABC89A64"/>
    <w:lvl w:ilvl="0">
      <w:start w:val="1"/>
      <w:numFmt w:val="decimal"/>
      <w:lvlText w:val="%1)"/>
      <w:lvlJc w:val="left"/>
      <w:pPr>
        <w:ind w:left="359" w:hanging="359"/>
      </w:pPr>
    </w:lvl>
    <w:lvl w:ilvl="1">
      <w:start w:val="1"/>
      <w:numFmt w:val="lowerLetter"/>
      <w:lvlText w:val="%2."/>
      <w:lvlJc w:val="left"/>
      <w:pPr>
        <w:ind w:left="1079" w:hanging="360"/>
      </w:pPr>
    </w:lvl>
    <w:lvl w:ilvl="2">
      <w:start w:val="1"/>
      <w:numFmt w:val="lowerRoman"/>
      <w:lvlText w:val="%3."/>
      <w:lvlJc w:val="right"/>
      <w:pPr>
        <w:ind w:left="1799" w:hanging="180"/>
      </w:pPr>
    </w:lvl>
    <w:lvl w:ilvl="3">
      <w:start w:val="1"/>
      <w:numFmt w:val="decimal"/>
      <w:lvlText w:val="%4."/>
      <w:lvlJc w:val="left"/>
      <w:pPr>
        <w:ind w:left="2519" w:hanging="360"/>
      </w:pPr>
    </w:lvl>
    <w:lvl w:ilvl="4">
      <w:start w:val="1"/>
      <w:numFmt w:val="lowerLetter"/>
      <w:lvlText w:val="%5."/>
      <w:lvlJc w:val="left"/>
      <w:pPr>
        <w:ind w:left="3239" w:hanging="360"/>
      </w:pPr>
    </w:lvl>
    <w:lvl w:ilvl="5">
      <w:start w:val="1"/>
      <w:numFmt w:val="lowerRoman"/>
      <w:lvlText w:val="%6."/>
      <w:lvlJc w:val="right"/>
      <w:pPr>
        <w:ind w:left="3959" w:hanging="180"/>
      </w:pPr>
    </w:lvl>
    <w:lvl w:ilvl="6">
      <w:start w:val="1"/>
      <w:numFmt w:val="decimal"/>
      <w:lvlText w:val="%7."/>
      <w:lvlJc w:val="left"/>
      <w:pPr>
        <w:ind w:left="4679" w:hanging="360"/>
      </w:pPr>
    </w:lvl>
    <w:lvl w:ilvl="7">
      <w:start w:val="1"/>
      <w:numFmt w:val="lowerLetter"/>
      <w:lvlText w:val="%8."/>
      <w:lvlJc w:val="left"/>
      <w:pPr>
        <w:ind w:left="5399" w:hanging="360"/>
      </w:pPr>
    </w:lvl>
    <w:lvl w:ilvl="8">
      <w:start w:val="1"/>
      <w:numFmt w:val="lowerRoman"/>
      <w:lvlText w:val="%9."/>
      <w:lvlJc w:val="right"/>
      <w:pPr>
        <w:ind w:left="6119" w:hanging="180"/>
      </w:pPr>
    </w:lvl>
  </w:abstractNum>
  <w:abstractNum w:abstractNumId="20" w15:restartNumberingAfterBreak="0">
    <w:nsid w:val="26511F6A"/>
    <w:multiLevelType w:val="multilevel"/>
    <w:tmpl w:val="DEAC14C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1" w15:restartNumberingAfterBreak="0">
    <w:nsid w:val="27261695"/>
    <w:multiLevelType w:val="multilevel"/>
    <w:tmpl w:val="DEAC14C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2" w15:restartNumberingAfterBreak="0">
    <w:nsid w:val="27D553E1"/>
    <w:multiLevelType w:val="hybridMultilevel"/>
    <w:tmpl w:val="368E4EAE"/>
    <w:lvl w:ilvl="0" w:tplc="44BA12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ABD5AAC"/>
    <w:multiLevelType w:val="multilevel"/>
    <w:tmpl w:val="ABC89A64"/>
    <w:lvl w:ilvl="0">
      <w:start w:val="1"/>
      <w:numFmt w:val="decimal"/>
      <w:lvlText w:val="%1)"/>
      <w:lvlJc w:val="left"/>
      <w:pPr>
        <w:ind w:left="359" w:hanging="359"/>
      </w:pPr>
    </w:lvl>
    <w:lvl w:ilvl="1">
      <w:start w:val="1"/>
      <w:numFmt w:val="lowerLetter"/>
      <w:lvlText w:val="%2."/>
      <w:lvlJc w:val="left"/>
      <w:pPr>
        <w:ind w:left="1079" w:hanging="360"/>
      </w:pPr>
    </w:lvl>
    <w:lvl w:ilvl="2">
      <w:start w:val="1"/>
      <w:numFmt w:val="lowerRoman"/>
      <w:lvlText w:val="%3."/>
      <w:lvlJc w:val="right"/>
      <w:pPr>
        <w:ind w:left="1799" w:hanging="180"/>
      </w:pPr>
    </w:lvl>
    <w:lvl w:ilvl="3">
      <w:start w:val="1"/>
      <w:numFmt w:val="decimal"/>
      <w:lvlText w:val="%4."/>
      <w:lvlJc w:val="left"/>
      <w:pPr>
        <w:ind w:left="2519" w:hanging="360"/>
      </w:pPr>
    </w:lvl>
    <w:lvl w:ilvl="4">
      <w:start w:val="1"/>
      <w:numFmt w:val="lowerLetter"/>
      <w:lvlText w:val="%5."/>
      <w:lvlJc w:val="left"/>
      <w:pPr>
        <w:ind w:left="3239" w:hanging="360"/>
      </w:pPr>
    </w:lvl>
    <w:lvl w:ilvl="5">
      <w:start w:val="1"/>
      <w:numFmt w:val="lowerRoman"/>
      <w:lvlText w:val="%6."/>
      <w:lvlJc w:val="right"/>
      <w:pPr>
        <w:ind w:left="3959" w:hanging="180"/>
      </w:pPr>
    </w:lvl>
    <w:lvl w:ilvl="6">
      <w:start w:val="1"/>
      <w:numFmt w:val="decimal"/>
      <w:lvlText w:val="%7."/>
      <w:lvlJc w:val="left"/>
      <w:pPr>
        <w:ind w:left="4679" w:hanging="360"/>
      </w:pPr>
    </w:lvl>
    <w:lvl w:ilvl="7">
      <w:start w:val="1"/>
      <w:numFmt w:val="lowerLetter"/>
      <w:lvlText w:val="%8."/>
      <w:lvlJc w:val="left"/>
      <w:pPr>
        <w:ind w:left="5399" w:hanging="360"/>
      </w:pPr>
    </w:lvl>
    <w:lvl w:ilvl="8">
      <w:start w:val="1"/>
      <w:numFmt w:val="lowerRoman"/>
      <w:lvlText w:val="%9."/>
      <w:lvlJc w:val="right"/>
      <w:pPr>
        <w:ind w:left="6119" w:hanging="180"/>
      </w:pPr>
    </w:lvl>
  </w:abstractNum>
  <w:abstractNum w:abstractNumId="24" w15:restartNumberingAfterBreak="0">
    <w:nsid w:val="2C0442A5"/>
    <w:multiLevelType w:val="multilevel"/>
    <w:tmpl w:val="DEAC14C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5" w15:restartNumberingAfterBreak="0">
    <w:nsid w:val="2CDF19BF"/>
    <w:multiLevelType w:val="multilevel"/>
    <w:tmpl w:val="ABC89A64"/>
    <w:lvl w:ilvl="0">
      <w:start w:val="1"/>
      <w:numFmt w:val="decimal"/>
      <w:lvlText w:val="%1)"/>
      <w:lvlJc w:val="left"/>
      <w:pPr>
        <w:ind w:left="359" w:hanging="359"/>
      </w:pPr>
    </w:lvl>
    <w:lvl w:ilvl="1">
      <w:start w:val="1"/>
      <w:numFmt w:val="lowerLetter"/>
      <w:lvlText w:val="%2."/>
      <w:lvlJc w:val="left"/>
      <w:pPr>
        <w:ind w:left="1079" w:hanging="360"/>
      </w:pPr>
    </w:lvl>
    <w:lvl w:ilvl="2">
      <w:start w:val="1"/>
      <w:numFmt w:val="lowerRoman"/>
      <w:lvlText w:val="%3."/>
      <w:lvlJc w:val="right"/>
      <w:pPr>
        <w:ind w:left="1799" w:hanging="180"/>
      </w:pPr>
    </w:lvl>
    <w:lvl w:ilvl="3">
      <w:start w:val="1"/>
      <w:numFmt w:val="decimal"/>
      <w:lvlText w:val="%4."/>
      <w:lvlJc w:val="left"/>
      <w:pPr>
        <w:ind w:left="2519" w:hanging="360"/>
      </w:pPr>
    </w:lvl>
    <w:lvl w:ilvl="4">
      <w:start w:val="1"/>
      <w:numFmt w:val="lowerLetter"/>
      <w:lvlText w:val="%5."/>
      <w:lvlJc w:val="left"/>
      <w:pPr>
        <w:ind w:left="3239" w:hanging="360"/>
      </w:pPr>
    </w:lvl>
    <w:lvl w:ilvl="5">
      <w:start w:val="1"/>
      <w:numFmt w:val="lowerRoman"/>
      <w:lvlText w:val="%6."/>
      <w:lvlJc w:val="right"/>
      <w:pPr>
        <w:ind w:left="3959" w:hanging="180"/>
      </w:pPr>
    </w:lvl>
    <w:lvl w:ilvl="6">
      <w:start w:val="1"/>
      <w:numFmt w:val="decimal"/>
      <w:lvlText w:val="%7."/>
      <w:lvlJc w:val="left"/>
      <w:pPr>
        <w:ind w:left="4679" w:hanging="360"/>
      </w:pPr>
    </w:lvl>
    <w:lvl w:ilvl="7">
      <w:start w:val="1"/>
      <w:numFmt w:val="lowerLetter"/>
      <w:lvlText w:val="%8."/>
      <w:lvlJc w:val="left"/>
      <w:pPr>
        <w:ind w:left="5399" w:hanging="360"/>
      </w:pPr>
    </w:lvl>
    <w:lvl w:ilvl="8">
      <w:start w:val="1"/>
      <w:numFmt w:val="lowerRoman"/>
      <w:lvlText w:val="%9."/>
      <w:lvlJc w:val="right"/>
      <w:pPr>
        <w:ind w:left="6119" w:hanging="180"/>
      </w:pPr>
    </w:lvl>
  </w:abstractNum>
  <w:abstractNum w:abstractNumId="26" w15:restartNumberingAfterBreak="0">
    <w:nsid w:val="2D2D5DC7"/>
    <w:multiLevelType w:val="multilevel"/>
    <w:tmpl w:val="ABC89A64"/>
    <w:lvl w:ilvl="0">
      <w:start w:val="1"/>
      <w:numFmt w:val="decimal"/>
      <w:lvlText w:val="%1)"/>
      <w:lvlJc w:val="left"/>
      <w:pPr>
        <w:ind w:left="359" w:hanging="359"/>
      </w:pPr>
    </w:lvl>
    <w:lvl w:ilvl="1">
      <w:start w:val="1"/>
      <w:numFmt w:val="lowerLetter"/>
      <w:lvlText w:val="%2."/>
      <w:lvlJc w:val="left"/>
      <w:pPr>
        <w:ind w:left="1079" w:hanging="360"/>
      </w:pPr>
    </w:lvl>
    <w:lvl w:ilvl="2">
      <w:start w:val="1"/>
      <w:numFmt w:val="lowerRoman"/>
      <w:lvlText w:val="%3."/>
      <w:lvlJc w:val="right"/>
      <w:pPr>
        <w:ind w:left="1799" w:hanging="180"/>
      </w:pPr>
    </w:lvl>
    <w:lvl w:ilvl="3">
      <w:start w:val="1"/>
      <w:numFmt w:val="decimal"/>
      <w:lvlText w:val="%4."/>
      <w:lvlJc w:val="left"/>
      <w:pPr>
        <w:ind w:left="2519" w:hanging="360"/>
      </w:pPr>
    </w:lvl>
    <w:lvl w:ilvl="4">
      <w:start w:val="1"/>
      <w:numFmt w:val="lowerLetter"/>
      <w:lvlText w:val="%5."/>
      <w:lvlJc w:val="left"/>
      <w:pPr>
        <w:ind w:left="3239" w:hanging="360"/>
      </w:pPr>
    </w:lvl>
    <w:lvl w:ilvl="5">
      <w:start w:val="1"/>
      <w:numFmt w:val="lowerRoman"/>
      <w:lvlText w:val="%6."/>
      <w:lvlJc w:val="right"/>
      <w:pPr>
        <w:ind w:left="3959" w:hanging="180"/>
      </w:pPr>
    </w:lvl>
    <w:lvl w:ilvl="6">
      <w:start w:val="1"/>
      <w:numFmt w:val="decimal"/>
      <w:lvlText w:val="%7."/>
      <w:lvlJc w:val="left"/>
      <w:pPr>
        <w:ind w:left="4679" w:hanging="360"/>
      </w:pPr>
    </w:lvl>
    <w:lvl w:ilvl="7">
      <w:start w:val="1"/>
      <w:numFmt w:val="lowerLetter"/>
      <w:lvlText w:val="%8."/>
      <w:lvlJc w:val="left"/>
      <w:pPr>
        <w:ind w:left="5399" w:hanging="360"/>
      </w:pPr>
    </w:lvl>
    <w:lvl w:ilvl="8">
      <w:start w:val="1"/>
      <w:numFmt w:val="lowerRoman"/>
      <w:lvlText w:val="%9."/>
      <w:lvlJc w:val="right"/>
      <w:pPr>
        <w:ind w:left="6119" w:hanging="180"/>
      </w:pPr>
    </w:lvl>
  </w:abstractNum>
  <w:abstractNum w:abstractNumId="27" w15:restartNumberingAfterBreak="0">
    <w:nsid w:val="312F02B4"/>
    <w:multiLevelType w:val="multilevel"/>
    <w:tmpl w:val="DEAC14C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8" w15:restartNumberingAfterBreak="0">
    <w:nsid w:val="31A30636"/>
    <w:multiLevelType w:val="hybridMultilevel"/>
    <w:tmpl w:val="3670ADAE"/>
    <w:lvl w:ilvl="0" w:tplc="44BA12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40E361A"/>
    <w:multiLevelType w:val="multilevel"/>
    <w:tmpl w:val="ABC89A64"/>
    <w:lvl w:ilvl="0">
      <w:start w:val="1"/>
      <w:numFmt w:val="decimal"/>
      <w:lvlText w:val="%1)"/>
      <w:lvlJc w:val="left"/>
      <w:pPr>
        <w:ind w:left="359" w:hanging="359"/>
      </w:pPr>
    </w:lvl>
    <w:lvl w:ilvl="1">
      <w:start w:val="1"/>
      <w:numFmt w:val="lowerLetter"/>
      <w:lvlText w:val="%2."/>
      <w:lvlJc w:val="left"/>
      <w:pPr>
        <w:ind w:left="1079" w:hanging="360"/>
      </w:pPr>
    </w:lvl>
    <w:lvl w:ilvl="2">
      <w:start w:val="1"/>
      <w:numFmt w:val="lowerRoman"/>
      <w:lvlText w:val="%3."/>
      <w:lvlJc w:val="right"/>
      <w:pPr>
        <w:ind w:left="1799" w:hanging="180"/>
      </w:pPr>
    </w:lvl>
    <w:lvl w:ilvl="3">
      <w:start w:val="1"/>
      <w:numFmt w:val="decimal"/>
      <w:lvlText w:val="%4."/>
      <w:lvlJc w:val="left"/>
      <w:pPr>
        <w:ind w:left="2519" w:hanging="360"/>
      </w:pPr>
    </w:lvl>
    <w:lvl w:ilvl="4">
      <w:start w:val="1"/>
      <w:numFmt w:val="lowerLetter"/>
      <w:lvlText w:val="%5."/>
      <w:lvlJc w:val="left"/>
      <w:pPr>
        <w:ind w:left="3239" w:hanging="360"/>
      </w:pPr>
    </w:lvl>
    <w:lvl w:ilvl="5">
      <w:start w:val="1"/>
      <w:numFmt w:val="lowerRoman"/>
      <w:lvlText w:val="%6."/>
      <w:lvlJc w:val="right"/>
      <w:pPr>
        <w:ind w:left="3959" w:hanging="180"/>
      </w:pPr>
    </w:lvl>
    <w:lvl w:ilvl="6">
      <w:start w:val="1"/>
      <w:numFmt w:val="decimal"/>
      <w:lvlText w:val="%7."/>
      <w:lvlJc w:val="left"/>
      <w:pPr>
        <w:ind w:left="4679" w:hanging="360"/>
      </w:pPr>
    </w:lvl>
    <w:lvl w:ilvl="7">
      <w:start w:val="1"/>
      <w:numFmt w:val="lowerLetter"/>
      <w:lvlText w:val="%8."/>
      <w:lvlJc w:val="left"/>
      <w:pPr>
        <w:ind w:left="5399" w:hanging="360"/>
      </w:pPr>
    </w:lvl>
    <w:lvl w:ilvl="8">
      <w:start w:val="1"/>
      <w:numFmt w:val="lowerRoman"/>
      <w:lvlText w:val="%9."/>
      <w:lvlJc w:val="right"/>
      <w:pPr>
        <w:ind w:left="6119" w:hanging="180"/>
      </w:pPr>
    </w:lvl>
  </w:abstractNum>
  <w:abstractNum w:abstractNumId="30" w15:restartNumberingAfterBreak="0">
    <w:nsid w:val="346C4598"/>
    <w:multiLevelType w:val="multilevel"/>
    <w:tmpl w:val="ABC89A64"/>
    <w:lvl w:ilvl="0">
      <w:start w:val="1"/>
      <w:numFmt w:val="decimal"/>
      <w:lvlText w:val="%1)"/>
      <w:lvlJc w:val="left"/>
      <w:pPr>
        <w:ind w:left="359" w:hanging="359"/>
      </w:pPr>
    </w:lvl>
    <w:lvl w:ilvl="1">
      <w:start w:val="1"/>
      <w:numFmt w:val="lowerLetter"/>
      <w:lvlText w:val="%2."/>
      <w:lvlJc w:val="left"/>
      <w:pPr>
        <w:ind w:left="1079" w:hanging="360"/>
      </w:pPr>
    </w:lvl>
    <w:lvl w:ilvl="2">
      <w:start w:val="1"/>
      <w:numFmt w:val="lowerRoman"/>
      <w:lvlText w:val="%3."/>
      <w:lvlJc w:val="right"/>
      <w:pPr>
        <w:ind w:left="1799" w:hanging="180"/>
      </w:pPr>
    </w:lvl>
    <w:lvl w:ilvl="3">
      <w:start w:val="1"/>
      <w:numFmt w:val="decimal"/>
      <w:lvlText w:val="%4."/>
      <w:lvlJc w:val="left"/>
      <w:pPr>
        <w:ind w:left="2519" w:hanging="360"/>
      </w:pPr>
    </w:lvl>
    <w:lvl w:ilvl="4">
      <w:start w:val="1"/>
      <w:numFmt w:val="lowerLetter"/>
      <w:lvlText w:val="%5."/>
      <w:lvlJc w:val="left"/>
      <w:pPr>
        <w:ind w:left="3239" w:hanging="360"/>
      </w:pPr>
    </w:lvl>
    <w:lvl w:ilvl="5">
      <w:start w:val="1"/>
      <w:numFmt w:val="lowerRoman"/>
      <w:lvlText w:val="%6."/>
      <w:lvlJc w:val="right"/>
      <w:pPr>
        <w:ind w:left="3959" w:hanging="180"/>
      </w:pPr>
    </w:lvl>
    <w:lvl w:ilvl="6">
      <w:start w:val="1"/>
      <w:numFmt w:val="decimal"/>
      <w:lvlText w:val="%7."/>
      <w:lvlJc w:val="left"/>
      <w:pPr>
        <w:ind w:left="4679" w:hanging="360"/>
      </w:pPr>
    </w:lvl>
    <w:lvl w:ilvl="7">
      <w:start w:val="1"/>
      <w:numFmt w:val="lowerLetter"/>
      <w:lvlText w:val="%8."/>
      <w:lvlJc w:val="left"/>
      <w:pPr>
        <w:ind w:left="5399" w:hanging="360"/>
      </w:pPr>
    </w:lvl>
    <w:lvl w:ilvl="8">
      <w:start w:val="1"/>
      <w:numFmt w:val="lowerRoman"/>
      <w:lvlText w:val="%9."/>
      <w:lvlJc w:val="right"/>
      <w:pPr>
        <w:ind w:left="6119" w:hanging="180"/>
      </w:pPr>
    </w:lvl>
  </w:abstractNum>
  <w:abstractNum w:abstractNumId="31" w15:restartNumberingAfterBreak="0">
    <w:nsid w:val="353D2933"/>
    <w:multiLevelType w:val="multilevel"/>
    <w:tmpl w:val="ABC89A64"/>
    <w:lvl w:ilvl="0">
      <w:start w:val="1"/>
      <w:numFmt w:val="decimal"/>
      <w:lvlText w:val="%1)"/>
      <w:lvlJc w:val="left"/>
      <w:pPr>
        <w:ind w:left="359" w:hanging="359"/>
      </w:pPr>
    </w:lvl>
    <w:lvl w:ilvl="1">
      <w:start w:val="1"/>
      <w:numFmt w:val="lowerLetter"/>
      <w:lvlText w:val="%2."/>
      <w:lvlJc w:val="left"/>
      <w:pPr>
        <w:ind w:left="1079" w:hanging="360"/>
      </w:pPr>
    </w:lvl>
    <w:lvl w:ilvl="2">
      <w:start w:val="1"/>
      <w:numFmt w:val="lowerRoman"/>
      <w:lvlText w:val="%3."/>
      <w:lvlJc w:val="right"/>
      <w:pPr>
        <w:ind w:left="1799" w:hanging="180"/>
      </w:pPr>
    </w:lvl>
    <w:lvl w:ilvl="3">
      <w:start w:val="1"/>
      <w:numFmt w:val="decimal"/>
      <w:lvlText w:val="%4."/>
      <w:lvlJc w:val="left"/>
      <w:pPr>
        <w:ind w:left="2519" w:hanging="360"/>
      </w:pPr>
    </w:lvl>
    <w:lvl w:ilvl="4">
      <w:start w:val="1"/>
      <w:numFmt w:val="lowerLetter"/>
      <w:lvlText w:val="%5."/>
      <w:lvlJc w:val="left"/>
      <w:pPr>
        <w:ind w:left="3239" w:hanging="360"/>
      </w:pPr>
    </w:lvl>
    <w:lvl w:ilvl="5">
      <w:start w:val="1"/>
      <w:numFmt w:val="lowerRoman"/>
      <w:lvlText w:val="%6."/>
      <w:lvlJc w:val="right"/>
      <w:pPr>
        <w:ind w:left="3959" w:hanging="180"/>
      </w:pPr>
    </w:lvl>
    <w:lvl w:ilvl="6">
      <w:start w:val="1"/>
      <w:numFmt w:val="decimal"/>
      <w:lvlText w:val="%7."/>
      <w:lvlJc w:val="left"/>
      <w:pPr>
        <w:ind w:left="4679" w:hanging="360"/>
      </w:pPr>
    </w:lvl>
    <w:lvl w:ilvl="7">
      <w:start w:val="1"/>
      <w:numFmt w:val="lowerLetter"/>
      <w:lvlText w:val="%8."/>
      <w:lvlJc w:val="left"/>
      <w:pPr>
        <w:ind w:left="5399" w:hanging="360"/>
      </w:pPr>
    </w:lvl>
    <w:lvl w:ilvl="8">
      <w:start w:val="1"/>
      <w:numFmt w:val="lowerRoman"/>
      <w:lvlText w:val="%9."/>
      <w:lvlJc w:val="right"/>
      <w:pPr>
        <w:ind w:left="6119" w:hanging="180"/>
      </w:pPr>
    </w:lvl>
  </w:abstractNum>
  <w:abstractNum w:abstractNumId="32" w15:restartNumberingAfterBreak="0">
    <w:nsid w:val="35A375BB"/>
    <w:multiLevelType w:val="multilevel"/>
    <w:tmpl w:val="ABC89A64"/>
    <w:lvl w:ilvl="0">
      <w:start w:val="1"/>
      <w:numFmt w:val="decimal"/>
      <w:lvlText w:val="%1)"/>
      <w:lvlJc w:val="left"/>
      <w:pPr>
        <w:ind w:left="359" w:hanging="359"/>
      </w:pPr>
    </w:lvl>
    <w:lvl w:ilvl="1">
      <w:start w:val="1"/>
      <w:numFmt w:val="lowerLetter"/>
      <w:lvlText w:val="%2."/>
      <w:lvlJc w:val="left"/>
      <w:pPr>
        <w:ind w:left="1079" w:hanging="360"/>
      </w:pPr>
    </w:lvl>
    <w:lvl w:ilvl="2">
      <w:start w:val="1"/>
      <w:numFmt w:val="lowerRoman"/>
      <w:lvlText w:val="%3."/>
      <w:lvlJc w:val="right"/>
      <w:pPr>
        <w:ind w:left="1799" w:hanging="180"/>
      </w:pPr>
    </w:lvl>
    <w:lvl w:ilvl="3">
      <w:start w:val="1"/>
      <w:numFmt w:val="decimal"/>
      <w:lvlText w:val="%4."/>
      <w:lvlJc w:val="left"/>
      <w:pPr>
        <w:ind w:left="2519" w:hanging="360"/>
      </w:pPr>
    </w:lvl>
    <w:lvl w:ilvl="4">
      <w:start w:val="1"/>
      <w:numFmt w:val="lowerLetter"/>
      <w:lvlText w:val="%5."/>
      <w:lvlJc w:val="left"/>
      <w:pPr>
        <w:ind w:left="3239" w:hanging="360"/>
      </w:pPr>
    </w:lvl>
    <w:lvl w:ilvl="5">
      <w:start w:val="1"/>
      <w:numFmt w:val="lowerRoman"/>
      <w:lvlText w:val="%6."/>
      <w:lvlJc w:val="right"/>
      <w:pPr>
        <w:ind w:left="3959" w:hanging="180"/>
      </w:pPr>
    </w:lvl>
    <w:lvl w:ilvl="6">
      <w:start w:val="1"/>
      <w:numFmt w:val="decimal"/>
      <w:lvlText w:val="%7."/>
      <w:lvlJc w:val="left"/>
      <w:pPr>
        <w:ind w:left="4679" w:hanging="360"/>
      </w:pPr>
    </w:lvl>
    <w:lvl w:ilvl="7">
      <w:start w:val="1"/>
      <w:numFmt w:val="lowerLetter"/>
      <w:lvlText w:val="%8."/>
      <w:lvlJc w:val="left"/>
      <w:pPr>
        <w:ind w:left="5399" w:hanging="360"/>
      </w:pPr>
    </w:lvl>
    <w:lvl w:ilvl="8">
      <w:start w:val="1"/>
      <w:numFmt w:val="lowerRoman"/>
      <w:lvlText w:val="%9."/>
      <w:lvlJc w:val="right"/>
      <w:pPr>
        <w:ind w:left="6119" w:hanging="180"/>
      </w:pPr>
    </w:lvl>
  </w:abstractNum>
  <w:abstractNum w:abstractNumId="33" w15:restartNumberingAfterBreak="0">
    <w:nsid w:val="378F2EF7"/>
    <w:multiLevelType w:val="multilevel"/>
    <w:tmpl w:val="DEAC14C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4" w15:restartNumberingAfterBreak="0">
    <w:nsid w:val="3A2722B3"/>
    <w:multiLevelType w:val="hybridMultilevel"/>
    <w:tmpl w:val="5336CA48"/>
    <w:lvl w:ilvl="0" w:tplc="3BF6CF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15:restartNumberingAfterBreak="0">
    <w:nsid w:val="3D8C6D5A"/>
    <w:multiLevelType w:val="multilevel"/>
    <w:tmpl w:val="ABC89A64"/>
    <w:lvl w:ilvl="0">
      <w:start w:val="1"/>
      <w:numFmt w:val="decimal"/>
      <w:lvlText w:val="%1)"/>
      <w:lvlJc w:val="left"/>
      <w:pPr>
        <w:ind w:left="359" w:hanging="359"/>
      </w:pPr>
    </w:lvl>
    <w:lvl w:ilvl="1">
      <w:start w:val="1"/>
      <w:numFmt w:val="lowerLetter"/>
      <w:lvlText w:val="%2."/>
      <w:lvlJc w:val="left"/>
      <w:pPr>
        <w:ind w:left="1079" w:hanging="360"/>
      </w:pPr>
    </w:lvl>
    <w:lvl w:ilvl="2">
      <w:start w:val="1"/>
      <w:numFmt w:val="lowerRoman"/>
      <w:lvlText w:val="%3."/>
      <w:lvlJc w:val="right"/>
      <w:pPr>
        <w:ind w:left="1799" w:hanging="180"/>
      </w:pPr>
    </w:lvl>
    <w:lvl w:ilvl="3">
      <w:start w:val="1"/>
      <w:numFmt w:val="decimal"/>
      <w:lvlText w:val="%4."/>
      <w:lvlJc w:val="left"/>
      <w:pPr>
        <w:ind w:left="2519" w:hanging="360"/>
      </w:pPr>
    </w:lvl>
    <w:lvl w:ilvl="4">
      <w:start w:val="1"/>
      <w:numFmt w:val="lowerLetter"/>
      <w:lvlText w:val="%5."/>
      <w:lvlJc w:val="left"/>
      <w:pPr>
        <w:ind w:left="3239" w:hanging="360"/>
      </w:pPr>
    </w:lvl>
    <w:lvl w:ilvl="5">
      <w:start w:val="1"/>
      <w:numFmt w:val="lowerRoman"/>
      <w:lvlText w:val="%6."/>
      <w:lvlJc w:val="right"/>
      <w:pPr>
        <w:ind w:left="3959" w:hanging="180"/>
      </w:pPr>
    </w:lvl>
    <w:lvl w:ilvl="6">
      <w:start w:val="1"/>
      <w:numFmt w:val="decimal"/>
      <w:lvlText w:val="%7."/>
      <w:lvlJc w:val="left"/>
      <w:pPr>
        <w:ind w:left="4679" w:hanging="360"/>
      </w:pPr>
    </w:lvl>
    <w:lvl w:ilvl="7">
      <w:start w:val="1"/>
      <w:numFmt w:val="lowerLetter"/>
      <w:lvlText w:val="%8."/>
      <w:lvlJc w:val="left"/>
      <w:pPr>
        <w:ind w:left="5399" w:hanging="360"/>
      </w:pPr>
    </w:lvl>
    <w:lvl w:ilvl="8">
      <w:start w:val="1"/>
      <w:numFmt w:val="lowerRoman"/>
      <w:lvlText w:val="%9."/>
      <w:lvlJc w:val="right"/>
      <w:pPr>
        <w:ind w:left="6119" w:hanging="180"/>
      </w:pPr>
    </w:lvl>
  </w:abstractNum>
  <w:abstractNum w:abstractNumId="36" w15:restartNumberingAfterBreak="0">
    <w:nsid w:val="3E0335D2"/>
    <w:multiLevelType w:val="multilevel"/>
    <w:tmpl w:val="DEAC14C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7" w15:restartNumberingAfterBreak="0">
    <w:nsid w:val="3E573D84"/>
    <w:multiLevelType w:val="multilevel"/>
    <w:tmpl w:val="DEAC14C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8" w15:restartNumberingAfterBreak="0">
    <w:nsid w:val="3E5F78F7"/>
    <w:multiLevelType w:val="multilevel"/>
    <w:tmpl w:val="DEAC14C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9" w15:restartNumberingAfterBreak="0">
    <w:nsid w:val="40DB4127"/>
    <w:multiLevelType w:val="hybridMultilevel"/>
    <w:tmpl w:val="49FCCEB8"/>
    <w:lvl w:ilvl="0" w:tplc="44BA12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1947F36"/>
    <w:multiLevelType w:val="multilevel"/>
    <w:tmpl w:val="DEAC14C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1" w15:restartNumberingAfterBreak="0">
    <w:nsid w:val="41F75540"/>
    <w:multiLevelType w:val="multilevel"/>
    <w:tmpl w:val="DEAC14C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2" w15:restartNumberingAfterBreak="0">
    <w:nsid w:val="421E497A"/>
    <w:multiLevelType w:val="multilevel"/>
    <w:tmpl w:val="ABC89A64"/>
    <w:lvl w:ilvl="0">
      <w:start w:val="1"/>
      <w:numFmt w:val="decimal"/>
      <w:lvlText w:val="%1)"/>
      <w:lvlJc w:val="left"/>
      <w:pPr>
        <w:ind w:left="359" w:hanging="359"/>
      </w:pPr>
    </w:lvl>
    <w:lvl w:ilvl="1">
      <w:start w:val="1"/>
      <w:numFmt w:val="lowerLetter"/>
      <w:lvlText w:val="%2."/>
      <w:lvlJc w:val="left"/>
      <w:pPr>
        <w:ind w:left="1079" w:hanging="360"/>
      </w:pPr>
    </w:lvl>
    <w:lvl w:ilvl="2">
      <w:start w:val="1"/>
      <w:numFmt w:val="lowerRoman"/>
      <w:lvlText w:val="%3."/>
      <w:lvlJc w:val="right"/>
      <w:pPr>
        <w:ind w:left="1799" w:hanging="180"/>
      </w:pPr>
    </w:lvl>
    <w:lvl w:ilvl="3">
      <w:start w:val="1"/>
      <w:numFmt w:val="decimal"/>
      <w:lvlText w:val="%4."/>
      <w:lvlJc w:val="left"/>
      <w:pPr>
        <w:ind w:left="2519" w:hanging="360"/>
      </w:pPr>
    </w:lvl>
    <w:lvl w:ilvl="4">
      <w:start w:val="1"/>
      <w:numFmt w:val="lowerLetter"/>
      <w:lvlText w:val="%5."/>
      <w:lvlJc w:val="left"/>
      <w:pPr>
        <w:ind w:left="3239" w:hanging="360"/>
      </w:pPr>
    </w:lvl>
    <w:lvl w:ilvl="5">
      <w:start w:val="1"/>
      <w:numFmt w:val="lowerRoman"/>
      <w:lvlText w:val="%6."/>
      <w:lvlJc w:val="right"/>
      <w:pPr>
        <w:ind w:left="3959" w:hanging="180"/>
      </w:pPr>
    </w:lvl>
    <w:lvl w:ilvl="6">
      <w:start w:val="1"/>
      <w:numFmt w:val="decimal"/>
      <w:lvlText w:val="%7."/>
      <w:lvlJc w:val="left"/>
      <w:pPr>
        <w:ind w:left="4679" w:hanging="360"/>
      </w:pPr>
    </w:lvl>
    <w:lvl w:ilvl="7">
      <w:start w:val="1"/>
      <w:numFmt w:val="lowerLetter"/>
      <w:lvlText w:val="%8."/>
      <w:lvlJc w:val="left"/>
      <w:pPr>
        <w:ind w:left="5399" w:hanging="360"/>
      </w:pPr>
    </w:lvl>
    <w:lvl w:ilvl="8">
      <w:start w:val="1"/>
      <w:numFmt w:val="lowerRoman"/>
      <w:lvlText w:val="%9."/>
      <w:lvlJc w:val="right"/>
      <w:pPr>
        <w:ind w:left="6119" w:hanging="180"/>
      </w:pPr>
    </w:lvl>
  </w:abstractNum>
  <w:abstractNum w:abstractNumId="43" w15:restartNumberingAfterBreak="0">
    <w:nsid w:val="440123F0"/>
    <w:multiLevelType w:val="hybridMultilevel"/>
    <w:tmpl w:val="F97CA958"/>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4" w15:restartNumberingAfterBreak="0">
    <w:nsid w:val="44AB2861"/>
    <w:multiLevelType w:val="multilevel"/>
    <w:tmpl w:val="DEAC14C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5" w15:restartNumberingAfterBreak="0">
    <w:nsid w:val="4741589A"/>
    <w:multiLevelType w:val="multilevel"/>
    <w:tmpl w:val="DEAC14C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6" w15:restartNumberingAfterBreak="0">
    <w:nsid w:val="47F24666"/>
    <w:multiLevelType w:val="multilevel"/>
    <w:tmpl w:val="DEAC14C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7" w15:restartNumberingAfterBreak="0">
    <w:nsid w:val="484D7B65"/>
    <w:multiLevelType w:val="multilevel"/>
    <w:tmpl w:val="DEAC14C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8" w15:restartNumberingAfterBreak="0">
    <w:nsid w:val="49254DAA"/>
    <w:multiLevelType w:val="multilevel"/>
    <w:tmpl w:val="DEAC14C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9" w15:restartNumberingAfterBreak="0">
    <w:nsid w:val="4A2E7EF6"/>
    <w:multiLevelType w:val="multilevel"/>
    <w:tmpl w:val="DEAC14C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0" w15:restartNumberingAfterBreak="0">
    <w:nsid w:val="4A3D4FD7"/>
    <w:multiLevelType w:val="hybridMultilevel"/>
    <w:tmpl w:val="53FAF41C"/>
    <w:lvl w:ilvl="0" w:tplc="04090011">
      <w:start w:val="1"/>
      <w:numFmt w:val="decimal"/>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1" w15:restartNumberingAfterBreak="0">
    <w:nsid w:val="4A705D90"/>
    <w:multiLevelType w:val="multilevel"/>
    <w:tmpl w:val="ABC89A64"/>
    <w:lvl w:ilvl="0">
      <w:start w:val="1"/>
      <w:numFmt w:val="decimal"/>
      <w:lvlText w:val="%1)"/>
      <w:lvlJc w:val="left"/>
      <w:pPr>
        <w:ind w:left="359" w:hanging="359"/>
      </w:pPr>
    </w:lvl>
    <w:lvl w:ilvl="1">
      <w:start w:val="1"/>
      <w:numFmt w:val="lowerLetter"/>
      <w:lvlText w:val="%2."/>
      <w:lvlJc w:val="left"/>
      <w:pPr>
        <w:ind w:left="1079" w:hanging="360"/>
      </w:pPr>
    </w:lvl>
    <w:lvl w:ilvl="2">
      <w:start w:val="1"/>
      <w:numFmt w:val="lowerRoman"/>
      <w:lvlText w:val="%3."/>
      <w:lvlJc w:val="right"/>
      <w:pPr>
        <w:ind w:left="1799" w:hanging="180"/>
      </w:pPr>
    </w:lvl>
    <w:lvl w:ilvl="3">
      <w:start w:val="1"/>
      <w:numFmt w:val="decimal"/>
      <w:lvlText w:val="%4."/>
      <w:lvlJc w:val="left"/>
      <w:pPr>
        <w:ind w:left="2519" w:hanging="360"/>
      </w:pPr>
    </w:lvl>
    <w:lvl w:ilvl="4">
      <w:start w:val="1"/>
      <w:numFmt w:val="lowerLetter"/>
      <w:lvlText w:val="%5."/>
      <w:lvlJc w:val="left"/>
      <w:pPr>
        <w:ind w:left="3239" w:hanging="360"/>
      </w:pPr>
    </w:lvl>
    <w:lvl w:ilvl="5">
      <w:start w:val="1"/>
      <w:numFmt w:val="lowerRoman"/>
      <w:lvlText w:val="%6."/>
      <w:lvlJc w:val="right"/>
      <w:pPr>
        <w:ind w:left="3959" w:hanging="180"/>
      </w:pPr>
    </w:lvl>
    <w:lvl w:ilvl="6">
      <w:start w:val="1"/>
      <w:numFmt w:val="decimal"/>
      <w:lvlText w:val="%7."/>
      <w:lvlJc w:val="left"/>
      <w:pPr>
        <w:ind w:left="4679" w:hanging="360"/>
      </w:pPr>
    </w:lvl>
    <w:lvl w:ilvl="7">
      <w:start w:val="1"/>
      <w:numFmt w:val="lowerLetter"/>
      <w:lvlText w:val="%8."/>
      <w:lvlJc w:val="left"/>
      <w:pPr>
        <w:ind w:left="5399" w:hanging="360"/>
      </w:pPr>
    </w:lvl>
    <w:lvl w:ilvl="8">
      <w:start w:val="1"/>
      <w:numFmt w:val="lowerRoman"/>
      <w:lvlText w:val="%9."/>
      <w:lvlJc w:val="right"/>
      <w:pPr>
        <w:ind w:left="6119" w:hanging="180"/>
      </w:pPr>
    </w:lvl>
  </w:abstractNum>
  <w:abstractNum w:abstractNumId="52" w15:restartNumberingAfterBreak="0">
    <w:nsid w:val="4BA701B4"/>
    <w:multiLevelType w:val="multilevel"/>
    <w:tmpl w:val="ABC89A64"/>
    <w:lvl w:ilvl="0">
      <w:start w:val="1"/>
      <w:numFmt w:val="decimal"/>
      <w:lvlText w:val="%1)"/>
      <w:lvlJc w:val="left"/>
      <w:pPr>
        <w:ind w:left="359" w:hanging="359"/>
      </w:pPr>
    </w:lvl>
    <w:lvl w:ilvl="1">
      <w:start w:val="1"/>
      <w:numFmt w:val="lowerLetter"/>
      <w:lvlText w:val="%2."/>
      <w:lvlJc w:val="left"/>
      <w:pPr>
        <w:ind w:left="1079" w:hanging="360"/>
      </w:pPr>
    </w:lvl>
    <w:lvl w:ilvl="2">
      <w:start w:val="1"/>
      <w:numFmt w:val="lowerRoman"/>
      <w:lvlText w:val="%3."/>
      <w:lvlJc w:val="right"/>
      <w:pPr>
        <w:ind w:left="1799" w:hanging="180"/>
      </w:pPr>
    </w:lvl>
    <w:lvl w:ilvl="3">
      <w:start w:val="1"/>
      <w:numFmt w:val="decimal"/>
      <w:lvlText w:val="%4."/>
      <w:lvlJc w:val="left"/>
      <w:pPr>
        <w:ind w:left="2519" w:hanging="360"/>
      </w:pPr>
    </w:lvl>
    <w:lvl w:ilvl="4">
      <w:start w:val="1"/>
      <w:numFmt w:val="lowerLetter"/>
      <w:lvlText w:val="%5."/>
      <w:lvlJc w:val="left"/>
      <w:pPr>
        <w:ind w:left="3239" w:hanging="360"/>
      </w:pPr>
    </w:lvl>
    <w:lvl w:ilvl="5">
      <w:start w:val="1"/>
      <w:numFmt w:val="lowerRoman"/>
      <w:lvlText w:val="%6."/>
      <w:lvlJc w:val="right"/>
      <w:pPr>
        <w:ind w:left="3959" w:hanging="180"/>
      </w:pPr>
    </w:lvl>
    <w:lvl w:ilvl="6">
      <w:start w:val="1"/>
      <w:numFmt w:val="decimal"/>
      <w:lvlText w:val="%7."/>
      <w:lvlJc w:val="left"/>
      <w:pPr>
        <w:ind w:left="4679" w:hanging="360"/>
      </w:pPr>
    </w:lvl>
    <w:lvl w:ilvl="7">
      <w:start w:val="1"/>
      <w:numFmt w:val="lowerLetter"/>
      <w:lvlText w:val="%8."/>
      <w:lvlJc w:val="left"/>
      <w:pPr>
        <w:ind w:left="5399" w:hanging="360"/>
      </w:pPr>
    </w:lvl>
    <w:lvl w:ilvl="8">
      <w:start w:val="1"/>
      <w:numFmt w:val="lowerRoman"/>
      <w:lvlText w:val="%9."/>
      <w:lvlJc w:val="right"/>
      <w:pPr>
        <w:ind w:left="6119" w:hanging="180"/>
      </w:pPr>
    </w:lvl>
  </w:abstractNum>
  <w:abstractNum w:abstractNumId="53" w15:restartNumberingAfterBreak="0">
    <w:nsid w:val="4EC82755"/>
    <w:multiLevelType w:val="multilevel"/>
    <w:tmpl w:val="DEAC14C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4" w15:restartNumberingAfterBreak="0">
    <w:nsid w:val="54465ADB"/>
    <w:multiLevelType w:val="multilevel"/>
    <w:tmpl w:val="ABC89A64"/>
    <w:lvl w:ilvl="0">
      <w:start w:val="1"/>
      <w:numFmt w:val="decimal"/>
      <w:lvlText w:val="%1)"/>
      <w:lvlJc w:val="left"/>
      <w:pPr>
        <w:ind w:left="359" w:hanging="359"/>
      </w:pPr>
    </w:lvl>
    <w:lvl w:ilvl="1">
      <w:start w:val="1"/>
      <w:numFmt w:val="lowerLetter"/>
      <w:lvlText w:val="%2."/>
      <w:lvlJc w:val="left"/>
      <w:pPr>
        <w:ind w:left="1079" w:hanging="360"/>
      </w:pPr>
    </w:lvl>
    <w:lvl w:ilvl="2">
      <w:start w:val="1"/>
      <w:numFmt w:val="lowerRoman"/>
      <w:lvlText w:val="%3."/>
      <w:lvlJc w:val="right"/>
      <w:pPr>
        <w:ind w:left="1799" w:hanging="180"/>
      </w:pPr>
    </w:lvl>
    <w:lvl w:ilvl="3">
      <w:start w:val="1"/>
      <w:numFmt w:val="decimal"/>
      <w:lvlText w:val="%4."/>
      <w:lvlJc w:val="left"/>
      <w:pPr>
        <w:ind w:left="2519" w:hanging="360"/>
      </w:pPr>
    </w:lvl>
    <w:lvl w:ilvl="4">
      <w:start w:val="1"/>
      <w:numFmt w:val="lowerLetter"/>
      <w:lvlText w:val="%5."/>
      <w:lvlJc w:val="left"/>
      <w:pPr>
        <w:ind w:left="3239" w:hanging="360"/>
      </w:pPr>
    </w:lvl>
    <w:lvl w:ilvl="5">
      <w:start w:val="1"/>
      <w:numFmt w:val="lowerRoman"/>
      <w:lvlText w:val="%6."/>
      <w:lvlJc w:val="right"/>
      <w:pPr>
        <w:ind w:left="3959" w:hanging="180"/>
      </w:pPr>
    </w:lvl>
    <w:lvl w:ilvl="6">
      <w:start w:val="1"/>
      <w:numFmt w:val="decimal"/>
      <w:lvlText w:val="%7."/>
      <w:lvlJc w:val="left"/>
      <w:pPr>
        <w:ind w:left="4679" w:hanging="360"/>
      </w:pPr>
    </w:lvl>
    <w:lvl w:ilvl="7">
      <w:start w:val="1"/>
      <w:numFmt w:val="lowerLetter"/>
      <w:lvlText w:val="%8."/>
      <w:lvlJc w:val="left"/>
      <w:pPr>
        <w:ind w:left="5399" w:hanging="360"/>
      </w:pPr>
    </w:lvl>
    <w:lvl w:ilvl="8">
      <w:start w:val="1"/>
      <w:numFmt w:val="lowerRoman"/>
      <w:lvlText w:val="%9."/>
      <w:lvlJc w:val="right"/>
      <w:pPr>
        <w:ind w:left="6119" w:hanging="180"/>
      </w:pPr>
    </w:lvl>
  </w:abstractNum>
  <w:abstractNum w:abstractNumId="55" w15:restartNumberingAfterBreak="0">
    <w:nsid w:val="591702ED"/>
    <w:multiLevelType w:val="multilevel"/>
    <w:tmpl w:val="DEAC14C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6" w15:restartNumberingAfterBreak="0">
    <w:nsid w:val="5A21716C"/>
    <w:multiLevelType w:val="multilevel"/>
    <w:tmpl w:val="ABC89A64"/>
    <w:lvl w:ilvl="0">
      <w:start w:val="1"/>
      <w:numFmt w:val="decimal"/>
      <w:lvlText w:val="%1)"/>
      <w:lvlJc w:val="left"/>
      <w:pPr>
        <w:ind w:left="359" w:hanging="359"/>
      </w:pPr>
    </w:lvl>
    <w:lvl w:ilvl="1">
      <w:start w:val="1"/>
      <w:numFmt w:val="lowerLetter"/>
      <w:lvlText w:val="%2."/>
      <w:lvlJc w:val="left"/>
      <w:pPr>
        <w:ind w:left="1079" w:hanging="360"/>
      </w:pPr>
    </w:lvl>
    <w:lvl w:ilvl="2">
      <w:start w:val="1"/>
      <w:numFmt w:val="lowerRoman"/>
      <w:lvlText w:val="%3."/>
      <w:lvlJc w:val="right"/>
      <w:pPr>
        <w:ind w:left="1799" w:hanging="180"/>
      </w:pPr>
    </w:lvl>
    <w:lvl w:ilvl="3">
      <w:start w:val="1"/>
      <w:numFmt w:val="decimal"/>
      <w:lvlText w:val="%4."/>
      <w:lvlJc w:val="left"/>
      <w:pPr>
        <w:ind w:left="2519" w:hanging="360"/>
      </w:pPr>
    </w:lvl>
    <w:lvl w:ilvl="4">
      <w:start w:val="1"/>
      <w:numFmt w:val="lowerLetter"/>
      <w:lvlText w:val="%5."/>
      <w:lvlJc w:val="left"/>
      <w:pPr>
        <w:ind w:left="3239" w:hanging="360"/>
      </w:pPr>
    </w:lvl>
    <w:lvl w:ilvl="5">
      <w:start w:val="1"/>
      <w:numFmt w:val="lowerRoman"/>
      <w:lvlText w:val="%6."/>
      <w:lvlJc w:val="right"/>
      <w:pPr>
        <w:ind w:left="3959" w:hanging="180"/>
      </w:pPr>
    </w:lvl>
    <w:lvl w:ilvl="6">
      <w:start w:val="1"/>
      <w:numFmt w:val="decimal"/>
      <w:lvlText w:val="%7."/>
      <w:lvlJc w:val="left"/>
      <w:pPr>
        <w:ind w:left="4679" w:hanging="360"/>
      </w:pPr>
    </w:lvl>
    <w:lvl w:ilvl="7">
      <w:start w:val="1"/>
      <w:numFmt w:val="lowerLetter"/>
      <w:lvlText w:val="%8."/>
      <w:lvlJc w:val="left"/>
      <w:pPr>
        <w:ind w:left="5399" w:hanging="360"/>
      </w:pPr>
    </w:lvl>
    <w:lvl w:ilvl="8">
      <w:start w:val="1"/>
      <w:numFmt w:val="lowerRoman"/>
      <w:lvlText w:val="%9."/>
      <w:lvlJc w:val="right"/>
      <w:pPr>
        <w:ind w:left="6119" w:hanging="180"/>
      </w:pPr>
    </w:lvl>
  </w:abstractNum>
  <w:abstractNum w:abstractNumId="57" w15:restartNumberingAfterBreak="0">
    <w:nsid w:val="5C090C77"/>
    <w:multiLevelType w:val="multilevel"/>
    <w:tmpl w:val="DEAC14C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8" w15:restartNumberingAfterBreak="0">
    <w:nsid w:val="5DDE4D44"/>
    <w:multiLevelType w:val="multilevel"/>
    <w:tmpl w:val="ABC89A64"/>
    <w:lvl w:ilvl="0">
      <w:start w:val="1"/>
      <w:numFmt w:val="decimal"/>
      <w:lvlText w:val="%1)"/>
      <w:lvlJc w:val="left"/>
      <w:pPr>
        <w:ind w:left="359" w:hanging="359"/>
      </w:pPr>
    </w:lvl>
    <w:lvl w:ilvl="1">
      <w:start w:val="1"/>
      <w:numFmt w:val="lowerLetter"/>
      <w:lvlText w:val="%2."/>
      <w:lvlJc w:val="left"/>
      <w:pPr>
        <w:ind w:left="1079" w:hanging="360"/>
      </w:pPr>
    </w:lvl>
    <w:lvl w:ilvl="2">
      <w:start w:val="1"/>
      <w:numFmt w:val="lowerRoman"/>
      <w:lvlText w:val="%3."/>
      <w:lvlJc w:val="right"/>
      <w:pPr>
        <w:ind w:left="1799" w:hanging="180"/>
      </w:pPr>
    </w:lvl>
    <w:lvl w:ilvl="3">
      <w:start w:val="1"/>
      <w:numFmt w:val="decimal"/>
      <w:lvlText w:val="%4."/>
      <w:lvlJc w:val="left"/>
      <w:pPr>
        <w:ind w:left="2519" w:hanging="360"/>
      </w:pPr>
    </w:lvl>
    <w:lvl w:ilvl="4">
      <w:start w:val="1"/>
      <w:numFmt w:val="lowerLetter"/>
      <w:lvlText w:val="%5."/>
      <w:lvlJc w:val="left"/>
      <w:pPr>
        <w:ind w:left="3239" w:hanging="360"/>
      </w:pPr>
    </w:lvl>
    <w:lvl w:ilvl="5">
      <w:start w:val="1"/>
      <w:numFmt w:val="lowerRoman"/>
      <w:lvlText w:val="%6."/>
      <w:lvlJc w:val="right"/>
      <w:pPr>
        <w:ind w:left="3959" w:hanging="180"/>
      </w:pPr>
    </w:lvl>
    <w:lvl w:ilvl="6">
      <w:start w:val="1"/>
      <w:numFmt w:val="decimal"/>
      <w:lvlText w:val="%7."/>
      <w:lvlJc w:val="left"/>
      <w:pPr>
        <w:ind w:left="4679" w:hanging="360"/>
      </w:pPr>
    </w:lvl>
    <w:lvl w:ilvl="7">
      <w:start w:val="1"/>
      <w:numFmt w:val="lowerLetter"/>
      <w:lvlText w:val="%8."/>
      <w:lvlJc w:val="left"/>
      <w:pPr>
        <w:ind w:left="5399" w:hanging="360"/>
      </w:pPr>
    </w:lvl>
    <w:lvl w:ilvl="8">
      <w:start w:val="1"/>
      <w:numFmt w:val="lowerRoman"/>
      <w:lvlText w:val="%9."/>
      <w:lvlJc w:val="right"/>
      <w:pPr>
        <w:ind w:left="6119" w:hanging="180"/>
      </w:pPr>
    </w:lvl>
  </w:abstractNum>
  <w:abstractNum w:abstractNumId="59" w15:restartNumberingAfterBreak="0">
    <w:nsid w:val="5FA51937"/>
    <w:multiLevelType w:val="multilevel"/>
    <w:tmpl w:val="ABC89A64"/>
    <w:lvl w:ilvl="0">
      <w:start w:val="1"/>
      <w:numFmt w:val="decimal"/>
      <w:lvlText w:val="%1)"/>
      <w:lvlJc w:val="left"/>
      <w:pPr>
        <w:ind w:left="359" w:hanging="359"/>
      </w:pPr>
    </w:lvl>
    <w:lvl w:ilvl="1">
      <w:start w:val="1"/>
      <w:numFmt w:val="lowerLetter"/>
      <w:lvlText w:val="%2."/>
      <w:lvlJc w:val="left"/>
      <w:pPr>
        <w:ind w:left="1079" w:hanging="360"/>
      </w:pPr>
    </w:lvl>
    <w:lvl w:ilvl="2">
      <w:start w:val="1"/>
      <w:numFmt w:val="lowerRoman"/>
      <w:lvlText w:val="%3."/>
      <w:lvlJc w:val="right"/>
      <w:pPr>
        <w:ind w:left="1799" w:hanging="180"/>
      </w:pPr>
    </w:lvl>
    <w:lvl w:ilvl="3">
      <w:start w:val="1"/>
      <w:numFmt w:val="decimal"/>
      <w:lvlText w:val="%4."/>
      <w:lvlJc w:val="left"/>
      <w:pPr>
        <w:ind w:left="2519" w:hanging="360"/>
      </w:pPr>
    </w:lvl>
    <w:lvl w:ilvl="4">
      <w:start w:val="1"/>
      <w:numFmt w:val="lowerLetter"/>
      <w:lvlText w:val="%5."/>
      <w:lvlJc w:val="left"/>
      <w:pPr>
        <w:ind w:left="3239" w:hanging="360"/>
      </w:pPr>
    </w:lvl>
    <w:lvl w:ilvl="5">
      <w:start w:val="1"/>
      <w:numFmt w:val="lowerRoman"/>
      <w:lvlText w:val="%6."/>
      <w:lvlJc w:val="right"/>
      <w:pPr>
        <w:ind w:left="3959" w:hanging="180"/>
      </w:pPr>
    </w:lvl>
    <w:lvl w:ilvl="6">
      <w:start w:val="1"/>
      <w:numFmt w:val="decimal"/>
      <w:lvlText w:val="%7."/>
      <w:lvlJc w:val="left"/>
      <w:pPr>
        <w:ind w:left="4679" w:hanging="360"/>
      </w:pPr>
    </w:lvl>
    <w:lvl w:ilvl="7">
      <w:start w:val="1"/>
      <w:numFmt w:val="lowerLetter"/>
      <w:lvlText w:val="%8."/>
      <w:lvlJc w:val="left"/>
      <w:pPr>
        <w:ind w:left="5399" w:hanging="360"/>
      </w:pPr>
    </w:lvl>
    <w:lvl w:ilvl="8">
      <w:start w:val="1"/>
      <w:numFmt w:val="lowerRoman"/>
      <w:lvlText w:val="%9."/>
      <w:lvlJc w:val="right"/>
      <w:pPr>
        <w:ind w:left="6119" w:hanging="180"/>
      </w:pPr>
    </w:lvl>
  </w:abstractNum>
  <w:abstractNum w:abstractNumId="60" w15:restartNumberingAfterBreak="0">
    <w:nsid w:val="637124AF"/>
    <w:multiLevelType w:val="multilevel"/>
    <w:tmpl w:val="DEAC14C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1" w15:restartNumberingAfterBreak="0">
    <w:nsid w:val="63C703F0"/>
    <w:multiLevelType w:val="multilevel"/>
    <w:tmpl w:val="ABC89A64"/>
    <w:lvl w:ilvl="0">
      <w:start w:val="1"/>
      <w:numFmt w:val="decimal"/>
      <w:lvlText w:val="%1)"/>
      <w:lvlJc w:val="left"/>
      <w:pPr>
        <w:ind w:left="359" w:hanging="359"/>
      </w:pPr>
    </w:lvl>
    <w:lvl w:ilvl="1">
      <w:start w:val="1"/>
      <w:numFmt w:val="lowerLetter"/>
      <w:lvlText w:val="%2."/>
      <w:lvlJc w:val="left"/>
      <w:pPr>
        <w:ind w:left="1079" w:hanging="360"/>
      </w:pPr>
    </w:lvl>
    <w:lvl w:ilvl="2">
      <w:start w:val="1"/>
      <w:numFmt w:val="lowerRoman"/>
      <w:lvlText w:val="%3."/>
      <w:lvlJc w:val="right"/>
      <w:pPr>
        <w:ind w:left="1799" w:hanging="180"/>
      </w:pPr>
    </w:lvl>
    <w:lvl w:ilvl="3">
      <w:start w:val="1"/>
      <w:numFmt w:val="decimal"/>
      <w:lvlText w:val="%4."/>
      <w:lvlJc w:val="left"/>
      <w:pPr>
        <w:ind w:left="2519" w:hanging="360"/>
      </w:pPr>
    </w:lvl>
    <w:lvl w:ilvl="4">
      <w:start w:val="1"/>
      <w:numFmt w:val="lowerLetter"/>
      <w:lvlText w:val="%5."/>
      <w:lvlJc w:val="left"/>
      <w:pPr>
        <w:ind w:left="3239" w:hanging="360"/>
      </w:pPr>
    </w:lvl>
    <w:lvl w:ilvl="5">
      <w:start w:val="1"/>
      <w:numFmt w:val="lowerRoman"/>
      <w:lvlText w:val="%6."/>
      <w:lvlJc w:val="right"/>
      <w:pPr>
        <w:ind w:left="3959" w:hanging="180"/>
      </w:pPr>
    </w:lvl>
    <w:lvl w:ilvl="6">
      <w:start w:val="1"/>
      <w:numFmt w:val="decimal"/>
      <w:lvlText w:val="%7."/>
      <w:lvlJc w:val="left"/>
      <w:pPr>
        <w:ind w:left="4679" w:hanging="360"/>
      </w:pPr>
    </w:lvl>
    <w:lvl w:ilvl="7">
      <w:start w:val="1"/>
      <w:numFmt w:val="lowerLetter"/>
      <w:lvlText w:val="%8."/>
      <w:lvlJc w:val="left"/>
      <w:pPr>
        <w:ind w:left="5399" w:hanging="360"/>
      </w:pPr>
    </w:lvl>
    <w:lvl w:ilvl="8">
      <w:start w:val="1"/>
      <w:numFmt w:val="lowerRoman"/>
      <w:lvlText w:val="%9."/>
      <w:lvlJc w:val="right"/>
      <w:pPr>
        <w:ind w:left="6119" w:hanging="180"/>
      </w:pPr>
    </w:lvl>
  </w:abstractNum>
  <w:abstractNum w:abstractNumId="62" w15:restartNumberingAfterBreak="0">
    <w:nsid w:val="63D06455"/>
    <w:multiLevelType w:val="multilevel"/>
    <w:tmpl w:val="ABC89A64"/>
    <w:lvl w:ilvl="0">
      <w:start w:val="1"/>
      <w:numFmt w:val="decimal"/>
      <w:lvlText w:val="%1)"/>
      <w:lvlJc w:val="left"/>
      <w:pPr>
        <w:ind w:left="359" w:hanging="359"/>
      </w:pPr>
    </w:lvl>
    <w:lvl w:ilvl="1">
      <w:start w:val="1"/>
      <w:numFmt w:val="lowerLetter"/>
      <w:lvlText w:val="%2."/>
      <w:lvlJc w:val="left"/>
      <w:pPr>
        <w:ind w:left="1079" w:hanging="360"/>
      </w:pPr>
    </w:lvl>
    <w:lvl w:ilvl="2">
      <w:start w:val="1"/>
      <w:numFmt w:val="lowerRoman"/>
      <w:lvlText w:val="%3."/>
      <w:lvlJc w:val="right"/>
      <w:pPr>
        <w:ind w:left="1799" w:hanging="180"/>
      </w:pPr>
    </w:lvl>
    <w:lvl w:ilvl="3">
      <w:start w:val="1"/>
      <w:numFmt w:val="decimal"/>
      <w:lvlText w:val="%4."/>
      <w:lvlJc w:val="left"/>
      <w:pPr>
        <w:ind w:left="2519" w:hanging="360"/>
      </w:pPr>
    </w:lvl>
    <w:lvl w:ilvl="4">
      <w:start w:val="1"/>
      <w:numFmt w:val="lowerLetter"/>
      <w:lvlText w:val="%5."/>
      <w:lvlJc w:val="left"/>
      <w:pPr>
        <w:ind w:left="3239" w:hanging="360"/>
      </w:pPr>
    </w:lvl>
    <w:lvl w:ilvl="5">
      <w:start w:val="1"/>
      <w:numFmt w:val="lowerRoman"/>
      <w:lvlText w:val="%6."/>
      <w:lvlJc w:val="right"/>
      <w:pPr>
        <w:ind w:left="3959" w:hanging="180"/>
      </w:pPr>
    </w:lvl>
    <w:lvl w:ilvl="6">
      <w:start w:val="1"/>
      <w:numFmt w:val="decimal"/>
      <w:lvlText w:val="%7."/>
      <w:lvlJc w:val="left"/>
      <w:pPr>
        <w:ind w:left="4679" w:hanging="360"/>
      </w:pPr>
    </w:lvl>
    <w:lvl w:ilvl="7">
      <w:start w:val="1"/>
      <w:numFmt w:val="lowerLetter"/>
      <w:lvlText w:val="%8."/>
      <w:lvlJc w:val="left"/>
      <w:pPr>
        <w:ind w:left="5399" w:hanging="360"/>
      </w:pPr>
    </w:lvl>
    <w:lvl w:ilvl="8">
      <w:start w:val="1"/>
      <w:numFmt w:val="lowerRoman"/>
      <w:lvlText w:val="%9."/>
      <w:lvlJc w:val="right"/>
      <w:pPr>
        <w:ind w:left="6119" w:hanging="180"/>
      </w:pPr>
    </w:lvl>
  </w:abstractNum>
  <w:abstractNum w:abstractNumId="63" w15:restartNumberingAfterBreak="0">
    <w:nsid w:val="66757655"/>
    <w:multiLevelType w:val="multilevel"/>
    <w:tmpl w:val="DEAC14C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4" w15:restartNumberingAfterBreak="0">
    <w:nsid w:val="67113C0A"/>
    <w:multiLevelType w:val="multilevel"/>
    <w:tmpl w:val="ABC89A64"/>
    <w:lvl w:ilvl="0">
      <w:start w:val="1"/>
      <w:numFmt w:val="decimal"/>
      <w:lvlText w:val="%1)"/>
      <w:lvlJc w:val="left"/>
      <w:pPr>
        <w:ind w:left="359" w:hanging="359"/>
      </w:pPr>
    </w:lvl>
    <w:lvl w:ilvl="1">
      <w:start w:val="1"/>
      <w:numFmt w:val="lowerLetter"/>
      <w:lvlText w:val="%2."/>
      <w:lvlJc w:val="left"/>
      <w:pPr>
        <w:ind w:left="1079" w:hanging="360"/>
      </w:pPr>
    </w:lvl>
    <w:lvl w:ilvl="2">
      <w:start w:val="1"/>
      <w:numFmt w:val="lowerRoman"/>
      <w:lvlText w:val="%3."/>
      <w:lvlJc w:val="right"/>
      <w:pPr>
        <w:ind w:left="1799" w:hanging="180"/>
      </w:pPr>
    </w:lvl>
    <w:lvl w:ilvl="3">
      <w:start w:val="1"/>
      <w:numFmt w:val="decimal"/>
      <w:lvlText w:val="%4."/>
      <w:lvlJc w:val="left"/>
      <w:pPr>
        <w:ind w:left="2519" w:hanging="360"/>
      </w:pPr>
    </w:lvl>
    <w:lvl w:ilvl="4">
      <w:start w:val="1"/>
      <w:numFmt w:val="lowerLetter"/>
      <w:lvlText w:val="%5."/>
      <w:lvlJc w:val="left"/>
      <w:pPr>
        <w:ind w:left="3239" w:hanging="360"/>
      </w:pPr>
    </w:lvl>
    <w:lvl w:ilvl="5">
      <w:start w:val="1"/>
      <w:numFmt w:val="lowerRoman"/>
      <w:lvlText w:val="%6."/>
      <w:lvlJc w:val="right"/>
      <w:pPr>
        <w:ind w:left="3959" w:hanging="180"/>
      </w:pPr>
    </w:lvl>
    <w:lvl w:ilvl="6">
      <w:start w:val="1"/>
      <w:numFmt w:val="decimal"/>
      <w:lvlText w:val="%7."/>
      <w:lvlJc w:val="left"/>
      <w:pPr>
        <w:ind w:left="4679" w:hanging="360"/>
      </w:pPr>
    </w:lvl>
    <w:lvl w:ilvl="7">
      <w:start w:val="1"/>
      <w:numFmt w:val="lowerLetter"/>
      <w:lvlText w:val="%8."/>
      <w:lvlJc w:val="left"/>
      <w:pPr>
        <w:ind w:left="5399" w:hanging="360"/>
      </w:pPr>
    </w:lvl>
    <w:lvl w:ilvl="8">
      <w:start w:val="1"/>
      <w:numFmt w:val="lowerRoman"/>
      <w:lvlText w:val="%9."/>
      <w:lvlJc w:val="right"/>
      <w:pPr>
        <w:ind w:left="6119" w:hanging="180"/>
      </w:pPr>
    </w:lvl>
  </w:abstractNum>
  <w:abstractNum w:abstractNumId="65" w15:restartNumberingAfterBreak="0">
    <w:nsid w:val="6D2020EB"/>
    <w:multiLevelType w:val="multilevel"/>
    <w:tmpl w:val="ABC89A64"/>
    <w:lvl w:ilvl="0">
      <w:start w:val="1"/>
      <w:numFmt w:val="decimal"/>
      <w:lvlText w:val="%1)"/>
      <w:lvlJc w:val="left"/>
      <w:pPr>
        <w:ind w:left="359" w:hanging="359"/>
      </w:pPr>
    </w:lvl>
    <w:lvl w:ilvl="1">
      <w:start w:val="1"/>
      <w:numFmt w:val="lowerLetter"/>
      <w:lvlText w:val="%2."/>
      <w:lvlJc w:val="left"/>
      <w:pPr>
        <w:ind w:left="1079" w:hanging="360"/>
      </w:pPr>
    </w:lvl>
    <w:lvl w:ilvl="2">
      <w:start w:val="1"/>
      <w:numFmt w:val="lowerRoman"/>
      <w:lvlText w:val="%3."/>
      <w:lvlJc w:val="right"/>
      <w:pPr>
        <w:ind w:left="1799" w:hanging="180"/>
      </w:pPr>
    </w:lvl>
    <w:lvl w:ilvl="3">
      <w:start w:val="1"/>
      <w:numFmt w:val="decimal"/>
      <w:lvlText w:val="%4."/>
      <w:lvlJc w:val="left"/>
      <w:pPr>
        <w:ind w:left="2519" w:hanging="360"/>
      </w:pPr>
    </w:lvl>
    <w:lvl w:ilvl="4">
      <w:start w:val="1"/>
      <w:numFmt w:val="lowerLetter"/>
      <w:lvlText w:val="%5."/>
      <w:lvlJc w:val="left"/>
      <w:pPr>
        <w:ind w:left="3239" w:hanging="360"/>
      </w:pPr>
    </w:lvl>
    <w:lvl w:ilvl="5">
      <w:start w:val="1"/>
      <w:numFmt w:val="lowerRoman"/>
      <w:lvlText w:val="%6."/>
      <w:lvlJc w:val="right"/>
      <w:pPr>
        <w:ind w:left="3959" w:hanging="180"/>
      </w:pPr>
    </w:lvl>
    <w:lvl w:ilvl="6">
      <w:start w:val="1"/>
      <w:numFmt w:val="decimal"/>
      <w:lvlText w:val="%7."/>
      <w:lvlJc w:val="left"/>
      <w:pPr>
        <w:ind w:left="4679" w:hanging="360"/>
      </w:pPr>
    </w:lvl>
    <w:lvl w:ilvl="7">
      <w:start w:val="1"/>
      <w:numFmt w:val="lowerLetter"/>
      <w:lvlText w:val="%8."/>
      <w:lvlJc w:val="left"/>
      <w:pPr>
        <w:ind w:left="5399" w:hanging="360"/>
      </w:pPr>
    </w:lvl>
    <w:lvl w:ilvl="8">
      <w:start w:val="1"/>
      <w:numFmt w:val="lowerRoman"/>
      <w:lvlText w:val="%9."/>
      <w:lvlJc w:val="right"/>
      <w:pPr>
        <w:ind w:left="6119" w:hanging="180"/>
      </w:pPr>
    </w:lvl>
  </w:abstractNum>
  <w:abstractNum w:abstractNumId="66" w15:restartNumberingAfterBreak="0">
    <w:nsid w:val="6E79719E"/>
    <w:multiLevelType w:val="hybridMultilevel"/>
    <w:tmpl w:val="368E4EAE"/>
    <w:lvl w:ilvl="0" w:tplc="44BA12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132496F"/>
    <w:multiLevelType w:val="hybridMultilevel"/>
    <w:tmpl w:val="C8282B1C"/>
    <w:lvl w:ilvl="0" w:tplc="04090011">
      <w:start w:val="1"/>
      <w:numFmt w:val="decimal"/>
      <w:lvlText w:val="%1)"/>
      <w:lvlJc w:val="left"/>
      <w:pPr>
        <w:ind w:left="1065" w:hanging="360"/>
      </w:p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68" w15:restartNumberingAfterBreak="0">
    <w:nsid w:val="716B62C2"/>
    <w:multiLevelType w:val="multilevel"/>
    <w:tmpl w:val="ABC89A64"/>
    <w:lvl w:ilvl="0">
      <w:start w:val="1"/>
      <w:numFmt w:val="decimal"/>
      <w:lvlText w:val="%1)"/>
      <w:lvlJc w:val="left"/>
      <w:pPr>
        <w:ind w:left="643" w:hanging="359"/>
      </w:pPr>
    </w:lvl>
    <w:lvl w:ilvl="1">
      <w:start w:val="1"/>
      <w:numFmt w:val="lowerLetter"/>
      <w:lvlText w:val="%2."/>
      <w:lvlJc w:val="left"/>
      <w:pPr>
        <w:ind w:left="1079" w:hanging="360"/>
      </w:pPr>
    </w:lvl>
    <w:lvl w:ilvl="2">
      <w:start w:val="1"/>
      <w:numFmt w:val="lowerRoman"/>
      <w:lvlText w:val="%3."/>
      <w:lvlJc w:val="right"/>
      <w:pPr>
        <w:ind w:left="1799" w:hanging="180"/>
      </w:pPr>
    </w:lvl>
    <w:lvl w:ilvl="3">
      <w:start w:val="1"/>
      <w:numFmt w:val="decimal"/>
      <w:lvlText w:val="%4."/>
      <w:lvlJc w:val="left"/>
      <w:pPr>
        <w:ind w:left="2519" w:hanging="360"/>
      </w:pPr>
    </w:lvl>
    <w:lvl w:ilvl="4">
      <w:start w:val="1"/>
      <w:numFmt w:val="lowerLetter"/>
      <w:lvlText w:val="%5."/>
      <w:lvlJc w:val="left"/>
      <w:pPr>
        <w:ind w:left="3239" w:hanging="360"/>
      </w:pPr>
    </w:lvl>
    <w:lvl w:ilvl="5">
      <w:start w:val="1"/>
      <w:numFmt w:val="lowerRoman"/>
      <w:lvlText w:val="%6."/>
      <w:lvlJc w:val="right"/>
      <w:pPr>
        <w:ind w:left="3959" w:hanging="180"/>
      </w:pPr>
    </w:lvl>
    <w:lvl w:ilvl="6">
      <w:start w:val="1"/>
      <w:numFmt w:val="decimal"/>
      <w:lvlText w:val="%7."/>
      <w:lvlJc w:val="left"/>
      <w:pPr>
        <w:ind w:left="4679" w:hanging="360"/>
      </w:pPr>
    </w:lvl>
    <w:lvl w:ilvl="7">
      <w:start w:val="1"/>
      <w:numFmt w:val="lowerLetter"/>
      <w:lvlText w:val="%8."/>
      <w:lvlJc w:val="left"/>
      <w:pPr>
        <w:ind w:left="5399" w:hanging="360"/>
      </w:pPr>
    </w:lvl>
    <w:lvl w:ilvl="8">
      <w:start w:val="1"/>
      <w:numFmt w:val="lowerRoman"/>
      <w:lvlText w:val="%9."/>
      <w:lvlJc w:val="right"/>
      <w:pPr>
        <w:ind w:left="6119" w:hanging="180"/>
      </w:pPr>
    </w:lvl>
  </w:abstractNum>
  <w:abstractNum w:abstractNumId="69" w15:restartNumberingAfterBreak="0">
    <w:nsid w:val="7215549D"/>
    <w:multiLevelType w:val="hybridMultilevel"/>
    <w:tmpl w:val="0D920070"/>
    <w:lvl w:ilvl="0" w:tplc="E21AC466">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70" w15:restartNumberingAfterBreak="0">
    <w:nsid w:val="737C3DDE"/>
    <w:multiLevelType w:val="multilevel"/>
    <w:tmpl w:val="ABC89A64"/>
    <w:lvl w:ilvl="0">
      <w:start w:val="1"/>
      <w:numFmt w:val="decimal"/>
      <w:lvlText w:val="%1)"/>
      <w:lvlJc w:val="left"/>
      <w:pPr>
        <w:ind w:left="785" w:hanging="359"/>
      </w:pPr>
    </w:lvl>
    <w:lvl w:ilvl="1">
      <w:start w:val="1"/>
      <w:numFmt w:val="lowerLetter"/>
      <w:lvlText w:val="%2."/>
      <w:lvlJc w:val="left"/>
      <w:pPr>
        <w:ind w:left="1079" w:hanging="360"/>
      </w:pPr>
    </w:lvl>
    <w:lvl w:ilvl="2">
      <w:start w:val="1"/>
      <w:numFmt w:val="lowerRoman"/>
      <w:lvlText w:val="%3."/>
      <w:lvlJc w:val="right"/>
      <w:pPr>
        <w:ind w:left="1799" w:hanging="180"/>
      </w:pPr>
    </w:lvl>
    <w:lvl w:ilvl="3">
      <w:start w:val="1"/>
      <w:numFmt w:val="decimal"/>
      <w:lvlText w:val="%4."/>
      <w:lvlJc w:val="left"/>
      <w:pPr>
        <w:ind w:left="2519" w:hanging="360"/>
      </w:pPr>
    </w:lvl>
    <w:lvl w:ilvl="4">
      <w:start w:val="1"/>
      <w:numFmt w:val="lowerLetter"/>
      <w:lvlText w:val="%5."/>
      <w:lvlJc w:val="left"/>
      <w:pPr>
        <w:ind w:left="3239" w:hanging="360"/>
      </w:pPr>
    </w:lvl>
    <w:lvl w:ilvl="5">
      <w:start w:val="1"/>
      <w:numFmt w:val="lowerRoman"/>
      <w:lvlText w:val="%6."/>
      <w:lvlJc w:val="right"/>
      <w:pPr>
        <w:ind w:left="3959" w:hanging="180"/>
      </w:pPr>
    </w:lvl>
    <w:lvl w:ilvl="6">
      <w:start w:val="1"/>
      <w:numFmt w:val="decimal"/>
      <w:lvlText w:val="%7."/>
      <w:lvlJc w:val="left"/>
      <w:pPr>
        <w:ind w:left="4679" w:hanging="360"/>
      </w:pPr>
    </w:lvl>
    <w:lvl w:ilvl="7">
      <w:start w:val="1"/>
      <w:numFmt w:val="lowerLetter"/>
      <w:lvlText w:val="%8."/>
      <w:lvlJc w:val="left"/>
      <w:pPr>
        <w:ind w:left="5399" w:hanging="360"/>
      </w:pPr>
    </w:lvl>
    <w:lvl w:ilvl="8">
      <w:start w:val="1"/>
      <w:numFmt w:val="lowerRoman"/>
      <w:lvlText w:val="%9."/>
      <w:lvlJc w:val="right"/>
      <w:pPr>
        <w:ind w:left="6119" w:hanging="180"/>
      </w:pPr>
    </w:lvl>
  </w:abstractNum>
  <w:abstractNum w:abstractNumId="71" w15:restartNumberingAfterBreak="0">
    <w:nsid w:val="76835857"/>
    <w:multiLevelType w:val="multilevel"/>
    <w:tmpl w:val="DEAC14C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2" w15:restartNumberingAfterBreak="0">
    <w:nsid w:val="76C95746"/>
    <w:multiLevelType w:val="multilevel"/>
    <w:tmpl w:val="ABC89A64"/>
    <w:lvl w:ilvl="0">
      <w:start w:val="1"/>
      <w:numFmt w:val="decimal"/>
      <w:lvlText w:val="%1)"/>
      <w:lvlJc w:val="left"/>
      <w:pPr>
        <w:ind w:left="359" w:hanging="359"/>
      </w:pPr>
    </w:lvl>
    <w:lvl w:ilvl="1">
      <w:start w:val="1"/>
      <w:numFmt w:val="lowerLetter"/>
      <w:lvlText w:val="%2."/>
      <w:lvlJc w:val="left"/>
      <w:pPr>
        <w:ind w:left="1079" w:hanging="360"/>
      </w:pPr>
    </w:lvl>
    <w:lvl w:ilvl="2">
      <w:start w:val="1"/>
      <w:numFmt w:val="lowerRoman"/>
      <w:lvlText w:val="%3."/>
      <w:lvlJc w:val="right"/>
      <w:pPr>
        <w:ind w:left="1799" w:hanging="180"/>
      </w:pPr>
    </w:lvl>
    <w:lvl w:ilvl="3">
      <w:start w:val="1"/>
      <w:numFmt w:val="decimal"/>
      <w:lvlText w:val="%4."/>
      <w:lvlJc w:val="left"/>
      <w:pPr>
        <w:ind w:left="2519" w:hanging="360"/>
      </w:pPr>
    </w:lvl>
    <w:lvl w:ilvl="4">
      <w:start w:val="1"/>
      <w:numFmt w:val="lowerLetter"/>
      <w:lvlText w:val="%5."/>
      <w:lvlJc w:val="left"/>
      <w:pPr>
        <w:ind w:left="3239" w:hanging="360"/>
      </w:pPr>
    </w:lvl>
    <w:lvl w:ilvl="5">
      <w:start w:val="1"/>
      <w:numFmt w:val="lowerRoman"/>
      <w:lvlText w:val="%6."/>
      <w:lvlJc w:val="right"/>
      <w:pPr>
        <w:ind w:left="3959" w:hanging="180"/>
      </w:pPr>
    </w:lvl>
    <w:lvl w:ilvl="6">
      <w:start w:val="1"/>
      <w:numFmt w:val="decimal"/>
      <w:lvlText w:val="%7."/>
      <w:lvlJc w:val="left"/>
      <w:pPr>
        <w:ind w:left="4679" w:hanging="360"/>
      </w:pPr>
    </w:lvl>
    <w:lvl w:ilvl="7">
      <w:start w:val="1"/>
      <w:numFmt w:val="lowerLetter"/>
      <w:lvlText w:val="%8."/>
      <w:lvlJc w:val="left"/>
      <w:pPr>
        <w:ind w:left="5399" w:hanging="360"/>
      </w:pPr>
    </w:lvl>
    <w:lvl w:ilvl="8">
      <w:start w:val="1"/>
      <w:numFmt w:val="lowerRoman"/>
      <w:lvlText w:val="%9."/>
      <w:lvlJc w:val="right"/>
      <w:pPr>
        <w:ind w:left="6119" w:hanging="180"/>
      </w:pPr>
    </w:lvl>
  </w:abstractNum>
  <w:abstractNum w:abstractNumId="73" w15:restartNumberingAfterBreak="0">
    <w:nsid w:val="771A6A1A"/>
    <w:multiLevelType w:val="multilevel"/>
    <w:tmpl w:val="DEAC14C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4" w15:restartNumberingAfterBreak="0">
    <w:nsid w:val="781228B4"/>
    <w:multiLevelType w:val="hybridMultilevel"/>
    <w:tmpl w:val="76D67408"/>
    <w:lvl w:ilvl="0" w:tplc="04090011">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75" w15:restartNumberingAfterBreak="0">
    <w:nsid w:val="7C6E5EA8"/>
    <w:multiLevelType w:val="multilevel"/>
    <w:tmpl w:val="DEAC14C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4"/>
  </w:num>
  <w:num w:numId="2">
    <w:abstractNumId w:val="22"/>
  </w:num>
  <w:num w:numId="3">
    <w:abstractNumId w:val="66"/>
  </w:num>
  <w:num w:numId="4">
    <w:abstractNumId w:val="9"/>
  </w:num>
  <w:num w:numId="5">
    <w:abstractNumId w:val="28"/>
  </w:num>
  <w:num w:numId="6">
    <w:abstractNumId w:val="53"/>
  </w:num>
  <w:num w:numId="7">
    <w:abstractNumId w:val="49"/>
  </w:num>
  <w:num w:numId="8">
    <w:abstractNumId w:val="1"/>
  </w:num>
  <w:num w:numId="9">
    <w:abstractNumId w:val="27"/>
  </w:num>
  <w:num w:numId="10">
    <w:abstractNumId w:val="37"/>
  </w:num>
  <w:num w:numId="11">
    <w:abstractNumId w:val="2"/>
  </w:num>
  <w:num w:numId="12">
    <w:abstractNumId w:val="57"/>
  </w:num>
  <w:num w:numId="13">
    <w:abstractNumId w:val="24"/>
  </w:num>
  <w:num w:numId="14">
    <w:abstractNumId w:val="16"/>
  </w:num>
  <w:num w:numId="15">
    <w:abstractNumId w:val="46"/>
  </w:num>
  <w:num w:numId="16">
    <w:abstractNumId w:val="48"/>
  </w:num>
  <w:num w:numId="17">
    <w:abstractNumId w:val="33"/>
  </w:num>
  <w:num w:numId="18">
    <w:abstractNumId w:val="8"/>
  </w:num>
  <w:num w:numId="19">
    <w:abstractNumId w:val="63"/>
  </w:num>
  <w:num w:numId="20">
    <w:abstractNumId w:val="40"/>
  </w:num>
  <w:num w:numId="21">
    <w:abstractNumId w:val="19"/>
  </w:num>
  <w:num w:numId="22">
    <w:abstractNumId w:val="62"/>
  </w:num>
  <w:num w:numId="23">
    <w:abstractNumId w:val="45"/>
  </w:num>
  <w:num w:numId="24">
    <w:abstractNumId w:val="5"/>
  </w:num>
  <w:num w:numId="25">
    <w:abstractNumId w:val="35"/>
  </w:num>
  <w:num w:numId="26">
    <w:abstractNumId w:val="61"/>
  </w:num>
  <w:num w:numId="27">
    <w:abstractNumId w:val="72"/>
  </w:num>
  <w:num w:numId="28">
    <w:abstractNumId w:val="30"/>
  </w:num>
  <w:num w:numId="29">
    <w:abstractNumId w:val="38"/>
  </w:num>
  <w:num w:numId="30">
    <w:abstractNumId w:val="12"/>
  </w:num>
  <w:num w:numId="31">
    <w:abstractNumId w:val="31"/>
  </w:num>
  <w:num w:numId="32">
    <w:abstractNumId w:val="58"/>
  </w:num>
  <w:num w:numId="33">
    <w:abstractNumId w:val="65"/>
  </w:num>
  <w:num w:numId="34">
    <w:abstractNumId w:val="15"/>
  </w:num>
  <w:num w:numId="35">
    <w:abstractNumId w:val="59"/>
  </w:num>
  <w:num w:numId="36">
    <w:abstractNumId w:val="25"/>
  </w:num>
  <w:num w:numId="37">
    <w:abstractNumId w:val="64"/>
  </w:num>
  <w:num w:numId="38">
    <w:abstractNumId w:val="23"/>
  </w:num>
  <w:num w:numId="39">
    <w:abstractNumId w:val="42"/>
  </w:num>
  <w:num w:numId="40">
    <w:abstractNumId w:val="60"/>
  </w:num>
  <w:num w:numId="41">
    <w:abstractNumId w:val="39"/>
  </w:num>
  <w:num w:numId="42">
    <w:abstractNumId w:val="11"/>
  </w:num>
  <w:num w:numId="43">
    <w:abstractNumId w:val="44"/>
  </w:num>
  <w:num w:numId="44">
    <w:abstractNumId w:val="75"/>
  </w:num>
  <w:num w:numId="45">
    <w:abstractNumId w:val="68"/>
  </w:num>
  <w:num w:numId="46">
    <w:abstractNumId w:val="29"/>
  </w:num>
  <w:num w:numId="47">
    <w:abstractNumId w:val="32"/>
  </w:num>
  <w:num w:numId="48">
    <w:abstractNumId w:val="52"/>
  </w:num>
  <w:num w:numId="49">
    <w:abstractNumId w:val="26"/>
  </w:num>
  <w:num w:numId="50">
    <w:abstractNumId w:val="21"/>
  </w:num>
  <w:num w:numId="51">
    <w:abstractNumId w:val="73"/>
  </w:num>
  <w:num w:numId="52">
    <w:abstractNumId w:val="47"/>
  </w:num>
  <w:num w:numId="53">
    <w:abstractNumId w:val="14"/>
  </w:num>
  <w:num w:numId="54">
    <w:abstractNumId w:val="7"/>
  </w:num>
  <w:num w:numId="55">
    <w:abstractNumId w:val="36"/>
  </w:num>
  <w:num w:numId="56">
    <w:abstractNumId w:val="3"/>
  </w:num>
  <w:num w:numId="57">
    <w:abstractNumId w:val="41"/>
  </w:num>
  <w:num w:numId="58">
    <w:abstractNumId w:val="55"/>
  </w:num>
  <w:num w:numId="59">
    <w:abstractNumId w:val="56"/>
  </w:num>
  <w:num w:numId="60">
    <w:abstractNumId w:val="51"/>
  </w:num>
  <w:num w:numId="61">
    <w:abstractNumId w:val="20"/>
  </w:num>
  <w:num w:numId="62">
    <w:abstractNumId w:val="71"/>
  </w:num>
  <w:num w:numId="63">
    <w:abstractNumId w:val="54"/>
  </w:num>
  <w:num w:numId="64">
    <w:abstractNumId w:val="6"/>
  </w:num>
  <w:num w:numId="65">
    <w:abstractNumId w:val="10"/>
  </w:num>
  <w:num w:numId="66">
    <w:abstractNumId w:val="0"/>
  </w:num>
  <w:num w:numId="67">
    <w:abstractNumId w:val="13"/>
  </w:num>
  <w:num w:numId="68">
    <w:abstractNumId w:val="70"/>
  </w:num>
  <w:num w:numId="6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8"/>
  </w:num>
  <w:num w:numId="72">
    <w:abstractNumId w:val="67"/>
  </w:num>
  <w:num w:numId="73">
    <w:abstractNumId w:val="74"/>
  </w:num>
  <w:num w:numId="74">
    <w:abstractNumId w:val="50"/>
  </w:num>
  <w:num w:numId="75">
    <w:abstractNumId w:val="43"/>
  </w:num>
  <w:num w:numId="76">
    <w:abstractNumId w:val="34"/>
  </w:num>
  <w:num w:numId="77">
    <w:abstractNumId w:val="17"/>
  </w:num>
  <w:num w:numId="78">
    <w:abstractNumId w:val="69"/>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6"/>
  <w:hideSpellingErrors/>
  <w:proofState w:spelling="clean" w:grammar="clean"/>
  <w:defaultTabStop w:val="72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4DA0"/>
    <w:rsid w:val="0000033C"/>
    <w:rsid w:val="00001789"/>
    <w:rsid w:val="00002E47"/>
    <w:rsid w:val="00003D91"/>
    <w:rsid w:val="00004158"/>
    <w:rsid w:val="00005301"/>
    <w:rsid w:val="0000558D"/>
    <w:rsid w:val="00005896"/>
    <w:rsid w:val="00006F53"/>
    <w:rsid w:val="0000736D"/>
    <w:rsid w:val="00010495"/>
    <w:rsid w:val="00011BB2"/>
    <w:rsid w:val="000145A9"/>
    <w:rsid w:val="00014826"/>
    <w:rsid w:val="00014879"/>
    <w:rsid w:val="00014ADD"/>
    <w:rsid w:val="00015930"/>
    <w:rsid w:val="00015AD5"/>
    <w:rsid w:val="00015C35"/>
    <w:rsid w:val="00017478"/>
    <w:rsid w:val="00021047"/>
    <w:rsid w:val="00021198"/>
    <w:rsid w:val="0002300A"/>
    <w:rsid w:val="0002340F"/>
    <w:rsid w:val="00023C1E"/>
    <w:rsid w:val="00023DDF"/>
    <w:rsid w:val="00024238"/>
    <w:rsid w:val="00027314"/>
    <w:rsid w:val="000306F8"/>
    <w:rsid w:val="0003099D"/>
    <w:rsid w:val="00031770"/>
    <w:rsid w:val="000327BC"/>
    <w:rsid w:val="000340E3"/>
    <w:rsid w:val="00034324"/>
    <w:rsid w:val="000345E4"/>
    <w:rsid w:val="00035A56"/>
    <w:rsid w:val="000368CA"/>
    <w:rsid w:val="00037F56"/>
    <w:rsid w:val="00040FA6"/>
    <w:rsid w:val="000427DE"/>
    <w:rsid w:val="00045840"/>
    <w:rsid w:val="000460A6"/>
    <w:rsid w:val="000461E5"/>
    <w:rsid w:val="00050499"/>
    <w:rsid w:val="000531C2"/>
    <w:rsid w:val="00053958"/>
    <w:rsid w:val="00055280"/>
    <w:rsid w:val="0006014B"/>
    <w:rsid w:val="00061F27"/>
    <w:rsid w:val="00062180"/>
    <w:rsid w:val="0006453A"/>
    <w:rsid w:val="0006602E"/>
    <w:rsid w:val="000672B8"/>
    <w:rsid w:val="00067683"/>
    <w:rsid w:val="00071772"/>
    <w:rsid w:val="00071E5C"/>
    <w:rsid w:val="00074371"/>
    <w:rsid w:val="000753A6"/>
    <w:rsid w:val="00076028"/>
    <w:rsid w:val="00076887"/>
    <w:rsid w:val="00076EB6"/>
    <w:rsid w:val="00077B10"/>
    <w:rsid w:val="00077B4F"/>
    <w:rsid w:val="00080450"/>
    <w:rsid w:val="00082383"/>
    <w:rsid w:val="000824CC"/>
    <w:rsid w:val="0008389D"/>
    <w:rsid w:val="0008728E"/>
    <w:rsid w:val="00087572"/>
    <w:rsid w:val="00093BCB"/>
    <w:rsid w:val="00094293"/>
    <w:rsid w:val="000953F1"/>
    <w:rsid w:val="00095498"/>
    <w:rsid w:val="00095E0D"/>
    <w:rsid w:val="00096CE3"/>
    <w:rsid w:val="000A1A7E"/>
    <w:rsid w:val="000A3589"/>
    <w:rsid w:val="000A3859"/>
    <w:rsid w:val="000A45E0"/>
    <w:rsid w:val="000A5F2E"/>
    <w:rsid w:val="000A5FFE"/>
    <w:rsid w:val="000A7F87"/>
    <w:rsid w:val="000B02AF"/>
    <w:rsid w:val="000B0AD4"/>
    <w:rsid w:val="000B0C83"/>
    <w:rsid w:val="000B3FC2"/>
    <w:rsid w:val="000B4547"/>
    <w:rsid w:val="000B58BF"/>
    <w:rsid w:val="000B5AD3"/>
    <w:rsid w:val="000B5EE6"/>
    <w:rsid w:val="000B62FD"/>
    <w:rsid w:val="000C06B7"/>
    <w:rsid w:val="000C0900"/>
    <w:rsid w:val="000C0A4A"/>
    <w:rsid w:val="000C127C"/>
    <w:rsid w:val="000C1BE3"/>
    <w:rsid w:val="000C31AE"/>
    <w:rsid w:val="000C3CD7"/>
    <w:rsid w:val="000C3FF3"/>
    <w:rsid w:val="000D2A4B"/>
    <w:rsid w:val="000D4D7C"/>
    <w:rsid w:val="000D5C21"/>
    <w:rsid w:val="000D6298"/>
    <w:rsid w:val="000E2EE3"/>
    <w:rsid w:val="000E3091"/>
    <w:rsid w:val="000E47B7"/>
    <w:rsid w:val="000E61EB"/>
    <w:rsid w:val="000E73E6"/>
    <w:rsid w:val="000F1AAB"/>
    <w:rsid w:val="000F3A69"/>
    <w:rsid w:val="000F3D62"/>
    <w:rsid w:val="000F448F"/>
    <w:rsid w:val="000F6F97"/>
    <w:rsid w:val="000F7339"/>
    <w:rsid w:val="0010199C"/>
    <w:rsid w:val="001023D5"/>
    <w:rsid w:val="0010255F"/>
    <w:rsid w:val="00102C75"/>
    <w:rsid w:val="001034C5"/>
    <w:rsid w:val="0010425A"/>
    <w:rsid w:val="00105D83"/>
    <w:rsid w:val="00106FE5"/>
    <w:rsid w:val="00107AC4"/>
    <w:rsid w:val="00110BB6"/>
    <w:rsid w:val="00111E2D"/>
    <w:rsid w:val="0011553D"/>
    <w:rsid w:val="0011562C"/>
    <w:rsid w:val="00115FEB"/>
    <w:rsid w:val="001170EA"/>
    <w:rsid w:val="001206C8"/>
    <w:rsid w:val="001226C2"/>
    <w:rsid w:val="00122E0A"/>
    <w:rsid w:val="0012456D"/>
    <w:rsid w:val="00124892"/>
    <w:rsid w:val="0012700D"/>
    <w:rsid w:val="001310C6"/>
    <w:rsid w:val="0013230F"/>
    <w:rsid w:val="00133E53"/>
    <w:rsid w:val="0013486F"/>
    <w:rsid w:val="00134C0B"/>
    <w:rsid w:val="00134E26"/>
    <w:rsid w:val="00137E51"/>
    <w:rsid w:val="00140FE3"/>
    <w:rsid w:val="001430AE"/>
    <w:rsid w:val="00143C27"/>
    <w:rsid w:val="001447F1"/>
    <w:rsid w:val="0014667D"/>
    <w:rsid w:val="001472FD"/>
    <w:rsid w:val="001477BE"/>
    <w:rsid w:val="00147AEA"/>
    <w:rsid w:val="00147CC0"/>
    <w:rsid w:val="00152B2C"/>
    <w:rsid w:val="00153F35"/>
    <w:rsid w:val="00153F82"/>
    <w:rsid w:val="001558AB"/>
    <w:rsid w:val="0015650C"/>
    <w:rsid w:val="00156D36"/>
    <w:rsid w:val="0016147A"/>
    <w:rsid w:val="00163AC9"/>
    <w:rsid w:val="00163FD2"/>
    <w:rsid w:val="00164072"/>
    <w:rsid w:val="00164171"/>
    <w:rsid w:val="0016611F"/>
    <w:rsid w:val="0016779D"/>
    <w:rsid w:val="00167823"/>
    <w:rsid w:val="00167C3D"/>
    <w:rsid w:val="00167C40"/>
    <w:rsid w:val="001710C0"/>
    <w:rsid w:val="00174843"/>
    <w:rsid w:val="00176BD7"/>
    <w:rsid w:val="00183C7E"/>
    <w:rsid w:val="00184CAA"/>
    <w:rsid w:val="001857C7"/>
    <w:rsid w:val="00185865"/>
    <w:rsid w:val="00187F74"/>
    <w:rsid w:val="00187FD0"/>
    <w:rsid w:val="0019176E"/>
    <w:rsid w:val="00192BAC"/>
    <w:rsid w:val="00193788"/>
    <w:rsid w:val="00197834"/>
    <w:rsid w:val="00197FEA"/>
    <w:rsid w:val="001A1A10"/>
    <w:rsid w:val="001A50CE"/>
    <w:rsid w:val="001A55CA"/>
    <w:rsid w:val="001A5912"/>
    <w:rsid w:val="001A59BB"/>
    <w:rsid w:val="001A6AC5"/>
    <w:rsid w:val="001B03A2"/>
    <w:rsid w:val="001B2516"/>
    <w:rsid w:val="001B33C6"/>
    <w:rsid w:val="001B376F"/>
    <w:rsid w:val="001B4A0E"/>
    <w:rsid w:val="001B5B43"/>
    <w:rsid w:val="001B63E5"/>
    <w:rsid w:val="001B7302"/>
    <w:rsid w:val="001C0A0A"/>
    <w:rsid w:val="001C2B8A"/>
    <w:rsid w:val="001C41F2"/>
    <w:rsid w:val="001C4A35"/>
    <w:rsid w:val="001C4E4F"/>
    <w:rsid w:val="001C5304"/>
    <w:rsid w:val="001C549C"/>
    <w:rsid w:val="001D128C"/>
    <w:rsid w:val="001D24E7"/>
    <w:rsid w:val="001D2CFD"/>
    <w:rsid w:val="001D317D"/>
    <w:rsid w:val="001D5DB6"/>
    <w:rsid w:val="001E0E34"/>
    <w:rsid w:val="001E1C10"/>
    <w:rsid w:val="001E263C"/>
    <w:rsid w:val="001E454B"/>
    <w:rsid w:val="001E4EBD"/>
    <w:rsid w:val="001E6320"/>
    <w:rsid w:val="001E6E8D"/>
    <w:rsid w:val="001E7892"/>
    <w:rsid w:val="001F2C03"/>
    <w:rsid w:val="001F38D1"/>
    <w:rsid w:val="001F41DC"/>
    <w:rsid w:val="001F792C"/>
    <w:rsid w:val="00200A02"/>
    <w:rsid w:val="00200CBC"/>
    <w:rsid w:val="00202181"/>
    <w:rsid w:val="00203656"/>
    <w:rsid w:val="0020563B"/>
    <w:rsid w:val="0020579E"/>
    <w:rsid w:val="0020757C"/>
    <w:rsid w:val="002101B0"/>
    <w:rsid w:val="00210E20"/>
    <w:rsid w:val="002114C8"/>
    <w:rsid w:val="002116ED"/>
    <w:rsid w:val="00211FA7"/>
    <w:rsid w:val="00212B8C"/>
    <w:rsid w:val="00213748"/>
    <w:rsid w:val="00214321"/>
    <w:rsid w:val="00214368"/>
    <w:rsid w:val="0021561C"/>
    <w:rsid w:val="00215C8C"/>
    <w:rsid w:val="00216C27"/>
    <w:rsid w:val="002212DA"/>
    <w:rsid w:val="00221ED6"/>
    <w:rsid w:val="002228A9"/>
    <w:rsid w:val="00222B30"/>
    <w:rsid w:val="00222BB4"/>
    <w:rsid w:val="00222D9C"/>
    <w:rsid w:val="0022365B"/>
    <w:rsid w:val="002249F9"/>
    <w:rsid w:val="00225448"/>
    <w:rsid w:val="0022558A"/>
    <w:rsid w:val="00227E02"/>
    <w:rsid w:val="0023076B"/>
    <w:rsid w:val="002307B5"/>
    <w:rsid w:val="00231344"/>
    <w:rsid w:val="002318E8"/>
    <w:rsid w:val="00231A8F"/>
    <w:rsid w:val="0023205C"/>
    <w:rsid w:val="0023370C"/>
    <w:rsid w:val="002350A0"/>
    <w:rsid w:val="002357CC"/>
    <w:rsid w:val="00236C91"/>
    <w:rsid w:val="00237488"/>
    <w:rsid w:val="00242FD3"/>
    <w:rsid w:val="0024308B"/>
    <w:rsid w:val="002447CA"/>
    <w:rsid w:val="00250039"/>
    <w:rsid w:val="0025219E"/>
    <w:rsid w:val="002532FC"/>
    <w:rsid w:val="0025388C"/>
    <w:rsid w:val="00254CDF"/>
    <w:rsid w:val="00257FFC"/>
    <w:rsid w:val="0026119A"/>
    <w:rsid w:val="00264F18"/>
    <w:rsid w:val="00266383"/>
    <w:rsid w:val="00266715"/>
    <w:rsid w:val="002667E0"/>
    <w:rsid w:val="00266888"/>
    <w:rsid w:val="00267D58"/>
    <w:rsid w:val="002704B7"/>
    <w:rsid w:val="00270DFF"/>
    <w:rsid w:val="0027441C"/>
    <w:rsid w:val="00277AB7"/>
    <w:rsid w:val="002802ED"/>
    <w:rsid w:val="00285518"/>
    <w:rsid w:val="00285655"/>
    <w:rsid w:val="002860AF"/>
    <w:rsid w:val="00286295"/>
    <w:rsid w:val="002878C4"/>
    <w:rsid w:val="002913CA"/>
    <w:rsid w:val="002915A6"/>
    <w:rsid w:val="00291F70"/>
    <w:rsid w:val="0029275D"/>
    <w:rsid w:val="00293CD5"/>
    <w:rsid w:val="00294C5C"/>
    <w:rsid w:val="00294E4C"/>
    <w:rsid w:val="002952C2"/>
    <w:rsid w:val="002965AD"/>
    <w:rsid w:val="002968C2"/>
    <w:rsid w:val="00296BD4"/>
    <w:rsid w:val="002A01C7"/>
    <w:rsid w:val="002A0B72"/>
    <w:rsid w:val="002A0DF4"/>
    <w:rsid w:val="002A2170"/>
    <w:rsid w:val="002A3710"/>
    <w:rsid w:val="002A3C76"/>
    <w:rsid w:val="002A440A"/>
    <w:rsid w:val="002A52A6"/>
    <w:rsid w:val="002B3403"/>
    <w:rsid w:val="002B4426"/>
    <w:rsid w:val="002B5516"/>
    <w:rsid w:val="002B6DC6"/>
    <w:rsid w:val="002B6F7D"/>
    <w:rsid w:val="002B7208"/>
    <w:rsid w:val="002B78AF"/>
    <w:rsid w:val="002B7F92"/>
    <w:rsid w:val="002C1341"/>
    <w:rsid w:val="002C234D"/>
    <w:rsid w:val="002C41CC"/>
    <w:rsid w:val="002D0F02"/>
    <w:rsid w:val="002D11B5"/>
    <w:rsid w:val="002D27FD"/>
    <w:rsid w:val="002D55C9"/>
    <w:rsid w:val="002D6CF2"/>
    <w:rsid w:val="002D7328"/>
    <w:rsid w:val="002D7C5D"/>
    <w:rsid w:val="002E0630"/>
    <w:rsid w:val="002E0B85"/>
    <w:rsid w:val="002E2633"/>
    <w:rsid w:val="002E56B8"/>
    <w:rsid w:val="002E5BC1"/>
    <w:rsid w:val="002E6A9B"/>
    <w:rsid w:val="002F1D6C"/>
    <w:rsid w:val="002F207C"/>
    <w:rsid w:val="002F452C"/>
    <w:rsid w:val="002F4B8F"/>
    <w:rsid w:val="002F4E5B"/>
    <w:rsid w:val="002F7F54"/>
    <w:rsid w:val="00300104"/>
    <w:rsid w:val="003008F7"/>
    <w:rsid w:val="0030100A"/>
    <w:rsid w:val="003011D4"/>
    <w:rsid w:val="003016FF"/>
    <w:rsid w:val="00301D25"/>
    <w:rsid w:val="003037C5"/>
    <w:rsid w:val="003043EC"/>
    <w:rsid w:val="00310735"/>
    <w:rsid w:val="00310F12"/>
    <w:rsid w:val="003110F5"/>
    <w:rsid w:val="0031150F"/>
    <w:rsid w:val="0031188C"/>
    <w:rsid w:val="00313654"/>
    <w:rsid w:val="00313CD7"/>
    <w:rsid w:val="0031483D"/>
    <w:rsid w:val="00314A6F"/>
    <w:rsid w:val="00314BC7"/>
    <w:rsid w:val="003160C2"/>
    <w:rsid w:val="0031666D"/>
    <w:rsid w:val="00320488"/>
    <w:rsid w:val="00320A52"/>
    <w:rsid w:val="0032342B"/>
    <w:rsid w:val="003249D1"/>
    <w:rsid w:val="003264F6"/>
    <w:rsid w:val="00326A1C"/>
    <w:rsid w:val="00330308"/>
    <w:rsid w:val="0033149D"/>
    <w:rsid w:val="003364B6"/>
    <w:rsid w:val="00341EF9"/>
    <w:rsid w:val="0034440E"/>
    <w:rsid w:val="00346410"/>
    <w:rsid w:val="00351B23"/>
    <w:rsid w:val="00351E48"/>
    <w:rsid w:val="00353F94"/>
    <w:rsid w:val="00355281"/>
    <w:rsid w:val="0035794D"/>
    <w:rsid w:val="00360818"/>
    <w:rsid w:val="00360891"/>
    <w:rsid w:val="00361326"/>
    <w:rsid w:val="00361AF7"/>
    <w:rsid w:val="00363DC6"/>
    <w:rsid w:val="00364EAD"/>
    <w:rsid w:val="0036564A"/>
    <w:rsid w:val="00366B63"/>
    <w:rsid w:val="003675D0"/>
    <w:rsid w:val="00367F2B"/>
    <w:rsid w:val="0037095C"/>
    <w:rsid w:val="00370CA9"/>
    <w:rsid w:val="00371DE4"/>
    <w:rsid w:val="00372FB7"/>
    <w:rsid w:val="00373315"/>
    <w:rsid w:val="003737D2"/>
    <w:rsid w:val="00374B40"/>
    <w:rsid w:val="003768E3"/>
    <w:rsid w:val="003768E8"/>
    <w:rsid w:val="003770A7"/>
    <w:rsid w:val="00383139"/>
    <w:rsid w:val="00385F10"/>
    <w:rsid w:val="0039029D"/>
    <w:rsid w:val="00390D86"/>
    <w:rsid w:val="00392EDA"/>
    <w:rsid w:val="0039459B"/>
    <w:rsid w:val="003964C2"/>
    <w:rsid w:val="00396F69"/>
    <w:rsid w:val="0039743C"/>
    <w:rsid w:val="003A08F6"/>
    <w:rsid w:val="003A3D34"/>
    <w:rsid w:val="003A548C"/>
    <w:rsid w:val="003A68CE"/>
    <w:rsid w:val="003B084E"/>
    <w:rsid w:val="003B5F7B"/>
    <w:rsid w:val="003B7037"/>
    <w:rsid w:val="003B7100"/>
    <w:rsid w:val="003B722A"/>
    <w:rsid w:val="003B7AB8"/>
    <w:rsid w:val="003C21DC"/>
    <w:rsid w:val="003C2C92"/>
    <w:rsid w:val="003C2CC0"/>
    <w:rsid w:val="003C2EF3"/>
    <w:rsid w:val="003C41BA"/>
    <w:rsid w:val="003C449C"/>
    <w:rsid w:val="003C475D"/>
    <w:rsid w:val="003C50AC"/>
    <w:rsid w:val="003C6D13"/>
    <w:rsid w:val="003C7D9A"/>
    <w:rsid w:val="003D0C77"/>
    <w:rsid w:val="003D1AA5"/>
    <w:rsid w:val="003D33B9"/>
    <w:rsid w:val="003D3B6C"/>
    <w:rsid w:val="003D3C04"/>
    <w:rsid w:val="003D4CAA"/>
    <w:rsid w:val="003D5015"/>
    <w:rsid w:val="003D6436"/>
    <w:rsid w:val="003D7B4B"/>
    <w:rsid w:val="003E1E73"/>
    <w:rsid w:val="003E3E6A"/>
    <w:rsid w:val="003E3F7C"/>
    <w:rsid w:val="003E50B9"/>
    <w:rsid w:val="003E61CC"/>
    <w:rsid w:val="003F0F45"/>
    <w:rsid w:val="003F2DD9"/>
    <w:rsid w:val="003F2E55"/>
    <w:rsid w:val="003F7D91"/>
    <w:rsid w:val="00400D65"/>
    <w:rsid w:val="00400F1A"/>
    <w:rsid w:val="00402CDB"/>
    <w:rsid w:val="004073A0"/>
    <w:rsid w:val="00416157"/>
    <w:rsid w:val="004210DE"/>
    <w:rsid w:val="00421E9E"/>
    <w:rsid w:val="00422DB6"/>
    <w:rsid w:val="00424D0B"/>
    <w:rsid w:val="004325A2"/>
    <w:rsid w:val="00432735"/>
    <w:rsid w:val="0043328D"/>
    <w:rsid w:val="00433C3C"/>
    <w:rsid w:val="004357DE"/>
    <w:rsid w:val="00436C6A"/>
    <w:rsid w:val="00437DBE"/>
    <w:rsid w:val="004407BE"/>
    <w:rsid w:val="0044268F"/>
    <w:rsid w:val="0044299C"/>
    <w:rsid w:val="00443FE9"/>
    <w:rsid w:val="004455F7"/>
    <w:rsid w:val="00451200"/>
    <w:rsid w:val="0045159D"/>
    <w:rsid w:val="00452B72"/>
    <w:rsid w:val="00452F08"/>
    <w:rsid w:val="00453C5D"/>
    <w:rsid w:val="0045571A"/>
    <w:rsid w:val="004560F2"/>
    <w:rsid w:val="004569B4"/>
    <w:rsid w:val="00457231"/>
    <w:rsid w:val="00462560"/>
    <w:rsid w:val="00463226"/>
    <w:rsid w:val="00464D22"/>
    <w:rsid w:val="00471B81"/>
    <w:rsid w:val="0047318B"/>
    <w:rsid w:val="00482BF1"/>
    <w:rsid w:val="00483B49"/>
    <w:rsid w:val="004840AF"/>
    <w:rsid w:val="0048732B"/>
    <w:rsid w:val="004873A6"/>
    <w:rsid w:val="004875A6"/>
    <w:rsid w:val="00487B31"/>
    <w:rsid w:val="00490AE9"/>
    <w:rsid w:val="00490F14"/>
    <w:rsid w:val="004921E9"/>
    <w:rsid w:val="00492953"/>
    <w:rsid w:val="00493778"/>
    <w:rsid w:val="00493ADC"/>
    <w:rsid w:val="00494BD1"/>
    <w:rsid w:val="00495C0B"/>
    <w:rsid w:val="00496321"/>
    <w:rsid w:val="00497305"/>
    <w:rsid w:val="004A0F83"/>
    <w:rsid w:val="004A3129"/>
    <w:rsid w:val="004A5048"/>
    <w:rsid w:val="004A7B4F"/>
    <w:rsid w:val="004B1CD9"/>
    <w:rsid w:val="004B228D"/>
    <w:rsid w:val="004B238F"/>
    <w:rsid w:val="004B45DD"/>
    <w:rsid w:val="004B4701"/>
    <w:rsid w:val="004B5D55"/>
    <w:rsid w:val="004B68EB"/>
    <w:rsid w:val="004B74FE"/>
    <w:rsid w:val="004C0BFE"/>
    <w:rsid w:val="004C0F98"/>
    <w:rsid w:val="004C137B"/>
    <w:rsid w:val="004C2AB8"/>
    <w:rsid w:val="004C477C"/>
    <w:rsid w:val="004C5A64"/>
    <w:rsid w:val="004C5AF0"/>
    <w:rsid w:val="004C6F94"/>
    <w:rsid w:val="004D11D7"/>
    <w:rsid w:val="004D157D"/>
    <w:rsid w:val="004D2884"/>
    <w:rsid w:val="004D4050"/>
    <w:rsid w:val="004D479A"/>
    <w:rsid w:val="004E0B2C"/>
    <w:rsid w:val="004E0F23"/>
    <w:rsid w:val="004E24A6"/>
    <w:rsid w:val="004E2D7D"/>
    <w:rsid w:val="004E4747"/>
    <w:rsid w:val="004E4B6E"/>
    <w:rsid w:val="004E515D"/>
    <w:rsid w:val="004E5F61"/>
    <w:rsid w:val="004E706D"/>
    <w:rsid w:val="004F12BB"/>
    <w:rsid w:val="004F1822"/>
    <w:rsid w:val="004F3226"/>
    <w:rsid w:val="004F4D20"/>
    <w:rsid w:val="004F6255"/>
    <w:rsid w:val="004F7F5D"/>
    <w:rsid w:val="00506208"/>
    <w:rsid w:val="005107C1"/>
    <w:rsid w:val="0051148F"/>
    <w:rsid w:val="00513DD9"/>
    <w:rsid w:val="00515C5B"/>
    <w:rsid w:val="005170EA"/>
    <w:rsid w:val="0052100B"/>
    <w:rsid w:val="00521228"/>
    <w:rsid w:val="00524FDA"/>
    <w:rsid w:val="0052781A"/>
    <w:rsid w:val="005315DC"/>
    <w:rsid w:val="00531D40"/>
    <w:rsid w:val="0053220C"/>
    <w:rsid w:val="0053282D"/>
    <w:rsid w:val="00532B2C"/>
    <w:rsid w:val="0053394D"/>
    <w:rsid w:val="00533FC0"/>
    <w:rsid w:val="005372F3"/>
    <w:rsid w:val="0054029F"/>
    <w:rsid w:val="0054069A"/>
    <w:rsid w:val="00541315"/>
    <w:rsid w:val="00541C8B"/>
    <w:rsid w:val="00542BDD"/>
    <w:rsid w:val="00543B38"/>
    <w:rsid w:val="00543B4F"/>
    <w:rsid w:val="005442C1"/>
    <w:rsid w:val="0054446F"/>
    <w:rsid w:val="00545D1F"/>
    <w:rsid w:val="00545F4A"/>
    <w:rsid w:val="005467C1"/>
    <w:rsid w:val="00551A6E"/>
    <w:rsid w:val="0055218B"/>
    <w:rsid w:val="00552517"/>
    <w:rsid w:val="00552538"/>
    <w:rsid w:val="00553038"/>
    <w:rsid w:val="00553915"/>
    <w:rsid w:val="005543E9"/>
    <w:rsid w:val="00556720"/>
    <w:rsid w:val="00556E7E"/>
    <w:rsid w:val="00556F56"/>
    <w:rsid w:val="005575D1"/>
    <w:rsid w:val="00560506"/>
    <w:rsid w:val="00560899"/>
    <w:rsid w:val="005608EF"/>
    <w:rsid w:val="005617C6"/>
    <w:rsid w:val="00561CC9"/>
    <w:rsid w:val="005646BF"/>
    <w:rsid w:val="0056544D"/>
    <w:rsid w:val="0056583C"/>
    <w:rsid w:val="00566363"/>
    <w:rsid w:val="00566D54"/>
    <w:rsid w:val="005671BA"/>
    <w:rsid w:val="00570529"/>
    <w:rsid w:val="0057210E"/>
    <w:rsid w:val="005743C7"/>
    <w:rsid w:val="00574A8F"/>
    <w:rsid w:val="0057755A"/>
    <w:rsid w:val="00581BEE"/>
    <w:rsid w:val="00584ADE"/>
    <w:rsid w:val="005858E7"/>
    <w:rsid w:val="00585EBA"/>
    <w:rsid w:val="00586F71"/>
    <w:rsid w:val="00587FCE"/>
    <w:rsid w:val="005924C9"/>
    <w:rsid w:val="0059601A"/>
    <w:rsid w:val="005966A7"/>
    <w:rsid w:val="00596779"/>
    <w:rsid w:val="005971BD"/>
    <w:rsid w:val="00597BD9"/>
    <w:rsid w:val="005A048C"/>
    <w:rsid w:val="005B0266"/>
    <w:rsid w:val="005B0E2E"/>
    <w:rsid w:val="005B11B3"/>
    <w:rsid w:val="005B19F0"/>
    <w:rsid w:val="005B584B"/>
    <w:rsid w:val="005B5D28"/>
    <w:rsid w:val="005B674C"/>
    <w:rsid w:val="005B7A5B"/>
    <w:rsid w:val="005B7E6A"/>
    <w:rsid w:val="005C1B47"/>
    <w:rsid w:val="005C39DB"/>
    <w:rsid w:val="005C5B62"/>
    <w:rsid w:val="005D2788"/>
    <w:rsid w:val="005D5266"/>
    <w:rsid w:val="005D5588"/>
    <w:rsid w:val="005D6A58"/>
    <w:rsid w:val="005E0014"/>
    <w:rsid w:val="005E1A4F"/>
    <w:rsid w:val="005E201D"/>
    <w:rsid w:val="005E32FF"/>
    <w:rsid w:val="005E65F8"/>
    <w:rsid w:val="005E777E"/>
    <w:rsid w:val="005E7F17"/>
    <w:rsid w:val="005F7618"/>
    <w:rsid w:val="005F7BC8"/>
    <w:rsid w:val="00601338"/>
    <w:rsid w:val="00602345"/>
    <w:rsid w:val="00603D59"/>
    <w:rsid w:val="00603ED7"/>
    <w:rsid w:val="00605E3B"/>
    <w:rsid w:val="00606451"/>
    <w:rsid w:val="00607221"/>
    <w:rsid w:val="00610570"/>
    <w:rsid w:val="00613D19"/>
    <w:rsid w:val="006141A5"/>
    <w:rsid w:val="0061440F"/>
    <w:rsid w:val="00614BC1"/>
    <w:rsid w:val="00615B29"/>
    <w:rsid w:val="00615BAF"/>
    <w:rsid w:val="00617F36"/>
    <w:rsid w:val="00620C81"/>
    <w:rsid w:val="00623F70"/>
    <w:rsid w:val="006248FB"/>
    <w:rsid w:val="00625131"/>
    <w:rsid w:val="00625277"/>
    <w:rsid w:val="00625AC4"/>
    <w:rsid w:val="00626440"/>
    <w:rsid w:val="00627EFF"/>
    <w:rsid w:val="0063003E"/>
    <w:rsid w:val="00631518"/>
    <w:rsid w:val="006321F0"/>
    <w:rsid w:val="00636789"/>
    <w:rsid w:val="0063747A"/>
    <w:rsid w:val="00637E3D"/>
    <w:rsid w:val="0064240F"/>
    <w:rsid w:val="00643AAD"/>
    <w:rsid w:val="0064465C"/>
    <w:rsid w:val="00647455"/>
    <w:rsid w:val="006477F9"/>
    <w:rsid w:val="00653DAF"/>
    <w:rsid w:val="00654430"/>
    <w:rsid w:val="00655224"/>
    <w:rsid w:val="006558E9"/>
    <w:rsid w:val="006570B2"/>
    <w:rsid w:val="006605D9"/>
    <w:rsid w:val="00660D24"/>
    <w:rsid w:val="006617A0"/>
    <w:rsid w:val="006629E3"/>
    <w:rsid w:val="00663C37"/>
    <w:rsid w:val="0066444D"/>
    <w:rsid w:val="0066470F"/>
    <w:rsid w:val="00665319"/>
    <w:rsid w:val="006655E4"/>
    <w:rsid w:val="00665C3D"/>
    <w:rsid w:val="00666F94"/>
    <w:rsid w:val="00667D5A"/>
    <w:rsid w:val="0067147E"/>
    <w:rsid w:val="00672A6C"/>
    <w:rsid w:val="00673F9F"/>
    <w:rsid w:val="00675A6E"/>
    <w:rsid w:val="006779DF"/>
    <w:rsid w:val="00677D78"/>
    <w:rsid w:val="006812AD"/>
    <w:rsid w:val="00681542"/>
    <w:rsid w:val="00682354"/>
    <w:rsid w:val="00684644"/>
    <w:rsid w:val="00684FB4"/>
    <w:rsid w:val="006852ED"/>
    <w:rsid w:val="00686931"/>
    <w:rsid w:val="006879BB"/>
    <w:rsid w:val="0069011C"/>
    <w:rsid w:val="00690CC7"/>
    <w:rsid w:val="00691C25"/>
    <w:rsid w:val="00691E1F"/>
    <w:rsid w:val="00693C99"/>
    <w:rsid w:val="00693E37"/>
    <w:rsid w:val="00694478"/>
    <w:rsid w:val="00694FCD"/>
    <w:rsid w:val="00695ED9"/>
    <w:rsid w:val="00696DCD"/>
    <w:rsid w:val="006A4029"/>
    <w:rsid w:val="006A574A"/>
    <w:rsid w:val="006B0692"/>
    <w:rsid w:val="006B2B82"/>
    <w:rsid w:val="006B3EF7"/>
    <w:rsid w:val="006B4F92"/>
    <w:rsid w:val="006B4FA1"/>
    <w:rsid w:val="006B5D42"/>
    <w:rsid w:val="006B6376"/>
    <w:rsid w:val="006C2063"/>
    <w:rsid w:val="006C3C03"/>
    <w:rsid w:val="006C54EB"/>
    <w:rsid w:val="006C67AA"/>
    <w:rsid w:val="006D0032"/>
    <w:rsid w:val="006D104C"/>
    <w:rsid w:val="006D10B4"/>
    <w:rsid w:val="006D1676"/>
    <w:rsid w:val="006D1BEF"/>
    <w:rsid w:val="006D2574"/>
    <w:rsid w:val="006D32DF"/>
    <w:rsid w:val="006D66A7"/>
    <w:rsid w:val="006E0B7E"/>
    <w:rsid w:val="006E0FCE"/>
    <w:rsid w:val="006E13D3"/>
    <w:rsid w:val="006E215A"/>
    <w:rsid w:val="006E2EED"/>
    <w:rsid w:val="006E381D"/>
    <w:rsid w:val="006E3A75"/>
    <w:rsid w:val="006E4093"/>
    <w:rsid w:val="006E436F"/>
    <w:rsid w:val="006E5000"/>
    <w:rsid w:val="006E6E7A"/>
    <w:rsid w:val="006E7C3B"/>
    <w:rsid w:val="006F0732"/>
    <w:rsid w:val="006F097D"/>
    <w:rsid w:val="006F241F"/>
    <w:rsid w:val="006F2C5A"/>
    <w:rsid w:val="006F2FC3"/>
    <w:rsid w:val="006F63AD"/>
    <w:rsid w:val="00700069"/>
    <w:rsid w:val="007016A6"/>
    <w:rsid w:val="00703059"/>
    <w:rsid w:val="00704815"/>
    <w:rsid w:val="00706542"/>
    <w:rsid w:val="0071150A"/>
    <w:rsid w:val="00711801"/>
    <w:rsid w:val="007137AC"/>
    <w:rsid w:val="007146D7"/>
    <w:rsid w:val="0071486B"/>
    <w:rsid w:val="00715F3B"/>
    <w:rsid w:val="00717240"/>
    <w:rsid w:val="007211B7"/>
    <w:rsid w:val="00721B5D"/>
    <w:rsid w:val="00723C74"/>
    <w:rsid w:val="0072492D"/>
    <w:rsid w:val="00726245"/>
    <w:rsid w:val="0072660F"/>
    <w:rsid w:val="007273D7"/>
    <w:rsid w:val="00731B6B"/>
    <w:rsid w:val="00732638"/>
    <w:rsid w:val="007336E5"/>
    <w:rsid w:val="00735954"/>
    <w:rsid w:val="00737677"/>
    <w:rsid w:val="00740FF6"/>
    <w:rsid w:val="00741FF4"/>
    <w:rsid w:val="00742412"/>
    <w:rsid w:val="007436D1"/>
    <w:rsid w:val="00744766"/>
    <w:rsid w:val="007464B6"/>
    <w:rsid w:val="0074796C"/>
    <w:rsid w:val="00753820"/>
    <w:rsid w:val="00757AEE"/>
    <w:rsid w:val="00762A11"/>
    <w:rsid w:val="00764ACB"/>
    <w:rsid w:val="007652BC"/>
    <w:rsid w:val="00765FFD"/>
    <w:rsid w:val="00770152"/>
    <w:rsid w:val="00773330"/>
    <w:rsid w:val="007740CC"/>
    <w:rsid w:val="00775185"/>
    <w:rsid w:val="00780489"/>
    <w:rsid w:val="00782B09"/>
    <w:rsid w:val="00785A4C"/>
    <w:rsid w:val="0078637A"/>
    <w:rsid w:val="00786648"/>
    <w:rsid w:val="00786C8E"/>
    <w:rsid w:val="007875B7"/>
    <w:rsid w:val="00787C97"/>
    <w:rsid w:val="00790995"/>
    <w:rsid w:val="0079271F"/>
    <w:rsid w:val="00792C4D"/>
    <w:rsid w:val="00797F4D"/>
    <w:rsid w:val="007A0C41"/>
    <w:rsid w:val="007A3C6A"/>
    <w:rsid w:val="007A71FA"/>
    <w:rsid w:val="007A7252"/>
    <w:rsid w:val="007A7571"/>
    <w:rsid w:val="007B0D9D"/>
    <w:rsid w:val="007B0FB5"/>
    <w:rsid w:val="007B109E"/>
    <w:rsid w:val="007B45DE"/>
    <w:rsid w:val="007B4E95"/>
    <w:rsid w:val="007B5A8D"/>
    <w:rsid w:val="007B5D5C"/>
    <w:rsid w:val="007B63A2"/>
    <w:rsid w:val="007C1F41"/>
    <w:rsid w:val="007C2225"/>
    <w:rsid w:val="007C231F"/>
    <w:rsid w:val="007C3318"/>
    <w:rsid w:val="007C377B"/>
    <w:rsid w:val="007C5D0B"/>
    <w:rsid w:val="007C5DDF"/>
    <w:rsid w:val="007C60A9"/>
    <w:rsid w:val="007C71AD"/>
    <w:rsid w:val="007D1640"/>
    <w:rsid w:val="007D1DDB"/>
    <w:rsid w:val="007D3CC7"/>
    <w:rsid w:val="007D4CE5"/>
    <w:rsid w:val="007D5D0C"/>
    <w:rsid w:val="007D7033"/>
    <w:rsid w:val="007E0FB9"/>
    <w:rsid w:val="007E159A"/>
    <w:rsid w:val="007E2D4F"/>
    <w:rsid w:val="007E3B29"/>
    <w:rsid w:val="007E44AA"/>
    <w:rsid w:val="007E64D7"/>
    <w:rsid w:val="007E74CA"/>
    <w:rsid w:val="007E7AB2"/>
    <w:rsid w:val="007F1C85"/>
    <w:rsid w:val="007F2131"/>
    <w:rsid w:val="007F2357"/>
    <w:rsid w:val="007F4759"/>
    <w:rsid w:val="007F5E85"/>
    <w:rsid w:val="007F6946"/>
    <w:rsid w:val="007F69D2"/>
    <w:rsid w:val="007F7B48"/>
    <w:rsid w:val="00802588"/>
    <w:rsid w:val="00803722"/>
    <w:rsid w:val="0080506F"/>
    <w:rsid w:val="00805970"/>
    <w:rsid w:val="00807B1B"/>
    <w:rsid w:val="00810624"/>
    <w:rsid w:val="008111A3"/>
    <w:rsid w:val="008120C1"/>
    <w:rsid w:val="008125C6"/>
    <w:rsid w:val="00812BEB"/>
    <w:rsid w:val="00812CAF"/>
    <w:rsid w:val="0081325D"/>
    <w:rsid w:val="008156BE"/>
    <w:rsid w:val="00816B11"/>
    <w:rsid w:val="00817E03"/>
    <w:rsid w:val="0082177A"/>
    <w:rsid w:val="00824D33"/>
    <w:rsid w:val="0082518A"/>
    <w:rsid w:val="0082749E"/>
    <w:rsid w:val="0082763B"/>
    <w:rsid w:val="0083039A"/>
    <w:rsid w:val="0083042F"/>
    <w:rsid w:val="00830668"/>
    <w:rsid w:val="008321DC"/>
    <w:rsid w:val="008329A5"/>
    <w:rsid w:val="008357B4"/>
    <w:rsid w:val="008376A5"/>
    <w:rsid w:val="00841812"/>
    <w:rsid w:val="00842E9D"/>
    <w:rsid w:val="0084354A"/>
    <w:rsid w:val="008451F9"/>
    <w:rsid w:val="00845523"/>
    <w:rsid w:val="00845DD7"/>
    <w:rsid w:val="00846D8B"/>
    <w:rsid w:val="00846F03"/>
    <w:rsid w:val="00851A2B"/>
    <w:rsid w:val="00851D85"/>
    <w:rsid w:val="00852AD3"/>
    <w:rsid w:val="00853DBC"/>
    <w:rsid w:val="00854321"/>
    <w:rsid w:val="00854643"/>
    <w:rsid w:val="00856606"/>
    <w:rsid w:val="00856734"/>
    <w:rsid w:val="00857E47"/>
    <w:rsid w:val="00860092"/>
    <w:rsid w:val="008606E8"/>
    <w:rsid w:val="00862AC5"/>
    <w:rsid w:val="00866F57"/>
    <w:rsid w:val="00867AFB"/>
    <w:rsid w:val="00870694"/>
    <w:rsid w:val="00870BD8"/>
    <w:rsid w:val="00871211"/>
    <w:rsid w:val="0087192F"/>
    <w:rsid w:val="00871A62"/>
    <w:rsid w:val="00871C4B"/>
    <w:rsid w:val="00873004"/>
    <w:rsid w:val="00873514"/>
    <w:rsid w:val="008746E1"/>
    <w:rsid w:val="00874F11"/>
    <w:rsid w:val="00875B99"/>
    <w:rsid w:val="0087611D"/>
    <w:rsid w:val="00880D12"/>
    <w:rsid w:val="00881AFC"/>
    <w:rsid w:val="00882AA6"/>
    <w:rsid w:val="00882BF5"/>
    <w:rsid w:val="008848EE"/>
    <w:rsid w:val="00884B8A"/>
    <w:rsid w:val="008856E3"/>
    <w:rsid w:val="00890038"/>
    <w:rsid w:val="0089044E"/>
    <w:rsid w:val="0089140E"/>
    <w:rsid w:val="00891AAE"/>
    <w:rsid w:val="00892A4C"/>
    <w:rsid w:val="0089322B"/>
    <w:rsid w:val="00897AA0"/>
    <w:rsid w:val="008A024B"/>
    <w:rsid w:val="008A0D26"/>
    <w:rsid w:val="008A0E51"/>
    <w:rsid w:val="008A0EA7"/>
    <w:rsid w:val="008A1065"/>
    <w:rsid w:val="008A1E84"/>
    <w:rsid w:val="008A2B95"/>
    <w:rsid w:val="008A49E6"/>
    <w:rsid w:val="008A5545"/>
    <w:rsid w:val="008A7041"/>
    <w:rsid w:val="008B51EC"/>
    <w:rsid w:val="008B5A1D"/>
    <w:rsid w:val="008B5FED"/>
    <w:rsid w:val="008B6CAA"/>
    <w:rsid w:val="008B7BEF"/>
    <w:rsid w:val="008C0761"/>
    <w:rsid w:val="008C1783"/>
    <w:rsid w:val="008C224E"/>
    <w:rsid w:val="008C42EB"/>
    <w:rsid w:val="008C4867"/>
    <w:rsid w:val="008C5F8D"/>
    <w:rsid w:val="008C7235"/>
    <w:rsid w:val="008D2001"/>
    <w:rsid w:val="008D2512"/>
    <w:rsid w:val="008D3536"/>
    <w:rsid w:val="008D5865"/>
    <w:rsid w:val="008D68B5"/>
    <w:rsid w:val="008E04F4"/>
    <w:rsid w:val="008E099F"/>
    <w:rsid w:val="008E2209"/>
    <w:rsid w:val="008E2974"/>
    <w:rsid w:val="008E40FF"/>
    <w:rsid w:val="008E6DC8"/>
    <w:rsid w:val="008F0709"/>
    <w:rsid w:val="008F4AB6"/>
    <w:rsid w:val="008F6403"/>
    <w:rsid w:val="008F7B22"/>
    <w:rsid w:val="00900629"/>
    <w:rsid w:val="00900FBE"/>
    <w:rsid w:val="0090377A"/>
    <w:rsid w:val="009056AA"/>
    <w:rsid w:val="00906222"/>
    <w:rsid w:val="00906DCF"/>
    <w:rsid w:val="00910E12"/>
    <w:rsid w:val="00911158"/>
    <w:rsid w:val="00912A3F"/>
    <w:rsid w:val="009144CB"/>
    <w:rsid w:val="00916828"/>
    <w:rsid w:val="0091709C"/>
    <w:rsid w:val="009172D6"/>
    <w:rsid w:val="00917DB8"/>
    <w:rsid w:val="00920DB5"/>
    <w:rsid w:val="00926FCB"/>
    <w:rsid w:val="00927A2B"/>
    <w:rsid w:val="00931302"/>
    <w:rsid w:val="00931DC9"/>
    <w:rsid w:val="009320E6"/>
    <w:rsid w:val="00932662"/>
    <w:rsid w:val="009334E6"/>
    <w:rsid w:val="00933F70"/>
    <w:rsid w:val="00934E8A"/>
    <w:rsid w:val="00935691"/>
    <w:rsid w:val="0093640D"/>
    <w:rsid w:val="00936F68"/>
    <w:rsid w:val="009407D9"/>
    <w:rsid w:val="00941CAC"/>
    <w:rsid w:val="00942F29"/>
    <w:rsid w:val="00943789"/>
    <w:rsid w:val="009447E3"/>
    <w:rsid w:val="0094485D"/>
    <w:rsid w:val="00946D97"/>
    <w:rsid w:val="00947ED6"/>
    <w:rsid w:val="009502E8"/>
    <w:rsid w:val="0095041C"/>
    <w:rsid w:val="009516F9"/>
    <w:rsid w:val="00951DF2"/>
    <w:rsid w:val="00952D98"/>
    <w:rsid w:val="00953121"/>
    <w:rsid w:val="00953267"/>
    <w:rsid w:val="009535A2"/>
    <w:rsid w:val="00956048"/>
    <w:rsid w:val="00961D2E"/>
    <w:rsid w:val="00964AC5"/>
    <w:rsid w:val="009652F6"/>
    <w:rsid w:val="0096543C"/>
    <w:rsid w:val="00965A45"/>
    <w:rsid w:val="00970D79"/>
    <w:rsid w:val="00971185"/>
    <w:rsid w:val="009724D9"/>
    <w:rsid w:val="00973E08"/>
    <w:rsid w:val="00977CE3"/>
    <w:rsid w:val="00977F3D"/>
    <w:rsid w:val="00980679"/>
    <w:rsid w:val="00982C61"/>
    <w:rsid w:val="0098408E"/>
    <w:rsid w:val="009859A6"/>
    <w:rsid w:val="00985AC1"/>
    <w:rsid w:val="0098619A"/>
    <w:rsid w:val="009866C6"/>
    <w:rsid w:val="00986ABB"/>
    <w:rsid w:val="009919FC"/>
    <w:rsid w:val="00991B0B"/>
    <w:rsid w:val="009932C9"/>
    <w:rsid w:val="00994230"/>
    <w:rsid w:val="009949EF"/>
    <w:rsid w:val="0099572E"/>
    <w:rsid w:val="009957EC"/>
    <w:rsid w:val="00995D1E"/>
    <w:rsid w:val="00995EFE"/>
    <w:rsid w:val="0099656A"/>
    <w:rsid w:val="009A015C"/>
    <w:rsid w:val="009A0CC9"/>
    <w:rsid w:val="009A184B"/>
    <w:rsid w:val="009A1D59"/>
    <w:rsid w:val="009A1E82"/>
    <w:rsid w:val="009A28E7"/>
    <w:rsid w:val="009A301F"/>
    <w:rsid w:val="009A602E"/>
    <w:rsid w:val="009A72CD"/>
    <w:rsid w:val="009B229A"/>
    <w:rsid w:val="009B2BBA"/>
    <w:rsid w:val="009B3E5E"/>
    <w:rsid w:val="009B5BC1"/>
    <w:rsid w:val="009C0474"/>
    <w:rsid w:val="009C1807"/>
    <w:rsid w:val="009C19F9"/>
    <w:rsid w:val="009C1ACF"/>
    <w:rsid w:val="009C25B9"/>
    <w:rsid w:val="009C2600"/>
    <w:rsid w:val="009C3C2E"/>
    <w:rsid w:val="009C5D6E"/>
    <w:rsid w:val="009C7A29"/>
    <w:rsid w:val="009D1E4A"/>
    <w:rsid w:val="009D30A1"/>
    <w:rsid w:val="009D5159"/>
    <w:rsid w:val="009D6875"/>
    <w:rsid w:val="009E0EB8"/>
    <w:rsid w:val="009E50C5"/>
    <w:rsid w:val="009E539D"/>
    <w:rsid w:val="009E7649"/>
    <w:rsid w:val="009E7AB8"/>
    <w:rsid w:val="009F0BA0"/>
    <w:rsid w:val="009F2421"/>
    <w:rsid w:val="009F42BA"/>
    <w:rsid w:val="009F455E"/>
    <w:rsid w:val="009F66DF"/>
    <w:rsid w:val="009F6B2E"/>
    <w:rsid w:val="009F7AE0"/>
    <w:rsid w:val="00A004A7"/>
    <w:rsid w:val="00A00F8A"/>
    <w:rsid w:val="00A00FC3"/>
    <w:rsid w:val="00A019B7"/>
    <w:rsid w:val="00A0371C"/>
    <w:rsid w:val="00A07FC9"/>
    <w:rsid w:val="00A106D9"/>
    <w:rsid w:val="00A118B6"/>
    <w:rsid w:val="00A11BC3"/>
    <w:rsid w:val="00A13C35"/>
    <w:rsid w:val="00A16688"/>
    <w:rsid w:val="00A17602"/>
    <w:rsid w:val="00A207CA"/>
    <w:rsid w:val="00A216F6"/>
    <w:rsid w:val="00A21FE6"/>
    <w:rsid w:val="00A23C94"/>
    <w:rsid w:val="00A24286"/>
    <w:rsid w:val="00A242FC"/>
    <w:rsid w:val="00A30751"/>
    <w:rsid w:val="00A3163B"/>
    <w:rsid w:val="00A32529"/>
    <w:rsid w:val="00A3295F"/>
    <w:rsid w:val="00A32C44"/>
    <w:rsid w:val="00A32EAC"/>
    <w:rsid w:val="00A36142"/>
    <w:rsid w:val="00A40ACD"/>
    <w:rsid w:val="00A43210"/>
    <w:rsid w:val="00A44B0D"/>
    <w:rsid w:val="00A4505A"/>
    <w:rsid w:val="00A50815"/>
    <w:rsid w:val="00A51922"/>
    <w:rsid w:val="00A52365"/>
    <w:rsid w:val="00A526E2"/>
    <w:rsid w:val="00A52EDA"/>
    <w:rsid w:val="00A53526"/>
    <w:rsid w:val="00A56CE0"/>
    <w:rsid w:val="00A572CE"/>
    <w:rsid w:val="00A5748B"/>
    <w:rsid w:val="00A61E71"/>
    <w:rsid w:val="00A6248E"/>
    <w:rsid w:val="00A641B5"/>
    <w:rsid w:val="00A6440A"/>
    <w:rsid w:val="00A654A9"/>
    <w:rsid w:val="00A654B5"/>
    <w:rsid w:val="00A66B3D"/>
    <w:rsid w:val="00A707C7"/>
    <w:rsid w:val="00A713F0"/>
    <w:rsid w:val="00A76F70"/>
    <w:rsid w:val="00A77112"/>
    <w:rsid w:val="00A77611"/>
    <w:rsid w:val="00A81158"/>
    <w:rsid w:val="00A81B91"/>
    <w:rsid w:val="00A84278"/>
    <w:rsid w:val="00A8456C"/>
    <w:rsid w:val="00A85F4B"/>
    <w:rsid w:val="00A86F91"/>
    <w:rsid w:val="00A92700"/>
    <w:rsid w:val="00A9437B"/>
    <w:rsid w:val="00A960BA"/>
    <w:rsid w:val="00A96185"/>
    <w:rsid w:val="00AA09C6"/>
    <w:rsid w:val="00AA1975"/>
    <w:rsid w:val="00AA19C3"/>
    <w:rsid w:val="00AA249E"/>
    <w:rsid w:val="00AA4772"/>
    <w:rsid w:val="00AA6FA4"/>
    <w:rsid w:val="00AB1826"/>
    <w:rsid w:val="00AB3C0A"/>
    <w:rsid w:val="00AB735E"/>
    <w:rsid w:val="00AB738D"/>
    <w:rsid w:val="00AC1B9F"/>
    <w:rsid w:val="00AC1F80"/>
    <w:rsid w:val="00AC31F6"/>
    <w:rsid w:val="00AC378E"/>
    <w:rsid w:val="00AC47C3"/>
    <w:rsid w:val="00AC4B6A"/>
    <w:rsid w:val="00AC5384"/>
    <w:rsid w:val="00AC6767"/>
    <w:rsid w:val="00AD27F0"/>
    <w:rsid w:val="00AD39F8"/>
    <w:rsid w:val="00AD5233"/>
    <w:rsid w:val="00AD6DA5"/>
    <w:rsid w:val="00AD7BD2"/>
    <w:rsid w:val="00AE47CD"/>
    <w:rsid w:val="00AE56BA"/>
    <w:rsid w:val="00AE79AA"/>
    <w:rsid w:val="00AF0EC8"/>
    <w:rsid w:val="00AF133D"/>
    <w:rsid w:val="00AF3572"/>
    <w:rsid w:val="00AF753C"/>
    <w:rsid w:val="00AF7F30"/>
    <w:rsid w:val="00B01E52"/>
    <w:rsid w:val="00B02E80"/>
    <w:rsid w:val="00B0417F"/>
    <w:rsid w:val="00B04F29"/>
    <w:rsid w:val="00B050C0"/>
    <w:rsid w:val="00B06631"/>
    <w:rsid w:val="00B06D3C"/>
    <w:rsid w:val="00B10603"/>
    <w:rsid w:val="00B10F87"/>
    <w:rsid w:val="00B117BB"/>
    <w:rsid w:val="00B12189"/>
    <w:rsid w:val="00B14016"/>
    <w:rsid w:val="00B15417"/>
    <w:rsid w:val="00B169EA"/>
    <w:rsid w:val="00B175E0"/>
    <w:rsid w:val="00B179AB"/>
    <w:rsid w:val="00B17FCE"/>
    <w:rsid w:val="00B212A1"/>
    <w:rsid w:val="00B2177A"/>
    <w:rsid w:val="00B21C0A"/>
    <w:rsid w:val="00B23324"/>
    <w:rsid w:val="00B23E2D"/>
    <w:rsid w:val="00B24855"/>
    <w:rsid w:val="00B26319"/>
    <w:rsid w:val="00B27A40"/>
    <w:rsid w:val="00B27C18"/>
    <w:rsid w:val="00B31795"/>
    <w:rsid w:val="00B368B3"/>
    <w:rsid w:val="00B36F41"/>
    <w:rsid w:val="00B37B9E"/>
    <w:rsid w:val="00B405E5"/>
    <w:rsid w:val="00B42ADF"/>
    <w:rsid w:val="00B46151"/>
    <w:rsid w:val="00B501E6"/>
    <w:rsid w:val="00B50378"/>
    <w:rsid w:val="00B506B3"/>
    <w:rsid w:val="00B51A36"/>
    <w:rsid w:val="00B52456"/>
    <w:rsid w:val="00B535A9"/>
    <w:rsid w:val="00B54FAD"/>
    <w:rsid w:val="00B60513"/>
    <w:rsid w:val="00B61065"/>
    <w:rsid w:val="00B614A5"/>
    <w:rsid w:val="00B6205A"/>
    <w:rsid w:val="00B62217"/>
    <w:rsid w:val="00B62CA7"/>
    <w:rsid w:val="00B62EFA"/>
    <w:rsid w:val="00B63BA7"/>
    <w:rsid w:val="00B65C18"/>
    <w:rsid w:val="00B7015E"/>
    <w:rsid w:val="00B70885"/>
    <w:rsid w:val="00B712FE"/>
    <w:rsid w:val="00B73708"/>
    <w:rsid w:val="00B7474C"/>
    <w:rsid w:val="00B74F2C"/>
    <w:rsid w:val="00B77496"/>
    <w:rsid w:val="00B7783B"/>
    <w:rsid w:val="00B77CB7"/>
    <w:rsid w:val="00B77E18"/>
    <w:rsid w:val="00B80824"/>
    <w:rsid w:val="00B81763"/>
    <w:rsid w:val="00B817CE"/>
    <w:rsid w:val="00B824D4"/>
    <w:rsid w:val="00B82BD2"/>
    <w:rsid w:val="00B83F0B"/>
    <w:rsid w:val="00B859C6"/>
    <w:rsid w:val="00B86F11"/>
    <w:rsid w:val="00B90554"/>
    <w:rsid w:val="00B91288"/>
    <w:rsid w:val="00B92502"/>
    <w:rsid w:val="00B92C95"/>
    <w:rsid w:val="00B9417D"/>
    <w:rsid w:val="00BA0AA1"/>
    <w:rsid w:val="00BA10D4"/>
    <w:rsid w:val="00BA306C"/>
    <w:rsid w:val="00BA4101"/>
    <w:rsid w:val="00BA5C4E"/>
    <w:rsid w:val="00BA5CBE"/>
    <w:rsid w:val="00BA5E7D"/>
    <w:rsid w:val="00BA60C0"/>
    <w:rsid w:val="00BA621A"/>
    <w:rsid w:val="00BA6856"/>
    <w:rsid w:val="00BB0062"/>
    <w:rsid w:val="00BB04BA"/>
    <w:rsid w:val="00BB3524"/>
    <w:rsid w:val="00BB44A4"/>
    <w:rsid w:val="00BB518C"/>
    <w:rsid w:val="00BB64E0"/>
    <w:rsid w:val="00BC0648"/>
    <w:rsid w:val="00BC403C"/>
    <w:rsid w:val="00BC71BB"/>
    <w:rsid w:val="00BC7A43"/>
    <w:rsid w:val="00BC7E26"/>
    <w:rsid w:val="00BD06FC"/>
    <w:rsid w:val="00BD1353"/>
    <w:rsid w:val="00BD15E3"/>
    <w:rsid w:val="00BD17FD"/>
    <w:rsid w:val="00BD37E5"/>
    <w:rsid w:val="00BD5061"/>
    <w:rsid w:val="00BD67D7"/>
    <w:rsid w:val="00BD68FB"/>
    <w:rsid w:val="00BD7A09"/>
    <w:rsid w:val="00BE0C4F"/>
    <w:rsid w:val="00BE0DC1"/>
    <w:rsid w:val="00BE13EE"/>
    <w:rsid w:val="00BE2D42"/>
    <w:rsid w:val="00BE3BE9"/>
    <w:rsid w:val="00BE659A"/>
    <w:rsid w:val="00BE6835"/>
    <w:rsid w:val="00BE6CB9"/>
    <w:rsid w:val="00BE6DA3"/>
    <w:rsid w:val="00BF1521"/>
    <w:rsid w:val="00BF2C30"/>
    <w:rsid w:val="00BF2E19"/>
    <w:rsid w:val="00BF301B"/>
    <w:rsid w:val="00BF3E9B"/>
    <w:rsid w:val="00BF7BC5"/>
    <w:rsid w:val="00C0065C"/>
    <w:rsid w:val="00C0232F"/>
    <w:rsid w:val="00C07E51"/>
    <w:rsid w:val="00C07FFE"/>
    <w:rsid w:val="00C12B1B"/>
    <w:rsid w:val="00C13798"/>
    <w:rsid w:val="00C13BB5"/>
    <w:rsid w:val="00C14E80"/>
    <w:rsid w:val="00C150F1"/>
    <w:rsid w:val="00C2035E"/>
    <w:rsid w:val="00C206FA"/>
    <w:rsid w:val="00C25816"/>
    <w:rsid w:val="00C2642B"/>
    <w:rsid w:val="00C2688B"/>
    <w:rsid w:val="00C27EFB"/>
    <w:rsid w:val="00C3039B"/>
    <w:rsid w:val="00C31A72"/>
    <w:rsid w:val="00C33DC7"/>
    <w:rsid w:val="00C34D4F"/>
    <w:rsid w:val="00C3573D"/>
    <w:rsid w:val="00C36363"/>
    <w:rsid w:val="00C36380"/>
    <w:rsid w:val="00C370BF"/>
    <w:rsid w:val="00C409F2"/>
    <w:rsid w:val="00C40FD0"/>
    <w:rsid w:val="00C41AAF"/>
    <w:rsid w:val="00C41D8A"/>
    <w:rsid w:val="00C447F8"/>
    <w:rsid w:val="00C4606A"/>
    <w:rsid w:val="00C5095E"/>
    <w:rsid w:val="00C5196D"/>
    <w:rsid w:val="00C51B81"/>
    <w:rsid w:val="00C55461"/>
    <w:rsid w:val="00C5553A"/>
    <w:rsid w:val="00C556E9"/>
    <w:rsid w:val="00C566DD"/>
    <w:rsid w:val="00C568D6"/>
    <w:rsid w:val="00C56ED4"/>
    <w:rsid w:val="00C57A31"/>
    <w:rsid w:val="00C62613"/>
    <w:rsid w:val="00C62E1E"/>
    <w:rsid w:val="00C64FDB"/>
    <w:rsid w:val="00C65B92"/>
    <w:rsid w:val="00C6712B"/>
    <w:rsid w:val="00C67F6B"/>
    <w:rsid w:val="00C700AB"/>
    <w:rsid w:val="00C71949"/>
    <w:rsid w:val="00C7228C"/>
    <w:rsid w:val="00C7232F"/>
    <w:rsid w:val="00C723AF"/>
    <w:rsid w:val="00C7343D"/>
    <w:rsid w:val="00C74C70"/>
    <w:rsid w:val="00C74DA0"/>
    <w:rsid w:val="00C75301"/>
    <w:rsid w:val="00C75491"/>
    <w:rsid w:val="00C77E4C"/>
    <w:rsid w:val="00C80346"/>
    <w:rsid w:val="00C81A54"/>
    <w:rsid w:val="00C81A7E"/>
    <w:rsid w:val="00C82A87"/>
    <w:rsid w:val="00C82EBE"/>
    <w:rsid w:val="00C85B38"/>
    <w:rsid w:val="00C86224"/>
    <w:rsid w:val="00C8624E"/>
    <w:rsid w:val="00C87C7F"/>
    <w:rsid w:val="00C87D9D"/>
    <w:rsid w:val="00C906EE"/>
    <w:rsid w:val="00C90EC9"/>
    <w:rsid w:val="00C93D58"/>
    <w:rsid w:val="00C954E7"/>
    <w:rsid w:val="00C95C5C"/>
    <w:rsid w:val="00C95D36"/>
    <w:rsid w:val="00C969FA"/>
    <w:rsid w:val="00C97ACF"/>
    <w:rsid w:val="00CA07ED"/>
    <w:rsid w:val="00CA1E64"/>
    <w:rsid w:val="00CA20E2"/>
    <w:rsid w:val="00CA38BF"/>
    <w:rsid w:val="00CA51FB"/>
    <w:rsid w:val="00CA5216"/>
    <w:rsid w:val="00CA530B"/>
    <w:rsid w:val="00CA619B"/>
    <w:rsid w:val="00CB1401"/>
    <w:rsid w:val="00CB1935"/>
    <w:rsid w:val="00CB21CF"/>
    <w:rsid w:val="00CB22AE"/>
    <w:rsid w:val="00CB254E"/>
    <w:rsid w:val="00CB2658"/>
    <w:rsid w:val="00CB2BF8"/>
    <w:rsid w:val="00CB3A01"/>
    <w:rsid w:val="00CC26AB"/>
    <w:rsid w:val="00CC483F"/>
    <w:rsid w:val="00CC5655"/>
    <w:rsid w:val="00CD017C"/>
    <w:rsid w:val="00CD02EF"/>
    <w:rsid w:val="00CD25C2"/>
    <w:rsid w:val="00CD3CC1"/>
    <w:rsid w:val="00CD4217"/>
    <w:rsid w:val="00CD5859"/>
    <w:rsid w:val="00CD7700"/>
    <w:rsid w:val="00CD77B9"/>
    <w:rsid w:val="00CE3733"/>
    <w:rsid w:val="00CE4865"/>
    <w:rsid w:val="00CE5BFD"/>
    <w:rsid w:val="00CE5F81"/>
    <w:rsid w:val="00CE707C"/>
    <w:rsid w:val="00CF0AA6"/>
    <w:rsid w:val="00CF345A"/>
    <w:rsid w:val="00CF4B61"/>
    <w:rsid w:val="00CF5908"/>
    <w:rsid w:val="00CF5D53"/>
    <w:rsid w:val="00D00007"/>
    <w:rsid w:val="00D0069A"/>
    <w:rsid w:val="00D00DA3"/>
    <w:rsid w:val="00D01BA2"/>
    <w:rsid w:val="00D01DD9"/>
    <w:rsid w:val="00D02D1D"/>
    <w:rsid w:val="00D02D44"/>
    <w:rsid w:val="00D03416"/>
    <w:rsid w:val="00D11664"/>
    <w:rsid w:val="00D138C1"/>
    <w:rsid w:val="00D139FA"/>
    <w:rsid w:val="00D13F3C"/>
    <w:rsid w:val="00D14541"/>
    <w:rsid w:val="00D1472B"/>
    <w:rsid w:val="00D176D3"/>
    <w:rsid w:val="00D17E56"/>
    <w:rsid w:val="00D21956"/>
    <w:rsid w:val="00D2374C"/>
    <w:rsid w:val="00D2447D"/>
    <w:rsid w:val="00D24EB8"/>
    <w:rsid w:val="00D263AD"/>
    <w:rsid w:val="00D27C24"/>
    <w:rsid w:val="00D308D3"/>
    <w:rsid w:val="00D30ECD"/>
    <w:rsid w:val="00D31918"/>
    <w:rsid w:val="00D347CD"/>
    <w:rsid w:val="00D353DD"/>
    <w:rsid w:val="00D35B51"/>
    <w:rsid w:val="00D3610B"/>
    <w:rsid w:val="00D37273"/>
    <w:rsid w:val="00D372E8"/>
    <w:rsid w:val="00D37CFE"/>
    <w:rsid w:val="00D403AB"/>
    <w:rsid w:val="00D43831"/>
    <w:rsid w:val="00D441A3"/>
    <w:rsid w:val="00D44FD9"/>
    <w:rsid w:val="00D47996"/>
    <w:rsid w:val="00D53303"/>
    <w:rsid w:val="00D54984"/>
    <w:rsid w:val="00D55067"/>
    <w:rsid w:val="00D55F3D"/>
    <w:rsid w:val="00D575FF"/>
    <w:rsid w:val="00D60DAE"/>
    <w:rsid w:val="00D60DDB"/>
    <w:rsid w:val="00D60E37"/>
    <w:rsid w:val="00D60F3B"/>
    <w:rsid w:val="00D610A5"/>
    <w:rsid w:val="00D619E5"/>
    <w:rsid w:val="00D63185"/>
    <w:rsid w:val="00D6643F"/>
    <w:rsid w:val="00D66B73"/>
    <w:rsid w:val="00D70893"/>
    <w:rsid w:val="00D70DB4"/>
    <w:rsid w:val="00D731CF"/>
    <w:rsid w:val="00D735DD"/>
    <w:rsid w:val="00D73D4E"/>
    <w:rsid w:val="00D74F42"/>
    <w:rsid w:val="00D76140"/>
    <w:rsid w:val="00D774DD"/>
    <w:rsid w:val="00D776DC"/>
    <w:rsid w:val="00D77BBA"/>
    <w:rsid w:val="00D77C26"/>
    <w:rsid w:val="00D80C06"/>
    <w:rsid w:val="00D83020"/>
    <w:rsid w:val="00D830C2"/>
    <w:rsid w:val="00D85524"/>
    <w:rsid w:val="00D865F1"/>
    <w:rsid w:val="00D8741C"/>
    <w:rsid w:val="00D916AC"/>
    <w:rsid w:val="00D934B0"/>
    <w:rsid w:val="00D93630"/>
    <w:rsid w:val="00D93F75"/>
    <w:rsid w:val="00D94BFC"/>
    <w:rsid w:val="00D95EED"/>
    <w:rsid w:val="00D9638E"/>
    <w:rsid w:val="00D97710"/>
    <w:rsid w:val="00DA0BAD"/>
    <w:rsid w:val="00DA0E43"/>
    <w:rsid w:val="00DA1C1C"/>
    <w:rsid w:val="00DA1E25"/>
    <w:rsid w:val="00DA3A00"/>
    <w:rsid w:val="00DA5175"/>
    <w:rsid w:val="00DA53B4"/>
    <w:rsid w:val="00DA557B"/>
    <w:rsid w:val="00DA6D52"/>
    <w:rsid w:val="00DA7819"/>
    <w:rsid w:val="00DB47CA"/>
    <w:rsid w:val="00DB525B"/>
    <w:rsid w:val="00DB7D06"/>
    <w:rsid w:val="00DC0273"/>
    <w:rsid w:val="00DC17E3"/>
    <w:rsid w:val="00DC4186"/>
    <w:rsid w:val="00DC7453"/>
    <w:rsid w:val="00DD0EC3"/>
    <w:rsid w:val="00DD1058"/>
    <w:rsid w:val="00DD11E9"/>
    <w:rsid w:val="00DD15C7"/>
    <w:rsid w:val="00DD1B17"/>
    <w:rsid w:val="00DD29B8"/>
    <w:rsid w:val="00DD3166"/>
    <w:rsid w:val="00DD476A"/>
    <w:rsid w:val="00DD54FD"/>
    <w:rsid w:val="00DD7E9B"/>
    <w:rsid w:val="00DE0146"/>
    <w:rsid w:val="00DE1C4D"/>
    <w:rsid w:val="00DE58D7"/>
    <w:rsid w:val="00DE620B"/>
    <w:rsid w:val="00DE7CFA"/>
    <w:rsid w:val="00DE7D3F"/>
    <w:rsid w:val="00DE7EDE"/>
    <w:rsid w:val="00DF034A"/>
    <w:rsid w:val="00DF135D"/>
    <w:rsid w:val="00DF1E2E"/>
    <w:rsid w:val="00DF1EEB"/>
    <w:rsid w:val="00DF2214"/>
    <w:rsid w:val="00DF297D"/>
    <w:rsid w:val="00DF335C"/>
    <w:rsid w:val="00DF4B55"/>
    <w:rsid w:val="00DF620E"/>
    <w:rsid w:val="00DF732F"/>
    <w:rsid w:val="00E04074"/>
    <w:rsid w:val="00E063DB"/>
    <w:rsid w:val="00E06ED5"/>
    <w:rsid w:val="00E0744B"/>
    <w:rsid w:val="00E1139C"/>
    <w:rsid w:val="00E13545"/>
    <w:rsid w:val="00E17381"/>
    <w:rsid w:val="00E17B53"/>
    <w:rsid w:val="00E219F0"/>
    <w:rsid w:val="00E21B62"/>
    <w:rsid w:val="00E23F2F"/>
    <w:rsid w:val="00E24429"/>
    <w:rsid w:val="00E24A90"/>
    <w:rsid w:val="00E24BBA"/>
    <w:rsid w:val="00E24BC7"/>
    <w:rsid w:val="00E258D4"/>
    <w:rsid w:val="00E26871"/>
    <w:rsid w:val="00E30D47"/>
    <w:rsid w:val="00E317FD"/>
    <w:rsid w:val="00E31908"/>
    <w:rsid w:val="00E32FD7"/>
    <w:rsid w:val="00E33D2A"/>
    <w:rsid w:val="00E35DB2"/>
    <w:rsid w:val="00E3777B"/>
    <w:rsid w:val="00E37A4D"/>
    <w:rsid w:val="00E45072"/>
    <w:rsid w:val="00E504FA"/>
    <w:rsid w:val="00E5107D"/>
    <w:rsid w:val="00E51FE6"/>
    <w:rsid w:val="00E53A50"/>
    <w:rsid w:val="00E56364"/>
    <w:rsid w:val="00E56FBF"/>
    <w:rsid w:val="00E57302"/>
    <w:rsid w:val="00E576EE"/>
    <w:rsid w:val="00E6075F"/>
    <w:rsid w:val="00E629E9"/>
    <w:rsid w:val="00E633D1"/>
    <w:rsid w:val="00E637C7"/>
    <w:rsid w:val="00E63A10"/>
    <w:rsid w:val="00E63A65"/>
    <w:rsid w:val="00E7109C"/>
    <w:rsid w:val="00E72B46"/>
    <w:rsid w:val="00E73075"/>
    <w:rsid w:val="00E73FB7"/>
    <w:rsid w:val="00E7446B"/>
    <w:rsid w:val="00E7643B"/>
    <w:rsid w:val="00E76A5B"/>
    <w:rsid w:val="00E76C8C"/>
    <w:rsid w:val="00E7755A"/>
    <w:rsid w:val="00E80977"/>
    <w:rsid w:val="00E80C05"/>
    <w:rsid w:val="00E81F9B"/>
    <w:rsid w:val="00E82104"/>
    <w:rsid w:val="00E826C5"/>
    <w:rsid w:val="00E83710"/>
    <w:rsid w:val="00E877A6"/>
    <w:rsid w:val="00E87A17"/>
    <w:rsid w:val="00E87E35"/>
    <w:rsid w:val="00E939D7"/>
    <w:rsid w:val="00E954C4"/>
    <w:rsid w:val="00E95BA6"/>
    <w:rsid w:val="00E9642E"/>
    <w:rsid w:val="00E9645B"/>
    <w:rsid w:val="00E965CB"/>
    <w:rsid w:val="00E96D3C"/>
    <w:rsid w:val="00E97385"/>
    <w:rsid w:val="00E97905"/>
    <w:rsid w:val="00EA08F9"/>
    <w:rsid w:val="00EA34BB"/>
    <w:rsid w:val="00EA4C5A"/>
    <w:rsid w:val="00EA57A5"/>
    <w:rsid w:val="00EA7E99"/>
    <w:rsid w:val="00EB08BA"/>
    <w:rsid w:val="00EB75B8"/>
    <w:rsid w:val="00EC1E69"/>
    <w:rsid w:val="00EC4C2D"/>
    <w:rsid w:val="00EC5832"/>
    <w:rsid w:val="00EC5B24"/>
    <w:rsid w:val="00EC7CFF"/>
    <w:rsid w:val="00EC7F95"/>
    <w:rsid w:val="00ED14BB"/>
    <w:rsid w:val="00ED3E52"/>
    <w:rsid w:val="00ED4034"/>
    <w:rsid w:val="00ED47D2"/>
    <w:rsid w:val="00ED5B2C"/>
    <w:rsid w:val="00ED6092"/>
    <w:rsid w:val="00ED6971"/>
    <w:rsid w:val="00ED79B9"/>
    <w:rsid w:val="00EE00A5"/>
    <w:rsid w:val="00EE0370"/>
    <w:rsid w:val="00EE04A3"/>
    <w:rsid w:val="00EE04DD"/>
    <w:rsid w:val="00EE0690"/>
    <w:rsid w:val="00EE0EB5"/>
    <w:rsid w:val="00EE7F69"/>
    <w:rsid w:val="00EF00B0"/>
    <w:rsid w:val="00EF1422"/>
    <w:rsid w:val="00EF1A34"/>
    <w:rsid w:val="00EF39AA"/>
    <w:rsid w:val="00EF77F3"/>
    <w:rsid w:val="00EF7C36"/>
    <w:rsid w:val="00F00C64"/>
    <w:rsid w:val="00F010F1"/>
    <w:rsid w:val="00F01B77"/>
    <w:rsid w:val="00F05C9E"/>
    <w:rsid w:val="00F1312D"/>
    <w:rsid w:val="00F153DA"/>
    <w:rsid w:val="00F1632C"/>
    <w:rsid w:val="00F17600"/>
    <w:rsid w:val="00F17B4F"/>
    <w:rsid w:val="00F20D57"/>
    <w:rsid w:val="00F21220"/>
    <w:rsid w:val="00F22023"/>
    <w:rsid w:val="00F22C20"/>
    <w:rsid w:val="00F25469"/>
    <w:rsid w:val="00F272B6"/>
    <w:rsid w:val="00F27D01"/>
    <w:rsid w:val="00F3291E"/>
    <w:rsid w:val="00F334B6"/>
    <w:rsid w:val="00F34FF2"/>
    <w:rsid w:val="00F35B7D"/>
    <w:rsid w:val="00F35BDA"/>
    <w:rsid w:val="00F40C99"/>
    <w:rsid w:val="00F42CD5"/>
    <w:rsid w:val="00F434DC"/>
    <w:rsid w:val="00F4377C"/>
    <w:rsid w:val="00F43B26"/>
    <w:rsid w:val="00F43B68"/>
    <w:rsid w:val="00F4614F"/>
    <w:rsid w:val="00F469CC"/>
    <w:rsid w:val="00F479A6"/>
    <w:rsid w:val="00F47B3F"/>
    <w:rsid w:val="00F500B4"/>
    <w:rsid w:val="00F55B33"/>
    <w:rsid w:val="00F5641D"/>
    <w:rsid w:val="00F56768"/>
    <w:rsid w:val="00F60F17"/>
    <w:rsid w:val="00F616A8"/>
    <w:rsid w:val="00F63E85"/>
    <w:rsid w:val="00F64BCA"/>
    <w:rsid w:val="00F64EB5"/>
    <w:rsid w:val="00F65C5C"/>
    <w:rsid w:val="00F728AA"/>
    <w:rsid w:val="00F7337A"/>
    <w:rsid w:val="00F7409F"/>
    <w:rsid w:val="00F745DC"/>
    <w:rsid w:val="00F766E3"/>
    <w:rsid w:val="00F767E1"/>
    <w:rsid w:val="00F80BED"/>
    <w:rsid w:val="00F81122"/>
    <w:rsid w:val="00F81578"/>
    <w:rsid w:val="00F81E90"/>
    <w:rsid w:val="00F82163"/>
    <w:rsid w:val="00F83486"/>
    <w:rsid w:val="00F83BE3"/>
    <w:rsid w:val="00F84EA8"/>
    <w:rsid w:val="00F85278"/>
    <w:rsid w:val="00F86AD8"/>
    <w:rsid w:val="00F86DB5"/>
    <w:rsid w:val="00F87925"/>
    <w:rsid w:val="00F91B0C"/>
    <w:rsid w:val="00F92AA5"/>
    <w:rsid w:val="00F930C4"/>
    <w:rsid w:val="00F9617C"/>
    <w:rsid w:val="00F9635D"/>
    <w:rsid w:val="00F97636"/>
    <w:rsid w:val="00FA0896"/>
    <w:rsid w:val="00FA0905"/>
    <w:rsid w:val="00FA1674"/>
    <w:rsid w:val="00FA1AF4"/>
    <w:rsid w:val="00FA23B0"/>
    <w:rsid w:val="00FA3D7F"/>
    <w:rsid w:val="00FA5104"/>
    <w:rsid w:val="00FA58A8"/>
    <w:rsid w:val="00FA6186"/>
    <w:rsid w:val="00FB0921"/>
    <w:rsid w:val="00FB0C58"/>
    <w:rsid w:val="00FB2BBF"/>
    <w:rsid w:val="00FB3F5B"/>
    <w:rsid w:val="00FB49D1"/>
    <w:rsid w:val="00FB777F"/>
    <w:rsid w:val="00FC07F9"/>
    <w:rsid w:val="00FC367D"/>
    <w:rsid w:val="00FC5CE3"/>
    <w:rsid w:val="00FC60B7"/>
    <w:rsid w:val="00FC6743"/>
    <w:rsid w:val="00FC7817"/>
    <w:rsid w:val="00FC7A9F"/>
    <w:rsid w:val="00FD1DD1"/>
    <w:rsid w:val="00FD554B"/>
    <w:rsid w:val="00FD6D7B"/>
    <w:rsid w:val="00FE0EF3"/>
    <w:rsid w:val="00FE1510"/>
    <w:rsid w:val="00FE1C32"/>
    <w:rsid w:val="00FF0834"/>
    <w:rsid w:val="00FF1213"/>
    <w:rsid w:val="00FF3A83"/>
    <w:rsid w:val="00FF54B0"/>
    <w:rsid w:val="00FF5BD4"/>
    <w:rsid w:val="00FF78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AFE292C"/>
  <w15:docId w15:val="{AEC4605A-BD80-48CF-AA92-0104C948F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4DA0"/>
    <w:pPr>
      <w:spacing w:after="0" w:line="276" w:lineRule="auto"/>
    </w:pPr>
    <w:rPr>
      <w:rFonts w:ascii="Arial" w:eastAsia="Arial" w:hAnsi="Arial" w:cs="Arial"/>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74DA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4DA0"/>
    <w:rPr>
      <w:rFonts w:ascii="Segoe UI" w:eastAsia="Arial" w:hAnsi="Segoe UI" w:cs="Segoe UI"/>
      <w:sz w:val="18"/>
      <w:szCs w:val="18"/>
      <w:lang w:eastAsia="en-GB"/>
    </w:rPr>
  </w:style>
  <w:style w:type="paragraph" w:styleId="CommentText">
    <w:name w:val="annotation text"/>
    <w:basedOn w:val="Normal"/>
    <w:link w:val="CommentTextChar"/>
    <w:unhideWhenUsed/>
    <w:rsid w:val="00C409F2"/>
    <w:pPr>
      <w:spacing w:after="160" w:line="240" w:lineRule="auto"/>
    </w:pPr>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rsid w:val="00C409F2"/>
    <w:rPr>
      <w:sz w:val="20"/>
      <w:szCs w:val="20"/>
    </w:rPr>
  </w:style>
  <w:style w:type="character" w:styleId="CommentReference">
    <w:name w:val="annotation reference"/>
    <w:basedOn w:val="DefaultParagraphFont"/>
    <w:unhideWhenUsed/>
    <w:rsid w:val="00C409F2"/>
    <w:rPr>
      <w:sz w:val="16"/>
      <w:szCs w:val="16"/>
    </w:rPr>
  </w:style>
  <w:style w:type="paragraph" w:styleId="ListParagraph">
    <w:name w:val="List Paragraph"/>
    <w:basedOn w:val="Normal"/>
    <w:uiPriority w:val="34"/>
    <w:qFormat/>
    <w:rsid w:val="00C409F2"/>
    <w:pPr>
      <w:ind w:left="720"/>
      <w:contextualSpacing/>
    </w:pPr>
  </w:style>
  <w:style w:type="paragraph" w:styleId="CommentSubject">
    <w:name w:val="annotation subject"/>
    <w:basedOn w:val="CommentText"/>
    <w:next w:val="CommentText"/>
    <w:link w:val="CommentSubjectChar"/>
    <w:uiPriority w:val="99"/>
    <w:semiHidden/>
    <w:unhideWhenUsed/>
    <w:rsid w:val="00EA34BB"/>
    <w:pPr>
      <w:spacing w:after="0"/>
    </w:pPr>
    <w:rPr>
      <w:rFonts w:ascii="Arial" w:eastAsia="Arial" w:hAnsi="Arial" w:cs="Arial"/>
      <w:b/>
      <w:bCs/>
      <w:lang w:eastAsia="en-GB"/>
    </w:rPr>
  </w:style>
  <w:style w:type="character" w:customStyle="1" w:styleId="CommentSubjectChar">
    <w:name w:val="Comment Subject Char"/>
    <w:basedOn w:val="CommentTextChar"/>
    <w:link w:val="CommentSubject"/>
    <w:uiPriority w:val="99"/>
    <w:semiHidden/>
    <w:rsid w:val="00EA34BB"/>
    <w:rPr>
      <w:rFonts w:ascii="Arial" w:eastAsia="Arial" w:hAnsi="Arial" w:cs="Arial"/>
      <w:b/>
      <w:bCs/>
      <w:sz w:val="20"/>
      <w:szCs w:val="20"/>
      <w:lang w:eastAsia="en-GB"/>
    </w:rPr>
  </w:style>
  <w:style w:type="paragraph" w:styleId="Header">
    <w:name w:val="header"/>
    <w:basedOn w:val="Normal"/>
    <w:link w:val="HeaderChar"/>
    <w:uiPriority w:val="99"/>
    <w:unhideWhenUsed/>
    <w:rsid w:val="006570B2"/>
    <w:pPr>
      <w:tabs>
        <w:tab w:val="center" w:pos="4536"/>
        <w:tab w:val="right" w:pos="9072"/>
      </w:tabs>
      <w:spacing w:line="240" w:lineRule="auto"/>
    </w:pPr>
  </w:style>
  <w:style w:type="character" w:customStyle="1" w:styleId="HeaderChar">
    <w:name w:val="Header Char"/>
    <w:basedOn w:val="DefaultParagraphFont"/>
    <w:link w:val="Header"/>
    <w:uiPriority w:val="99"/>
    <w:rsid w:val="006570B2"/>
    <w:rPr>
      <w:rFonts w:ascii="Arial" w:eastAsia="Arial" w:hAnsi="Arial" w:cs="Arial"/>
      <w:lang w:eastAsia="en-GB"/>
    </w:rPr>
  </w:style>
  <w:style w:type="paragraph" w:styleId="Footer">
    <w:name w:val="footer"/>
    <w:basedOn w:val="Normal"/>
    <w:link w:val="FooterChar"/>
    <w:uiPriority w:val="99"/>
    <w:unhideWhenUsed/>
    <w:rsid w:val="006570B2"/>
    <w:pPr>
      <w:tabs>
        <w:tab w:val="center" w:pos="4536"/>
        <w:tab w:val="right" w:pos="9072"/>
      </w:tabs>
      <w:spacing w:line="240" w:lineRule="auto"/>
    </w:pPr>
  </w:style>
  <w:style w:type="character" w:customStyle="1" w:styleId="FooterChar">
    <w:name w:val="Footer Char"/>
    <w:basedOn w:val="DefaultParagraphFont"/>
    <w:link w:val="Footer"/>
    <w:uiPriority w:val="99"/>
    <w:rsid w:val="006570B2"/>
    <w:rPr>
      <w:rFonts w:ascii="Arial" w:eastAsia="Arial" w:hAnsi="Arial" w:cs="Arial"/>
      <w:lang w:eastAsia="en-GB"/>
    </w:rPr>
  </w:style>
  <w:style w:type="paragraph" w:styleId="Revision">
    <w:name w:val="Revision"/>
    <w:hidden/>
    <w:uiPriority w:val="99"/>
    <w:semiHidden/>
    <w:rsid w:val="001A6AC5"/>
    <w:pPr>
      <w:spacing w:after="0" w:line="240" w:lineRule="auto"/>
    </w:pPr>
    <w:rPr>
      <w:rFonts w:ascii="Arial" w:eastAsia="Arial" w:hAnsi="Arial" w:cs="Arial"/>
      <w:lang w:eastAsia="en-GB"/>
    </w:rPr>
  </w:style>
  <w:style w:type="paragraph" w:customStyle="1" w:styleId="mcntmsonormal">
    <w:name w:val="mcntmsonormal"/>
    <w:basedOn w:val="Normal"/>
    <w:rsid w:val="006F2C5A"/>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styleId="PlaceholderText">
    <w:name w:val="Placeholder Text"/>
    <w:basedOn w:val="DefaultParagraphFont"/>
    <w:uiPriority w:val="99"/>
    <w:semiHidden/>
    <w:rsid w:val="00390D86"/>
    <w:rPr>
      <w:color w:val="808080"/>
    </w:rPr>
  </w:style>
  <w:style w:type="character" w:styleId="PageNumber">
    <w:name w:val="page number"/>
    <w:basedOn w:val="DefaultParagraphFont"/>
    <w:uiPriority w:val="99"/>
    <w:semiHidden/>
    <w:unhideWhenUsed/>
    <w:rsid w:val="003E3F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053469">
      <w:bodyDiv w:val="1"/>
      <w:marLeft w:val="0"/>
      <w:marRight w:val="0"/>
      <w:marTop w:val="0"/>
      <w:marBottom w:val="0"/>
      <w:divBdr>
        <w:top w:val="none" w:sz="0" w:space="0" w:color="auto"/>
        <w:left w:val="none" w:sz="0" w:space="0" w:color="auto"/>
        <w:bottom w:val="none" w:sz="0" w:space="0" w:color="auto"/>
        <w:right w:val="none" w:sz="0" w:space="0" w:color="auto"/>
      </w:divBdr>
    </w:div>
    <w:div w:id="300498228">
      <w:bodyDiv w:val="1"/>
      <w:marLeft w:val="0"/>
      <w:marRight w:val="0"/>
      <w:marTop w:val="0"/>
      <w:marBottom w:val="0"/>
      <w:divBdr>
        <w:top w:val="none" w:sz="0" w:space="0" w:color="auto"/>
        <w:left w:val="none" w:sz="0" w:space="0" w:color="auto"/>
        <w:bottom w:val="none" w:sz="0" w:space="0" w:color="auto"/>
        <w:right w:val="none" w:sz="0" w:space="0" w:color="auto"/>
      </w:divBdr>
    </w:div>
    <w:div w:id="317075675">
      <w:bodyDiv w:val="1"/>
      <w:marLeft w:val="0"/>
      <w:marRight w:val="0"/>
      <w:marTop w:val="0"/>
      <w:marBottom w:val="0"/>
      <w:divBdr>
        <w:top w:val="none" w:sz="0" w:space="0" w:color="auto"/>
        <w:left w:val="none" w:sz="0" w:space="0" w:color="auto"/>
        <w:bottom w:val="none" w:sz="0" w:space="0" w:color="auto"/>
        <w:right w:val="none" w:sz="0" w:space="0" w:color="auto"/>
      </w:divBdr>
    </w:div>
    <w:div w:id="327945541">
      <w:bodyDiv w:val="1"/>
      <w:marLeft w:val="0"/>
      <w:marRight w:val="0"/>
      <w:marTop w:val="0"/>
      <w:marBottom w:val="0"/>
      <w:divBdr>
        <w:top w:val="none" w:sz="0" w:space="0" w:color="auto"/>
        <w:left w:val="none" w:sz="0" w:space="0" w:color="auto"/>
        <w:bottom w:val="none" w:sz="0" w:space="0" w:color="auto"/>
        <w:right w:val="none" w:sz="0" w:space="0" w:color="auto"/>
      </w:divBdr>
    </w:div>
    <w:div w:id="380599781">
      <w:bodyDiv w:val="1"/>
      <w:marLeft w:val="0"/>
      <w:marRight w:val="0"/>
      <w:marTop w:val="0"/>
      <w:marBottom w:val="0"/>
      <w:divBdr>
        <w:top w:val="none" w:sz="0" w:space="0" w:color="auto"/>
        <w:left w:val="none" w:sz="0" w:space="0" w:color="auto"/>
        <w:bottom w:val="none" w:sz="0" w:space="0" w:color="auto"/>
        <w:right w:val="none" w:sz="0" w:space="0" w:color="auto"/>
      </w:divBdr>
    </w:div>
    <w:div w:id="474418630">
      <w:bodyDiv w:val="1"/>
      <w:marLeft w:val="0"/>
      <w:marRight w:val="0"/>
      <w:marTop w:val="0"/>
      <w:marBottom w:val="0"/>
      <w:divBdr>
        <w:top w:val="none" w:sz="0" w:space="0" w:color="auto"/>
        <w:left w:val="none" w:sz="0" w:space="0" w:color="auto"/>
        <w:bottom w:val="none" w:sz="0" w:space="0" w:color="auto"/>
        <w:right w:val="none" w:sz="0" w:space="0" w:color="auto"/>
      </w:divBdr>
    </w:div>
    <w:div w:id="476652378">
      <w:bodyDiv w:val="1"/>
      <w:marLeft w:val="0"/>
      <w:marRight w:val="0"/>
      <w:marTop w:val="0"/>
      <w:marBottom w:val="0"/>
      <w:divBdr>
        <w:top w:val="none" w:sz="0" w:space="0" w:color="auto"/>
        <w:left w:val="none" w:sz="0" w:space="0" w:color="auto"/>
        <w:bottom w:val="none" w:sz="0" w:space="0" w:color="auto"/>
        <w:right w:val="none" w:sz="0" w:space="0" w:color="auto"/>
      </w:divBdr>
    </w:div>
    <w:div w:id="500705725">
      <w:bodyDiv w:val="1"/>
      <w:marLeft w:val="0"/>
      <w:marRight w:val="0"/>
      <w:marTop w:val="0"/>
      <w:marBottom w:val="0"/>
      <w:divBdr>
        <w:top w:val="none" w:sz="0" w:space="0" w:color="auto"/>
        <w:left w:val="none" w:sz="0" w:space="0" w:color="auto"/>
        <w:bottom w:val="none" w:sz="0" w:space="0" w:color="auto"/>
        <w:right w:val="none" w:sz="0" w:space="0" w:color="auto"/>
      </w:divBdr>
    </w:div>
    <w:div w:id="514224384">
      <w:bodyDiv w:val="1"/>
      <w:marLeft w:val="0"/>
      <w:marRight w:val="0"/>
      <w:marTop w:val="0"/>
      <w:marBottom w:val="0"/>
      <w:divBdr>
        <w:top w:val="none" w:sz="0" w:space="0" w:color="auto"/>
        <w:left w:val="none" w:sz="0" w:space="0" w:color="auto"/>
        <w:bottom w:val="none" w:sz="0" w:space="0" w:color="auto"/>
        <w:right w:val="none" w:sz="0" w:space="0" w:color="auto"/>
      </w:divBdr>
    </w:div>
    <w:div w:id="711080725">
      <w:bodyDiv w:val="1"/>
      <w:marLeft w:val="0"/>
      <w:marRight w:val="0"/>
      <w:marTop w:val="0"/>
      <w:marBottom w:val="0"/>
      <w:divBdr>
        <w:top w:val="none" w:sz="0" w:space="0" w:color="auto"/>
        <w:left w:val="none" w:sz="0" w:space="0" w:color="auto"/>
        <w:bottom w:val="none" w:sz="0" w:space="0" w:color="auto"/>
        <w:right w:val="none" w:sz="0" w:space="0" w:color="auto"/>
      </w:divBdr>
    </w:div>
    <w:div w:id="781269183">
      <w:bodyDiv w:val="1"/>
      <w:marLeft w:val="0"/>
      <w:marRight w:val="0"/>
      <w:marTop w:val="0"/>
      <w:marBottom w:val="0"/>
      <w:divBdr>
        <w:top w:val="none" w:sz="0" w:space="0" w:color="auto"/>
        <w:left w:val="none" w:sz="0" w:space="0" w:color="auto"/>
        <w:bottom w:val="none" w:sz="0" w:space="0" w:color="auto"/>
        <w:right w:val="none" w:sz="0" w:space="0" w:color="auto"/>
      </w:divBdr>
    </w:div>
    <w:div w:id="794448508">
      <w:bodyDiv w:val="1"/>
      <w:marLeft w:val="0"/>
      <w:marRight w:val="0"/>
      <w:marTop w:val="0"/>
      <w:marBottom w:val="0"/>
      <w:divBdr>
        <w:top w:val="none" w:sz="0" w:space="0" w:color="auto"/>
        <w:left w:val="none" w:sz="0" w:space="0" w:color="auto"/>
        <w:bottom w:val="none" w:sz="0" w:space="0" w:color="auto"/>
        <w:right w:val="none" w:sz="0" w:space="0" w:color="auto"/>
      </w:divBdr>
    </w:div>
    <w:div w:id="924918790">
      <w:bodyDiv w:val="1"/>
      <w:marLeft w:val="0"/>
      <w:marRight w:val="0"/>
      <w:marTop w:val="0"/>
      <w:marBottom w:val="0"/>
      <w:divBdr>
        <w:top w:val="none" w:sz="0" w:space="0" w:color="auto"/>
        <w:left w:val="none" w:sz="0" w:space="0" w:color="auto"/>
        <w:bottom w:val="none" w:sz="0" w:space="0" w:color="auto"/>
        <w:right w:val="none" w:sz="0" w:space="0" w:color="auto"/>
      </w:divBdr>
    </w:div>
    <w:div w:id="987630487">
      <w:bodyDiv w:val="1"/>
      <w:marLeft w:val="0"/>
      <w:marRight w:val="0"/>
      <w:marTop w:val="0"/>
      <w:marBottom w:val="0"/>
      <w:divBdr>
        <w:top w:val="none" w:sz="0" w:space="0" w:color="auto"/>
        <w:left w:val="none" w:sz="0" w:space="0" w:color="auto"/>
        <w:bottom w:val="none" w:sz="0" w:space="0" w:color="auto"/>
        <w:right w:val="none" w:sz="0" w:space="0" w:color="auto"/>
      </w:divBdr>
    </w:div>
    <w:div w:id="1001154135">
      <w:bodyDiv w:val="1"/>
      <w:marLeft w:val="0"/>
      <w:marRight w:val="0"/>
      <w:marTop w:val="0"/>
      <w:marBottom w:val="0"/>
      <w:divBdr>
        <w:top w:val="none" w:sz="0" w:space="0" w:color="auto"/>
        <w:left w:val="none" w:sz="0" w:space="0" w:color="auto"/>
        <w:bottom w:val="none" w:sz="0" w:space="0" w:color="auto"/>
        <w:right w:val="none" w:sz="0" w:space="0" w:color="auto"/>
      </w:divBdr>
    </w:div>
    <w:div w:id="1154419400">
      <w:bodyDiv w:val="1"/>
      <w:marLeft w:val="0"/>
      <w:marRight w:val="0"/>
      <w:marTop w:val="0"/>
      <w:marBottom w:val="0"/>
      <w:divBdr>
        <w:top w:val="none" w:sz="0" w:space="0" w:color="auto"/>
        <w:left w:val="none" w:sz="0" w:space="0" w:color="auto"/>
        <w:bottom w:val="none" w:sz="0" w:space="0" w:color="auto"/>
        <w:right w:val="none" w:sz="0" w:space="0" w:color="auto"/>
      </w:divBdr>
    </w:div>
    <w:div w:id="1596670922">
      <w:bodyDiv w:val="1"/>
      <w:marLeft w:val="0"/>
      <w:marRight w:val="0"/>
      <w:marTop w:val="0"/>
      <w:marBottom w:val="0"/>
      <w:divBdr>
        <w:top w:val="none" w:sz="0" w:space="0" w:color="auto"/>
        <w:left w:val="none" w:sz="0" w:space="0" w:color="auto"/>
        <w:bottom w:val="none" w:sz="0" w:space="0" w:color="auto"/>
        <w:right w:val="none" w:sz="0" w:space="0" w:color="auto"/>
      </w:divBdr>
    </w:div>
    <w:div w:id="1758208549">
      <w:bodyDiv w:val="1"/>
      <w:marLeft w:val="0"/>
      <w:marRight w:val="0"/>
      <w:marTop w:val="0"/>
      <w:marBottom w:val="0"/>
      <w:divBdr>
        <w:top w:val="none" w:sz="0" w:space="0" w:color="auto"/>
        <w:left w:val="none" w:sz="0" w:space="0" w:color="auto"/>
        <w:bottom w:val="none" w:sz="0" w:space="0" w:color="auto"/>
        <w:right w:val="none" w:sz="0" w:space="0" w:color="auto"/>
      </w:divBdr>
    </w:div>
    <w:div w:id="178434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B7CE1D-0F67-449E-B7F5-8B5908C5F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68</Pages>
  <Words>26486</Words>
  <Characters>150971</Characters>
  <Application>Microsoft Office Word</Application>
  <DocSecurity>0</DocSecurity>
  <Lines>1258</Lines>
  <Paragraphs>354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177103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Dušan Romčević</dc:creator>
  <cp:keywords>[SEC=JAVNO]</cp:keywords>
  <dc:description/>
  <cp:lastModifiedBy>Daktilobiro08</cp:lastModifiedBy>
  <cp:revision>6</cp:revision>
  <cp:lastPrinted>2020-11-27T16:09:00Z</cp:lastPrinted>
  <dcterms:created xsi:type="dcterms:W3CDTF">2020-11-27T08:30:00Z</dcterms:created>
  <dcterms:modified xsi:type="dcterms:W3CDTF">2020-11-27T16:09:00Z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M_ProtectiveMarkingValue_Footer">
    <vt:lpwstr>ЈАВНО</vt:lpwstr>
  </property>
  <property fmtid="{D5CDD505-2E9C-101B-9397-08002B2CF9AE}" pid="3" name="PM_Caveats_Count">
    <vt:lpwstr>0</vt:lpwstr>
  </property>
  <property fmtid="{D5CDD505-2E9C-101B-9397-08002B2CF9AE}" pid="4" name="PM_Originator_Hash_SHA1">
    <vt:lpwstr>22085E7B0F1341B262EA0ED71557D3A6536CAA74</vt:lpwstr>
  </property>
  <property fmtid="{D5CDD505-2E9C-101B-9397-08002B2CF9AE}" pid="5" name="PM_SecurityClassification">
    <vt:lpwstr>JAVNO</vt:lpwstr>
  </property>
  <property fmtid="{D5CDD505-2E9C-101B-9397-08002B2CF9AE}" pid="6" name="PM_DisplayValueSecClassificationWithQualifier">
    <vt:lpwstr>ЈАВНО</vt:lpwstr>
  </property>
  <property fmtid="{D5CDD505-2E9C-101B-9397-08002B2CF9AE}" pid="7" name="PM_Qualifier">
    <vt:lpwstr/>
  </property>
  <property fmtid="{D5CDD505-2E9C-101B-9397-08002B2CF9AE}" pid="8" name="PM_Hash_SHA1">
    <vt:lpwstr>03877128ACFDF600DCC1BBB3F9C25A43B5735A18</vt:lpwstr>
  </property>
  <property fmtid="{D5CDD505-2E9C-101B-9397-08002B2CF9AE}" pid="9" name="PM_ProtectiveMarkingImage_Header">
    <vt:lpwstr>C:\Program Files\Common Files\janusNET Shared\janusSEAL\Images\DocumentSlashBlue.png</vt:lpwstr>
  </property>
  <property fmtid="{D5CDD505-2E9C-101B-9397-08002B2CF9AE}" pid="10" name="PM_InsertionValue">
    <vt:lpwstr>JAVNO</vt:lpwstr>
  </property>
  <property fmtid="{D5CDD505-2E9C-101B-9397-08002B2CF9AE}" pid="11" name="PM_ProtectiveMarkingValue_Header">
    <vt:lpwstr>ЈАВНО</vt:lpwstr>
  </property>
  <property fmtid="{D5CDD505-2E9C-101B-9397-08002B2CF9AE}" pid="12" name="PM_ProtectiveMarkingImage_Footer">
    <vt:lpwstr>C:\Program Files\Common Files\janusNET Shared\janusSEAL\Images\DocumentSlashBlue.png</vt:lpwstr>
  </property>
  <property fmtid="{D5CDD505-2E9C-101B-9397-08002B2CF9AE}" pid="13" name="PM_Namespace">
    <vt:lpwstr>NBS</vt:lpwstr>
  </property>
  <property fmtid="{D5CDD505-2E9C-101B-9397-08002B2CF9AE}" pid="14" name="PM_Version">
    <vt:lpwstr>v2</vt:lpwstr>
  </property>
  <property fmtid="{D5CDD505-2E9C-101B-9397-08002B2CF9AE}" pid="15" name="PM_Originating_FileId">
    <vt:lpwstr>3C857410C1C2484E9F8672E16240AEBB</vt:lpwstr>
  </property>
  <property fmtid="{D5CDD505-2E9C-101B-9397-08002B2CF9AE}" pid="16" name="PM_OriginationTimeStamp">
    <vt:lpwstr>2020-09-04T10:56:08Z</vt:lpwstr>
  </property>
  <property fmtid="{D5CDD505-2E9C-101B-9397-08002B2CF9AE}" pid="17" name="PM_Hash_Version">
    <vt:lpwstr>2016.1</vt:lpwstr>
  </property>
  <property fmtid="{D5CDD505-2E9C-101B-9397-08002B2CF9AE}" pid="18" name="PM_Hash_Salt_Prev">
    <vt:lpwstr>9E6D96959F89D49B91F121CDE1738F01</vt:lpwstr>
  </property>
  <property fmtid="{D5CDD505-2E9C-101B-9397-08002B2CF9AE}" pid="19" name="PM_Hash_Salt">
    <vt:lpwstr>9E6D96959F89D49B91F121CDE1738F01</vt:lpwstr>
  </property>
</Properties>
</file>