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545" w:rsidRPr="004B38B4" w:rsidRDefault="00AC2545" w:rsidP="00AC25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B38B4">
        <w:rPr>
          <w:rFonts w:ascii="Times New Roman" w:hAnsi="Times New Roman" w:cs="Times New Roman"/>
          <w:b/>
          <w:sz w:val="24"/>
          <w:szCs w:val="24"/>
          <w:lang w:val="sr-Cyrl-RS"/>
        </w:rPr>
        <w:t>Списак скраћеница</w:t>
      </w:r>
    </w:p>
    <w:p w:rsidR="00AC2545" w:rsidRPr="004B38B4" w:rsidRDefault="00AC2545" w:rsidP="00AC25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C2545" w:rsidRPr="004B38B4" w:rsidRDefault="00AC2545" w:rsidP="00AC25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4B38B4">
        <w:rPr>
          <w:rFonts w:ascii="Times New Roman" w:hAnsi="Times New Roman" w:cs="Times New Roman"/>
          <w:sz w:val="24"/>
          <w:szCs w:val="24"/>
          <w:lang w:val="sr-Cyrl-RS"/>
        </w:rPr>
        <w:t>АЛИМС – Агенција за лекове и медицинска средстава</w:t>
      </w:r>
    </w:p>
    <w:p w:rsidR="00AC2545" w:rsidRPr="004B38B4" w:rsidRDefault="00AC2545" w:rsidP="00AC25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4B38B4">
        <w:rPr>
          <w:rFonts w:ascii="Times New Roman" w:hAnsi="Times New Roman" w:cs="Times New Roman"/>
          <w:sz w:val="24"/>
          <w:szCs w:val="24"/>
        </w:rPr>
        <w:t>DALY</w:t>
      </w:r>
      <w:r w:rsidRPr="004B38B4">
        <w:rPr>
          <w:rFonts w:ascii="Times New Roman" w:hAnsi="Times New Roman" w:cs="Times New Roman"/>
          <w:sz w:val="24"/>
          <w:szCs w:val="24"/>
          <w:lang w:val="sr-Cyrl-RS"/>
        </w:rPr>
        <w:t xml:space="preserve"> – очекиване године живота изгубљене због неспособности </w:t>
      </w:r>
    </w:p>
    <w:p w:rsidR="00AC2545" w:rsidRPr="004B38B4" w:rsidRDefault="00AC2545" w:rsidP="00AC25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4B38B4">
        <w:rPr>
          <w:rFonts w:ascii="Times New Roman" w:hAnsi="Times New Roman" w:cs="Times New Roman"/>
          <w:sz w:val="24"/>
          <w:szCs w:val="24"/>
          <w:lang w:val="sr-Cyrl-RS"/>
        </w:rPr>
        <w:t>ИЈЗС – Институт за јавно здравље Србије „Др Милан Јовановић Батут“</w:t>
      </w:r>
    </w:p>
    <w:p w:rsidR="00AC2545" w:rsidRPr="004B38B4" w:rsidRDefault="00AC2545" w:rsidP="00AC25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4B38B4">
        <w:rPr>
          <w:rFonts w:ascii="Times New Roman" w:hAnsi="Times New Roman" w:cs="Times New Roman"/>
          <w:sz w:val="24"/>
          <w:szCs w:val="24"/>
          <w:lang w:val="sr-Cyrl-RS"/>
        </w:rPr>
        <w:t>ИМД – Институт за здравствену заштиту мајке и детета Србије „Др Вукан Чупић“</w:t>
      </w:r>
    </w:p>
    <w:p w:rsidR="00AC2545" w:rsidRPr="004B38B4" w:rsidRDefault="00AC2545" w:rsidP="00AC25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38B4">
        <w:rPr>
          <w:rFonts w:ascii="Times New Roman" w:hAnsi="Times New Roman" w:cs="Times New Roman"/>
          <w:color w:val="000000"/>
          <w:sz w:val="24"/>
          <w:szCs w:val="24"/>
        </w:rPr>
        <w:t xml:space="preserve">IARC – </w:t>
      </w:r>
      <w:proofErr w:type="spellStart"/>
      <w:r w:rsidRPr="004B38B4">
        <w:rPr>
          <w:rFonts w:ascii="Times New Roman" w:hAnsi="Times New Roman" w:cs="Times New Roman"/>
          <w:color w:val="000000"/>
          <w:sz w:val="24"/>
          <w:szCs w:val="24"/>
        </w:rPr>
        <w:t>Међународна</w:t>
      </w:r>
      <w:proofErr w:type="spellEnd"/>
      <w:r w:rsidRPr="004B38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color w:val="000000"/>
          <w:sz w:val="24"/>
          <w:szCs w:val="24"/>
        </w:rPr>
        <w:t>агенција</w:t>
      </w:r>
      <w:proofErr w:type="spellEnd"/>
      <w:r w:rsidRPr="004B38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4B38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color w:val="000000"/>
          <w:sz w:val="24"/>
          <w:szCs w:val="24"/>
        </w:rPr>
        <w:t>истраживање</w:t>
      </w:r>
      <w:proofErr w:type="spellEnd"/>
      <w:r w:rsidRPr="004B38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color w:val="000000"/>
          <w:sz w:val="24"/>
          <w:szCs w:val="24"/>
        </w:rPr>
        <w:t>рака</w:t>
      </w:r>
      <w:proofErr w:type="spellEnd"/>
      <w:r w:rsidRPr="004B38B4">
        <w:rPr>
          <w:rFonts w:ascii="Times New Roman" w:hAnsi="Times New Roman" w:cs="Times New Roman"/>
          <w:color w:val="000000"/>
          <w:sz w:val="24"/>
          <w:szCs w:val="24"/>
        </w:rPr>
        <w:t xml:space="preserve"> / International Agency for Research on Cancer</w:t>
      </w:r>
    </w:p>
    <w:p w:rsidR="00AC2545" w:rsidRPr="004B38B4" w:rsidRDefault="00AC2545" w:rsidP="00AC25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B38B4">
        <w:rPr>
          <w:rFonts w:ascii="Times New Roman" w:hAnsi="Times New Roman" w:cs="Times New Roman"/>
          <w:i/>
          <w:sz w:val="24"/>
          <w:szCs w:val="24"/>
        </w:rPr>
        <w:t>iFOB</w:t>
      </w:r>
      <w:proofErr w:type="spellEnd"/>
      <w:proofErr w:type="gramEnd"/>
      <w:r w:rsidRPr="004B38B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Имунохемијски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тест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откривање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окултне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крви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столици</w:t>
      </w:r>
      <w:proofErr w:type="spellEnd"/>
    </w:p>
    <w:p w:rsidR="00AC2545" w:rsidRPr="004B38B4" w:rsidRDefault="00AC2545" w:rsidP="00AC25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38B4">
        <w:rPr>
          <w:rFonts w:ascii="Times New Roman" w:hAnsi="Times New Roman" w:cs="Times New Roman"/>
          <w:sz w:val="24"/>
          <w:szCs w:val="24"/>
        </w:rPr>
        <w:t xml:space="preserve">ИОРС –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Институт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онкологију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радиологију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</w:p>
    <w:p w:rsidR="00AC2545" w:rsidRPr="004B38B4" w:rsidRDefault="00AC2545" w:rsidP="00AC25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38B4">
        <w:rPr>
          <w:rFonts w:ascii="Times New Roman" w:hAnsi="Times New Roman" w:cs="Times New Roman"/>
          <w:sz w:val="24"/>
          <w:szCs w:val="24"/>
        </w:rPr>
        <w:t xml:space="preserve">КБЦ –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Клиничко-болнички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</w:p>
    <w:p w:rsidR="00AC2545" w:rsidRPr="004B38B4" w:rsidRDefault="00AC2545" w:rsidP="00AC25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38B4">
        <w:rPr>
          <w:rFonts w:ascii="Times New Roman" w:hAnsi="Times New Roman" w:cs="Times New Roman"/>
          <w:sz w:val="24"/>
          <w:szCs w:val="24"/>
        </w:rPr>
        <w:t xml:space="preserve">КЦ –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Клинички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</w:p>
    <w:p w:rsidR="00AC2545" w:rsidRPr="004B38B4" w:rsidRDefault="00AC2545" w:rsidP="00AC25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38B4">
        <w:rPr>
          <w:rFonts w:ascii="Times New Roman" w:hAnsi="Times New Roman" w:cs="Times New Roman"/>
          <w:sz w:val="24"/>
          <w:szCs w:val="24"/>
        </w:rPr>
        <w:t xml:space="preserve">МР –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магнетна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резонанца</w:t>
      </w:r>
      <w:proofErr w:type="spellEnd"/>
    </w:p>
    <w:p w:rsidR="00AC2545" w:rsidRPr="004B38B4" w:rsidRDefault="00AC2545" w:rsidP="00AC25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38B4">
        <w:rPr>
          <w:rFonts w:ascii="Times New Roman" w:hAnsi="Times New Roman" w:cs="Times New Roman"/>
          <w:sz w:val="24"/>
          <w:szCs w:val="24"/>
        </w:rPr>
        <w:t xml:space="preserve">ОСКК –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организовани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скрининг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колоректалног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карцинома</w:t>
      </w:r>
      <w:proofErr w:type="spellEnd"/>
    </w:p>
    <w:p w:rsidR="00AC2545" w:rsidRPr="004B38B4" w:rsidRDefault="00AC2545" w:rsidP="00AC25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38B4">
        <w:rPr>
          <w:rFonts w:ascii="Times New Roman" w:hAnsi="Times New Roman" w:cs="Times New Roman"/>
          <w:sz w:val="24"/>
          <w:szCs w:val="24"/>
        </w:rPr>
        <w:t xml:space="preserve">ОСРД –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организовани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скрининг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рака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дојке</w:t>
      </w:r>
      <w:proofErr w:type="spellEnd"/>
    </w:p>
    <w:p w:rsidR="00AC2545" w:rsidRPr="004B38B4" w:rsidRDefault="00AC2545" w:rsidP="00AC25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38B4">
        <w:rPr>
          <w:rFonts w:ascii="Times New Roman" w:hAnsi="Times New Roman" w:cs="Times New Roman"/>
          <w:sz w:val="24"/>
          <w:szCs w:val="24"/>
        </w:rPr>
        <w:t xml:space="preserve">ОСРГ –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организовани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скрининг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рака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грлића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материце</w:t>
      </w:r>
      <w:proofErr w:type="spellEnd"/>
    </w:p>
    <w:p w:rsidR="00AC2545" w:rsidRPr="004B38B4" w:rsidRDefault="00AC2545" w:rsidP="00AC25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38B4">
        <w:rPr>
          <w:rFonts w:ascii="Times New Roman" w:hAnsi="Times New Roman" w:cs="Times New Roman"/>
          <w:sz w:val="24"/>
          <w:szCs w:val="24"/>
        </w:rPr>
        <w:t xml:space="preserve">ПАПА –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Папаниколау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тест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цитолошки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брис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грлића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материце</w:t>
      </w:r>
      <w:proofErr w:type="spellEnd"/>
    </w:p>
    <w:p w:rsidR="00AC2545" w:rsidRPr="004B38B4" w:rsidRDefault="00AC2545" w:rsidP="00AC25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38B4">
        <w:rPr>
          <w:rFonts w:ascii="Times New Roman" w:hAnsi="Times New Roman" w:cs="Times New Roman"/>
          <w:sz w:val="24"/>
          <w:szCs w:val="24"/>
        </w:rPr>
        <w:t xml:space="preserve">ПЕТ –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позитрон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емисиона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томографија</w:t>
      </w:r>
      <w:proofErr w:type="spellEnd"/>
    </w:p>
    <w:p w:rsidR="00AC2545" w:rsidRPr="004B38B4" w:rsidRDefault="00AC2545" w:rsidP="00AC25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38B4">
        <w:rPr>
          <w:rFonts w:ascii="Times New Roman" w:hAnsi="Times New Roman" w:cs="Times New Roman"/>
          <w:sz w:val="24"/>
          <w:szCs w:val="24"/>
        </w:rPr>
        <w:t xml:space="preserve">РФЗО –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Републички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фонд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здравствено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осигурање</w:t>
      </w:r>
      <w:proofErr w:type="spellEnd"/>
    </w:p>
    <w:p w:rsidR="00AC2545" w:rsidRPr="004B38B4" w:rsidRDefault="00AC2545" w:rsidP="00AC25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38B4">
        <w:rPr>
          <w:rFonts w:ascii="Times New Roman" w:hAnsi="Times New Roman" w:cs="Times New Roman"/>
          <w:sz w:val="24"/>
          <w:szCs w:val="24"/>
        </w:rPr>
        <w:t xml:space="preserve">СЗО –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Светска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здравствена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организација</w:t>
      </w:r>
      <w:proofErr w:type="spellEnd"/>
    </w:p>
    <w:p w:rsidR="00AC2545" w:rsidRPr="004B38B4" w:rsidRDefault="00AC2545" w:rsidP="00AC25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38B4">
        <w:rPr>
          <w:rFonts w:ascii="Times New Roman" w:hAnsi="Times New Roman" w:cs="Times New Roman"/>
          <w:sz w:val="24"/>
          <w:szCs w:val="24"/>
        </w:rPr>
        <w:t xml:space="preserve">УДК –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Универзитетска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дечја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клиника</w:t>
      </w:r>
      <w:proofErr w:type="spellEnd"/>
    </w:p>
    <w:p w:rsidR="00AC2545" w:rsidRPr="004B38B4" w:rsidRDefault="00AC2545" w:rsidP="00AC25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38B4">
        <w:rPr>
          <w:rFonts w:ascii="Times New Roman" w:hAnsi="Times New Roman" w:cs="Times New Roman"/>
          <w:sz w:val="24"/>
          <w:szCs w:val="24"/>
        </w:rPr>
        <w:t xml:space="preserve">ХПВ –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Хумани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папилома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вируси</w:t>
      </w:r>
      <w:proofErr w:type="spellEnd"/>
    </w:p>
    <w:p w:rsidR="00AC2545" w:rsidRPr="004B38B4" w:rsidRDefault="00AC2545" w:rsidP="00AC25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4B38B4">
        <w:rPr>
          <w:rFonts w:ascii="Times New Roman" w:hAnsi="Times New Roman" w:cs="Times New Roman"/>
          <w:sz w:val="24"/>
          <w:szCs w:val="24"/>
        </w:rPr>
        <w:t xml:space="preserve">ЦТ –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компјутеризована</w:t>
      </w:r>
      <w:proofErr w:type="spellEnd"/>
      <w:r w:rsidRPr="004B3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8B4">
        <w:rPr>
          <w:rFonts w:ascii="Times New Roman" w:hAnsi="Times New Roman" w:cs="Times New Roman"/>
          <w:sz w:val="24"/>
          <w:szCs w:val="24"/>
        </w:rPr>
        <w:t>томографија</w:t>
      </w:r>
      <w:proofErr w:type="spellEnd"/>
    </w:p>
    <w:p w:rsidR="00AC2545" w:rsidRPr="004B38B4" w:rsidRDefault="00AC2545" w:rsidP="00AC2545">
      <w:pPr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36480" w:rsidRDefault="00136480">
      <w:bookmarkStart w:id="0" w:name="_GoBack"/>
      <w:bookmarkEnd w:id="0"/>
    </w:p>
    <w:sectPr w:rsidR="00136480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E0C"/>
    <w:rsid w:val="00034169"/>
    <w:rsid w:val="00050331"/>
    <w:rsid w:val="00081567"/>
    <w:rsid w:val="0010778F"/>
    <w:rsid w:val="00136480"/>
    <w:rsid w:val="0016050C"/>
    <w:rsid w:val="001751B7"/>
    <w:rsid w:val="00185074"/>
    <w:rsid w:val="0019681F"/>
    <w:rsid w:val="001F0513"/>
    <w:rsid w:val="00277894"/>
    <w:rsid w:val="0032105B"/>
    <w:rsid w:val="00342A0E"/>
    <w:rsid w:val="003A2995"/>
    <w:rsid w:val="00592130"/>
    <w:rsid w:val="006173A2"/>
    <w:rsid w:val="00971384"/>
    <w:rsid w:val="00985B54"/>
    <w:rsid w:val="009A61E6"/>
    <w:rsid w:val="009C4644"/>
    <w:rsid w:val="009D61BE"/>
    <w:rsid w:val="009E01A4"/>
    <w:rsid w:val="009E3080"/>
    <w:rsid w:val="009E5CFB"/>
    <w:rsid w:val="00A35485"/>
    <w:rsid w:val="00A57474"/>
    <w:rsid w:val="00A82B08"/>
    <w:rsid w:val="00AA403B"/>
    <w:rsid w:val="00AC2545"/>
    <w:rsid w:val="00AD2E0C"/>
    <w:rsid w:val="00B1198C"/>
    <w:rsid w:val="00B50229"/>
    <w:rsid w:val="00B92F3F"/>
    <w:rsid w:val="00BD5A5C"/>
    <w:rsid w:val="00C34986"/>
    <w:rsid w:val="00C864EB"/>
    <w:rsid w:val="00D2691A"/>
    <w:rsid w:val="00E33F96"/>
    <w:rsid w:val="00EE1CF9"/>
    <w:rsid w:val="00F50172"/>
    <w:rsid w:val="00F64595"/>
    <w:rsid w:val="00FF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237E82-9B5B-4E40-9AD3-FD851CDD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2545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855</Characters>
  <Application>Microsoft Office Word</Application>
  <DocSecurity>0</DocSecurity>
  <Lines>7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Daktilobiro01</dc:creator>
  <cp:keywords/>
  <dc:description/>
  <cp:lastModifiedBy>Daktilobiro01</cp:lastModifiedBy>
  <cp:revision>2</cp:revision>
  <dcterms:created xsi:type="dcterms:W3CDTF">2020-07-31T11:26:00Z</dcterms:created>
  <dcterms:modified xsi:type="dcterms:W3CDTF">2020-07-31T11:26:00Z</dcterms:modified>
</cp:coreProperties>
</file>