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035" w:rsidRPr="0015193B" w:rsidRDefault="00591035">
      <w:pPr>
        <w:rPr>
          <w:rFonts w:ascii="Times New Roman" w:hAnsi="Times New Roman" w:cs="Times New Roman"/>
        </w:rPr>
      </w:pPr>
    </w:p>
    <w:p w:rsidR="00364629" w:rsidRPr="0015193B" w:rsidRDefault="0036462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15193B" w:rsidRPr="0015193B" w:rsidTr="0053481D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:rsidR="009B701D" w:rsidRPr="0015193B" w:rsidRDefault="000A5315" w:rsidP="00B4649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Документ </w:t>
            </w:r>
            <w:r w:rsidR="00B4649F" w:rsidRPr="0015193B">
              <w:rPr>
                <w:rFonts w:ascii="Times New Roman" w:hAnsi="Times New Roman" w:cs="Times New Roman"/>
              </w:rPr>
              <w:t>јавне политике</w:t>
            </w:r>
            <w:r w:rsidRPr="0015193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334" w:type="dxa"/>
            <w:tcBorders>
              <w:top w:val="double" w:sz="4" w:space="0" w:color="auto"/>
              <w:right w:val="double" w:sz="4" w:space="0" w:color="auto"/>
            </w:tcBorders>
          </w:tcPr>
          <w:p w:rsidR="009B701D" w:rsidRPr="0015193B" w:rsidRDefault="00782E52" w:rsidP="00B5759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Програм</w:t>
            </w:r>
            <w:r w:rsidR="000A5315" w:rsidRPr="0015193B">
              <w:rPr>
                <w:rFonts w:ascii="Times New Roman" w:hAnsi="Times New Roman" w:cs="Times New Roman"/>
              </w:rPr>
              <w:t xml:space="preserve"> </w:t>
            </w:r>
            <w:r w:rsidR="00B57591" w:rsidRPr="0015193B">
              <w:rPr>
                <w:rFonts w:ascii="Times New Roman" w:hAnsi="Times New Roman" w:cs="Times New Roman"/>
              </w:rPr>
              <w:t xml:space="preserve">унапређења контроле </w:t>
            </w:r>
            <w:r w:rsidR="00906E09" w:rsidRPr="0015193B">
              <w:rPr>
                <w:rFonts w:ascii="Times New Roman" w:hAnsi="Times New Roman" w:cs="Times New Roman"/>
              </w:rPr>
              <w:t>рака</w:t>
            </w:r>
            <w:r w:rsidR="00B57591" w:rsidRPr="0015193B">
              <w:rPr>
                <w:rFonts w:ascii="Times New Roman" w:hAnsi="Times New Roman" w:cs="Times New Roman"/>
              </w:rPr>
              <w:t xml:space="preserve"> у Републици Србији</w:t>
            </w:r>
          </w:p>
        </w:tc>
      </w:tr>
      <w:tr w:rsidR="0015193B" w:rsidRPr="0015193B" w:rsidTr="00432923">
        <w:trPr>
          <w:trHeight w:val="221"/>
        </w:trPr>
        <w:tc>
          <w:tcPr>
            <w:tcW w:w="3434" w:type="dxa"/>
            <w:tcBorders>
              <w:left w:val="double" w:sz="4" w:space="0" w:color="auto"/>
            </w:tcBorders>
          </w:tcPr>
          <w:p w:rsidR="009B701D" w:rsidRPr="0015193B" w:rsidRDefault="00B4649F" w:rsidP="00B4649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Акциони п</w:t>
            </w:r>
            <w:r w:rsidR="000A5315" w:rsidRPr="0015193B">
              <w:rPr>
                <w:rFonts w:ascii="Times New Roman" w:hAnsi="Times New Roman" w:cs="Times New Roman"/>
              </w:rPr>
              <w:t>лан: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9B701D" w:rsidRPr="0015193B" w:rsidRDefault="00B57591" w:rsidP="00782E5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кциони план </w:t>
            </w:r>
            <w:r w:rsidRPr="0015193B">
              <w:rPr>
                <w:rFonts w:ascii="Times New Roman" w:hAnsi="Times New Roman" w:cs="Times New Roman"/>
              </w:rPr>
              <w:t xml:space="preserve">за спровођење </w:t>
            </w:r>
            <w:r w:rsidRPr="0015193B">
              <w:rPr>
                <w:rFonts w:ascii="Times New Roman" w:hAnsi="Times New Roman" w:cs="Times New Roman"/>
                <w:lang w:val="uz-Cyrl-UZ"/>
              </w:rPr>
              <w:t>П</w:t>
            </w:r>
            <w:r w:rsidRPr="0015193B">
              <w:rPr>
                <w:rFonts w:ascii="Times New Roman" w:hAnsi="Times New Roman" w:cs="Times New Roman"/>
              </w:rPr>
              <w:t xml:space="preserve">рограма 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за унапређење контроле </w:t>
            </w:r>
            <w:r w:rsidRPr="0015193B">
              <w:rPr>
                <w:rFonts w:ascii="Times New Roman" w:hAnsi="Times New Roman" w:cs="Times New Roman"/>
              </w:rPr>
              <w:t>рака</w:t>
            </w:r>
          </w:p>
        </w:tc>
      </w:tr>
      <w:tr w:rsidR="0015193B" w:rsidRPr="0015193B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:rsidR="009B701D" w:rsidRPr="0015193B" w:rsidRDefault="000A531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Координација и извештавање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9B701D" w:rsidRPr="0015193B" w:rsidRDefault="006458CA" w:rsidP="00C05FC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Институт за јавно здравље Србије</w:t>
            </w:r>
          </w:p>
        </w:tc>
      </w:tr>
      <w:tr w:rsidR="0015193B" w:rsidRPr="0015193B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  <w:bottom w:val="double" w:sz="4" w:space="0" w:color="auto"/>
            </w:tcBorders>
          </w:tcPr>
          <w:p w:rsidR="009B701D" w:rsidRPr="0015193B" w:rsidRDefault="00185EAD" w:rsidP="00185EAD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Матични</w:t>
            </w:r>
            <w:r w:rsidR="000A5315" w:rsidRPr="0015193B">
              <w:rPr>
                <w:rFonts w:ascii="Times New Roman" w:hAnsi="Times New Roman" w:cs="Times New Roman"/>
              </w:rPr>
              <w:t xml:space="preserve"> документ </w:t>
            </w:r>
            <w:r w:rsidRPr="0015193B">
              <w:rPr>
                <w:rFonts w:ascii="Times New Roman" w:hAnsi="Times New Roman" w:cs="Times New Roman"/>
              </w:rPr>
              <w:t>политике</w:t>
            </w:r>
            <w:r w:rsidR="000A5315" w:rsidRPr="0015193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334" w:type="dxa"/>
            <w:tcBorders>
              <w:bottom w:val="double" w:sz="4" w:space="0" w:color="auto"/>
              <w:right w:val="double" w:sz="4" w:space="0" w:color="auto"/>
            </w:tcBorders>
          </w:tcPr>
          <w:p w:rsidR="009B701D" w:rsidRPr="0015193B" w:rsidRDefault="000A531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Стратегија јавног здравља</w:t>
            </w:r>
          </w:p>
        </w:tc>
      </w:tr>
    </w:tbl>
    <w:p w:rsidR="009B701D" w:rsidRPr="0015193B" w:rsidRDefault="009B701D" w:rsidP="00C05F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592"/>
        <w:gridCol w:w="1409"/>
        <w:gridCol w:w="1678"/>
        <w:gridCol w:w="1594"/>
        <w:gridCol w:w="1493"/>
        <w:gridCol w:w="1419"/>
        <w:gridCol w:w="1613"/>
      </w:tblGrid>
      <w:tr w:rsidR="0015193B" w:rsidRPr="0015193B" w:rsidTr="0053481D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7256D4" w:rsidRPr="0015193B" w:rsidRDefault="00570E28" w:rsidP="007256D4">
            <w:pPr>
              <w:rPr>
                <w:rFonts w:ascii="Times New Roman" w:hAnsi="Times New Roman" w:cs="Times New Roman"/>
                <w:b/>
              </w:rPr>
            </w:pPr>
            <w:r w:rsidRPr="0015193B">
              <w:rPr>
                <w:rFonts w:ascii="Times New Roman" w:hAnsi="Times New Roman" w:cs="Times New Roman"/>
                <w:b/>
              </w:rPr>
              <w:t xml:space="preserve">Општи циљ </w:t>
            </w:r>
            <w:r w:rsidR="000A5315" w:rsidRPr="0015193B">
              <w:rPr>
                <w:rFonts w:ascii="Times New Roman" w:hAnsi="Times New Roman" w:cs="Times New Roman"/>
                <w:b/>
              </w:rPr>
              <w:t xml:space="preserve">1: </w:t>
            </w:r>
            <w:r w:rsidR="007F4099" w:rsidRPr="0015193B">
              <w:rPr>
                <w:rFonts w:ascii="Times New Roman" w:hAnsi="Times New Roman" w:cs="Times New Roman"/>
                <w:b/>
              </w:rPr>
              <w:t>Унапређење превенције, раног откривања и савремених терапија малигних болести тако да се очува квалитет живота током и након завршетка терапије</w:t>
            </w:r>
          </w:p>
          <w:p w:rsidR="007256D4" w:rsidRPr="0015193B" w:rsidRDefault="007256D4" w:rsidP="00C05FC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5193B" w:rsidRPr="0015193B" w:rsidTr="005A1B44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7F0AC9" w:rsidRPr="0015193B" w:rsidRDefault="00185EAD" w:rsidP="002C016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</w:t>
            </w:r>
            <w:r w:rsidR="000A5315" w:rsidRPr="0015193B">
              <w:rPr>
                <w:rFonts w:ascii="Times New Roman" w:eastAsia="Times New Roman" w:hAnsi="Times New Roman" w:cs="Times New Roman"/>
              </w:rPr>
              <w:t xml:space="preserve"> задужен за праћење и контролу </w:t>
            </w:r>
            <w:r w:rsidR="002C016A" w:rsidRPr="0015193B">
              <w:rPr>
                <w:rFonts w:ascii="Times New Roman" w:eastAsia="Times New Roman" w:hAnsi="Times New Roman" w:cs="Times New Roman"/>
              </w:rPr>
              <w:t>реализације</w:t>
            </w:r>
            <w:r w:rsidR="000A5315" w:rsidRPr="0015193B">
              <w:rPr>
                <w:rFonts w:ascii="Times New Roman" w:eastAsia="Times New Roman" w:hAnsi="Times New Roman" w:cs="Times New Roman"/>
              </w:rPr>
              <w:t>: МЗ</w:t>
            </w:r>
          </w:p>
        </w:tc>
      </w:tr>
      <w:tr w:rsidR="0015193B" w:rsidRPr="0015193B" w:rsidTr="00EC70CA">
        <w:trPr>
          <w:trHeight w:val="377"/>
        </w:trPr>
        <w:tc>
          <w:tcPr>
            <w:tcW w:w="46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7E694C" w:rsidP="003B3746">
            <w:pPr>
              <w:pStyle w:val="TableParagraph"/>
              <w:spacing w:before="21"/>
              <w:ind w:left="71"/>
            </w:pPr>
            <w:r w:rsidRPr="0015193B">
              <w:t>Показатељ</w:t>
            </w:r>
            <w:r w:rsidR="003B3746" w:rsidRPr="0015193B">
              <w:t>(</w:t>
            </w:r>
            <w:r w:rsidR="00570E28" w:rsidRPr="0015193B">
              <w:t xml:space="preserve">и) на нивоу </w:t>
            </w:r>
            <w:r w:rsidR="00883ADC" w:rsidRPr="0015193B">
              <w:t>општег</w:t>
            </w:r>
            <w:r w:rsidR="00570E28" w:rsidRPr="0015193B">
              <w:t xml:space="preserve"> циља (показатељ </w:t>
            </w:r>
            <w:r w:rsidR="00883ADC" w:rsidRPr="0015193B">
              <w:t>ефекта</w:t>
            </w:r>
            <w:r w:rsidR="00570E28" w:rsidRPr="0015193B">
              <w:t>)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883ADC" w:rsidP="00570E28">
            <w:pPr>
              <w:pStyle w:val="TableParagraph"/>
              <w:spacing w:before="21"/>
              <w:ind w:left="71"/>
            </w:pPr>
            <w:r w:rsidRPr="0015193B">
              <w:t>Јединица</w:t>
            </w:r>
            <w:r w:rsidR="00570E28" w:rsidRPr="0015193B">
              <w:t xml:space="preserve"> мере</w:t>
            </w:r>
          </w:p>
        </w:tc>
        <w:tc>
          <w:tcPr>
            <w:tcW w:w="17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70"/>
            </w:pPr>
            <w:r w:rsidRPr="0015193B">
              <w:t>Извор провере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69"/>
            </w:pPr>
            <w:r w:rsidRPr="0015193B">
              <w:t>Почетна вредност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42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883ADC" w:rsidP="00570E28">
            <w:pPr>
              <w:pStyle w:val="TableParagraph"/>
              <w:spacing w:before="21"/>
              <w:ind w:left="68"/>
            </w:pPr>
            <w:r w:rsidRPr="0015193B">
              <w:t>Циљана</w:t>
            </w:r>
            <w:r w:rsidR="00570E28" w:rsidRPr="0015193B">
              <w:t xml:space="preserve"> вредност у последњој години</w:t>
            </w:r>
          </w:p>
        </w:tc>
        <w:tc>
          <w:tcPr>
            <w:tcW w:w="16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67" w:right="103"/>
              <w:jc w:val="both"/>
            </w:pPr>
            <w:r w:rsidRPr="0015193B">
              <w:t>Последња</w:t>
            </w:r>
            <w:r w:rsidRPr="0015193B">
              <w:rPr>
                <w:spacing w:val="-14"/>
              </w:rPr>
              <w:t xml:space="preserve"> </w:t>
            </w:r>
            <w:r w:rsidRPr="0015193B">
              <w:t>година важења планског документа</w:t>
            </w:r>
          </w:p>
        </w:tc>
      </w:tr>
      <w:tr w:rsidR="0015193B" w:rsidRPr="0015193B" w:rsidTr="005B20F4">
        <w:trPr>
          <w:trHeight w:val="176"/>
        </w:trPr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537D5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Однос морталитета и инциденције </w:t>
            </w:r>
            <w:r w:rsidR="00C11F2B" w:rsidRPr="0015193B">
              <w:rPr>
                <w:rFonts w:ascii="Times New Roman" w:hAnsi="Times New Roman" w:cs="Times New Roman"/>
                <w:lang w:val="uz-Cyrl-UZ"/>
              </w:rPr>
              <w:t>за малигне болести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537D56" w:rsidP="00537D5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Однос</w:t>
            </w:r>
            <w:r w:rsidR="00BD2112" w:rsidRPr="0015193B">
              <w:rPr>
                <w:rFonts w:ascii="Times New Roman" w:hAnsi="Times New Roman" w:cs="Times New Roman"/>
              </w:rPr>
              <w:t xml:space="preserve"> </w:t>
            </w:r>
            <w:r w:rsidRPr="0015193B">
              <w:rPr>
                <w:rFonts w:ascii="Times New Roman" w:hAnsi="Times New Roman" w:cs="Times New Roman"/>
                <w:lang w:val="uz-Cyrl-UZ"/>
              </w:rPr>
              <w:t>морталитета и инциденције</w:t>
            </w:r>
            <w:r w:rsidR="00A31B14" w:rsidRPr="0015193B">
              <w:rPr>
                <w:rFonts w:ascii="Times New Roman" w:hAnsi="Times New Roman" w:cs="Times New Roman"/>
                <w:lang w:val="uz-Cyrl-UZ"/>
              </w:rPr>
              <w:t xml:space="preserve"> (</w:t>
            </w:r>
            <w:r w:rsidR="00A31B14" w:rsidRPr="0015193B">
              <w:rPr>
                <w:rFonts w:ascii="Times New Roman" w:hAnsi="Times New Roman" w:cs="Times New Roman"/>
              </w:rPr>
              <w:t>MIR)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C511F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ИЈЗС</w:t>
            </w:r>
            <w:r w:rsidR="00BD2112" w:rsidRPr="0015193B">
              <w:rPr>
                <w:rFonts w:ascii="Times New Roman" w:hAnsi="Times New Roman" w:cs="Times New Roman"/>
              </w:rPr>
              <w:t>, IARC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0,49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2018.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0,45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D7E2B" w:rsidRPr="0015193B" w:rsidRDefault="004D7E2B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5B20F4">
        <w:trPr>
          <w:trHeight w:val="176"/>
        </w:trPr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D65CFA" w:rsidP="0075223F">
            <w:pPr>
              <w:shd w:val="clear" w:color="auto" w:fill="FFFFFF" w:themeFill="background1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Однос морталитета и инциденције </w:t>
            </w:r>
            <w:r w:rsidR="00C11F2B" w:rsidRPr="0015193B">
              <w:rPr>
                <w:rFonts w:ascii="Times New Roman" w:hAnsi="Times New Roman" w:cs="Times New Roman"/>
                <w:lang w:val="uz-Cyrl-UZ"/>
              </w:rPr>
              <w:t>за малигне болести</w:t>
            </w:r>
            <w:r w:rsidR="005D4BD3" w:rsidRPr="0015193B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="00530AF8" w:rsidRPr="0015193B">
              <w:rPr>
                <w:rFonts w:ascii="Times New Roman" w:hAnsi="Times New Roman" w:cs="Times New Roman"/>
                <w:lang w:val="uz-Cyrl-UZ"/>
              </w:rPr>
              <w:t xml:space="preserve">у женској популацији 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B064DA" w:rsidRDefault="00D65CFA" w:rsidP="008D444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Однос морталитета и инциденције</w:t>
            </w:r>
            <w:r w:rsidR="00A31B14" w:rsidRPr="00B064DA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="00A31B14" w:rsidRPr="0015193B">
              <w:rPr>
                <w:rFonts w:ascii="Times New Roman" w:hAnsi="Times New Roman" w:cs="Times New Roman"/>
                <w:lang w:val="uz-Cyrl-UZ"/>
              </w:rPr>
              <w:t>(</w:t>
            </w:r>
            <w:r w:rsidR="00A31B14" w:rsidRPr="00B064DA">
              <w:rPr>
                <w:rFonts w:ascii="Times New Roman" w:hAnsi="Times New Roman" w:cs="Times New Roman"/>
                <w:lang w:val="uz-Cyrl-UZ"/>
              </w:rPr>
              <w:t>MIR)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BD2112" w:rsidP="00C511F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ИЈЗС</w:t>
            </w:r>
            <w:r w:rsidRPr="0015193B">
              <w:rPr>
                <w:rFonts w:ascii="Times New Roman" w:hAnsi="Times New Roman" w:cs="Times New Roman"/>
              </w:rPr>
              <w:t>, IARC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4C275E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0,42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530AF8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2018.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BE32EC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0,38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530AF8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5B20F4">
        <w:trPr>
          <w:trHeight w:val="176"/>
        </w:trPr>
        <w:tc>
          <w:tcPr>
            <w:tcW w:w="4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D65CFA" w:rsidP="00D65CFA">
            <w:pPr>
              <w:shd w:val="clear" w:color="auto" w:fill="FFFFFF" w:themeFill="background1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Однос морталитета и инциденциј</w:t>
            </w:r>
            <w:r w:rsidR="00014FEB" w:rsidRPr="0015193B">
              <w:rPr>
                <w:rFonts w:ascii="Times New Roman" w:hAnsi="Times New Roman" w:cs="Times New Roman"/>
                <w:lang w:val="uz-Cyrl-UZ"/>
              </w:rPr>
              <w:t xml:space="preserve">е </w:t>
            </w:r>
            <w:r w:rsidR="00C11F2B" w:rsidRPr="0015193B">
              <w:rPr>
                <w:rFonts w:ascii="Times New Roman" w:hAnsi="Times New Roman" w:cs="Times New Roman"/>
                <w:lang w:val="uz-Cyrl-UZ"/>
              </w:rPr>
              <w:t xml:space="preserve">за малигне болести </w:t>
            </w:r>
            <w:r w:rsidR="00530AF8" w:rsidRPr="0015193B">
              <w:rPr>
                <w:rFonts w:ascii="Times New Roman" w:hAnsi="Times New Roman" w:cs="Times New Roman"/>
                <w:lang w:val="uz-Cyrl-UZ"/>
              </w:rPr>
              <w:t>у мушкој популацији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B064DA" w:rsidRDefault="00D65CFA" w:rsidP="00D65CF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Однос морталитета и инциденције</w:t>
            </w:r>
            <w:r w:rsidR="00A31B14" w:rsidRPr="00B064DA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="00A31B14" w:rsidRPr="0015193B">
              <w:rPr>
                <w:rFonts w:ascii="Times New Roman" w:hAnsi="Times New Roman" w:cs="Times New Roman"/>
                <w:lang w:val="uz-Cyrl-UZ"/>
              </w:rPr>
              <w:t>(</w:t>
            </w:r>
            <w:r w:rsidR="00A31B14" w:rsidRPr="00B064DA">
              <w:rPr>
                <w:rFonts w:ascii="Times New Roman" w:hAnsi="Times New Roman" w:cs="Times New Roman"/>
                <w:lang w:val="uz-Cyrl-UZ"/>
              </w:rPr>
              <w:t>MIR)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BD2112" w:rsidP="00C511F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ИЈЗС</w:t>
            </w:r>
            <w:r w:rsidRPr="0015193B">
              <w:rPr>
                <w:rFonts w:ascii="Times New Roman" w:hAnsi="Times New Roman" w:cs="Times New Roman"/>
              </w:rPr>
              <w:t>, IARC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677EA0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0,56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530AF8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2018.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BE32EC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0,52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30AF8" w:rsidRPr="0015193B" w:rsidRDefault="00530AF8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</w:tbl>
    <w:p w:rsidR="00110C13" w:rsidRPr="00435381" w:rsidRDefault="00110C13" w:rsidP="00C05FCF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15193B" w:rsidRPr="001132C2" w:rsidTr="00FB694F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4A43C4" w:rsidRPr="0015193B" w:rsidRDefault="00C0268E" w:rsidP="00FB694F">
            <w:pPr>
              <w:pStyle w:val="MediumGrid1-Accent21"/>
              <w:spacing w:line="240" w:lineRule="auto"/>
              <w:ind w:left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15193B">
              <w:rPr>
                <w:rFonts w:ascii="Times New Roman" w:hAnsi="Times New Roman"/>
                <w:b/>
              </w:rPr>
              <w:lastRenderedPageBreak/>
              <w:t>Посебан циљ</w:t>
            </w:r>
            <w:r w:rsidR="004A43C4" w:rsidRPr="0015193B">
              <w:rPr>
                <w:rFonts w:ascii="Times New Roman" w:hAnsi="Times New Roman"/>
                <w:b/>
              </w:rPr>
              <w:t xml:space="preserve"> 1.1</w:t>
            </w:r>
            <w:r w:rsidR="004A43C4" w:rsidRPr="0015193B">
              <w:rPr>
                <w:rFonts w:ascii="Times New Roman" w:hAnsi="Times New Roman"/>
              </w:rPr>
              <w:t xml:space="preserve">: </w:t>
            </w:r>
            <w:r w:rsidR="008F1DCF" w:rsidRPr="0015193B">
              <w:rPr>
                <w:rFonts w:ascii="Times New Roman" w:eastAsia="Calibri" w:hAnsi="Times New Roman"/>
                <w:b/>
                <w:bCs/>
              </w:rPr>
              <w:t>Унапређење превенције и раног откривања рака</w:t>
            </w:r>
          </w:p>
        </w:tc>
      </w:tr>
      <w:tr w:rsidR="0015193B" w:rsidRPr="001132C2" w:rsidTr="00FB694F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4A43C4" w:rsidRPr="00B064DA" w:rsidRDefault="00A202E2" w:rsidP="00A202E2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>Орган задужен</w:t>
            </w:r>
            <w:r w:rsidR="004A43C4" w:rsidRPr="00B064DA">
              <w:rPr>
                <w:rFonts w:ascii="Times New Roman" w:eastAsia="Times New Roman" w:hAnsi="Times New Roman" w:cs="Times New Roman"/>
                <w:lang w:val="sr-Cyrl-RS"/>
              </w:rPr>
              <w:t xml:space="preserve"> за праћење и контролу </w:t>
            </w: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>реализације</w:t>
            </w:r>
            <w:r w:rsidR="004A43C4" w:rsidRPr="00B064DA">
              <w:rPr>
                <w:rFonts w:ascii="Times New Roman" w:eastAsia="Times New Roman" w:hAnsi="Times New Roman" w:cs="Times New Roman"/>
                <w:lang w:val="sr-Cyrl-RS"/>
              </w:rPr>
              <w:t>: МЗ</w:t>
            </w:r>
          </w:p>
        </w:tc>
      </w:tr>
      <w:tr w:rsidR="0015193B" w:rsidRPr="0015193B" w:rsidTr="00FB694F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B064DA" w:rsidRDefault="00570E28" w:rsidP="00570E28">
            <w:pPr>
              <w:pStyle w:val="TableParagraph"/>
              <w:spacing w:before="21"/>
              <w:ind w:left="71" w:right="798"/>
              <w:rPr>
                <w:lang w:val="sr-Cyrl-RS"/>
              </w:rPr>
            </w:pPr>
            <w:r w:rsidRPr="00B064DA">
              <w:rPr>
                <w:lang w:val="sr-Cyrl-RS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883ADC" w:rsidP="00570E28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570E28" w:rsidRPr="0015193B">
              <w:t xml:space="preserve"> мере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D71898" w:rsidP="00570E28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D71898" w:rsidP="00570E28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F11CBC" w:rsidP="00570E28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611809">
        <w:trPr>
          <w:trHeight w:val="1422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B694F" w:rsidRPr="0015193B" w:rsidRDefault="004A43C4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Преваленција </w:t>
            </w:r>
            <w:r w:rsidR="003A5D9F">
              <w:rPr>
                <w:rFonts w:ascii="Times New Roman" w:hAnsi="Times New Roman" w:cs="Times New Roman"/>
                <w:lang w:val="sr-Cyrl-RS"/>
              </w:rPr>
              <w:t>пушења цигарета</w:t>
            </w:r>
            <w:r w:rsidR="00324C0B" w:rsidRPr="0015193B">
              <w:rPr>
                <w:rFonts w:ascii="Times New Roman" w:hAnsi="Times New Roman" w:cs="Times New Roman"/>
              </w:rPr>
              <w:t xml:space="preserve"> међу становништвом 18</w:t>
            </w:r>
            <w:r w:rsidRPr="0015193B">
              <w:rPr>
                <w:rFonts w:ascii="Times New Roman" w:hAnsi="Times New Roman" w:cs="Times New Roman"/>
              </w:rPr>
              <w:t xml:space="preserve">+ </w:t>
            </w:r>
          </w:p>
          <w:p w:rsidR="004A43C4" w:rsidRPr="0015193B" w:rsidRDefault="004A43C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4A43C4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9C0F97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324C0B" w:rsidP="00FB694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37</w:t>
            </w:r>
            <w:r w:rsidR="004A43C4"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C01694" w:rsidP="00FB694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C0243E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35</w:t>
            </w:r>
            <w:r w:rsidR="00324C0B"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A43C4" w:rsidRPr="0015193B" w:rsidRDefault="00C0243E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33</w:t>
            </w:r>
            <w:r w:rsidR="00324C0B"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A43C4" w:rsidRPr="0015193B" w:rsidRDefault="004D7E2B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30</w:t>
            </w:r>
            <w:r w:rsidR="004A43C4" w:rsidRPr="0015193B">
              <w:rPr>
                <w:rFonts w:ascii="Times New Roman" w:hAnsi="Times New Roman" w:cs="Times New Roman"/>
              </w:rPr>
              <w:t>%</w:t>
            </w:r>
          </w:p>
        </w:tc>
      </w:tr>
      <w:tr w:rsidR="0015193B" w:rsidRPr="0015193B" w:rsidTr="00611809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57A35" w:rsidRPr="0015193B" w:rsidRDefault="00AB3E18" w:rsidP="00AB3E1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Обухват</w:t>
            </w:r>
            <w:r w:rsidR="00057A35" w:rsidRPr="0015193B">
              <w:rPr>
                <w:rFonts w:ascii="Times New Roman" w:hAnsi="Times New Roman" w:cs="Times New Roman"/>
              </w:rPr>
              <w:t xml:space="preserve"> циљне популације </w:t>
            </w:r>
            <w:r w:rsidRPr="0015193B">
              <w:rPr>
                <w:rFonts w:ascii="Times New Roman" w:hAnsi="Times New Roman" w:cs="Times New Roman"/>
              </w:rPr>
              <w:t>програмима</w:t>
            </w:r>
            <w:r w:rsidR="00057A35" w:rsidRPr="0015193B">
              <w:rPr>
                <w:rFonts w:ascii="Times New Roman" w:hAnsi="Times New Roman" w:cs="Times New Roman"/>
              </w:rPr>
              <w:t xml:space="preserve"> скрининг</w:t>
            </w:r>
            <w:r w:rsidRPr="0015193B">
              <w:rPr>
                <w:rFonts w:ascii="Times New Roman" w:hAnsi="Times New Roman" w:cs="Times New Roman"/>
              </w:rPr>
              <w:t>а за</w:t>
            </w:r>
            <w:r w:rsidR="00057A35" w:rsidRPr="0015193B">
              <w:rPr>
                <w:rFonts w:ascii="Times New Roman" w:hAnsi="Times New Roman" w:cs="Times New Roman"/>
              </w:rPr>
              <w:t xml:space="preserve"> ра</w:t>
            </w:r>
            <w:r w:rsidRPr="0015193B">
              <w:rPr>
                <w:rFonts w:ascii="Times New Roman" w:hAnsi="Times New Roman" w:cs="Times New Roman"/>
              </w:rPr>
              <w:t>к</w:t>
            </w:r>
            <w:r w:rsidR="00057A35"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57A35" w:rsidRPr="0015193B" w:rsidRDefault="00057A35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57A35" w:rsidRPr="0015193B" w:rsidRDefault="009C0F97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57A35" w:rsidRPr="0015193B" w:rsidRDefault="002050F6" w:rsidP="00057A3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ОСРД</w:t>
            </w:r>
            <w:r w:rsidR="00057A35" w:rsidRPr="0015193B">
              <w:rPr>
                <w:rFonts w:ascii="Times New Roman" w:hAnsi="Times New Roman" w:cs="Times New Roman"/>
              </w:rPr>
              <w:t xml:space="preserve"> 12%,</w:t>
            </w:r>
          </w:p>
          <w:p w:rsidR="00057A35" w:rsidRPr="0015193B" w:rsidRDefault="002050F6" w:rsidP="00057A3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ОСРГМ</w:t>
            </w:r>
            <w:r w:rsidR="00487A62" w:rsidRPr="0015193B">
              <w:rPr>
                <w:rFonts w:ascii="Times New Roman" w:hAnsi="Times New Roman" w:cs="Times New Roman"/>
              </w:rPr>
              <w:t xml:space="preserve"> </w:t>
            </w:r>
            <w:r w:rsidR="00057A35" w:rsidRPr="0015193B">
              <w:rPr>
                <w:rFonts w:ascii="Times New Roman" w:hAnsi="Times New Roman" w:cs="Times New Roman"/>
              </w:rPr>
              <w:t>35%,</w:t>
            </w:r>
          </w:p>
          <w:p w:rsidR="00057A35" w:rsidRPr="0015193B" w:rsidRDefault="002050F6" w:rsidP="00057A3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ОСКК </w:t>
            </w:r>
            <w:r w:rsidR="00057A35" w:rsidRPr="0015193B">
              <w:rPr>
                <w:rFonts w:ascii="Times New Roman" w:hAnsi="Times New Roman" w:cs="Times New Roman"/>
              </w:rPr>
              <w:t>10%</w:t>
            </w:r>
          </w:p>
          <w:p w:rsidR="00057A35" w:rsidRPr="0015193B" w:rsidRDefault="00057A35" w:rsidP="00057A3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57A35" w:rsidRPr="0015193B" w:rsidRDefault="00C01694" w:rsidP="00057A3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0243E" w:rsidRPr="0015193B" w:rsidRDefault="00C0243E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ОСРД 16%</w:t>
            </w:r>
          </w:p>
          <w:p w:rsidR="00C0243E" w:rsidRPr="0015193B" w:rsidRDefault="00C0243E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ОСРГМ 38%</w:t>
            </w:r>
          </w:p>
          <w:p w:rsidR="00006778" w:rsidRPr="0015193B" w:rsidRDefault="00C0243E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ОСКК  15%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6627A" w:rsidRPr="0015193B" w:rsidRDefault="00D6627A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ОСРД 18%</w:t>
            </w:r>
          </w:p>
          <w:p w:rsidR="00D6627A" w:rsidRPr="0015193B" w:rsidRDefault="00D6627A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ОСРГМ 41%</w:t>
            </w:r>
          </w:p>
          <w:p w:rsidR="00006778" w:rsidRPr="0015193B" w:rsidRDefault="00D6627A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ОСКК  20%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57A35" w:rsidRPr="0015193B" w:rsidRDefault="002050F6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ОСРД</w:t>
            </w:r>
            <w:r w:rsidR="00057A35" w:rsidRPr="0015193B">
              <w:rPr>
                <w:rFonts w:ascii="Times New Roman" w:hAnsi="Times New Roman" w:cs="Times New Roman"/>
              </w:rPr>
              <w:t xml:space="preserve"> </w:t>
            </w:r>
            <w:r w:rsidR="00015052" w:rsidRPr="0015193B">
              <w:rPr>
                <w:rFonts w:ascii="Times New Roman" w:hAnsi="Times New Roman" w:cs="Times New Roman"/>
              </w:rPr>
              <w:t>2</w:t>
            </w:r>
            <w:r w:rsidR="00057A35" w:rsidRPr="0015193B">
              <w:rPr>
                <w:rFonts w:ascii="Times New Roman" w:hAnsi="Times New Roman" w:cs="Times New Roman"/>
              </w:rPr>
              <w:t>2%</w:t>
            </w:r>
          </w:p>
          <w:p w:rsidR="00057A35" w:rsidRPr="0015193B" w:rsidRDefault="002050F6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ОСРГМ </w:t>
            </w:r>
            <w:r w:rsidR="00015052" w:rsidRPr="0015193B">
              <w:rPr>
                <w:rFonts w:ascii="Times New Roman" w:hAnsi="Times New Roman" w:cs="Times New Roman"/>
              </w:rPr>
              <w:t>4</w:t>
            </w:r>
            <w:r w:rsidR="00057A35" w:rsidRPr="0015193B">
              <w:rPr>
                <w:rFonts w:ascii="Times New Roman" w:hAnsi="Times New Roman" w:cs="Times New Roman"/>
              </w:rPr>
              <w:t>5%</w:t>
            </w:r>
          </w:p>
          <w:p w:rsidR="00057A35" w:rsidRPr="0015193B" w:rsidRDefault="002050F6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ОСКК </w:t>
            </w:r>
            <w:r w:rsidR="00015052" w:rsidRPr="0015193B">
              <w:rPr>
                <w:rFonts w:ascii="Times New Roman" w:hAnsi="Times New Roman" w:cs="Times New Roman"/>
              </w:rPr>
              <w:t>25</w:t>
            </w:r>
            <w:r w:rsidR="00057A35" w:rsidRPr="0015193B">
              <w:rPr>
                <w:rFonts w:ascii="Times New Roman" w:hAnsi="Times New Roman" w:cs="Times New Roman"/>
              </w:rPr>
              <w:t>%</w:t>
            </w:r>
          </w:p>
          <w:p w:rsidR="00D6627A" w:rsidRPr="0015193B" w:rsidRDefault="00D6627A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  <w:p w:rsidR="00015052" w:rsidRPr="0015193B" w:rsidRDefault="00015052" w:rsidP="0061180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15193B" w:rsidRPr="0015193B" w:rsidTr="00FB694F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4A43C4" w:rsidP="00FB694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1.1.1: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7F4099" w:rsidRPr="0015193B">
              <w:rPr>
                <w:rFonts w:ascii="Times New Roman" w:eastAsia="Calibri" w:hAnsi="Times New Roman" w:cs="Times New Roman"/>
                <w:b/>
                <w:bCs/>
              </w:rPr>
              <w:t>Смањење оптерећења негативним животним стиловима</w:t>
            </w:r>
          </w:p>
        </w:tc>
      </w:tr>
      <w:tr w:rsidR="0015193B" w:rsidRPr="0015193B" w:rsidTr="00FB694F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915E6D" w:rsidP="0000677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Орган (или сектор органа) </w:t>
            </w:r>
            <w:r w:rsidR="00883ADC" w:rsidRPr="0015193B">
              <w:rPr>
                <w:rFonts w:ascii="Times New Roman" w:hAnsi="Times New Roman" w:cs="Times New Roman"/>
              </w:rPr>
              <w:t>одговоран</w:t>
            </w:r>
            <w:r w:rsidRPr="0015193B">
              <w:rPr>
                <w:rFonts w:ascii="Times New Roman" w:hAnsi="Times New Roman" w:cs="Times New Roman"/>
              </w:rPr>
              <w:t xml:space="preserve"> за спровођење (координисање спровођења) мере</w:t>
            </w:r>
            <w:r w:rsidR="004A43C4" w:rsidRPr="0015193B">
              <w:rPr>
                <w:rFonts w:ascii="Times New Roman" w:hAnsi="Times New Roman" w:cs="Times New Roman"/>
              </w:rPr>
              <w:t xml:space="preserve">: </w:t>
            </w:r>
            <w:r w:rsidR="009C0F97" w:rsidRPr="0015193B">
              <w:rPr>
                <w:rFonts w:ascii="Times New Roman" w:hAnsi="Times New Roman" w:cs="Times New Roman"/>
              </w:rPr>
              <w:t>ИЈЗС</w:t>
            </w:r>
          </w:p>
        </w:tc>
      </w:tr>
      <w:tr w:rsidR="0015193B" w:rsidRPr="0015193B" w:rsidTr="00FB694F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7649A1" w:rsidP="00E71B6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4A43C4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4A43C4" w:rsidP="001836D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6452FD" w:rsidRPr="0015193B">
              <w:rPr>
                <w:rFonts w:ascii="Times New Roman" w:hAnsi="Times New Roman" w:cs="Times New Roman"/>
                <w:lang w:val="uz-Cyrl-UZ"/>
              </w:rPr>
              <w:t>ИЕ</w:t>
            </w:r>
          </w:p>
        </w:tc>
      </w:tr>
      <w:tr w:rsidR="0015193B" w:rsidRPr="0015193B" w:rsidTr="00FB694F">
        <w:trPr>
          <w:trHeight w:val="950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F60BD6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F60BD6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883ADC" w:rsidP="00570E28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570E28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570E28" w:rsidP="00570E28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D71898" w:rsidP="00570E28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D71898" w:rsidP="00570E28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70E28" w:rsidRPr="0015193B" w:rsidRDefault="00F11CBC" w:rsidP="00570E28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611809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00677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Oбухват циљне популације имунизацијом против хепатитиса Б</w:t>
            </w:r>
          </w:p>
        </w:tc>
        <w:tc>
          <w:tcPr>
            <w:tcW w:w="147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90%</w:t>
            </w:r>
          </w:p>
        </w:tc>
        <w:tc>
          <w:tcPr>
            <w:tcW w:w="170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ru-RU"/>
              </w:rPr>
              <w:t>93%</w:t>
            </w:r>
          </w:p>
        </w:tc>
        <w:tc>
          <w:tcPr>
            <w:tcW w:w="15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ru-RU"/>
              </w:rPr>
              <w:t>94%</w:t>
            </w:r>
          </w:p>
        </w:tc>
        <w:tc>
          <w:tcPr>
            <w:tcW w:w="126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52FD" w:rsidRPr="00F75057" w:rsidRDefault="006452FD" w:rsidP="00611809">
            <w:pPr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95%</w:t>
            </w:r>
          </w:p>
        </w:tc>
      </w:tr>
      <w:tr w:rsidR="0015193B" w:rsidRPr="0015193B" w:rsidTr="00611809">
        <w:trPr>
          <w:trHeight w:val="302"/>
        </w:trPr>
        <w:tc>
          <w:tcPr>
            <w:tcW w:w="3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3A5D9F">
            <w:pPr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 xml:space="preserve">Преваленција </w:t>
            </w:r>
            <w:r w:rsidR="003A5D9F" w:rsidRPr="00F75057">
              <w:rPr>
                <w:rFonts w:ascii="Times New Roman" w:hAnsi="Times New Roman" w:cs="Times New Roman"/>
                <w:lang w:val="sr-Cyrl-RS"/>
              </w:rPr>
              <w:t>пушења цигарета</w:t>
            </w:r>
            <w:r w:rsidRPr="00F75057">
              <w:rPr>
                <w:rFonts w:ascii="Times New Roman" w:hAnsi="Times New Roman" w:cs="Times New Roman"/>
              </w:rPr>
              <w:t xml:space="preserve"> међу становништвом 18+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ru-RU"/>
              </w:rPr>
              <w:t>35%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ru-RU"/>
              </w:rPr>
              <w:t>33%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54C" w:rsidRPr="00F75057" w:rsidRDefault="00D2254C" w:rsidP="00611809">
            <w:pPr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uz-Cyrl-UZ"/>
              </w:rPr>
              <w:t>30</w:t>
            </w:r>
            <w:r w:rsidRPr="00F75057">
              <w:rPr>
                <w:rFonts w:ascii="Times New Roman" w:hAnsi="Times New Roman" w:cs="Times New Roman"/>
              </w:rPr>
              <w:t>%</w:t>
            </w:r>
          </w:p>
        </w:tc>
      </w:tr>
      <w:tr w:rsidR="0015193B" w:rsidRPr="0015193B" w:rsidTr="00611809">
        <w:trPr>
          <w:trHeight w:val="302"/>
        </w:trPr>
        <w:tc>
          <w:tcPr>
            <w:tcW w:w="3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437A99" w:rsidP="003040E6">
            <w:pPr>
              <w:rPr>
                <w:rFonts w:ascii="Times New Roman" w:hAnsi="Times New Roman" w:cs="Times New Roman"/>
                <w:lang w:val="sr-Cyrl-RS"/>
              </w:rPr>
            </w:pPr>
            <w:r w:rsidRPr="00F75057">
              <w:rPr>
                <w:rFonts w:ascii="Times New Roman" w:hAnsi="Times New Roman" w:cs="Times New Roman"/>
              </w:rPr>
              <w:t>Успостављено финансирањ</w:t>
            </w:r>
            <w:r w:rsidR="003040E6" w:rsidRPr="00F75057">
              <w:rPr>
                <w:rFonts w:ascii="Times New Roman" w:hAnsi="Times New Roman" w:cs="Times New Roman"/>
                <w:lang w:val="sr-Cyrl-RS"/>
              </w:rPr>
              <w:t>е</w:t>
            </w:r>
            <w:r w:rsidRPr="00F75057">
              <w:rPr>
                <w:rFonts w:ascii="Times New Roman" w:hAnsi="Times New Roman" w:cs="Times New Roman"/>
              </w:rPr>
              <w:t xml:space="preserve"> вакцине против ХПВ </w:t>
            </w:r>
            <w:r w:rsidR="003040E6" w:rsidRPr="00F75057">
              <w:rPr>
                <w:rFonts w:ascii="Times New Roman" w:hAnsi="Times New Roman" w:cs="Times New Roman"/>
                <w:lang w:val="sr-Cyrl-RS"/>
              </w:rPr>
              <w:t>из других извора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437A99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Није применљиво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437A99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uz-Cyrl-UZ"/>
              </w:rPr>
              <w:t>ИЈЗ</w:t>
            </w:r>
            <w:r w:rsidR="00E3647D" w:rsidRPr="00F75057">
              <w:rPr>
                <w:rFonts w:ascii="Times New Roman" w:hAnsi="Times New Roman" w:cs="Times New Roman"/>
                <w:lang w:val="uz-Cyrl-UZ"/>
              </w:rPr>
              <w:t>С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E3647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  <w:lang w:val="uz-Cyrl-UZ"/>
              </w:rPr>
              <w:t>не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E3647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E3647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E3647D" w:rsidP="0061180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7A99" w:rsidRPr="00F75057" w:rsidRDefault="00E3647D" w:rsidP="00611809">
            <w:pPr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p w:rsidR="00451279" w:rsidRPr="0015193B" w:rsidRDefault="00451279" w:rsidP="004A43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570E28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570E28" w:rsidRPr="0015193B" w:rsidRDefault="00570E28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DA4754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</w:t>
            </w:r>
            <w:r w:rsidR="00570E28" w:rsidRPr="0015193B">
              <w:rPr>
                <w:rFonts w:ascii="Times New Roman" w:hAnsi="Times New Roman" w:cs="Times New Roman"/>
              </w:rPr>
              <w:t xml:space="preserve"> буџет</w:t>
            </w:r>
            <w:r w:rsidRPr="0015193B">
              <w:rPr>
                <w:rFonts w:ascii="Times New Roman" w:hAnsi="Times New Roman" w:cs="Times New Roman"/>
              </w:rPr>
              <w:t>ом</w:t>
            </w:r>
            <w:r w:rsidR="00570E28" w:rsidRPr="0015193B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  <w:p w:rsidR="00570E28" w:rsidRPr="0015193B" w:rsidRDefault="00570E28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570E28">
            <w:pPr>
              <w:pStyle w:val="TableParagraph"/>
              <w:spacing w:before="21"/>
              <w:ind w:left="68" w:right="293"/>
            </w:pPr>
            <w:r w:rsidRPr="0015193B">
              <w:t>Укупна процењена финансијска средства по изворима финансирања у 000 дин.</w:t>
            </w:r>
          </w:p>
        </w:tc>
      </w:tr>
      <w:tr w:rsidR="0015193B" w:rsidRPr="0015193B" w:rsidTr="00570E28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570E28">
            <w:pPr>
              <w:pStyle w:val="TableParagraph"/>
              <w:spacing w:before="21"/>
              <w:ind w:left="68"/>
            </w:pPr>
            <w:r w:rsidRPr="0015193B">
              <w:t xml:space="preserve">У </w:t>
            </w:r>
            <w:r w:rsidR="006E75A1" w:rsidRPr="0015193B">
              <w:rPr>
                <w:lang w:val="sr-Cyrl-RS"/>
              </w:rPr>
              <w:t xml:space="preserve">2020. </w:t>
            </w:r>
            <w:r w:rsidR="006E75A1" w:rsidRPr="0015193B">
              <w:t>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70E28" w:rsidRPr="0015193B" w:rsidRDefault="00570E28" w:rsidP="00570E28">
            <w:pPr>
              <w:pStyle w:val="TableParagraph"/>
              <w:spacing w:before="21"/>
              <w:ind w:left="68"/>
            </w:pPr>
            <w:r w:rsidRPr="0015193B">
              <w:t xml:space="preserve">У </w:t>
            </w:r>
            <w:r w:rsidR="006E75A1" w:rsidRPr="0015193B">
              <w:rPr>
                <w:lang w:val="sr-Cyrl-RS"/>
              </w:rPr>
              <w:t xml:space="preserve">2021. </w:t>
            </w:r>
            <w:r w:rsidR="006E75A1" w:rsidRPr="0015193B">
              <w:t>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70E28" w:rsidRPr="0015193B" w:rsidRDefault="00183CCA" w:rsidP="00FB694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875348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A43C4" w:rsidRDefault="00875348" w:rsidP="0078343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МЗ,</w:t>
            </w:r>
          </w:p>
          <w:p w:rsidR="0078343E" w:rsidRDefault="0078343E" w:rsidP="0078343E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78343E" w:rsidRDefault="0078343E" w:rsidP="0078343E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78343E" w:rsidRDefault="0078343E" w:rsidP="0078343E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78343E" w:rsidRPr="0015193B" w:rsidRDefault="0078343E" w:rsidP="00783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z-Cyrl-UZ"/>
              </w:rPr>
              <w:t>РФЗО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F4953" w:rsidRPr="0015193B" w:rsidRDefault="001F4953" w:rsidP="001F495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ПГ 1809, ПА 0001</w:t>
            </w:r>
          </w:p>
          <w:p w:rsidR="004A43C4" w:rsidRPr="0015193B" w:rsidRDefault="004A43C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15193B" w:rsidRDefault="008E5F0E" w:rsidP="00875348">
            <w:pPr>
              <w:rPr>
                <w:rFonts w:ascii="Times New Roman" w:hAnsi="Times New Roman" w:cs="Times New Roman"/>
                <w:lang w:val="sr-Cyrl-RS"/>
              </w:rPr>
            </w:pPr>
            <w:r w:rsidRPr="0015193B">
              <w:rPr>
                <w:rFonts w:ascii="Times New Roman" w:hAnsi="Times New Roman" w:cs="Times New Roman"/>
                <w:lang w:val="sr-Cyrl-RS"/>
              </w:rPr>
              <w:t>3.000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A43C4" w:rsidRDefault="00A25A2B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5F0E" w:rsidRPr="0015193B">
              <w:rPr>
                <w:rFonts w:ascii="Times New Roman" w:hAnsi="Times New Roman" w:cs="Times New Roman"/>
                <w:lang w:val="sr-Cyrl-RS"/>
              </w:rPr>
              <w:t>.000</w:t>
            </w:r>
          </w:p>
          <w:p w:rsidR="0078343E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78343E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78343E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78343E" w:rsidRPr="0015193B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300.000</w:t>
            </w: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A43C4" w:rsidRDefault="00A25A2B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5F0E" w:rsidRPr="0015193B">
              <w:rPr>
                <w:rFonts w:ascii="Times New Roman" w:hAnsi="Times New Roman" w:cs="Times New Roman"/>
                <w:lang w:val="sr-Cyrl-RS"/>
              </w:rPr>
              <w:t>.000</w:t>
            </w:r>
          </w:p>
          <w:p w:rsidR="0078343E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78343E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78343E" w:rsidRPr="0015193B" w:rsidRDefault="0078343E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300.000</w:t>
            </w: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FB694F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4A43C4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E67E8C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570E28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E92C24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256E85" w:rsidRPr="0015193B">
              <w:rPr>
                <w:rFonts w:ascii="Times New Roman" w:hAnsi="Times New Roman" w:cs="Times New Roman"/>
              </w:rPr>
              <w:t xml:space="preserve"> </w:t>
            </w:r>
            <w:r w:rsidR="004A43C4" w:rsidRPr="0015193B">
              <w:rPr>
                <w:rFonts w:ascii="Times New Roman" w:hAnsi="Times New Roman" w:cs="Times New Roman"/>
              </w:rPr>
              <w:t xml:space="preserve">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9B7448" w:rsidP="00FB694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</w:t>
            </w:r>
            <w:r w:rsidR="004A43C4" w:rsidRPr="0015193B">
              <w:rPr>
                <w:rFonts w:ascii="Times New Roman" w:hAnsi="Times New Roman" w:cs="Times New Roman"/>
              </w:rPr>
              <w:t xml:space="preserve">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570E28" w:rsidP="00FB694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</w:t>
            </w:r>
            <w:r w:rsidRPr="0015193B">
              <w:rPr>
                <w:rFonts w:ascii="Times New Roman" w:hAnsi="Times New Roman" w:cs="Times New Roman"/>
                <w:w w:val="95"/>
              </w:rPr>
              <w:t>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570E28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</w:t>
            </w:r>
            <w:r w:rsidR="004A43C4" w:rsidRPr="0015193B">
              <w:rPr>
                <w:rFonts w:ascii="Times New Roman" w:hAnsi="Times New Roman" w:cs="Times New Roman"/>
              </w:rPr>
              <w:t xml:space="preserve"> програмск</w:t>
            </w:r>
            <w:r w:rsidRPr="0015193B">
              <w:rPr>
                <w:rFonts w:ascii="Times New Roman" w:hAnsi="Times New Roman" w:cs="Times New Roman"/>
              </w:rPr>
              <w:t xml:space="preserve">им </w:t>
            </w:r>
            <w:r w:rsidR="004A43C4" w:rsidRPr="0015193B">
              <w:rPr>
                <w:rFonts w:ascii="Times New Roman" w:hAnsi="Times New Roman" w:cs="Times New Roman"/>
              </w:rPr>
              <w:t>буџет</w:t>
            </w:r>
            <w:r w:rsidRPr="0015193B">
              <w:rPr>
                <w:rFonts w:ascii="Times New Roman" w:hAnsi="Times New Roman" w:cs="Times New Roman"/>
              </w:rPr>
              <w:t>ом</w:t>
            </w:r>
          </w:p>
          <w:p w:rsidR="004A43C4" w:rsidRPr="0015193B" w:rsidRDefault="004A43C4" w:rsidP="00FB69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A43C4" w:rsidRPr="0015193B" w:rsidRDefault="00570E28" w:rsidP="00577B56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у 000 </w:t>
            </w:r>
            <w:r w:rsidR="00577B56" w:rsidRPr="0015193B">
              <w:rPr>
                <w:rFonts w:ascii="Times New Roman" w:hAnsi="Times New Roman" w:cs="Times New Roman"/>
              </w:rPr>
              <w:t>РСД</w:t>
            </w:r>
            <w:r w:rsidRPr="0015193B">
              <w:rPr>
                <w:rFonts w:ascii="Times New Roman" w:hAnsi="Times New Roman" w:cs="Times New Roman"/>
              </w:rPr>
              <w:t>.</w:t>
            </w:r>
            <w:r w:rsidR="004A43C4" w:rsidRPr="0015193B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</w:tr>
      <w:tr w:rsidR="0015193B" w:rsidRPr="00F75057" w:rsidTr="00FB694F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1D0352" w:rsidRPr="0015193B" w:rsidRDefault="001D0352" w:rsidP="001D0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1D0352" w:rsidRPr="0015193B" w:rsidRDefault="001D0352" w:rsidP="001D0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1D0352" w:rsidRPr="0015193B" w:rsidRDefault="001D0352" w:rsidP="001D0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1D0352" w:rsidRPr="0015193B" w:rsidRDefault="001D0352" w:rsidP="001D0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1D0352" w:rsidRPr="0015193B" w:rsidRDefault="001D0352" w:rsidP="001D0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1D0352" w:rsidRPr="0015193B" w:rsidRDefault="001D0352" w:rsidP="001D03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1D0352" w:rsidRPr="0015193B" w:rsidRDefault="004A6A23" w:rsidP="001D0352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1D0352" w:rsidRPr="007F310D" w:rsidRDefault="004A6A23" w:rsidP="001D0352">
            <w:pPr>
              <w:jc w:val="center"/>
              <w:rPr>
                <w:rFonts w:ascii="Times New Roman" w:hAnsi="Times New Roman" w:cs="Times New Roman"/>
              </w:rPr>
            </w:pPr>
            <w:r w:rsidRPr="007F310D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1D0352" w:rsidRPr="00F75057" w:rsidRDefault="00ED13D8" w:rsidP="001D0352">
            <w:pPr>
              <w:jc w:val="center"/>
              <w:rPr>
                <w:rFonts w:ascii="Times New Roman" w:hAnsi="Times New Roman" w:cs="Times New Roman"/>
              </w:rPr>
            </w:pPr>
            <w:r w:rsidRPr="00F75057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A3035A" w:rsidTr="00EC7BFC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128D2" w:rsidRPr="003D151C" w:rsidRDefault="004A43C4" w:rsidP="00A3035A">
            <w:pPr>
              <w:spacing w:after="160"/>
              <w:rPr>
                <w:rFonts w:ascii="Times New Roman" w:hAnsi="Times New Roman" w:cs="Times New Roman"/>
              </w:rPr>
            </w:pPr>
            <w:r w:rsidRPr="003D151C">
              <w:rPr>
                <w:rFonts w:ascii="Times New Roman" w:hAnsi="Times New Roman" w:cs="Times New Roman"/>
              </w:rPr>
              <w:t xml:space="preserve">1.1.1.1 </w:t>
            </w:r>
            <w:r w:rsidR="00771DB1" w:rsidRPr="003D151C">
              <w:rPr>
                <w:rFonts w:ascii="Times New Roman" w:hAnsi="Times New Roman" w:cs="Times New Roman"/>
              </w:rPr>
              <w:t xml:space="preserve">Спровођење и праћење програмске </w:t>
            </w:r>
            <w:r w:rsidR="00771DB1" w:rsidRPr="003D151C">
              <w:rPr>
                <w:rFonts w:ascii="Times New Roman" w:hAnsi="Times New Roman" w:cs="Times New Roman"/>
                <w:bCs/>
              </w:rPr>
              <w:t>имунизације</w:t>
            </w:r>
            <w:r w:rsidR="00771DB1" w:rsidRPr="003D151C">
              <w:rPr>
                <w:rFonts w:ascii="Times New Roman" w:hAnsi="Times New Roman" w:cs="Times New Roman"/>
              </w:rPr>
              <w:t xml:space="preserve"> против хепатитис Б </w:t>
            </w:r>
            <w:r w:rsidR="00883ADC" w:rsidRPr="003D151C">
              <w:rPr>
                <w:rFonts w:ascii="Times New Roman" w:hAnsi="Times New Roman" w:cs="Times New Roman"/>
              </w:rPr>
              <w:t>вируса</w:t>
            </w:r>
          </w:p>
        </w:tc>
        <w:tc>
          <w:tcPr>
            <w:tcW w:w="1248" w:type="dxa"/>
            <w:shd w:val="clear" w:color="auto" w:fill="auto"/>
          </w:tcPr>
          <w:p w:rsidR="004A43C4" w:rsidRPr="003D151C" w:rsidRDefault="009C0F97" w:rsidP="00FB694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D151C">
              <w:rPr>
                <w:rFonts w:ascii="Times New Roman" w:hAnsi="Times New Roman"/>
              </w:rPr>
              <w:t>ИЈЗС</w:t>
            </w:r>
          </w:p>
        </w:tc>
        <w:tc>
          <w:tcPr>
            <w:tcW w:w="1350" w:type="dxa"/>
            <w:shd w:val="clear" w:color="auto" w:fill="auto"/>
          </w:tcPr>
          <w:p w:rsidR="004A43C4" w:rsidRPr="003D151C" w:rsidRDefault="00C45367" w:rsidP="00FB694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D151C">
              <w:rPr>
                <w:rFonts w:ascii="Times New Roman" w:hAnsi="Times New Roman"/>
              </w:rPr>
              <w:t>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4A43C4" w:rsidRPr="003D151C" w:rsidRDefault="00CE0ECA" w:rsidP="00FB694F">
            <w:pPr>
              <w:rPr>
                <w:rFonts w:ascii="Times New Roman" w:hAnsi="Times New Roman" w:cs="Times New Roman"/>
              </w:rPr>
            </w:pPr>
            <w:r w:rsidRPr="003D151C">
              <w:rPr>
                <w:rFonts w:ascii="Times New Roman" w:hAnsi="Times New Roman" w:cs="Times New Roman"/>
              </w:rPr>
              <w:t xml:space="preserve">4. квартал </w:t>
            </w:r>
            <w:r w:rsidR="00ED13D8" w:rsidRPr="003D151C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4A43C4" w:rsidRPr="00765C47" w:rsidRDefault="00A22CE9" w:rsidP="00FB694F">
            <w:pPr>
              <w:spacing w:after="160" w:line="259" w:lineRule="auto"/>
              <w:rPr>
                <w:rFonts w:ascii="Times New Roman" w:hAnsi="Times New Roman" w:cs="Times New Roman"/>
                <w:highlight w:val="gree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РФЗ</w:t>
            </w:r>
            <w:r w:rsidR="0078343E">
              <w:rPr>
                <w:rFonts w:ascii="Times New Roman" w:hAnsi="Times New Roman" w:cs="Times New Roman"/>
                <w:lang w:val="uz-Cyrl-UZ"/>
              </w:rPr>
              <w:t>О</w:t>
            </w:r>
          </w:p>
        </w:tc>
        <w:tc>
          <w:tcPr>
            <w:tcW w:w="1261" w:type="dxa"/>
            <w:shd w:val="clear" w:color="auto" w:fill="auto"/>
          </w:tcPr>
          <w:p w:rsidR="004A43C4" w:rsidRPr="00632167" w:rsidRDefault="004A43C4" w:rsidP="00BC442C">
            <w:pPr>
              <w:rPr>
                <w:rFonts w:ascii="Times New Roman" w:hAnsi="Times New Roman" w:cs="Times New Roman"/>
                <w:highlight w:val="green"/>
                <w:lang w:val="sr-Latn-RS"/>
              </w:rPr>
            </w:pPr>
          </w:p>
        </w:tc>
        <w:tc>
          <w:tcPr>
            <w:tcW w:w="1531" w:type="dxa"/>
            <w:shd w:val="clear" w:color="auto" w:fill="auto"/>
          </w:tcPr>
          <w:p w:rsidR="00F63F66" w:rsidRPr="00AA490C" w:rsidRDefault="00AA490C" w:rsidP="00F63F6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>0</w:t>
            </w:r>
          </w:p>
          <w:p w:rsidR="00984043" w:rsidRPr="00507C33" w:rsidRDefault="00984043" w:rsidP="00F63F66">
            <w:pPr>
              <w:jc w:val="center"/>
              <w:rPr>
                <w:rFonts w:ascii="Times New Roman" w:hAnsi="Times New Roman" w:cs="Times New Roman"/>
                <w:highlight w:val="cyan"/>
                <w:lang w:val="uz-Cyrl-UZ"/>
              </w:rPr>
            </w:pPr>
          </w:p>
        </w:tc>
        <w:tc>
          <w:tcPr>
            <w:tcW w:w="1442" w:type="dxa"/>
            <w:shd w:val="clear" w:color="auto" w:fill="auto"/>
          </w:tcPr>
          <w:p w:rsidR="00984043" w:rsidRPr="007F310D" w:rsidRDefault="00984043" w:rsidP="00455094">
            <w:pPr>
              <w:spacing w:after="160" w:line="259" w:lineRule="auto"/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7F310D">
              <w:rPr>
                <w:rFonts w:ascii="Times New Roman" w:hAnsi="Times New Roman" w:cs="Times New Roman"/>
              </w:rPr>
              <w:t>300.000</w:t>
            </w:r>
            <w:r w:rsidR="00455094" w:rsidRPr="007F31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8" w:type="dxa"/>
            <w:shd w:val="clear" w:color="auto" w:fill="auto"/>
          </w:tcPr>
          <w:p w:rsidR="00984043" w:rsidRPr="007F310D" w:rsidRDefault="00984043" w:rsidP="00455094">
            <w:pPr>
              <w:jc w:val="right"/>
              <w:rPr>
                <w:rFonts w:ascii="Times New Roman" w:hAnsi="Times New Roman" w:cs="Times New Roman"/>
              </w:rPr>
            </w:pPr>
            <w:r w:rsidRPr="007F310D">
              <w:rPr>
                <w:rFonts w:ascii="Times New Roman" w:hAnsi="Times New Roman" w:cs="Times New Roman"/>
              </w:rPr>
              <w:t>300.000</w:t>
            </w:r>
            <w:r w:rsidR="00455094" w:rsidRPr="007F310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5193B" w:rsidRPr="0015193B" w:rsidTr="00FB694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4A43C4" w:rsidRPr="0015193B" w:rsidRDefault="008E083B" w:rsidP="00FB694F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1.1.1.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2</w:t>
            </w:r>
            <w:r w:rsidR="004A43C4" w:rsidRPr="0015193B">
              <w:rPr>
                <w:rFonts w:ascii="Times New Roman" w:hAnsi="Times New Roman" w:cs="Times New Roman"/>
              </w:rPr>
              <w:t xml:space="preserve"> </w:t>
            </w:r>
            <w:r w:rsidR="00577B56" w:rsidRPr="0015193B">
              <w:rPr>
                <w:rFonts w:ascii="Times New Roman" w:hAnsi="Times New Roman" w:cs="Times New Roman"/>
              </w:rPr>
              <w:t>Израда</w:t>
            </w:r>
            <w:r w:rsidR="00E8018B" w:rsidRPr="0015193B">
              <w:rPr>
                <w:rFonts w:ascii="Times New Roman" w:hAnsi="Times New Roman" w:cs="Times New Roman"/>
              </w:rPr>
              <w:t xml:space="preserve"> протокола </w:t>
            </w:r>
            <w:bookmarkStart w:id="0" w:name="_Hlk533159653"/>
            <w:r w:rsidR="00E8018B" w:rsidRPr="0015193B">
              <w:rPr>
                <w:rFonts w:ascii="Times New Roman" w:hAnsi="Times New Roman" w:cs="Times New Roman"/>
              </w:rPr>
              <w:t>за детекцију изложености канцерогеним ризицима на радном месту и побољшање дијагностике рака повезан</w:t>
            </w:r>
            <w:r w:rsidR="00B5278F" w:rsidRPr="0015193B">
              <w:rPr>
                <w:rFonts w:ascii="Times New Roman" w:hAnsi="Times New Roman" w:cs="Times New Roman"/>
              </w:rPr>
              <w:t>ог са професионалном изложеношћу</w:t>
            </w:r>
            <w:r w:rsidR="00E8018B" w:rsidRPr="0015193B">
              <w:rPr>
                <w:rFonts w:ascii="Times New Roman" w:hAnsi="Times New Roman" w:cs="Times New Roman"/>
              </w:rPr>
              <w:t xml:space="preserve"> канцерогеним агенсима</w:t>
            </w:r>
            <w:bookmarkEnd w:id="0"/>
          </w:p>
          <w:p w:rsidR="004A43C4" w:rsidRPr="0015193B" w:rsidRDefault="004A43C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6A6407" w:rsidRPr="0015193B" w:rsidRDefault="006A6407" w:rsidP="006A6407">
            <w:pPr>
              <w:tabs>
                <w:tab w:val="left" w:pos="851"/>
                <w:tab w:val="left" w:pos="1134"/>
                <w:tab w:val="left" w:pos="1276"/>
              </w:tabs>
              <w:spacing w:after="160" w:line="259" w:lineRule="auto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ru-RU"/>
              </w:rPr>
              <w:t>МЗ</w:t>
            </w:r>
          </w:p>
          <w:p w:rsidR="004A43C4" w:rsidRPr="0015193B" w:rsidRDefault="004A43C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shd w:val="clear" w:color="auto" w:fill="auto"/>
          </w:tcPr>
          <w:p w:rsidR="004A43C4" w:rsidRPr="0015193B" w:rsidRDefault="00F04ABE" w:rsidP="00441D8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ru-RU"/>
              </w:rPr>
              <w:t xml:space="preserve">Институт за  медицину рада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„Др </w:t>
            </w:r>
            <w:r w:rsidRPr="0015193B">
              <w:rPr>
                <w:rFonts w:ascii="Times New Roman" w:hAnsi="Times New Roman" w:cs="Times New Roman"/>
                <w:lang w:val="ru-RU"/>
              </w:rPr>
              <w:t>Драгомир Карајови</w:t>
            </w:r>
            <w:r w:rsidR="009D65F2" w:rsidRPr="0015193B">
              <w:rPr>
                <w:rFonts w:ascii="Times New Roman" w:hAnsi="Times New Roman" w:cs="Times New Roman"/>
                <w:lang w:val="ru-RU"/>
              </w:rPr>
              <w:t>ћ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“ и </w:t>
            </w:r>
            <w:r w:rsidR="00D2583C" w:rsidRPr="0015193B">
              <w:rPr>
                <w:rFonts w:ascii="Times New Roman" w:hAnsi="Times New Roman" w:cs="Times New Roman"/>
              </w:rPr>
              <w:t>ИЈЗС</w:t>
            </w:r>
            <w:r w:rsidR="004A43C4" w:rsidRPr="0015193B">
              <w:rPr>
                <w:rFonts w:ascii="Times New Roman" w:hAnsi="Times New Roman" w:cs="Times New Roman"/>
              </w:rPr>
              <w:t xml:space="preserve"> и мрежа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института и </w:t>
            </w:r>
            <w:r w:rsidR="004A43C4" w:rsidRPr="0015193B">
              <w:rPr>
                <w:rFonts w:ascii="Times New Roman" w:hAnsi="Times New Roman" w:cs="Times New Roman"/>
              </w:rPr>
              <w:t xml:space="preserve">завода за јавно </w:t>
            </w:r>
            <w:r w:rsidR="00E8018B" w:rsidRPr="0015193B">
              <w:rPr>
                <w:rFonts w:ascii="Times New Roman" w:hAnsi="Times New Roman" w:cs="Times New Roman"/>
              </w:rPr>
              <w:t>здравље</w:t>
            </w:r>
          </w:p>
        </w:tc>
        <w:tc>
          <w:tcPr>
            <w:tcW w:w="1266" w:type="dxa"/>
            <w:shd w:val="clear" w:color="auto" w:fill="auto"/>
          </w:tcPr>
          <w:p w:rsidR="004A43C4" w:rsidRPr="0015193B" w:rsidRDefault="00CE0ECA" w:rsidP="00FB694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713" w:type="dxa"/>
            <w:shd w:val="clear" w:color="auto" w:fill="auto"/>
          </w:tcPr>
          <w:p w:rsidR="00AA490C" w:rsidRDefault="00AA490C" w:rsidP="003269E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A490C" w:rsidRDefault="00AA490C" w:rsidP="003269E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A490C" w:rsidRDefault="00AA490C" w:rsidP="003269E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FE5263" w:rsidRPr="00765C47" w:rsidRDefault="00AA490C" w:rsidP="003269E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4A43C4" w:rsidRPr="00AA490C" w:rsidRDefault="00AA490C" w:rsidP="00D002D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shd w:val="clear" w:color="auto" w:fill="auto"/>
          </w:tcPr>
          <w:p w:rsidR="004A43C4" w:rsidRPr="00AA490C" w:rsidRDefault="00AA490C" w:rsidP="00AA490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4A43C4" w:rsidRPr="00AA490C" w:rsidRDefault="00AA490C" w:rsidP="00FB69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4A43C4" w:rsidRPr="00AA490C" w:rsidRDefault="00AA490C" w:rsidP="00FB69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A490C" w:rsidRPr="0015193B" w:rsidTr="00FB694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A490C" w:rsidRPr="0015193B" w:rsidRDefault="00AA490C" w:rsidP="001A6A70">
            <w:pPr>
              <w:tabs>
                <w:tab w:val="left" w:pos="1276"/>
                <w:tab w:val="left" w:pos="2694"/>
              </w:tabs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1.1.1.3 Усклађивање законске регулативе са препорукама Оквирне конвенције о контроли дувана СЗО и препорукама ЕУ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t xml:space="preserve"> 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  <w:r w:rsidRPr="0015193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48" w:type="dxa"/>
            <w:shd w:val="clear" w:color="auto" w:fill="auto"/>
          </w:tcPr>
          <w:p w:rsidR="00AA490C" w:rsidRPr="0015193B" w:rsidRDefault="00AA490C" w:rsidP="001A6A7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A490C" w:rsidRPr="0015193B" w:rsidRDefault="00AA490C" w:rsidP="00441D8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РСК за контролу дувана, ИЈЗС</w:t>
            </w:r>
          </w:p>
        </w:tc>
        <w:tc>
          <w:tcPr>
            <w:tcW w:w="1266" w:type="dxa"/>
            <w:shd w:val="clear" w:color="auto" w:fill="auto"/>
          </w:tcPr>
          <w:p w:rsidR="00AA490C" w:rsidRPr="0015193B" w:rsidRDefault="00AA490C" w:rsidP="0020756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</w:t>
            </w:r>
            <w:r w:rsidRPr="0015193B">
              <w:rPr>
                <w:rFonts w:ascii="Times New Roman" w:hAnsi="Times New Roman" w:cs="Times New Roman"/>
                <w:lang w:val="uz-Cyrl-UZ"/>
              </w:rPr>
              <w:t>1</w:t>
            </w:r>
            <w:r w:rsidRPr="001519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A490C" w:rsidRPr="00435381" w:rsidRDefault="00AA490C" w:rsidP="001A6A70">
            <w:pPr>
              <w:rPr>
                <w:rFonts w:ascii="Times New Roman" w:hAnsi="Times New Roman" w:cs="Times New Roman"/>
                <w:lang w:val="sr-Cyrl-RS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AA490C" w:rsidRPr="00B064DA" w:rsidRDefault="00AA490C" w:rsidP="00D002D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shd w:val="clear" w:color="auto" w:fill="auto"/>
          </w:tcPr>
          <w:p w:rsidR="00AA490C" w:rsidRPr="0015193B" w:rsidRDefault="00AA490C" w:rsidP="001576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AA490C" w:rsidRPr="0015193B" w:rsidRDefault="00AA490C" w:rsidP="001A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AA490C" w:rsidRPr="0015193B" w:rsidRDefault="00AA490C" w:rsidP="001A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A490C" w:rsidRPr="0015193B" w:rsidTr="00FB694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A490C" w:rsidRPr="0015193B" w:rsidRDefault="00AA490C" w:rsidP="006054A3">
            <w:pPr>
              <w:tabs>
                <w:tab w:val="left" w:pos="1276"/>
                <w:tab w:val="left" w:pos="2694"/>
              </w:tabs>
              <w:ind w:left="-35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1.1.1.4 Усклађивање законске регулативе са Оквирном конвенцијом о контроли дувана СЗО и Директивом ЕУ о дуванским производима (2014/40/ЕУ) и унапређење праћења и спровођења постојећих законских одредби о забрани рекламирања промоције дуванских производа, спонзорства од стране дуванске индустрије, као и продаје дувана и дуванских производа малолетним лицима</w:t>
            </w:r>
          </w:p>
        </w:tc>
        <w:tc>
          <w:tcPr>
            <w:tcW w:w="1248" w:type="dxa"/>
            <w:shd w:val="clear" w:color="auto" w:fill="auto"/>
          </w:tcPr>
          <w:p w:rsidR="00AA490C" w:rsidRDefault="00AA490C" w:rsidP="006054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МЗ</w:t>
            </w:r>
          </w:p>
          <w:p w:rsidR="00AA490C" w:rsidRPr="0015193B" w:rsidRDefault="00AA490C" w:rsidP="006054A3">
            <w:pPr>
              <w:spacing w:after="160" w:line="259" w:lineRule="auto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350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  <w:lang w:val="uz-Cyrl-UZ"/>
              </w:rPr>
            </w:pPr>
            <w:r w:rsidRPr="00B064DA">
              <w:rPr>
                <w:rFonts w:ascii="Times New Roman" w:hAnsi="Times New Roman" w:cs="Times New Roman"/>
                <w:lang w:val="uz-Cyrl-UZ"/>
              </w:rPr>
              <w:t xml:space="preserve">Министарство финансија, МЗ и </w:t>
            </w:r>
            <w:hyperlink r:id="rId8" w:history="1">
              <w:r w:rsidRPr="00B064DA">
                <w:rPr>
                  <w:rFonts w:ascii="Times New Roman" w:hAnsi="Times New Roman" w:cs="Times New Roman"/>
                  <w:lang w:val="uz-Cyrl-UZ"/>
                </w:rPr>
                <w:t>Министарство трговине, туризма и телекомуникација</w:t>
              </w:r>
              <w:r>
                <w:rPr>
                  <w:rFonts w:ascii="Times New Roman" w:hAnsi="Times New Roman" w:cs="Times New Roman"/>
                  <w:lang w:val="sr-Cyrl-RS"/>
                </w:rPr>
                <w:t xml:space="preserve">, </w:t>
              </w:r>
            </w:hyperlink>
            <w:r>
              <w:rPr>
                <w:rFonts w:ascii="Times New Roman" w:hAnsi="Times New Roman" w:cs="Times New Roman"/>
                <w:lang w:val="uz-Cyrl-UZ"/>
              </w:rPr>
              <w:t>о</w:t>
            </w:r>
            <w:r w:rsidRPr="0015193B">
              <w:rPr>
                <w:rFonts w:ascii="Times New Roman" w:hAnsi="Times New Roman" w:cs="Times New Roman"/>
                <w:lang w:val="uz-Cyrl-UZ"/>
              </w:rPr>
              <w:t>стала министарства, инспекцијске службе,</w:t>
            </w:r>
          </w:p>
          <w:p w:rsidR="00AA490C" w:rsidRPr="0015193B" w:rsidRDefault="00AA490C" w:rsidP="006054A3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РСК за контролу дувана</w:t>
            </w:r>
          </w:p>
        </w:tc>
        <w:tc>
          <w:tcPr>
            <w:tcW w:w="1266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</w:t>
            </w:r>
            <w:r w:rsidRPr="0015193B">
              <w:rPr>
                <w:rFonts w:ascii="Times New Roman" w:hAnsi="Times New Roman" w:cs="Times New Roman"/>
                <w:lang w:val="uz-Cyrl-UZ"/>
              </w:rPr>
              <w:t>1</w:t>
            </w:r>
            <w:r w:rsidRPr="001519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A490C" w:rsidRDefault="00AA490C" w:rsidP="00AA490C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AA490C" w:rsidRPr="00435381" w:rsidRDefault="00AA490C" w:rsidP="00D002D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shd w:val="clear" w:color="auto" w:fill="auto"/>
          </w:tcPr>
          <w:p w:rsidR="00AA490C" w:rsidRPr="0015193B" w:rsidRDefault="00AA490C" w:rsidP="006054A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A490C" w:rsidRPr="0015193B" w:rsidTr="0089321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A490C" w:rsidRPr="0015193B" w:rsidRDefault="00AA490C" w:rsidP="006054A3">
            <w:pPr>
              <w:tabs>
                <w:tab w:val="left" w:pos="1276"/>
                <w:tab w:val="left" w:pos="2694"/>
              </w:tabs>
              <w:rPr>
                <w:rFonts w:ascii="Times New Roman" w:hAnsi="Times New Roman" w:cs="Times New Roman"/>
              </w:rPr>
            </w:pPr>
            <w:bookmarkStart w:id="1" w:name="_Hlk533082863"/>
            <w:r w:rsidRPr="0015193B">
              <w:rPr>
                <w:rFonts w:ascii="Times New Roman" w:hAnsi="Times New Roman" w:cs="Times New Roman"/>
              </w:rPr>
              <w:t xml:space="preserve">1.1.1.5 </w:t>
            </w:r>
            <w:r w:rsidRPr="0015193B">
              <w:rPr>
                <w:rFonts w:ascii="Times New Roman" w:hAnsi="Times New Roman" w:cs="Times New Roman"/>
                <w:bCs/>
              </w:rPr>
              <w:t>Проширење и јачање мреже саветовалишта за одвикавање од пушења кроз едукацију здравствених радника о значају и начинима за јачање услуга за одвикавање од пушења као и о методама за одвикавање од пушења</w:t>
            </w:r>
            <w:bookmarkEnd w:id="1"/>
          </w:p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AA490C" w:rsidRPr="0015193B" w:rsidRDefault="00AA490C" w:rsidP="006054A3">
            <w:pPr>
              <w:jc w:val="both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, </w:t>
            </w:r>
            <w:r w:rsidRPr="0015193B">
              <w:rPr>
                <w:rFonts w:ascii="Times New Roman" w:hAnsi="Times New Roman" w:cs="Times New Roman"/>
              </w:rPr>
              <w:t>РСК за контролу дувана, здравственим установама</w:t>
            </w:r>
          </w:p>
        </w:tc>
        <w:tc>
          <w:tcPr>
            <w:tcW w:w="1266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Буџет МЗ</w:t>
            </w:r>
            <w:r w:rsidRPr="0015193B" w:rsidDel="00D264B2">
              <w:rPr>
                <w:rFonts w:ascii="Times New Roman" w:hAnsi="Times New Roman" w:cs="Times New Roman"/>
              </w:rPr>
              <w:t xml:space="preserve"> </w:t>
            </w:r>
          </w:p>
          <w:p w:rsidR="00AA490C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  <w:p w:rsidR="00AA490C" w:rsidRPr="0015193B" w:rsidRDefault="00AA490C" w:rsidP="00120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Буџет МЗ ПГ 1809, ПА 0001</w:t>
            </w:r>
          </w:p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465</w:t>
            </w:r>
          </w:p>
        </w:tc>
        <w:tc>
          <w:tcPr>
            <w:tcW w:w="1531" w:type="dxa"/>
            <w:shd w:val="clear" w:color="auto" w:fill="auto"/>
          </w:tcPr>
          <w:p w:rsidR="00AA490C" w:rsidRPr="00AA490C" w:rsidRDefault="00AA490C" w:rsidP="006054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  <w:tc>
          <w:tcPr>
            <w:tcW w:w="1442" w:type="dxa"/>
            <w:shd w:val="clear" w:color="auto" w:fill="auto"/>
          </w:tcPr>
          <w:p w:rsidR="00AA490C" w:rsidRPr="0015193B" w:rsidRDefault="00A25A2B" w:rsidP="006054A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AA490C" w:rsidRPr="0015193B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528" w:type="dxa"/>
            <w:shd w:val="clear" w:color="auto" w:fill="auto"/>
          </w:tcPr>
          <w:p w:rsidR="00AA490C" w:rsidRPr="0015193B" w:rsidRDefault="00A25A2B" w:rsidP="006054A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AA490C" w:rsidRPr="0015193B">
              <w:rPr>
                <w:rFonts w:ascii="Times New Roman" w:hAnsi="Times New Roman" w:cs="Times New Roman"/>
              </w:rPr>
              <w:t>00</w:t>
            </w:r>
          </w:p>
        </w:tc>
      </w:tr>
      <w:tr w:rsidR="00AA490C" w:rsidRPr="0015193B" w:rsidTr="0089321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A490C" w:rsidRPr="0015193B" w:rsidRDefault="00AA490C" w:rsidP="006054A3">
            <w:pPr>
              <w:tabs>
                <w:tab w:val="left" w:pos="1276"/>
                <w:tab w:val="left" w:pos="2694"/>
              </w:tabs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1.1.1.6. Развој и спровођење кампања усмерених на општу популацију </w:t>
            </w:r>
          </w:p>
          <w:p w:rsidR="00AA490C" w:rsidRPr="0015193B" w:rsidRDefault="00AA490C" w:rsidP="006054A3">
            <w:pPr>
              <w:tabs>
                <w:tab w:val="left" w:pos="1276"/>
                <w:tab w:val="left" w:pos="26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AA490C" w:rsidRPr="0015193B" w:rsidRDefault="00AA490C" w:rsidP="006054A3">
            <w:pPr>
              <w:jc w:val="both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ИЈЗС </w:t>
            </w:r>
          </w:p>
        </w:tc>
        <w:tc>
          <w:tcPr>
            <w:tcW w:w="1350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МЗ, друга министарства, 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Буџет МЗ</w:t>
            </w:r>
            <w:r w:rsidRPr="0015193B" w:rsidDel="00D264B2">
              <w:rPr>
                <w:rFonts w:ascii="Times New Roman" w:hAnsi="Times New Roman" w:cs="Times New Roman"/>
              </w:rPr>
              <w:t xml:space="preserve"> </w:t>
            </w:r>
          </w:p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Буџет МЗ ПГ 1809, ПА 0001</w:t>
            </w:r>
          </w:p>
          <w:p w:rsidR="00AA490C" w:rsidRPr="0015193B" w:rsidRDefault="00AA490C" w:rsidP="006054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465</w:t>
            </w:r>
          </w:p>
        </w:tc>
        <w:tc>
          <w:tcPr>
            <w:tcW w:w="1531" w:type="dxa"/>
            <w:shd w:val="clear" w:color="auto" w:fill="auto"/>
          </w:tcPr>
          <w:p w:rsidR="00AA490C" w:rsidRPr="0015193B" w:rsidRDefault="00AA490C" w:rsidP="006054A3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3.000 </w:t>
            </w:r>
          </w:p>
        </w:tc>
        <w:tc>
          <w:tcPr>
            <w:tcW w:w="1442" w:type="dxa"/>
            <w:shd w:val="clear" w:color="auto" w:fill="auto"/>
          </w:tcPr>
          <w:p w:rsidR="00AA490C" w:rsidRPr="0015193B" w:rsidRDefault="00A25A2B" w:rsidP="006054A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AA490C" w:rsidRPr="001519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28" w:type="dxa"/>
            <w:shd w:val="clear" w:color="auto" w:fill="auto"/>
          </w:tcPr>
          <w:p w:rsidR="00AA490C" w:rsidRPr="0015193B" w:rsidRDefault="00A25A2B" w:rsidP="006054A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00AA490C" w:rsidRPr="0015193B">
              <w:rPr>
                <w:rFonts w:ascii="Times New Roman" w:hAnsi="Times New Roman" w:cs="Times New Roman"/>
              </w:rPr>
              <w:t xml:space="preserve">00 </w:t>
            </w: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15193B" w:rsidRPr="0015193B" w:rsidTr="00FB694F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4A43C4" w:rsidP="00FB694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1.1.2: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7F4099" w:rsidRPr="0015193B">
              <w:rPr>
                <w:rFonts w:ascii="Times New Roman" w:eastAsia="Times New Roman" w:hAnsi="Times New Roman" w:cs="Times New Roman"/>
              </w:rPr>
              <w:t xml:space="preserve">Унапређење спровођења националних програма раног откривања – организованог </w:t>
            </w:r>
            <w:r w:rsidR="00883ADC" w:rsidRPr="0015193B">
              <w:rPr>
                <w:rFonts w:ascii="Times New Roman" w:eastAsia="Times New Roman" w:hAnsi="Times New Roman" w:cs="Times New Roman"/>
              </w:rPr>
              <w:t>скрининга</w:t>
            </w:r>
            <w:r w:rsidR="007F4099" w:rsidRPr="0015193B">
              <w:rPr>
                <w:rFonts w:ascii="Times New Roman" w:eastAsia="Times New Roman" w:hAnsi="Times New Roman" w:cs="Times New Roman"/>
              </w:rPr>
              <w:t xml:space="preserve"> рака дојке (OСРД), организованог </w:t>
            </w:r>
            <w:r w:rsidR="00883ADC" w:rsidRPr="0015193B">
              <w:rPr>
                <w:rFonts w:ascii="Times New Roman" w:eastAsia="Times New Roman" w:hAnsi="Times New Roman" w:cs="Times New Roman"/>
              </w:rPr>
              <w:t>скрининга</w:t>
            </w:r>
            <w:r w:rsidR="007F4099" w:rsidRPr="0015193B">
              <w:rPr>
                <w:rFonts w:ascii="Times New Roman" w:eastAsia="Times New Roman" w:hAnsi="Times New Roman" w:cs="Times New Roman"/>
              </w:rPr>
              <w:t xml:space="preserve"> рака грлића материце (OСРГМ) и организованог </w:t>
            </w:r>
            <w:r w:rsidR="00883ADC" w:rsidRPr="0015193B">
              <w:rPr>
                <w:rFonts w:ascii="Times New Roman" w:eastAsia="Times New Roman" w:hAnsi="Times New Roman" w:cs="Times New Roman"/>
              </w:rPr>
              <w:t>скрининга</w:t>
            </w:r>
            <w:r w:rsidR="007F4099" w:rsidRPr="0015193B">
              <w:rPr>
                <w:rFonts w:ascii="Times New Roman" w:eastAsia="Times New Roman" w:hAnsi="Times New Roman" w:cs="Times New Roman"/>
              </w:rPr>
              <w:t xml:space="preserve"> колоректалног карцинома (OСКК)</w:t>
            </w:r>
          </w:p>
        </w:tc>
      </w:tr>
      <w:tr w:rsidR="0015193B" w:rsidRPr="0015193B" w:rsidTr="00FB694F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915E6D" w:rsidP="00A0476D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Орган (или сектор органа) </w:t>
            </w:r>
            <w:r w:rsidR="00883ADC" w:rsidRPr="0015193B">
              <w:rPr>
                <w:rFonts w:ascii="Times New Roman" w:hAnsi="Times New Roman" w:cs="Times New Roman"/>
              </w:rPr>
              <w:t>одговоран</w:t>
            </w:r>
            <w:r w:rsidRPr="0015193B">
              <w:rPr>
                <w:rFonts w:ascii="Times New Roman" w:hAnsi="Times New Roman" w:cs="Times New Roman"/>
              </w:rPr>
              <w:t xml:space="preserve"> за спровођење (координисање спровођења) мере</w:t>
            </w:r>
            <w:r w:rsidR="004A43C4" w:rsidRPr="0015193B">
              <w:rPr>
                <w:rFonts w:ascii="Times New Roman" w:hAnsi="Times New Roman" w:cs="Times New Roman"/>
              </w:rPr>
              <w:t xml:space="preserve">: </w:t>
            </w:r>
            <w:r w:rsidR="009C0F97" w:rsidRPr="0015193B">
              <w:rPr>
                <w:rFonts w:ascii="Times New Roman" w:hAnsi="Times New Roman" w:cs="Times New Roman"/>
              </w:rPr>
              <w:t>ИЈЗС</w:t>
            </w:r>
          </w:p>
        </w:tc>
      </w:tr>
      <w:tr w:rsidR="0015193B" w:rsidRPr="0015193B" w:rsidTr="00FB694F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0F1439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4A43C4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A43C4" w:rsidRPr="0015193B" w:rsidRDefault="004A43C4" w:rsidP="00DE24D4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Врста мере: И</w:t>
            </w:r>
            <w:r w:rsidR="00DE24D4" w:rsidRPr="0015193B">
              <w:rPr>
                <w:rFonts w:ascii="Times New Roman" w:hAnsi="Times New Roman" w:cs="Times New Roman"/>
              </w:rPr>
              <w:t>Е</w:t>
            </w:r>
          </w:p>
        </w:tc>
      </w:tr>
      <w:tr w:rsidR="0015193B" w:rsidRPr="0015193B" w:rsidTr="00FB694F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915E6D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F60BD6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915E6D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915E6D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915E6D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915E6D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15E6D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8B697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3A5465" w:rsidP="007F68C4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ru-RU"/>
              </w:rPr>
              <w:t>Обухват јединица локалне самоуправе на територији Републике Србије, на чијој територији се спроводи организовани скрининг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3E0057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7F68C4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6054AE" w:rsidP="008B6977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7F68C4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F68C4" w:rsidRPr="0015193B" w:rsidRDefault="00A25003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35%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68C4" w:rsidRPr="0015193B" w:rsidRDefault="00A25003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68C4" w:rsidRPr="0015193B" w:rsidRDefault="006054AE" w:rsidP="008B697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45%</w:t>
            </w: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7F4099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DA4754" w:rsidRPr="0015193B" w:rsidRDefault="00DA4754" w:rsidP="007F4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</w:p>
          <w:p w:rsidR="00DA4754" w:rsidRPr="0015193B" w:rsidRDefault="00DA4754" w:rsidP="007F4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pStyle w:val="TableParagraph"/>
              <w:spacing w:before="21"/>
              <w:ind w:left="68" w:right="293"/>
            </w:pPr>
            <w:r w:rsidRPr="0015193B">
              <w:t>Укупна процењена финансијска средства по изворима финансирања у 000 дин.</w:t>
            </w:r>
          </w:p>
        </w:tc>
      </w:tr>
      <w:tr w:rsidR="0015193B" w:rsidRPr="0015193B" w:rsidTr="007F4099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FB6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pStyle w:val="TableParagraph"/>
              <w:spacing w:before="21"/>
              <w:ind w:left="68"/>
            </w:pPr>
            <w:r w:rsidRPr="0015193B">
              <w:t xml:space="preserve">У </w:t>
            </w:r>
            <w:r w:rsidR="006E75A1" w:rsidRPr="0015193B">
              <w:rPr>
                <w:lang w:val="sr-Cyrl-RS"/>
              </w:rPr>
              <w:t xml:space="preserve">2020. </w:t>
            </w:r>
            <w:r w:rsidR="006E75A1" w:rsidRPr="0015193B">
              <w:t>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pStyle w:val="TableParagraph"/>
              <w:spacing w:before="21"/>
              <w:ind w:left="68"/>
            </w:pPr>
            <w:r w:rsidRPr="0015193B">
              <w:t xml:space="preserve">У </w:t>
            </w:r>
            <w:r w:rsidR="006E75A1" w:rsidRPr="0015193B">
              <w:rPr>
                <w:lang w:val="sr-Cyrl-RS"/>
              </w:rPr>
              <w:t xml:space="preserve">2021. </w:t>
            </w:r>
            <w:r w:rsidR="006E75A1" w:rsidRPr="0015193B">
              <w:t>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A4754" w:rsidRPr="0015193B" w:rsidRDefault="00DA4754" w:rsidP="007F4099">
            <w:pPr>
              <w:pStyle w:val="TableParagraph"/>
              <w:spacing w:before="21"/>
              <w:ind w:left="68"/>
            </w:pPr>
            <w:r w:rsidRPr="0015193B">
              <w:t xml:space="preserve">У </w:t>
            </w:r>
            <w:r w:rsidR="006E75A1" w:rsidRPr="0015193B">
              <w:rPr>
                <w:lang w:val="sr-Cyrl-RS"/>
              </w:rPr>
              <w:t xml:space="preserve">2022. </w:t>
            </w:r>
            <w:r w:rsidR="006E75A1" w:rsidRPr="0015193B">
              <w:t>години</w:t>
            </w:r>
          </w:p>
        </w:tc>
      </w:tr>
      <w:tr w:rsidR="0015193B" w:rsidRPr="0015193B" w:rsidTr="00AB466E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226AE" w:rsidRDefault="00A25003" w:rsidP="007F68C4">
            <w:pPr>
              <w:tabs>
                <w:tab w:val="center" w:pos="1728"/>
              </w:tabs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МЗ, </w:t>
            </w:r>
          </w:p>
          <w:p w:rsidR="000226AE" w:rsidRDefault="000226AE" w:rsidP="007F68C4">
            <w:pPr>
              <w:tabs>
                <w:tab w:val="center" w:pos="1728"/>
              </w:tabs>
              <w:rPr>
                <w:rFonts w:ascii="Times New Roman" w:hAnsi="Times New Roman" w:cs="Times New Roman"/>
                <w:lang w:val="sr-Cyrl-RS"/>
              </w:rPr>
            </w:pPr>
          </w:p>
          <w:p w:rsidR="00AB466E" w:rsidRDefault="00AB466E" w:rsidP="007F68C4">
            <w:pPr>
              <w:tabs>
                <w:tab w:val="center" w:pos="1728"/>
              </w:tabs>
              <w:rPr>
                <w:rFonts w:ascii="Times New Roman" w:hAnsi="Times New Roman" w:cs="Times New Roman"/>
                <w:lang w:val="sr-Cyrl-RS"/>
              </w:rPr>
            </w:pPr>
          </w:p>
          <w:p w:rsidR="00AB466E" w:rsidRDefault="00AB466E" w:rsidP="00AB466E">
            <w:pPr>
              <w:tabs>
                <w:tab w:val="center" w:pos="1728"/>
              </w:tabs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РФЗО</w:t>
            </w:r>
          </w:p>
          <w:p w:rsidR="001132C2" w:rsidRDefault="001132C2" w:rsidP="001132C2">
            <w:pPr>
              <w:tabs>
                <w:tab w:val="center" w:pos="1728"/>
              </w:tabs>
              <w:rPr>
                <w:rFonts w:ascii="Times New Roman" w:hAnsi="Times New Roman" w:cs="Times New Roman"/>
                <w:lang w:val="sr-Cyrl-RS"/>
              </w:rPr>
            </w:pPr>
            <w:r w:rsidRPr="001132C2">
              <w:rPr>
                <w:rFonts w:ascii="Times New Roman" w:hAnsi="Times New Roman" w:cs="Times New Roman"/>
                <w:lang w:val="sr-Cyrl-RS"/>
              </w:rPr>
              <w:t>Јавном предузећу „Поште Србије</w:t>
            </w:r>
            <w:r>
              <w:rPr>
                <w:rFonts w:ascii="Times New Roman" w:hAnsi="Times New Roman" w:cs="Times New Roman"/>
                <w:lang w:val="sr-Cyrl-RS"/>
              </w:rPr>
              <w:t>“</w:t>
            </w:r>
          </w:p>
          <w:p w:rsidR="00AB466E" w:rsidRPr="00AB466E" w:rsidRDefault="00AB466E" w:rsidP="001132C2">
            <w:pPr>
              <w:tabs>
                <w:tab w:val="center" w:pos="1728"/>
              </w:tabs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D583C" w:rsidRPr="00B064DA" w:rsidRDefault="00FD583C" w:rsidP="00FB694F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ПГ 1802, ПА 0001, 0002</w:t>
            </w:r>
          </w:p>
          <w:p w:rsidR="00041EC5" w:rsidRPr="0015193B" w:rsidRDefault="00FD583C" w:rsidP="00FB694F">
            <w:pPr>
              <w:rPr>
                <w:rFonts w:ascii="Times New Roman" w:hAnsi="Times New Roman" w:cs="Times New Roman"/>
                <w:lang w:val="uz-Cyrl-UZ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ПГ 180</w:t>
            </w:r>
            <w:r w:rsidRPr="0015193B">
              <w:rPr>
                <w:rFonts w:ascii="Times New Roman" w:hAnsi="Times New Roman" w:cs="Times New Roman"/>
                <w:lang w:val="uz-Cyrl-UZ"/>
              </w:rPr>
              <w:t>7</w:t>
            </w:r>
            <w:r w:rsidRPr="00B064DA">
              <w:rPr>
                <w:rFonts w:ascii="Times New Roman" w:hAnsi="Times New Roman" w:cs="Times New Roman"/>
                <w:lang w:val="sr-Cyrl-RS"/>
              </w:rPr>
              <w:t xml:space="preserve">, ПК </w:t>
            </w:r>
            <w:r w:rsidRPr="0015193B">
              <w:rPr>
                <w:rFonts w:ascii="Times New Roman" w:hAnsi="Times New Roman" w:cs="Times New Roman"/>
                <w:lang w:val="uz-Cyrl-UZ"/>
              </w:rPr>
              <w:t>4</w:t>
            </w:r>
            <w:r w:rsidRPr="00B064DA">
              <w:rPr>
                <w:rFonts w:ascii="Times New Roman" w:hAnsi="Times New Roman" w:cs="Times New Roman"/>
                <w:lang w:val="sr-Cyrl-RS"/>
              </w:rPr>
              <w:t>00</w:t>
            </w:r>
            <w:r w:rsidRPr="0015193B">
              <w:rPr>
                <w:rFonts w:ascii="Times New Roman" w:hAnsi="Times New Roman" w:cs="Times New Roman"/>
                <w:lang w:val="uz-Cyrl-UZ"/>
              </w:rPr>
              <w:t>9</w:t>
            </w:r>
          </w:p>
          <w:p w:rsidR="004A43C4" w:rsidRPr="0015193B" w:rsidRDefault="00041EC5" w:rsidP="00FB694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B064DA">
              <w:rPr>
                <w:rFonts w:ascii="Times New Roman" w:hAnsi="Times New Roman" w:cs="Times New Roman"/>
                <w:lang w:val="sr-Cyrl-RS"/>
              </w:rPr>
              <w:t>180</w:t>
            </w:r>
            <w:r w:rsidRPr="0015193B">
              <w:rPr>
                <w:rFonts w:ascii="Times New Roman" w:hAnsi="Times New Roman" w:cs="Times New Roman"/>
                <w:lang w:val="uz-Cyrl-UZ"/>
              </w:rPr>
              <w:t>7</w:t>
            </w:r>
            <w:r w:rsidRPr="00B064DA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B064DA">
              <w:rPr>
                <w:rFonts w:ascii="Times New Roman" w:hAnsi="Times New Roman" w:cs="Times New Roman"/>
                <w:lang w:val="sr-Cyrl-RS"/>
              </w:rPr>
              <w:t>000</w:t>
            </w:r>
            <w:r w:rsidRPr="0015193B">
              <w:rPr>
                <w:rFonts w:ascii="Times New Roman" w:hAnsi="Times New Roman" w:cs="Times New Roman"/>
                <w:lang w:val="uz-Cyrl-UZ"/>
              </w:rPr>
              <w:t>1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4167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2000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200.000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89.200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63.500</w:t>
            </w:r>
          </w:p>
          <w:p w:rsidR="00AB466E" w:rsidRPr="0015193B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4167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1000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6720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124.000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89.200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63.500</w:t>
            </w:r>
          </w:p>
          <w:p w:rsidR="00AB466E" w:rsidRPr="0015193B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F4167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1000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35.100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324.000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89.200</w:t>
            </w:r>
          </w:p>
          <w:p w:rsidR="00AB466E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63.500</w:t>
            </w:r>
          </w:p>
          <w:p w:rsidR="00AB466E" w:rsidRPr="0015193B" w:rsidRDefault="00AB466E" w:rsidP="00AB466E">
            <w:pPr>
              <w:rPr>
                <w:rFonts w:ascii="Times New Roman" w:hAnsi="Times New Roman" w:cs="Times New Roman"/>
                <w:lang w:val="uz-Cyrl-UZ"/>
              </w:rPr>
            </w:pP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  <w:lang w:val="uz-Cyrl-UZ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20"/>
        <w:gridCol w:w="1508"/>
      </w:tblGrid>
      <w:tr w:rsidR="0015193B" w:rsidRPr="0015193B" w:rsidTr="00FB694F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915E6D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915E6D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915E6D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915E6D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915E6D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</w:t>
            </w:r>
            <w:r w:rsidRPr="0015193B">
              <w:rPr>
                <w:rFonts w:ascii="Times New Roman" w:hAnsi="Times New Roman" w:cs="Times New Roman"/>
                <w:w w:val="95"/>
              </w:rPr>
              <w:t>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915E6D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915E6D" w:rsidRPr="0015193B" w:rsidRDefault="00915E6D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4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15E6D" w:rsidRPr="0015193B" w:rsidRDefault="00915E6D" w:rsidP="00FB694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</w:p>
        </w:tc>
      </w:tr>
      <w:tr w:rsidR="0015193B" w:rsidRPr="0015193B" w:rsidTr="00CE5985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500514" w:rsidRPr="0015193B" w:rsidRDefault="00500514" w:rsidP="00500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500514" w:rsidRPr="0015193B" w:rsidRDefault="00500514" w:rsidP="00500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500514" w:rsidRPr="0015193B" w:rsidRDefault="00500514" w:rsidP="00500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500514" w:rsidRPr="0015193B" w:rsidRDefault="00500514" w:rsidP="00500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500514" w:rsidRPr="0015193B" w:rsidRDefault="00500514" w:rsidP="00500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500514" w:rsidRPr="0015193B" w:rsidRDefault="00500514" w:rsidP="005005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500514" w:rsidRPr="0015193B" w:rsidRDefault="004A6A23" w:rsidP="0050051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62" w:type="dxa"/>
            <w:gridSpan w:val="2"/>
            <w:shd w:val="clear" w:color="auto" w:fill="FFF2CC" w:themeFill="accent4" w:themeFillTint="33"/>
          </w:tcPr>
          <w:p w:rsidR="00500514" w:rsidRPr="0015193B" w:rsidRDefault="004A6A23" w:rsidP="0050051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08" w:type="dxa"/>
            <w:shd w:val="clear" w:color="auto" w:fill="FFF2CC" w:themeFill="accent4" w:themeFillTint="33"/>
          </w:tcPr>
          <w:p w:rsidR="00500514" w:rsidRPr="0015193B" w:rsidRDefault="00ED13D8" w:rsidP="0050051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CE598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E3498" w:rsidRPr="0015193B" w:rsidRDefault="008E3498" w:rsidP="00FB694F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1.1.2.1 </w:t>
            </w:r>
            <w:r w:rsidRPr="0015193B">
              <w:rPr>
                <w:rFonts w:ascii="Times New Roman" w:eastAsia="Times New Roman" w:hAnsi="Times New Roman" w:cs="Times New Roman"/>
              </w:rPr>
              <w:t xml:space="preserve">Јавна информативна </w:t>
            </w:r>
            <w:r w:rsidRPr="0015193B">
              <w:rPr>
                <w:rFonts w:ascii="Times New Roman" w:eastAsia="Times New Roman" w:hAnsi="Times New Roman" w:cs="Times New Roman"/>
                <w:bCs/>
              </w:rPr>
              <w:t xml:space="preserve">кампања </w:t>
            </w:r>
            <w:r w:rsidRPr="0015193B">
              <w:rPr>
                <w:rFonts w:ascii="Times New Roman" w:eastAsia="Times New Roman" w:hAnsi="Times New Roman" w:cs="Times New Roman"/>
              </w:rPr>
              <w:t xml:space="preserve">о важности програма за </w:t>
            </w:r>
            <w:r w:rsidRPr="0015193B">
              <w:rPr>
                <w:rFonts w:ascii="Times New Roman" w:eastAsia="Times New Roman" w:hAnsi="Times New Roman" w:cs="Times New Roman"/>
                <w:bCs/>
              </w:rPr>
              <w:t>скрининг малигних болести</w:t>
            </w:r>
          </w:p>
        </w:tc>
        <w:tc>
          <w:tcPr>
            <w:tcW w:w="1248" w:type="dxa"/>
            <w:shd w:val="clear" w:color="auto" w:fill="auto"/>
          </w:tcPr>
          <w:p w:rsidR="008E3498" w:rsidRPr="0015193B" w:rsidRDefault="008E3498" w:rsidP="00FB694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E3498" w:rsidRPr="0015193B" w:rsidRDefault="008E3498" w:rsidP="00FB694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ИЈЗС и мрежа 24 окружна института и завода за јавно здравље</w:t>
            </w:r>
          </w:p>
        </w:tc>
        <w:tc>
          <w:tcPr>
            <w:tcW w:w="1266" w:type="dxa"/>
            <w:shd w:val="clear" w:color="auto" w:fill="auto"/>
          </w:tcPr>
          <w:p w:rsidR="008E3498" w:rsidRPr="0015193B" w:rsidRDefault="00CE0ECA" w:rsidP="00FB694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8E3498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8E3498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8E3498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8E3498" w:rsidRPr="0015193B" w:rsidRDefault="008E3498" w:rsidP="00F64F3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8E3498" w:rsidRPr="0015193B" w:rsidRDefault="008E3498" w:rsidP="00F64F3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ПГ 1802, </w:t>
            </w:r>
          </w:p>
          <w:p w:rsidR="008E3498" w:rsidRPr="0015193B" w:rsidRDefault="008E3498" w:rsidP="00F64F33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>ПА 0001</w:t>
            </w:r>
            <w:r w:rsidRPr="0015193B">
              <w:rPr>
                <w:rFonts w:ascii="Times New Roman" w:hAnsi="Times New Roman" w:cs="Times New Roman"/>
                <w:lang w:val="uz-Cyrl-UZ"/>
              </w:rPr>
              <w:t>,0002</w:t>
            </w:r>
          </w:p>
          <w:p w:rsidR="008E3498" w:rsidRPr="0015193B" w:rsidRDefault="008E3498" w:rsidP="00F64F33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ек.кл. 465</w:t>
            </w:r>
          </w:p>
        </w:tc>
        <w:tc>
          <w:tcPr>
            <w:tcW w:w="1531" w:type="dxa"/>
            <w:shd w:val="clear" w:color="auto" w:fill="auto"/>
          </w:tcPr>
          <w:p w:rsidR="008E3498" w:rsidRDefault="00BB758F" w:rsidP="001C1C6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3498" w:rsidRPr="0015193B">
              <w:rPr>
                <w:rFonts w:ascii="Times New Roman" w:hAnsi="Times New Roman" w:cs="Times New Roman"/>
              </w:rPr>
              <w:t>.000</w:t>
            </w:r>
          </w:p>
          <w:p w:rsidR="00BB758F" w:rsidRPr="0015193B" w:rsidRDefault="00BB758F" w:rsidP="001C1C6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E3498" w:rsidRDefault="00BB758F" w:rsidP="009515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BB758F" w:rsidRPr="0015193B" w:rsidRDefault="00BB758F" w:rsidP="009515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08" w:type="dxa"/>
            <w:shd w:val="clear" w:color="auto" w:fill="auto"/>
          </w:tcPr>
          <w:p w:rsidR="008E3498" w:rsidRDefault="00BB758F" w:rsidP="009515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BB758F" w:rsidRPr="0015193B" w:rsidRDefault="00BB758F" w:rsidP="0095152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15193B" w:rsidRPr="0015193B" w:rsidTr="0089321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4A43C4" w:rsidRPr="00D34B1D" w:rsidRDefault="004A43C4" w:rsidP="00866E59">
            <w:pPr>
              <w:spacing w:after="160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1.1.2.2 </w:t>
            </w:r>
            <w:r w:rsidR="00771DB1" w:rsidRPr="00D34B1D">
              <w:rPr>
                <w:rFonts w:ascii="Times New Roman" w:hAnsi="Times New Roman" w:cs="Times New Roman"/>
              </w:rPr>
              <w:t xml:space="preserve">Појачано </w:t>
            </w:r>
            <w:r w:rsidR="00771DB1" w:rsidRPr="00D34B1D">
              <w:rPr>
                <w:rFonts w:ascii="Times New Roman" w:hAnsi="Times New Roman" w:cs="Times New Roman"/>
                <w:bCs/>
              </w:rPr>
              <w:t>позивање за учешће у скринингу</w:t>
            </w:r>
            <w:r w:rsidR="00924318" w:rsidRPr="00D34B1D">
              <w:rPr>
                <w:rFonts w:ascii="Times New Roman" w:hAnsi="Times New Roman" w:cs="Times New Roman"/>
                <w:bCs/>
              </w:rPr>
              <w:t xml:space="preserve"> </w:t>
            </w:r>
            <w:r w:rsidR="00924318" w:rsidRPr="00D34B1D">
              <w:rPr>
                <w:rFonts w:ascii="Times New Roman" w:hAnsi="Times New Roman" w:cs="Times New Roman"/>
                <w:bCs/>
                <w:lang w:val="ru-RU"/>
              </w:rPr>
              <w:t>достављањем већег броја позивних писама на кућне адресе према ажурираним списковима грађана</w:t>
            </w:r>
          </w:p>
        </w:tc>
        <w:tc>
          <w:tcPr>
            <w:tcW w:w="1248" w:type="dxa"/>
            <w:shd w:val="clear" w:color="auto" w:fill="auto"/>
          </w:tcPr>
          <w:p w:rsidR="004A43C4" w:rsidRPr="00D34B1D" w:rsidRDefault="009C0F97" w:rsidP="00FB694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ИЈЗС</w:t>
            </w:r>
          </w:p>
        </w:tc>
        <w:tc>
          <w:tcPr>
            <w:tcW w:w="1350" w:type="dxa"/>
            <w:shd w:val="clear" w:color="auto" w:fill="auto"/>
          </w:tcPr>
          <w:p w:rsidR="003A2C42" w:rsidRPr="00D34B1D" w:rsidRDefault="003A2C42" w:rsidP="003A2C42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Пошта Србије</w:t>
            </w:r>
            <w:r w:rsidR="007210D6" w:rsidRPr="00D34B1D">
              <w:rPr>
                <w:rFonts w:ascii="Times New Roman" w:hAnsi="Times New Roman" w:cs="Times New Roman"/>
                <w:lang w:val="uz-Cyrl-UZ"/>
              </w:rPr>
              <w:t xml:space="preserve">, </w:t>
            </w:r>
            <w:r w:rsidRPr="00D34B1D">
              <w:rPr>
                <w:rFonts w:ascii="Times New Roman" w:hAnsi="Times New Roman" w:cs="Times New Roman"/>
                <w:lang w:val="uz-Cyrl-UZ"/>
              </w:rPr>
              <w:t>Канцеларија за е управу</w:t>
            </w:r>
            <w:r w:rsidR="007210D6" w:rsidRPr="00D34B1D">
              <w:rPr>
                <w:rFonts w:ascii="Times New Roman" w:hAnsi="Times New Roman" w:cs="Times New Roman"/>
                <w:lang w:val="uz-Cyrl-UZ"/>
              </w:rPr>
              <w:t>,</w:t>
            </w:r>
          </w:p>
          <w:p w:rsidR="004A43C4" w:rsidRPr="00D34B1D" w:rsidRDefault="007210D6" w:rsidP="003A2C42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bCs/>
                <w:lang w:val="ru-RU"/>
              </w:rPr>
              <w:t>д</w:t>
            </w:r>
            <w:r w:rsidR="003A2C42" w:rsidRPr="00D34B1D">
              <w:rPr>
                <w:rFonts w:ascii="Times New Roman" w:hAnsi="Times New Roman" w:cs="Times New Roman"/>
                <w:lang w:val="uz-Cyrl-UZ"/>
              </w:rPr>
              <w:t>омови здравља</w:t>
            </w:r>
          </w:p>
        </w:tc>
        <w:tc>
          <w:tcPr>
            <w:tcW w:w="1266" w:type="dxa"/>
            <w:shd w:val="clear" w:color="auto" w:fill="auto"/>
          </w:tcPr>
          <w:p w:rsidR="004A43C4" w:rsidRPr="00D34B1D" w:rsidRDefault="00CE0ECA" w:rsidP="00693F72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ED13D8" w:rsidRPr="00D34B1D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4A43C4" w:rsidRPr="001132C2" w:rsidRDefault="00686C4B" w:rsidP="00FB694F">
            <w:pPr>
              <w:spacing w:after="160" w:line="259" w:lineRule="auto"/>
              <w:rPr>
                <w:rFonts w:ascii="Times New Roman" w:hAnsi="Times New Roman" w:cs="Times New Roman"/>
                <w:lang w:val="uz-Cyrl-UZ"/>
              </w:rPr>
            </w:pPr>
            <w:r w:rsidRPr="001132C2">
              <w:rPr>
                <w:rFonts w:ascii="Times New Roman" w:hAnsi="Times New Roman" w:cs="Times New Roman"/>
                <w:lang w:val="sr-Cyrl-RS"/>
              </w:rPr>
              <w:t xml:space="preserve">У складу са Закључком Владе финансијска средства се обезбеђују из </w:t>
            </w:r>
            <w:r w:rsidR="00264141" w:rsidRPr="001132C2">
              <w:rPr>
                <w:rFonts w:ascii="Times New Roman" w:hAnsi="Times New Roman" w:cs="Times New Roman"/>
                <w:lang w:val="sr-Cyrl-RS"/>
              </w:rPr>
              <w:t>дела средстава која буду опредељена Јавном предузећу „Поште Србије“</w:t>
            </w:r>
          </w:p>
          <w:p w:rsidR="005D19F1" w:rsidRPr="001132C2" w:rsidRDefault="005D19F1" w:rsidP="003A2C42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261" w:type="dxa"/>
            <w:shd w:val="clear" w:color="auto" w:fill="auto"/>
          </w:tcPr>
          <w:p w:rsidR="004A43C4" w:rsidRPr="00D34B1D" w:rsidRDefault="004A43C4" w:rsidP="00FB694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7004C7" w:rsidRPr="00B064DA" w:rsidRDefault="007004C7" w:rsidP="00B064D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42" w:type="dxa"/>
            <w:shd w:val="clear" w:color="auto" w:fill="auto"/>
          </w:tcPr>
          <w:p w:rsidR="00623CF4" w:rsidRDefault="00623CF4" w:rsidP="0089321C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63.500</w:t>
            </w:r>
          </w:p>
          <w:p w:rsidR="002B2F4F" w:rsidRPr="00D34B1D" w:rsidRDefault="002B2F4F" w:rsidP="0089321C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(процењена вредност)</w:t>
            </w:r>
          </w:p>
          <w:p w:rsidR="004A43C4" w:rsidRPr="00D34B1D" w:rsidRDefault="004A43C4" w:rsidP="008932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shd w:val="clear" w:color="auto" w:fill="auto"/>
          </w:tcPr>
          <w:p w:rsidR="00623CF4" w:rsidRPr="0015193B" w:rsidRDefault="00623CF4" w:rsidP="0089321C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63.500</w:t>
            </w:r>
          </w:p>
          <w:p w:rsidR="00693F72" w:rsidRPr="002B2F4F" w:rsidRDefault="002B2F4F" w:rsidP="0089321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(процењена вредност)</w:t>
            </w:r>
          </w:p>
        </w:tc>
      </w:tr>
      <w:tr w:rsidR="0015193B" w:rsidRPr="0015193B" w:rsidTr="0089321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B42DCC" w:rsidRPr="0015193B" w:rsidRDefault="00B42DCC" w:rsidP="00833BA4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1.1.2.3 </w:t>
            </w:r>
            <w:r w:rsidRPr="0015193B">
              <w:rPr>
                <w:rFonts w:ascii="Times New Roman" w:hAnsi="Times New Roman" w:cs="Times New Roman"/>
                <w:lang w:val="ru-RU"/>
              </w:rPr>
              <w:t>Централизована набавка ФОБ тестова за скрининг рака дебелог црева и дистрибуција домовима здравља за рад изабраних лекара према дефинисаним листама за прегледе циљне популације</w:t>
            </w:r>
          </w:p>
          <w:p w:rsidR="00B42DCC" w:rsidRPr="0015193B" w:rsidRDefault="00B42DCC" w:rsidP="00866E59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248" w:type="dxa"/>
            <w:shd w:val="clear" w:color="auto" w:fill="auto"/>
          </w:tcPr>
          <w:p w:rsidR="00B42DCC" w:rsidRPr="0015193B" w:rsidRDefault="00B42DCC" w:rsidP="0026238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РФЗО</w:t>
            </w:r>
          </w:p>
        </w:tc>
        <w:tc>
          <w:tcPr>
            <w:tcW w:w="1350" w:type="dxa"/>
            <w:shd w:val="clear" w:color="auto" w:fill="auto"/>
          </w:tcPr>
          <w:p w:rsidR="00B42DCC" w:rsidRPr="0015193B" w:rsidRDefault="00B42DCC" w:rsidP="000255A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МЗ, ИЈЗС, </w:t>
            </w:r>
            <w:r w:rsidRPr="0015193B">
              <w:rPr>
                <w:rFonts w:ascii="Times New Roman" w:hAnsi="Times New Roman" w:cs="Times New Roman"/>
                <w:bCs/>
                <w:lang w:val="ru-RU"/>
              </w:rPr>
              <w:t>д</w:t>
            </w:r>
            <w:r w:rsidRPr="0015193B">
              <w:rPr>
                <w:rFonts w:ascii="Times New Roman" w:hAnsi="Times New Roman" w:cs="Times New Roman"/>
                <w:lang w:val="uz-Cyrl-UZ"/>
              </w:rPr>
              <w:t>омови здравља</w:t>
            </w:r>
          </w:p>
        </w:tc>
        <w:tc>
          <w:tcPr>
            <w:tcW w:w="1266" w:type="dxa"/>
            <w:shd w:val="clear" w:color="auto" w:fill="auto"/>
          </w:tcPr>
          <w:p w:rsidR="00B42DCC" w:rsidRPr="0015193B" w:rsidRDefault="00CE0ECA" w:rsidP="000255A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B42DCC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B42DCC" w:rsidRDefault="00AA490C" w:rsidP="000255A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</w:t>
            </w:r>
            <w:r w:rsidR="006445B7" w:rsidRPr="00AA490C">
              <w:rPr>
                <w:rFonts w:ascii="Times New Roman" w:hAnsi="Times New Roman" w:cs="Times New Roman"/>
                <w:lang w:val="sr-Cyrl-RS"/>
              </w:rPr>
              <w:t>РФЗО</w:t>
            </w:r>
          </w:p>
          <w:p w:rsidR="006445B7" w:rsidRPr="00435381" w:rsidRDefault="006445B7" w:rsidP="000255A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B42DCC" w:rsidRPr="0012013D" w:rsidRDefault="0012013D" w:rsidP="00F64F3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B42DCC" w:rsidRPr="0015193B" w:rsidRDefault="00D663FA" w:rsidP="0089321C">
            <w:pPr>
              <w:spacing w:after="160" w:line="259" w:lineRule="auto"/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28.000</w:t>
            </w:r>
          </w:p>
          <w:p w:rsidR="00B42DCC" w:rsidRPr="0015193B" w:rsidRDefault="00B42DCC" w:rsidP="008932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D663FA" w:rsidRPr="0015193B" w:rsidRDefault="00D663FA" w:rsidP="0089321C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</w:t>
            </w:r>
            <w:r w:rsidR="001C1C62" w:rsidRPr="0015193B">
              <w:rPr>
                <w:rFonts w:ascii="Times New Roman" w:hAnsi="Times New Roman" w:cs="Times New Roman"/>
              </w:rPr>
              <w:t>8.000</w:t>
            </w:r>
          </w:p>
          <w:p w:rsidR="00B42DCC" w:rsidRPr="0015193B" w:rsidRDefault="00B42DCC" w:rsidP="008932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shd w:val="clear" w:color="auto" w:fill="auto"/>
          </w:tcPr>
          <w:p w:rsidR="00D663FA" w:rsidRPr="0015193B" w:rsidRDefault="00D663FA" w:rsidP="0089321C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28.000</w:t>
            </w:r>
          </w:p>
          <w:p w:rsidR="00B42DCC" w:rsidRPr="0015193B" w:rsidRDefault="00B42DCC" w:rsidP="0089321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5193B" w:rsidRPr="0015193B" w:rsidTr="001A435A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B42DCC" w:rsidRPr="0015193B" w:rsidRDefault="00B42DCC" w:rsidP="00B47AD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1.1.2.4 Успостављање </w:t>
            </w:r>
            <w:r w:rsidRPr="0015193B">
              <w:rPr>
                <w:rFonts w:ascii="Times New Roman" w:hAnsi="Times New Roman" w:cs="Times New Roman"/>
                <w:bCs/>
              </w:rPr>
              <w:t>скрининг регистара</w:t>
            </w:r>
            <w:r w:rsidRPr="001519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 xml:space="preserve">за ОСРД, ОСРГМ; ОСКК  </w:t>
            </w:r>
          </w:p>
        </w:tc>
        <w:tc>
          <w:tcPr>
            <w:tcW w:w="1248" w:type="dxa"/>
            <w:shd w:val="clear" w:color="auto" w:fill="auto"/>
          </w:tcPr>
          <w:p w:rsidR="00B42DCC" w:rsidRPr="0015193B" w:rsidRDefault="00B42DCC" w:rsidP="008D11DB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B42DCC" w:rsidRPr="0015193B" w:rsidRDefault="00B42DCC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ИЈЗС, </w:t>
            </w:r>
            <w:r w:rsidRPr="0015193B">
              <w:rPr>
                <w:rFonts w:ascii="Times New Roman" w:hAnsi="Times New Roman" w:cs="Times New Roman"/>
                <w:bCs/>
                <w:lang w:val="ru-RU"/>
              </w:rPr>
              <w:t>д</w:t>
            </w:r>
            <w:r w:rsidRPr="0015193B">
              <w:rPr>
                <w:rFonts w:ascii="Times New Roman" w:hAnsi="Times New Roman" w:cs="Times New Roman"/>
                <w:lang w:val="uz-Cyrl-UZ"/>
              </w:rPr>
              <w:t>омови здравља</w:t>
            </w:r>
          </w:p>
        </w:tc>
        <w:tc>
          <w:tcPr>
            <w:tcW w:w="1266" w:type="dxa"/>
            <w:shd w:val="clear" w:color="auto" w:fill="auto"/>
          </w:tcPr>
          <w:p w:rsidR="00B42DCC" w:rsidRPr="0015193B" w:rsidRDefault="00CE0ECA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B42DCC" w:rsidRPr="0015193B">
              <w:rPr>
                <w:rFonts w:ascii="Times New Roman" w:hAnsi="Times New Roman" w:cs="Times New Roman"/>
                <w:lang w:val="uz-Cyrl-UZ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B42DCC" w:rsidRPr="0015193B" w:rsidRDefault="008E3498" w:rsidP="002212E3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</w:t>
            </w:r>
            <w:r w:rsidR="002212E3" w:rsidRPr="0015193B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1261" w:type="dxa"/>
            <w:shd w:val="clear" w:color="auto" w:fill="auto"/>
          </w:tcPr>
          <w:p w:rsidR="00B42DCC" w:rsidRDefault="002164C4" w:rsidP="007B097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ПГ </w:t>
            </w:r>
            <w:r w:rsidR="007B0975" w:rsidRPr="0015193B">
              <w:rPr>
                <w:rFonts w:ascii="Times New Roman" w:hAnsi="Times New Roman" w:cs="Times New Roman"/>
              </w:rPr>
              <w:t>180</w:t>
            </w:r>
            <w:r w:rsidR="007B0975" w:rsidRPr="0015193B">
              <w:rPr>
                <w:rFonts w:ascii="Times New Roman" w:hAnsi="Times New Roman" w:cs="Times New Roman"/>
                <w:lang w:val="uz-Cyrl-UZ"/>
              </w:rPr>
              <w:t>7</w:t>
            </w:r>
            <w:r w:rsidR="00B42DCC" w:rsidRPr="0015193B">
              <w:rPr>
                <w:rFonts w:ascii="Times New Roman" w:hAnsi="Times New Roman" w:cs="Times New Roman"/>
              </w:rPr>
              <w:t xml:space="preserve">, </w:t>
            </w:r>
            <w:r w:rsidR="009A799D" w:rsidRPr="0015193B">
              <w:rPr>
                <w:rFonts w:ascii="Times New Roman" w:hAnsi="Times New Roman" w:cs="Times New Roman"/>
              </w:rPr>
              <w:t>ПК</w:t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  <w:r w:rsidR="007B0975" w:rsidRPr="0015193B">
              <w:rPr>
                <w:rFonts w:ascii="Times New Roman" w:hAnsi="Times New Roman" w:cs="Times New Roman"/>
                <w:lang w:val="uz-Cyrl-UZ"/>
              </w:rPr>
              <w:t>4</w:t>
            </w:r>
            <w:r w:rsidR="007B0975" w:rsidRPr="0015193B">
              <w:rPr>
                <w:rFonts w:ascii="Times New Roman" w:hAnsi="Times New Roman" w:cs="Times New Roman"/>
              </w:rPr>
              <w:t>00</w:t>
            </w:r>
            <w:r w:rsidR="007B0975" w:rsidRPr="0015193B">
              <w:rPr>
                <w:rFonts w:ascii="Times New Roman" w:hAnsi="Times New Roman" w:cs="Times New Roman"/>
                <w:lang w:val="uz-Cyrl-UZ"/>
              </w:rPr>
              <w:t>9</w:t>
            </w:r>
          </w:p>
          <w:p w:rsidR="00CF3603" w:rsidRPr="00CF3603" w:rsidRDefault="00CF3603" w:rsidP="007B097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ек.кл.</w:t>
            </w:r>
            <w:r w:rsidRPr="0015193B">
              <w:rPr>
                <w:rFonts w:ascii="Times New Roman" w:hAnsi="Times New Roman" w:cs="Times New Roman"/>
              </w:rPr>
              <w:t xml:space="preserve"> 423</w:t>
            </w:r>
          </w:p>
          <w:p w:rsidR="00CF3603" w:rsidRPr="00CF3603" w:rsidRDefault="00CF3603" w:rsidP="007B0975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B42DCC" w:rsidRPr="0015193B" w:rsidRDefault="00CF3603" w:rsidP="00CF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B42DCC" w:rsidRPr="0015193B" w:rsidRDefault="00A30866" w:rsidP="001A435A">
            <w:pPr>
              <w:pStyle w:val="CommentText"/>
              <w:spacing w:after="160"/>
              <w:jc w:val="right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1519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42DCC" w:rsidRPr="00CF3603" w:rsidRDefault="00CF3603" w:rsidP="00CF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8" w:type="dxa"/>
            <w:gridSpan w:val="2"/>
            <w:shd w:val="clear" w:color="auto" w:fill="auto"/>
          </w:tcPr>
          <w:p w:rsidR="00CF3603" w:rsidRDefault="00CF3603" w:rsidP="001A435A">
            <w:pPr>
              <w:pStyle w:val="CommentText"/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ОСРД</w:t>
            </w:r>
            <w:r>
              <w:rPr>
                <w:rFonts w:ascii="Times New Roman" w:hAnsi="Times New Roman" w:cs="Times New Roman"/>
              </w:rPr>
              <w:t xml:space="preserve"> 11.700</w:t>
            </w:r>
          </w:p>
          <w:p w:rsidR="00CF3603" w:rsidRDefault="00CF3603" w:rsidP="001A435A">
            <w:pPr>
              <w:pStyle w:val="CommentText"/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ОСРГМ</w:t>
            </w:r>
            <w:r>
              <w:rPr>
                <w:rFonts w:ascii="Times New Roman" w:hAnsi="Times New Roman" w:cs="Times New Roman"/>
              </w:rPr>
              <w:t xml:space="preserve"> 11.700</w:t>
            </w:r>
          </w:p>
          <w:p w:rsidR="003E7D60" w:rsidRPr="0015193B" w:rsidRDefault="00CF3603" w:rsidP="001A435A">
            <w:pPr>
              <w:pStyle w:val="CommentTex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5193B">
              <w:rPr>
                <w:rFonts w:ascii="Times New Roman" w:hAnsi="Times New Roman" w:cs="Times New Roman"/>
              </w:rPr>
              <w:t xml:space="preserve">ОСКК </w:t>
            </w:r>
            <w:r>
              <w:rPr>
                <w:rFonts w:ascii="Times New Roman" w:hAnsi="Times New Roman" w:cs="Times New Roman"/>
              </w:rPr>
              <w:t>11.700</w:t>
            </w:r>
          </w:p>
          <w:p w:rsidR="00B42DCC" w:rsidRPr="0015193B" w:rsidRDefault="00B42DCC" w:rsidP="00273B00">
            <w:pPr>
              <w:pStyle w:val="Comment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5193B" w:rsidRPr="00D34B1D" w:rsidTr="001A435A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B42DCC" w:rsidRPr="00D34B1D" w:rsidRDefault="00B42DCC" w:rsidP="0069036D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1.1.2.5</w:t>
            </w:r>
            <w:r w:rsidRPr="00D34B1D">
              <w:rPr>
                <w:rFonts w:ascii="Times New Roman" w:eastAsia="Times New Roman" w:hAnsi="Times New Roman" w:cs="Times New Roman"/>
              </w:rPr>
              <w:t xml:space="preserve"> Повећање броја</w:t>
            </w:r>
            <w:r w:rsidRPr="00D34B1D">
              <w:rPr>
                <w:rFonts w:ascii="Times New Roman" w:eastAsia="Times New Roman" w:hAnsi="Times New Roman" w:cs="Times New Roman"/>
                <w:lang w:val="uz-Cyrl-UZ"/>
              </w:rPr>
              <w:t xml:space="preserve"> </w:t>
            </w:r>
            <w:r w:rsidRPr="00D34B1D">
              <w:rPr>
                <w:rFonts w:ascii="Times New Roman" w:eastAsia="Times New Roman" w:hAnsi="Times New Roman" w:cs="Times New Roman"/>
                <w:bCs/>
              </w:rPr>
              <w:t xml:space="preserve">радиолошких техничара </w:t>
            </w:r>
            <w:r w:rsidRPr="00D34B1D">
              <w:rPr>
                <w:rFonts w:ascii="Times New Roman" w:eastAsia="Times New Roman" w:hAnsi="Times New Roman" w:cs="Times New Roman"/>
              </w:rPr>
              <w:t>за рад искључиво у скрининг мамографији и формирање посебних тимова и именовање специјалиста радиологије који би обављали прво, друго и треће читање скрининг мамографија централизовано</w:t>
            </w:r>
          </w:p>
        </w:tc>
        <w:tc>
          <w:tcPr>
            <w:tcW w:w="1248" w:type="dxa"/>
            <w:shd w:val="clear" w:color="auto" w:fill="auto"/>
          </w:tcPr>
          <w:p w:rsidR="00B42DCC" w:rsidRPr="00D34B1D" w:rsidRDefault="00B42DCC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B42DCC" w:rsidRPr="00D34B1D" w:rsidRDefault="00B42DCC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РФЗО, 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B42DCC" w:rsidRPr="00D34B1D" w:rsidRDefault="00CE0ECA" w:rsidP="00B47AD0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B42DCC" w:rsidRPr="00D34B1D">
              <w:rPr>
                <w:rFonts w:ascii="Times New Roman" w:hAnsi="Times New Roman" w:cs="Times New Roman"/>
                <w:lang w:val="uz-Cyrl-UZ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B42DCC" w:rsidRPr="00D34B1D" w:rsidRDefault="00B42DCC" w:rsidP="00B47AD0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</w:t>
            </w:r>
            <w:r w:rsidR="000A7288" w:rsidRPr="00D34B1D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261" w:type="dxa"/>
            <w:shd w:val="clear" w:color="auto" w:fill="auto"/>
          </w:tcPr>
          <w:p w:rsidR="00B42DCC" w:rsidRPr="00D34B1D" w:rsidRDefault="00B42DCC" w:rsidP="00F64F33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B42DCC" w:rsidRPr="00D34B1D" w:rsidRDefault="00B42DCC" w:rsidP="001C1C62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</w:p>
        </w:tc>
        <w:tc>
          <w:tcPr>
            <w:tcW w:w="1442" w:type="dxa"/>
            <w:shd w:val="clear" w:color="auto" w:fill="auto"/>
          </w:tcPr>
          <w:p w:rsidR="00B42DCC" w:rsidRPr="00D34B1D" w:rsidRDefault="00B42DCC" w:rsidP="001C1C62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</w:p>
        </w:tc>
        <w:tc>
          <w:tcPr>
            <w:tcW w:w="1528" w:type="dxa"/>
            <w:gridSpan w:val="2"/>
            <w:shd w:val="clear" w:color="auto" w:fill="auto"/>
          </w:tcPr>
          <w:p w:rsidR="00B42DCC" w:rsidRPr="00D34B1D" w:rsidRDefault="00B42DCC" w:rsidP="001C1C62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</w:p>
        </w:tc>
      </w:tr>
      <w:tr w:rsidR="0015193B" w:rsidRPr="0015193B" w:rsidTr="001A435A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B42DCC" w:rsidRPr="00D34B1D" w:rsidRDefault="00B42DCC" w:rsidP="008D11DB">
            <w:pPr>
              <w:spacing w:after="160" w:line="259" w:lineRule="auto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</w:rPr>
              <w:t>1.1.2.</w:t>
            </w:r>
            <w:r w:rsidR="00F767FC" w:rsidRPr="00D34B1D">
              <w:rPr>
                <w:rFonts w:ascii="Times New Roman" w:hAnsi="Times New Roman" w:cs="Times New Roman"/>
              </w:rPr>
              <w:t>6</w:t>
            </w:r>
            <w:r w:rsidR="00B91E81" w:rsidRPr="00D34B1D">
              <w:rPr>
                <w:rFonts w:ascii="Times New Roman" w:eastAsia="Times New Roman" w:hAnsi="Times New Roman" w:cs="Times New Roman"/>
              </w:rPr>
              <w:t xml:space="preserve"> Повећање броја</w:t>
            </w:r>
            <w:r w:rsidR="00B91E81" w:rsidRPr="00D34B1D" w:rsidDel="00B91E81">
              <w:rPr>
                <w:rFonts w:ascii="Times New Roman" w:hAnsi="Times New Roman" w:cs="Times New Roman"/>
              </w:rPr>
              <w:t xml:space="preserve"> </w:t>
            </w:r>
            <w:r w:rsidR="006567DA" w:rsidRPr="00D34B1D">
              <w:rPr>
                <w:rFonts w:ascii="Times New Roman" w:hAnsi="Times New Roman" w:cs="Times New Roman"/>
                <w:lang w:val="uz-Cyrl-UZ"/>
              </w:rPr>
              <w:t>цитоскринера</w:t>
            </w:r>
          </w:p>
        </w:tc>
        <w:tc>
          <w:tcPr>
            <w:tcW w:w="1248" w:type="dxa"/>
            <w:shd w:val="clear" w:color="auto" w:fill="auto"/>
          </w:tcPr>
          <w:p w:rsidR="00B42DCC" w:rsidRPr="00D34B1D" w:rsidRDefault="00B42DCC" w:rsidP="008D11DB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B42DCC" w:rsidRPr="00D34B1D" w:rsidRDefault="00B42DCC" w:rsidP="008D11DB">
            <w:pPr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РФЗО, 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B42DCC" w:rsidRPr="00D34B1D" w:rsidRDefault="00CE0ECA" w:rsidP="008D11D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B42DCC" w:rsidRPr="00D34B1D">
              <w:rPr>
                <w:rFonts w:ascii="Times New Roman" w:hAnsi="Times New Roman" w:cs="Times New Roman"/>
                <w:lang w:val="uz-Cyrl-UZ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B42DCC" w:rsidRPr="00D34B1D" w:rsidRDefault="00B42DCC" w:rsidP="008D11D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B42DCC" w:rsidRPr="00D34B1D" w:rsidRDefault="00B42DCC" w:rsidP="00F64F33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B42DCC" w:rsidRPr="00D34B1D" w:rsidRDefault="00B42DCC" w:rsidP="001C1C62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</w:p>
        </w:tc>
        <w:tc>
          <w:tcPr>
            <w:tcW w:w="1442" w:type="dxa"/>
            <w:shd w:val="clear" w:color="auto" w:fill="auto"/>
          </w:tcPr>
          <w:p w:rsidR="00B42DCC" w:rsidRPr="00D34B1D" w:rsidRDefault="00B42DCC" w:rsidP="001C1C62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</w:p>
        </w:tc>
        <w:tc>
          <w:tcPr>
            <w:tcW w:w="1528" w:type="dxa"/>
            <w:gridSpan w:val="2"/>
            <w:shd w:val="clear" w:color="auto" w:fill="auto"/>
          </w:tcPr>
          <w:p w:rsidR="00B42DCC" w:rsidRPr="00BC442C" w:rsidRDefault="00B42DCC" w:rsidP="001C1C62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30.600</w:t>
            </w:r>
            <w:r w:rsidRPr="00BC442C">
              <w:rPr>
                <w:rStyle w:val="CommentReference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5193B" w:rsidRPr="0015193B" w:rsidTr="008A560E">
        <w:trPr>
          <w:trHeight w:val="2375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B42DCC" w:rsidRPr="0015193B" w:rsidRDefault="00B42DCC" w:rsidP="00B47AD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1.1.2.7 Обезбеђивање одговарајуће </w:t>
            </w:r>
            <w:r w:rsidRPr="0015193B">
              <w:rPr>
                <w:rFonts w:ascii="Times New Roman" w:hAnsi="Times New Roman" w:cs="Times New Roman"/>
                <w:bCs/>
              </w:rPr>
              <w:t>опреме</w:t>
            </w:r>
            <w:r w:rsidRPr="0015193B">
              <w:rPr>
                <w:rFonts w:ascii="Times New Roman" w:hAnsi="Times New Roman" w:cs="Times New Roman"/>
              </w:rPr>
              <w:t xml:space="preserve"> за спровођење сва три скрининг програма – 20 </w:t>
            </w:r>
            <w:r w:rsidRPr="0015193B">
              <w:rPr>
                <w:rFonts w:ascii="Times New Roman" w:hAnsi="Times New Roman" w:cs="Times New Roman"/>
                <w:bCs/>
              </w:rPr>
              <w:t>мамографа</w:t>
            </w:r>
            <w:r w:rsidRPr="0015193B">
              <w:rPr>
                <w:rFonts w:ascii="Times New Roman" w:hAnsi="Times New Roman" w:cs="Times New Roman"/>
              </w:rPr>
              <w:t xml:space="preserve">, 3 </w:t>
            </w:r>
            <w:r w:rsidRPr="0015193B">
              <w:rPr>
                <w:rFonts w:ascii="Times New Roman" w:hAnsi="Times New Roman" w:cs="Times New Roman"/>
                <w:bCs/>
              </w:rPr>
              <w:t>цитолабораторије</w:t>
            </w:r>
            <w:r w:rsidRPr="0015193B">
              <w:rPr>
                <w:rFonts w:ascii="Times New Roman" w:hAnsi="Times New Roman" w:cs="Times New Roman"/>
              </w:rPr>
              <w:t xml:space="preserve">, 60 јединица с </w:t>
            </w:r>
            <w:r w:rsidRPr="0015193B">
              <w:rPr>
                <w:rFonts w:ascii="Times New Roman" w:hAnsi="Times New Roman" w:cs="Times New Roman"/>
                <w:bCs/>
              </w:rPr>
              <w:t>микроскопом</w:t>
            </w:r>
            <w:r w:rsidRPr="0015193B">
              <w:rPr>
                <w:rFonts w:ascii="Times New Roman" w:hAnsi="Times New Roman" w:cs="Times New Roman"/>
              </w:rPr>
              <w:t xml:space="preserve"> за ПАПА прегледе и 30 </w:t>
            </w:r>
            <w:r w:rsidRPr="0015193B">
              <w:rPr>
                <w:rFonts w:ascii="Times New Roman" w:hAnsi="Times New Roman" w:cs="Times New Roman"/>
                <w:bCs/>
              </w:rPr>
              <w:t>колоноскопа</w:t>
            </w:r>
          </w:p>
        </w:tc>
        <w:tc>
          <w:tcPr>
            <w:tcW w:w="1248" w:type="dxa"/>
            <w:shd w:val="clear" w:color="auto" w:fill="auto"/>
          </w:tcPr>
          <w:p w:rsidR="00B42DCC" w:rsidRPr="0015193B" w:rsidRDefault="00B42DCC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B42DCC" w:rsidRPr="0015193B" w:rsidRDefault="00B42DCC" w:rsidP="00B47AD0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ИЈЗС, 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B42DCC" w:rsidRPr="0015193B" w:rsidRDefault="00CE0ECA" w:rsidP="00B47AD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B42DCC" w:rsidRPr="0015193B">
              <w:rPr>
                <w:rFonts w:ascii="Times New Roman" w:hAnsi="Times New Roman" w:cs="Times New Roman"/>
                <w:lang w:val="uz-Cyrl-UZ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8E3498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B42DCC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8E3498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8E3498" w:rsidRPr="0015193B" w:rsidRDefault="008E3498" w:rsidP="00B47AD0">
            <w:pPr>
              <w:rPr>
                <w:rFonts w:ascii="Times New Roman" w:hAnsi="Times New Roman" w:cs="Times New Roman"/>
              </w:rPr>
            </w:pPr>
          </w:p>
          <w:p w:rsidR="00B42DCC" w:rsidRPr="0015193B" w:rsidRDefault="00E42F2D" w:rsidP="00B47AD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="00B42DCC" w:rsidRPr="0015193B">
              <w:rPr>
                <w:rFonts w:ascii="Times New Roman" w:hAnsi="Times New Roman" w:cs="Times New Roman"/>
              </w:rPr>
              <w:t>180</w:t>
            </w:r>
            <w:r w:rsidR="00B91E81" w:rsidRPr="0015193B">
              <w:rPr>
                <w:rFonts w:ascii="Times New Roman" w:hAnsi="Times New Roman" w:cs="Times New Roman"/>
                <w:lang w:val="uz-Cyrl-UZ"/>
              </w:rPr>
              <w:t>7</w:t>
            </w:r>
            <w:r w:rsidR="00B42DCC" w:rsidRPr="0015193B">
              <w:rPr>
                <w:rFonts w:ascii="Times New Roman" w:hAnsi="Times New Roman" w:cs="Times New Roman"/>
              </w:rPr>
              <w:t xml:space="preserve">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="00B42DCC" w:rsidRPr="0015193B">
              <w:rPr>
                <w:rFonts w:ascii="Times New Roman" w:hAnsi="Times New Roman" w:cs="Times New Roman"/>
              </w:rPr>
              <w:t>000</w:t>
            </w:r>
            <w:r w:rsidR="00B91E81" w:rsidRPr="0015193B">
              <w:rPr>
                <w:rFonts w:ascii="Times New Roman" w:hAnsi="Times New Roman" w:cs="Times New Roman"/>
                <w:lang w:val="uz-Cyrl-UZ"/>
              </w:rPr>
              <w:t>1</w:t>
            </w:r>
          </w:p>
          <w:p w:rsidR="008E3498" w:rsidRPr="0015193B" w:rsidRDefault="008E3498" w:rsidP="00B47AD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Ек.кл.464</w:t>
            </w:r>
          </w:p>
        </w:tc>
        <w:tc>
          <w:tcPr>
            <w:tcW w:w="1531" w:type="dxa"/>
            <w:shd w:val="clear" w:color="auto" w:fill="auto"/>
          </w:tcPr>
          <w:p w:rsidR="00B42DCC" w:rsidRPr="0015193B" w:rsidRDefault="00B42DCC" w:rsidP="00AE7CA1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200</w:t>
            </w:r>
            <w:r w:rsidR="00AE7CA1" w:rsidRPr="0015193B">
              <w:rPr>
                <w:rFonts w:ascii="Times New Roman" w:hAnsi="Times New Roman" w:cs="Times New Roman"/>
              </w:rPr>
              <w:t>.</w:t>
            </w:r>
            <w:r w:rsidRPr="0015193B">
              <w:rPr>
                <w:rFonts w:ascii="Times New Roman" w:hAnsi="Times New Roman" w:cs="Times New Roman"/>
                <w:lang w:val="uz-Cyrl-UZ"/>
              </w:rPr>
              <w:t>000</w:t>
            </w:r>
          </w:p>
        </w:tc>
        <w:tc>
          <w:tcPr>
            <w:tcW w:w="1442" w:type="dxa"/>
            <w:shd w:val="clear" w:color="auto" w:fill="auto"/>
          </w:tcPr>
          <w:p w:rsidR="00B42DCC" w:rsidRPr="0015193B" w:rsidRDefault="00B42DCC" w:rsidP="00AE7CA1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124</w:t>
            </w:r>
            <w:r w:rsidR="00AE7CA1" w:rsidRPr="0015193B">
              <w:rPr>
                <w:rFonts w:ascii="Times New Roman" w:hAnsi="Times New Roman" w:cs="Times New Roman"/>
              </w:rPr>
              <w:t>.</w:t>
            </w:r>
            <w:r w:rsidRPr="0015193B">
              <w:rPr>
                <w:rFonts w:ascii="Times New Roman" w:hAnsi="Times New Roman" w:cs="Times New Roman"/>
                <w:lang w:val="uz-Cyrl-UZ"/>
              </w:rPr>
              <w:t>000</w:t>
            </w:r>
          </w:p>
        </w:tc>
        <w:tc>
          <w:tcPr>
            <w:tcW w:w="1528" w:type="dxa"/>
            <w:gridSpan w:val="2"/>
            <w:shd w:val="clear" w:color="auto" w:fill="auto"/>
          </w:tcPr>
          <w:p w:rsidR="00B42DCC" w:rsidRPr="0015193B" w:rsidRDefault="00B42DCC" w:rsidP="001C1C62">
            <w:pPr>
              <w:pStyle w:val="CommentText"/>
              <w:jc w:val="right"/>
              <w:rPr>
                <w:rFonts w:ascii="Times New Roman" w:hAnsi="Times New Roman" w:cs="Times New Roman"/>
                <w:sz w:val="22"/>
                <w:szCs w:val="22"/>
                <w:lang w:val="uz-Cyrl-UZ"/>
              </w:rPr>
            </w:pPr>
            <w:r w:rsidRPr="0015193B">
              <w:rPr>
                <w:rFonts w:ascii="Times New Roman" w:hAnsi="Times New Roman" w:cs="Times New Roman"/>
                <w:sz w:val="22"/>
                <w:szCs w:val="22"/>
                <w:lang w:val="uz-Cyrl-UZ"/>
              </w:rPr>
              <w:t>324.000</w:t>
            </w:r>
          </w:p>
        </w:tc>
      </w:tr>
      <w:tr w:rsidR="007854BA" w:rsidRPr="0015193B" w:rsidTr="00FB694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1.1.2.8 </w:t>
            </w:r>
            <w:r w:rsidRPr="0015193B">
              <w:rPr>
                <w:rFonts w:ascii="Times New Roman" w:hAnsi="Times New Roman" w:cs="Times New Roman"/>
                <w:lang w:val="ru-RU"/>
              </w:rPr>
              <w:t>Спровођење програм</w:t>
            </w:r>
            <w:r w:rsidRPr="0015193B">
              <w:rPr>
                <w:rFonts w:ascii="Times New Roman" w:hAnsi="Times New Roman" w:cs="Times New Roman"/>
                <w:lang w:val="uz-Cyrl-UZ"/>
              </w:rPr>
              <w:t>a</w:t>
            </w:r>
            <w:r w:rsidRPr="0015193B">
              <w:rPr>
                <w:rFonts w:ascii="Times New Roman" w:hAnsi="Times New Roman" w:cs="Times New Roman"/>
                <w:lang w:val="ru-RU"/>
              </w:rPr>
              <w:t xml:space="preserve"> обуке за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извођење скрининг прегледа за </w:t>
            </w:r>
            <w:r w:rsidRPr="0015193B">
              <w:rPr>
                <w:rFonts w:ascii="Times New Roman" w:eastAsia="Times New Roman" w:hAnsi="Times New Roman" w:cs="Times New Roman"/>
                <w:lang w:val="ru-RU"/>
              </w:rPr>
              <w:t>лекаре у домовима здравља, радиолошке техничаре и специјалисте радиологије, специјалисте хирургије и  специјалисте интерне медицине - гастроентерологе</w:t>
            </w:r>
            <w:r w:rsidR="007C5A91">
              <w:rPr>
                <w:rFonts w:ascii="Times New Roman" w:eastAsia="Times New Roman" w:hAnsi="Times New Roman" w:cs="Times New Roman"/>
                <w:lang w:val="ru-RU"/>
              </w:rPr>
              <w:t xml:space="preserve"> и обуке </w:t>
            </w:r>
            <w:r w:rsidR="007C5A91" w:rsidRPr="007C5A91">
              <w:rPr>
                <w:rFonts w:ascii="Times New Roman" w:eastAsia="Times New Roman" w:hAnsi="Times New Roman" w:cs="Times New Roman"/>
                <w:lang w:val="sr-Cyrl-RS"/>
              </w:rPr>
              <w:t>цитоскринера и специјалиста радиологије за тумачење скрининг мамографије</w:t>
            </w:r>
          </w:p>
        </w:tc>
        <w:tc>
          <w:tcPr>
            <w:tcW w:w="1248" w:type="dxa"/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ИЈЗС, здравствене установе</w:t>
            </w:r>
          </w:p>
        </w:tc>
        <w:tc>
          <w:tcPr>
            <w:tcW w:w="1266" w:type="dxa"/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Pr="0015193B">
              <w:rPr>
                <w:rFonts w:ascii="Times New Roman" w:hAnsi="Times New Roman" w:cs="Times New Roman"/>
                <w:lang w:val="uz-Cyrl-UZ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</w:p>
        </w:tc>
        <w:tc>
          <w:tcPr>
            <w:tcW w:w="1261" w:type="dxa"/>
            <w:shd w:val="clear" w:color="auto" w:fill="auto"/>
          </w:tcPr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7854BA" w:rsidRPr="0015193B" w:rsidRDefault="007854BA" w:rsidP="007854BA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ПГ 1807 ПК 4009</w:t>
            </w:r>
          </w:p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423</w:t>
            </w:r>
          </w:p>
        </w:tc>
        <w:tc>
          <w:tcPr>
            <w:tcW w:w="1531" w:type="dxa"/>
            <w:shd w:val="clear" w:color="auto" w:fill="auto"/>
          </w:tcPr>
          <w:p w:rsidR="007854BA" w:rsidRPr="00EE4BD4" w:rsidRDefault="00EE4BD4" w:rsidP="007854B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</w:t>
            </w:r>
          </w:p>
        </w:tc>
        <w:tc>
          <w:tcPr>
            <w:tcW w:w="1442" w:type="dxa"/>
            <w:shd w:val="clear" w:color="auto" w:fill="auto"/>
          </w:tcPr>
          <w:p w:rsidR="007854BA" w:rsidRPr="0015193B" w:rsidRDefault="007854BA" w:rsidP="007854BA">
            <w:pPr>
              <w:pStyle w:val="CommentText"/>
              <w:jc w:val="right"/>
              <w:rPr>
                <w:rFonts w:ascii="Times New Roman" w:hAnsi="Times New Roman" w:cs="Times New Roman"/>
                <w:sz w:val="22"/>
                <w:szCs w:val="22"/>
                <w:lang w:val="uz-Cyrl-U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z-Cyrl-UZ"/>
              </w:rPr>
              <w:t>6.</w:t>
            </w:r>
            <w:r w:rsidRPr="0015193B">
              <w:rPr>
                <w:rFonts w:ascii="Times New Roman" w:hAnsi="Times New Roman" w:cs="Times New Roman"/>
                <w:sz w:val="22"/>
                <w:szCs w:val="22"/>
                <w:lang w:val="uz-Cyrl-UZ"/>
              </w:rPr>
              <w:t>720</w:t>
            </w:r>
          </w:p>
          <w:p w:rsidR="007854BA" w:rsidRPr="0015193B" w:rsidRDefault="007854BA" w:rsidP="007854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shd w:val="clear" w:color="auto" w:fill="auto"/>
          </w:tcPr>
          <w:p w:rsidR="007854BA" w:rsidRPr="0015193B" w:rsidRDefault="00EE4BD4" w:rsidP="00EE4BD4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  <w:lang w:val="uz-Cyrl-U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z-Cyrl-UZ"/>
              </w:rPr>
              <w:t xml:space="preserve">          </w:t>
            </w:r>
          </w:p>
        </w:tc>
      </w:tr>
    </w:tbl>
    <w:p w:rsidR="004A43C4" w:rsidRPr="0015193B" w:rsidRDefault="004A43C4" w:rsidP="004A43C4">
      <w:pPr>
        <w:spacing w:line="240" w:lineRule="auto"/>
        <w:rPr>
          <w:rFonts w:ascii="Times New Roman" w:hAnsi="Times New Roman" w:cs="Times New Roman"/>
        </w:rPr>
      </w:pPr>
    </w:p>
    <w:p w:rsidR="00C07605" w:rsidRDefault="00C07605" w:rsidP="004A43C4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4A43C4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4A43C4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4A43C4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4A43C4" w:rsidRPr="0015193B" w:rsidRDefault="004A43C4" w:rsidP="00C05F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15193B" w:rsidRPr="0015193B" w:rsidTr="00A22746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CF18BD" w:rsidRPr="0015193B" w:rsidRDefault="00C0268E" w:rsidP="00C05FCF">
            <w:pPr>
              <w:pStyle w:val="MediumGrid1-Accent21"/>
              <w:spacing w:line="240" w:lineRule="auto"/>
              <w:ind w:left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15193B">
              <w:rPr>
                <w:rFonts w:ascii="Times New Roman" w:hAnsi="Times New Roman"/>
                <w:b/>
              </w:rPr>
              <w:t>Посебан циљ</w:t>
            </w:r>
            <w:r w:rsidR="00CF18BD" w:rsidRPr="0015193B">
              <w:rPr>
                <w:rFonts w:ascii="Times New Roman" w:hAnsi="Times New Roman"/>
                <w:b/>
              </w:rPr>
              <w:t xml:space="preserve"> 1.2</w:t>
            </w:r>
            <w:r w:rsidR="00CF18BD" w:rsidRPr="0015193B">
              <w:rPr>
                <w:rFonts w:ascii="Times New Roman" w:hAnsi="Times New Roman"/>
              </w:rPr>
              <w:t xml:space="preserve">: </w:t>
            </w:r>
            <w:r w:rsidR="00C07605" w:rsidRPr="0015193B">
              <w:rPr>
                <w:rFonts w:ascii="Times New Roman" w:eastAsia="Calibri" w:hAnsi="Times New Roman"/>
                <w:b/>
                <w:bCs/>
              </w:rPr>
              <w:t>Унапређење дијагностике и лечења рака укључујући истраживања малигних болести и психосоцијалне услуге</w:t>
            </w:r>
          </w:p>
        </w:tc>
      </w:tr>
      <w:tr w:rsidR="0015193B" w:rsidRPr="0015193B" w:rsidTr="00A22746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CF18BD" w:rsidRPr="0015193B" w:rsidRDefault="00A202E2" w:rsidP="00A202E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</w:t>
            </w:r>
            <w:r w:rsidR="00CF18BD" w:rsidRPr="0015193B">
              <w:rPr>
                <w:rFonts w:ascii="Times New Roman" w:eastAsia="Times New Roman" w:hAnsi="Times New Roman" w:cs="Times New Roman"/>
              </w:rPr>
              <w:t xml:space="preserve"> задужен за праћење и контролу </w:t>
            </w:r>
            <w:r w:rsidRPr="0015193B">
              <w:rPr>
                <w:rFonts w:ascii="Times New Roman" w:eastAsia="Times New Roman" w:hAnsi="Times New Roman" w:cs="Times New Roman"/>
              </w:rPr>
              <w:t>реализације</w:t>
            </w:r>
            <w:r w:rsidR="00CF18BD" w:rsidRPr="0015193B">
              <w:rPr>
                <w:rFonts w:ascii="Times New Roman" w:eastAsia="Times New Roman" w:hAnsi="Times New Roman" w:cs="Times New Roman"/>
              </w:rPr>
              <w:t>: МЗ</w:t>
            </w:r>
          </w:p>
        </w:tc>
      </w:tr>
      <w:tr w:rsidR="0015193B" w:rsidRPr="0015193B" w:rsidTr="00A22746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A202E2" w:rsidP="007F4099">
            <w:pPr>
              <w:pStyle w:val="TableParagraph"/>
              <w:spacing w:before="21"/>
              <w:ind w:left="71" w:right="798"/>
            </w:pPr>
            <w:r w:rsidRPr="0015193B"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A202E2" w:rsidRPr="0015193B">
              <w:t xml:space="preserve"> мере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A202E2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A202E2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A202E2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202E2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A22746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C44774" w:rsidP="00815EC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Просечно време чекања на почетак системске антинеопластичне терапије (укључује све системске терапије изузев постоперативне терапије</w:t>
            </w:r>
            <w:r w:rsidR="00C505E3" w:rsidRPr="0015193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C44774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Дан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9C0F97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C44774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Нема </w:t>
            </w:r>
            <w:r w:rsidR="00F253C4" w:rsidRPr="0015193B">
              <w:rPr>
                <w:rFonts w:ascii="Times New Roman" w:hAnsi="Times New Roman" w:cs="Times New Roman"/>
              </w:rPr>
              <w:t>доступних података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C01694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497714" w:rsidP="00BA717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Максимално </w:t>
            </w:r>
            <w:r w:rsidR="00780D88" w:rsidRPr="0015193B">
              <w:rPr>
                <w:rFonts w:ascii="Times New Roman" w:hAnsi="Times New Roman" w:cs="Times New Roman"/>
              </w:rPr>
              <w:t>30 дана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F18BD" w:rsidRPr="0015193B" w:rsidRDefault="00497714" w:rsidP="004E056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Максимално</w:t>
            </w:r>
            <w:r w:rsidR="005812C5" w:rsidRPr="0015193B">
              <w:rPr>
                <w:rFonts w:ascii="Times New Roman" w:hAnsi="Times New Roman" w:cs="Times New Roman"/>
              </w:rPr>
              <w:t xml:space="preserve"> </w:t>
            </w:r>
            <w:r w:rsidR="00780D88" w:rsidRPr="0015193B">
              <w:rPr>
                <w:rFonts w:ascii="Times New Roman" w:hAnsi="Times New Roman" w:cs="Times New Roman"/>
              </w:rPr>
              <w:t>27 дана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F18BD" w:rsidRPr="0015193B" w:rsidRDefault="00497714" w:rsidP="005812C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Максимално</w:t>
            </w:r>
            <w:r w:rsidR="005812C5" w:rsidRPr="0015193B">
              <w:rPr>
                <w:rFonts w:ascii="Times New Roman" w:hAnsi="Times New Roman" w:cs="Times New Roman"/>
              </w:rPr>
              <w:t xml:space="preserve"> </w:t>
            </w:r>
            <w:r w:rsidR="00C505E3" w:rsidRPr="0015193B">
              <w:rPr>
                <w:rFonts w:ascii="Times New Roman" w:hAnsi="Times New Roman" w:cs="Times New Roman"/>
              </w:rPr>
              <w:t xml:space="preserve">21 дан </w:t>
            </w:r>
            <w:r w:rsidR="005812C5" w:rsidRPr="0015193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F18BD" w:rsidRPr="0015193B" w:rsidRDefault="00CF18BD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366"/>
        <w:gridCol w:w="1476"/>
      </w:tblGrid>
      <w:tr w:rsidR="0015193B" w:rsidRPr="0015193B" w:rsidTr="00A22746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C505E3" w:rsidRPr="0015193B" w:rsidRDefault="00C505E3" w:rsidP="009407BD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1.2.1: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A5718" w:rsidRPr="0015193B">
              <w:rPr>
                <w:rFonts w:ascii="Times New Roman" w:hAnsi="Times New Roman" w:cs="Times New Roman"/>
              </w:rPr>
              <w:t>Унапређење услуга интернистичке онкологије и радиотерапије, укључујући педијатријску хематологију и онкологију</w:t>
            </w:r>
          </w:p>
        </w:tc>
      </w:tr>
      <w:tr w:rsidR="0015193B" w:rsidRPr="0015193B" w:rsidTr="00A22746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C505E3" w:rsidRPr="0015193B" w:rsidRDefault="000F1439" w:rsidP="0034681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 xml:space="preserve">Орган (или сектор органа) </w:t>
            </w:r>
            <w:r w:rsidR="00D0314C" w:rsidRPr="0015193B">
              <w:rPr>
                <w:rFonts w:ascii="Times New Roman" w:eastAsia="Times New Roman" w:hAnsi="Times New Roman" w:cs="Times New Roman"/>
              </w:rPr>
              <w:t>одговоран</w:t>
            </w:r>
            <w:r w:rsidRPr="0015193B">
              <w:rPr>
                <w:rFonts w:ascii="Times New Roman" w:eastAsia="Times New Roman" w:hAnsi="Times New Roman" w:cs="Times New Roman"/>
              </w:rPr>
              <w:t xml:space="preserve"> за спровођење (координисање спровођења) мере</w:t>
            </w:r>
            <w:r w:rsidR="00C505E3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A22746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C505E3" w:rsidRPr="0015193B" w:rsidRDefault="000F1439" w:rsidP="004E0566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C505E3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C505E3" w:rsidRPr="0015193B" w:rsidRDefault="00633C9F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Врста мере: ИЕ</w:t>
            </w:r>
          </w:p>
        </w:tc>
      </w:tr>
      <w:tr w:rsidR="0015193B" w:rsidRPr="0015193B" w:rsidTr="00DF4FE6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0F1439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482C6F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0F1439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0F1439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0F1439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0F1439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36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4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0F1439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E95C2D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F4FE6" w:rsidRPr="0015193B" w:rsidRDefault="00DF4FE6" w:rsidP="005C5035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Проценат пацијената који су </w:t>
            </w:r>
            <w:r w:rsidR="009407BD" w:rsidRPr="0015193B">
              <w:rPr>
                <w:rFonts w:ascii="Times New Roman" w:hAnsi="Times New Roman" w:cs="Times New Roman"/>
              </w:rPr>
              <w:t>за</w:t>
            </w:r>
            <w:r w:rsidR="004E253D" w:rsidRPr="0015193B">
              <w:rPr>
                <w:rFonts w:ascii="Times New Roman" w:hAnsi="Times New Roman" w:cs="Times New Roman"/>
              </w:rPr>
              <w:t>почели радиотерапију</w:t>
            </w:r>
            <w:r w:rsidRPr="0015193B">
              <w:rPr>
                <w:rFonts w:ascii="Times New Roman" w:hAnsi="Times New Roman" w:cs="Times New Roman"/>
              </w:rPr>
              <w:t xml:space="preserve"> у року од 28 дана од дана </w:t>
            </w:r>
            <w:r w:rsidR="009407BD" w:rsidRPr="0015193B">
              <w:rPr>
                <w:rFonts w:ascii="Times New Roman" w:hAnsi="Times New Roman" w:cs="Times New Roman"/>
              </w:rPr>
              <w:t>постављања индикације за</w:t>
            </w:r>
            <w:r w:rsidRPr="0015193B">
              <w:rPr>
                <w:rFonts w:ascii="Times New Roman" w:hAnsi="Times New Roman" w:cs="Times New Roman"/>
              </w:rPr>
              <w:t xml:space="preserve"> радиотерапиј</w:t>
            </w:r>
            <w:r w:rsidR="009407BD" w:rsidRPr="0015193B">
              <w:rPr>
                <w:rFonts w:ascii="Times New Roman" w:hAnsi="Times New Roman" w:cs="Times New Roman"/>
              </w:rPr>
              <w:t>у</w:t>
            </w:r>
            <w:r w:rsidRPr="0015193B">
              <w:rPr>
                <w:rFonts w:ascii="Times New Roman" w:hAnsi="Times New Roman" w:cs="Times New Roman"/>
              </w:rPr>
              <w:t xml:space="preserve"> за</w:t>
            </w:r>
            <w:r w:rsidR="009407BD" w:rsidRPr="0015193B">
              <w:rPr>
                <w:rFonts w:ascii="Times New Roman" w:hAnsi="Times New Roman" w:cs="Times New Roman"/>
              </w:rPr>
              <w:t xml:space="preserve"> карцином дојке /грлића материце /простате</w:t>
            </w:r>
            <w:r w:rsidRPr="0015193B">
              <w:rPr>
                <w:rFonts w:ascii="Times New Roman" w:hAnsi="Times New Roman" w:cs="Times New Roman"/>
              </w:rPr>
              <w:t>/плућа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F4FE6" w:rsidRPr="0015193B" w:rsidRDefault="004E0566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F4FE6" w:rsidRPr="0015193B" w:rsidRDefault="009C0F97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F4FE6" w:rsidRPr="0015193B" w:rsidRDefault="009407BD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Дојка</w:t>
            </w:r>
            <w:r w:rsidR="00DF4FE6" w:rsidRPr="0015193B">
              <w:rPr>
                <w:rFonts w:ascii="Times New Roman" w:hAnsi="Times New Roman" w:cs="Times New Roman"/>
              </w:rPr>
              <w:t>: 31.6%</w:t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Грлић: 32.9%</w:t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Простат</w:t>
            </w:r>
            <w:r w:rsidR="009407BD" w:rsidRPr="0015193B">
              <w:rPr>
                <w:rFonts w:ascii="Times New Roman" w:hAnsi="Times New Roman" w:cs="Times New Roman"/>
              </w:rPr>
              <w:t>а</w:t>
            </w:r>
            <w:r w:rsidRPr="0015193B">
              <w:rPr>
                <w:rFonts w:ascii="Times New Roman" w:hAnsi="Times New Roman" w:cs="Times New Roman"/>
              </w:rPr>
              <w:t>: 39.3%</w:t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Плућа: 45.6%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F4FE6" w:rsidRPr="0015193B" w:rsidRDefault="00C01694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F3A33" w:rsidRPr="0015193B" w:rsidRDefault="009407BD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Дојка</w:t>
            </w:r>
            <w:r w:rsidR="00CF3A33" w:rsidRPr="0015193B">
              <w:rPr>
                <w:rFonts w:ascii="Times New Roman" w:hAnsi="Times New Roman" w:cs="Times New Roman"/>
              </w:rPr>
              <w:t>: 34%</w:t>
            </w:r>
          </w:p>
          <w:p w:rsidR="00CF3A33" w:rsidRPr="0015193B" w:rsidRDefault="00CF3A33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Грлић: 34%</w:t>
            </w:r>
          </w:p>
          <w:p w:rsidR="00CF3A33" w:rsidRPr="0015193B" w:rsidRDefault="00CF3A33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Простат</w:t>
            </w:r>
            <w:r w:rsidR="009407BD" w:rsidRPr="0015193B">
              <w:rPr>
                <w:rFonts w:ascii="Times New Roman" w:hAnsi="Times New Roman" w:cs="Times New Roman"/>
              </w:rPr>
              <w:t>а</w:t>
            </w:r>
            <w:r w:rsidRPr="0015193B">
              <w:rPr>
                <w:rFonts w:ascii="Times New Roman" w:hAnsi="Times New Roman" w:cs="Times New Roman"/>
              </w:rPr>
              <w:t>: 42%</w:t>
            </w:r>
          </w:p>
          <w:p w:rsidR="00DF4FE6" w:rsidRPr="0015193B" w:rsidRDefault="00CF3A33" w:rsidP="008B697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Плућа: 49%</w:t>
            </w:r>
          </w:p>
        </w:tc>
        <w:tc>
          <w:tcPr>
            <w:tcW w:w="13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F3A33" w:rsidRPr="0015193B" w:rsidRDefault="009407BD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Дојка</w:t>
            </w:r>
            <w:r w:rsidR="00CF3A33" w:rsidRPr="0015193B">
              <w:rPr>
                <w:rFonts w:ascii="Times New Roman" w:hAnsi="Times New Roman" w:cs="Times New Roman"/>
              </w:rPr>
              <w:t>: 37%</w:t>
            </w:r>
          </w:p>
          <w:p w:rsidR="00CF3A33" w:rsidRPr="0015193B" w:rsidRDefault="00CF3A33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Грлић: 37%</w:t>
            </w:r>
          </w:p>
          <w:p w:rsidR="00CF3A33" w:rsidRPr="0015193B" w:rsidRDefault="00CF3A33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Простат</w:t>
            </w:r>
            <w:r w:rsidR="009407BD" w:rsidRPr="0015193B">
              <w:rPr>
                <w:rFonts w:ascii="Times New Roman" w:hAnsi="Times New Roman" w:cs="Times New Roman"/>
              </w:rPr>
              <w:t>а</w:t>
            </w:r>
            <w:r w:rsidRPr="0015193B">
              <w:rPr>
                <w:rFonts w:ascii="Times New Roman" w:hAnsi="Times New Roman" w:cs="Times New Roman"/>
              </w:rPr>
              <w:t>: 47%</w:t>
            </w:r>
          </w:p>
          <w:p w:rsidR="00DF4FE6" w:rsidRPr="0015193B" w:rsidRDefault="00CF3A33" w:rsidP="008B697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Плућа: 54%</w:t>
            </w:r>
          </w:p>
        </w:tc>
        <w:tc>
          <w:tcPr>
            <w:tcW w:w="14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4FE6" w:rsidRPr="0015193B" w:rsidRDefault="009407BD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Дојка</w:t>
            </w:r>
            <w:r w:rsidR="00DF4FE6" w:rsidRPr="0015193B">
              <w:rPr>
                <w:rFonts w:ascii="Times New Roman" w:hAnsi="Times New Roman" w:cs="Times New Roman"/>
              </w:rPr>
              <w:t>: 40%</w:t>
            </w:r>
          </w:p>
          <w:p w:rsidR="00DF4FE6" w:rsidRPr="0015193B" w:rsidRDefault="00DF4FE6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Грлић: 40%</w:t>
            </w:r>
          </w:p>
          <w:p w:rsidR="00DF4FE6" w:rsidRPr="0015193B" w:rsidRDefault="00DF4FE6" w:rsidP="008B697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Простат</w:t>
            </w:r>
            <w:r w:rsidR="009407BD" w:rsidRPr="0015193B">
              <w:rPr>
                <w:rFonts w:ascii="Times New Roman" w:hAnsi="Times New Roman" w:cs="Times New Roman"/>
              </w:rPr>
              <w:t>а</w:t>
            </w:r>
            <w:r w:rsidRPr="0015193B">
              <w:rPr>
                <w:rFonts w:ascii="Times New Roman" w:hAnsi="Times New Roman" w:cs="Times New Roman"/>
              </w:rPr>
              <w:t>: 52%</w:t>
            </w:r>
          </w:p>
          <w:p w:rsidR="00DF4FE6" w:rsidRPr="0015193B" w:rsidRDefault="00DF4FE6" w:rsidP="008B6977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Плућа: 57%</w:t>
            </w:r>
          </w:p>
        </w:tc>
      </w:tr>
      <w:tr w:rsidR="0015193B" w:rsidRPr="0015193B" w:rsidTr="004A5C00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F404A8" w:rsidP="00F404A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Припремљени </w:t>
            </w:r>
            <w:r w:rsidR="00D0314C" w:rsidRPr="0015193B">
              <w:rPr>
                <w:rFonts w:ascii="Times New Roman" w:hAnsi="Times New Roman" w:cs="Times New Roman"/>
              </w:rPr>
              <w:t>интегрисани</w:t>
            </w:r>
            <w:r w:rsidR="009407BD" w:rsidRPr="0015193B">
              <w:rPr>
                <w:rFonts w:ascii="Times New Roman" w:hAnsi="Times New Roman" w:cs="Times New Roman"/>
              </w:rPr>
              <w:t xml:space="preserve"> клинички</w:t>
            </w:r>
            <w:r w:rsidR="00583AE9" w:rsidRPr="0015193B">
              <w:rPr>
                <w:rFonts w:ascii="Times New Roman" w:hAnsi="Times New Roman" w:cs="Times New Roman"/>
              </w:rPr>
              <w:t xml:space="preserve"> путеви за најважније локализациј</w:t>
            </w:r>
            <w:r w:rsidR="009407BD" w:rsidRPr="0015193B">
              <w:rPr>
                <w:rFonts w:ascii="Times New Roman" w:hAnsi="Times New Roman" w:cs="Times New Roman"/>
              </w:rPr>
              <w:t xml:space="preserve">е </w:t>
            </w:r>
            <w:r w:rsidR="00583AE9" w:rsidRPr="0015193B">
              <w:rPr>
                <w:rFonts w:ascii="Times New Roman" w:hAnsi="Times New Roman" w:cs="Times New Roman"/>
              </w:rPr>
              <w:t>малигних тумора</w:t>
            </w:r>
            <w:r w:rsidR="00583AE9" w:rsidRPr="0015193B">
              <w:rPr>
                <w:rStyle w:val="FootnoteReference"/>
                <w:rFonts w:ascii="Times New Roman" w:hAnsi="Times New Roman" w:cs="Times New Roman"/>
              </w:rPr>
              <w:footnoteReference w:id="7"/>
            </w:r>
            <w:r w:rsidR="00583AE9"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583AE9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9C0F97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D77134" w:rsidP="00E95C2D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C01694" w:rsidP="00E95C2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505E3" w:rsidRPr="0015193B" w:rsidRDefault="009D12DB" w:rsidP="004A5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505E3" w:rsidRPr="0015193B" w:rsidRDefault="009D12DB" w:rsidP="004A5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505E3" w:rsidRPr="0015193B" w:rsidRDefault="009D12DB" w:rsidP="004A5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6</w:t>
            </w:r>
          </w:p>
          <w:p w:rsidR="00C505E3" w:rsidRPr="0015193B" w:rsidRDefault="00C505E3" w:rsidP="004A5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C505E3" w:rsidRPr="0015193B" w:rsidRDefault="00C505E3" w:rsidP="004A5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749F" w:rsidRPr="0015193B" w:rsidRDefault="0066749F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A22746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83AE9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583AE9" w:rsidRPr="0015193B">
              <w:rPr>
                <w:rStyle w:val="FootnoteReference"/>
                <w:rFonts w:ascii="Times New Roman" w:hAnsi="Times New Roman" w:cs="Times New Roman"/>
              </w:rPr>
              <w:footnoteReference w:id="8"/>
            </w:r>
          </w:p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83AE9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583AE9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83AE9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83AE9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83AE9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8E5F0E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83AE9" w:rsidRPr="002D7126" w:rsidRDefault="00497163" w:rsidP="00C05FCF">
            <w:pPr>
              <w:rPr>
                <w:rStyle w:val="PageNumber"/>
                <w:rFonts w:ascii="Times New Roman" w:hAnsi="Times New Roman" w:cs="Times New Roman"/>
                <w:lang w:val="sr-Cyrl-RS"/>
              </w:rPr>
            </w:pPr>
            <w:r w:rsidRPr="0015193B">
              <w:rPr>
                <w:rStyle w:val="PageNumber"/>
                <w:rFonts w:ascii="Times New Roman" w:hAnsi="Times New Roman" w:cs="Times New Roman"/>
                <w:lang w:val="uz-Cyrl-UZ"/>
              </w:rPr>
              <w:t>МЗ,</w:t>
            </w:r>
            <w:r w:rsidR="00583AE9" w:rsidRPr="0015193B">
              <w:rPr>
                <w:rStyle w:val="PageNumber"/>
                <w:rFonts w:ascii="Times New Roman" w:hAnsi="Times New Roman" w:cs="Times New Roman"/>
              </w:rPr>
              <w:t xml:space="preserve"> </w:t>
            </w:r>
            <w:r w:rsidR="004E253D" w:rsidRPr="0015193B">
              <w:rPr>
                <w:rStyle w:val="PageNumber"/>
                <w:rFonts w:ascii="Times New Roman" w:hAnsi="Times New Roman" w:cs="Times New Roman"/>
              </w:rPr>
              <w:t>з</w:t>
            </w:r>
            <w:r w:rsidR="00F404A8" w:rsidRPr="0015193B">
              <w:rPr>
                <w:rStyle w:val="PageNumber"/>
                <w:rFonts w:ascii="Times New Roman" w:hAnsi="Times New Roman" w:cs="Times New Roman"/>
              </w:rPr>
              <w:t>ајам</w:t>
            </w:r>
            <w:r w:rsidR="00583AE9" w:rsidRPr="0015193B">
              <w:rPr>
                <w:rStyle w:val="PageNumber"/>
                <w:rFonts w:ascii="Times New Roman" w:hAnsi="Times New Roman" w:cs="Times New Roman"/>
              </w:rPr>
              <w:t xml:space="preserve"> Светске банке</w:t>
            </w:r>
            <w:r w:rsidR="002D7126">
              <w:rPr>
                <w:rStyle w:val="PageNumber"/>
                <w:rFonts w:ascii="Times New Roman" w:hAnsi="Times New Roman" w:cs="Times New Roman"/>
                <w:lang w:val="sr-Cyrl-RS"/>
              </w:rPr>
              <w:t>, РФЗО</w:t>
            </w:r>
          </w:p>
          <w:p w:rsidR="00583AE9" w:rsidRPr="0015193B" w:rsidRDefault="00583AE9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7224C" w:rsidRPr="0015193B" w:rsidRDefault="00E7224C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15193B">
              <w:rPr>
                <w:rFonts w:ascii="Times New Roman" w:hAnsi="Times New Roman" w:cs="Times New Roman"/>
              </w:rPr>
              <w:t>0001</w:t>
            </w:r>
          </w:p>
          <w:p w:rsidR="00B11361" w:rsidRDefault="00B11361" w:rsidP="00C05FCF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583AE9" w:rsidRDefault="00C70CBE" w:rsidP="00C05FCF">
            <w:pPr>
              <w:rPr>
                <w:rFonts w:ascii="Times New Roman" w:hAnsi="Times New Roman" w:cs="Times New Roman"/>
                <w:lang w:val="sr-Cyrl-RS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B11361" w:rsidRPr="00B11361" w:rsidRDefault="00B11361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РФЗО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83AE9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  <w:p w:rsidR="00B11361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  <w:p w:rsidR="00B11361" w:rsidRPr="00B11361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42.000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711A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7.800</w:t>
            </w:r>
          </w:p>
          <w:p w:rsidR="00B11361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1.459.200</w:t>
            </w:r>
          </w:p>
          <w:p w:rsidR="00B11361" w:rsidRPr="0015193B" w:rsidRDefault="00B11361" w:rsidP="008E5F0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42.000</w:t>
            </w: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E711A" w:rsidRDefault="00B11361" w:rsidP="00AE711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620.000</w:t>
            </w:r>
          </w:p>
          <w:p w:rsidR="00B11361" w:rsidRDefault="00B11361" w:rsidP="00AE711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  <w:p w:rsidR="00B11361" w:rsidRPr="0015193B" w:rsidRDefault="00B11361" w:rsidP="00AE711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42.000</w:t>
            </w:r>
          </w:p>
        </w:tc>
      </w:tr>
    </w:tbl>
    <w:p w:rsidR="0066749F" w:rsidRPr="0015193B" w:rsidRDefault="0066749F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622"/>
        <w:gridCol w:w="1348"/>
      </w:tblGrid>
      <w:tr w:rsidR="0015193B" w:rsidRPr="0015193B" w:rsidTr="007F4099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776C4E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776C4E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Fonts w:ascii="Times New Roman" w:hAnsi="Times New Roman" w:cs="Times New Roman"/>
                <w:vertAlign w:val="superscript"/>
              </w:rPr>
              <w:footnoteReference w:id="9"/>
            </w:r>
          </w:p>
        </w:tc>
      </w:tr>
      <w:tr w:rsidR="0015193B" w:rsidRPr="0015193B" w:rsidTr="00984043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776C4E" w:rsidRPr="0015193B" w:rsidRDefault="00776C4E" w:rsidP="007F4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776C4E" w:rsidRPr="0015193B" w:rsidRDefault="00776C4E" w:rsidP="007F4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776C4E" w:rsidRPr="0015193B" w:rsidRDefault="00776C4E" w:rsidP="007F40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776C4E" w:rsidRPr="0015193B" w:rsidRDefault="00776C4E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776C4E" w:rsidRPr="0015193B" w:rsidRDefault="004A6A23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622" w:type="dxa"/>
            <w:shd w:val="clear" w:color="auto" w:fill="FFF2CC" w:themeFill="accent4" w:themeFillTint="33"/>
          </w:tcPr>
          <w:p w:rsidR="00776C4E" w:rsidRPr="0015193B" w:rsidRDefault="004A6A23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348" w:type="dxa"/>
            <w:shd w:val="clear" w:color="auto" w:fill="FFF2CC" w:themeFill="accent4" w:themeFillTint="33"/>
          </w:tcPr>
          <w:p w:rsidR="00776C4E" w:rsidRPr="0015193B" w:rsidRDefault="00ED13D8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12048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C96FC7" w:rsidRPr="0015193B" w:rsidRDefault="00C14890" w:rsidP="00C14890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1.2.1.1 Побољшање инфраструктуре за дијагностику</w:t>
            </w:r>
            <w:r w:rsidR="00C96FC7" w:rsidRPr="0015193B">
              <w:rPr>
                <w:rFonts w:ascii="Times New Roman" w:hAnsi="Times New Roman" w:cs="Times New Roman"/>
              </w:rPr>
              <w:t xml:space="preserve"> канцера (на основу анализе </w:t>
            </w:r>
            <w:r w:rsidRPr="0015193B">
              <w:rPr>
                <w:rFonts w:ascii="Times New Roman" w:hAnsi="Times New Roman" w:cs="Times New Roman"/>
              </w:rPr>
              <w:t>постојећег стања дијагностичких</w:t>
            </w:r>
            <w:r w:rsidR="00C96FC7" w:rsidRPr="0015193B">
              <w:rPr>
                <w:rFonts w:ascii="Times New Roman" w:hAnsi="Times New Roman" w:cs="Times New Roman"/>
              </w:rPr>
              <w:t xml:space="preserve"> капацитета у онкологији)</w:t>
            </w:r>
          </w:p>
        </w:tc>
        <w:tc>
          <w:tcPr>
            <w:tcW w:w="1248" w:type="dxa"/>
            <w:shd w:val="clear" w:color="auto" w:fill="auto"/>
          </w:tcPr>
          <w:p w:rsidR="00C96FC7" w:rsidRPr="0015193B" w:rsidRDefault="001A50AA" w:rsidP="00C96FC7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C96FC7" w:rsidRPr="0015193B" w:rsidRDefault="00461168" w:rsidP="00C14890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 xml:space="preserve">Здравствене установе које пружају </w:t>
            </w:r>
            <w:r w:rsidR="00C14890" w:rsidRPr="0015193B">
              <w:rPr>
                <w:rFonts w:ascii="Times New Roman" w:hAnsi="Times New Roman"/>
              </w:rPr>
              <w:t>онколошке</w:t>
            </w:r>
            <w:r w:rsidRPr="0015193B">
              <w:rPr>
                <w:rFonts w:ascii="Times New Roman" w:hAnsi="Times New Roman"/>
              </w:rPr>
              <w:t xml:space="preserve"> </w:t>
            </w:r>
            <w:r w:rsidR="00EE6F42" w:rsidRPr="0015193B">
              <w:rPr>
                <w:rFonts w:ascii="Times New Roman" w:hAnsi="Times New Roman"/>
              </w:rPr>
              <w:t>услуге</w:t>
            </w:r>
          </w:p>
        </w:tc>
        <w:tc>
          <w:tcPr>
            <w:tcW w:w="1266" w:type="dxa"/>
            <w:shd w:val="clear" w:color="auto" w:fill="auto"/>
          </w:tcPr>
          <w:p w:rsidR="00C96FC7" w:rsidRPr="0015193B" w:rsidRDefault="00CE0ECA" w:rsidP="00C96FC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13" w:type="dxa"/>
            <w:shd w:val="clear" w:color="auto" w:fill="auto"/>
          </w:tcPr>
          <w:p w:rsidR="00C96FC7" w:rsidRPr="0015193B" w:rsidRDefault="008E3498" w:rsidP="0013269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  <w:r w:rsidR="00C96FC7"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8E3498" w:rsidRPr="0015193B" w:rsidRDefault="008E3498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8E3498" w:rsidRPr="0015193B" w:rsidRDefault="008E3498" w:rsidP="000317C9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C96FC7" w:rsidRPr="0015193B" w:rsidRDefault="00A03A0C" w:rsidP="000317C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="00C96FC7"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="00C96FC7" w:rsidRPr="0015193B">
              <w:rPr>
                <w:rFonts w:ascii="Times New Roman" w:hAnsi="Times New Roman" w:cs="Times New Roman"/>
              </w:rPr>
              <w:t>4009</w:t>
            </w:r>
          </w:p>
          <w:p w:rsidR="008E3498" w:rsidRPr="0015193B" w:rsidRDefault="008E3498" w:rsidP="000317C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</w:t>
            </w:r>
            <w:r w:rsidR="002212E3" w:rsidRPr="0015193B">
              <w:rPr>
                <w:rFonts w:ascii="Times New Roman" w:hAnsi="Times New Roman" w:cs="Times New Roman"/>
              </w:rPr>
              <w:t xml:space="preserve"> 512</w:t>
            </w:r>
          </w:p>
        </w:tc>
        <w:tc>
          <w:tcPr>
            <w:tcW w:w="1531" w:type="dxa"/>
            <w:shd w:val="clear" w:color="auto" w:fill="auto"/>
          </w:tcPr>
          <w:p w:rsidR="00C96FC7" w:rsidRPr="00D34B1D" w:rsidRDefault="00D34B1D" w:rsidP="0012048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984043" w:rsidRPr="0015193B" w:rsidRDefault="00F63F66" w:rsidP="00120485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="00984043" w:rsidRPr="0015193B">
              <w:rPr>
                <w:rFonts w:ascii="Times New Roman" w:hAnsi="Times New Roman" w:cs="Times New Roman"/>
                <w:lang w:val="uz-Cyrl-UZ"/>
              </w:rPr>
              <w:t>1.440.000</w:t>
            </w:r>
          </w:p>
          <w:p w:rsidR="00C96FC7" w:rsidRPr="0015193B" w:rsidRDefault="008B1F3A" w:rsidP="00120485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8" w:type="dxa"/>
            <w:shd w:val="clear" w:color="auto" w:fill="auto"/>
          </w:tcPr>
          <w:p w:rsidR="00C96FC7" w:rsidRPr="00D34B1D" w:rsidRDefault="00D34B1D" w:rsidP="0012048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045772" w:rsidRPr="0015193B" w:rsidTr="0012048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1.2.1.2 Дефинисање препорука за унапређење рада интернистичких клиника и одељења</w:t>
            </w:r>
          </w:p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96FC7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C96FC7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A22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Style w:val="CommentReferenc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120485">
        <w:trPr>
          <w:trHeight w:val="2375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13269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.2.1.3 Припрема препорука за формирање и дистрибуцију тумор-специфичних мултидисциплинарних тимова у области дијагностике и лечења по здравственој установи</w:t>
            </w:r>
          </w:p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</w:p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21019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A22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Style w:val="CommentReferenc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1204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9E2480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964E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4</w:t>
            </w:r>
            <w:r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>Дефинисање критеријума за укључивање установа секундарног нивоа здравствене заштите у мрежу установа у којима се пружају услуге интернистичке онкологије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8B76B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Здравствене установе терцијарног нивоа које пружају онколошке услуге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A22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BC189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984043">
        <w:trPr>
          <w:trHeight w:val="1268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7D6DA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5</w:t>
            </w:r>
            <w:r w:rsidRPr="0015193B">
              <w:rPr>
                <w:rFonts w:ascii="Times New Roman" w:hAnsi="Times New Roman" w:cs="Times New Roman"/>
              </w:rPr>
              <w:t xml:space="preserve"> Утврђивање које установе здравствене заштите задовољавају критеријуме за укључивање у мрежу установа у којима се пружају услуге интернистичке онкологије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BA7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045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C96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98404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580245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6</w:t>
            </w:r>
            <w:r w:rsidRPr="0015193B">
              <w:rPr>
                <w:rFonts w:ascii="Times New Roman" w:hAnsi="Times New Roman" w:cs="Times New Roman"/>
              </w:rPr>
              <w:t xml:space="preserve"> Израда / ажурирање водича добре клиничке праксе за најзначајније локализације тумора (плућа, дебело црево, дојка, простата, грлић материце, бешика)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Здравствене установе терцијарног нивоа које пружају онколошке услуге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80245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</w:p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423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A4289B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7.200</w:t>
            </w:r>
          </w:p>
          <w:p w:rsidR="00045772" w:rsidRPr="0015193B" w:rsidRDefault="00045772" w:rsidP="00A069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580245">
            <w:pPr>
              <w:rPr>
                <w:rFonts w:ascii="Times New Roman" w:hAnsi="Times New Roman" w:cs="Times New Roman"/>
              </w:rPr>
            </w:pPr>
          </w:p>
        </w:tc>
      </w:tr>
      <w:tr w:rsidR="00045772" w:rsidRPr="0015193B" w:rsidTr="0098404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402722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7</w:t>
            </w:r>
            <w:r w:rsidRPr="0015193B">
              <w:rPr>
                <w:rFonts w:ascii="Times New Roman" w:hAnsi="Times New Roman" w:cs="Times New Roman"/>
              </w:rPr>
              <w:t xml:space="preserve"> Израда плана за повећање степена децентрализације у пружању онколошке терапије кроз обезбеђивање вишег степена аутономије установа секундарног нивоа здравствене заштите, пре свега у спровођењу хемио- и радиотерапије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10"/>
            </w:r>
            <w:r w:rsidRPr="0015193B">
              <w:rPr>
                <w:rFonts w:ascii="Times New Roman" w:hAnsi="Times New Roman" w:cs="Times New Roman"/>
              </w:rPr>
              <w:t xml:space="preserve"> за најмање пет најзначајнијих локализација тумора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8E372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Здравствене установе које пружају онколошке услуге 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A069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9E2480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7D6DA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8</w:t>
            </w:r>
            <w:r w:rsidRPr="0015193B">
              <w:rPr>
                <w:rFonts w:ascii="Times New Roman" w:hAnsi="Times New Roman" w:cs="Times New Roman"/>
              </w:rPr>
              <w:t xml:space="preserve"> Дефинисање услова за рационално одлучивање о индикацијама за примену иновативних лекова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135196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 Централна комисија за лекове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9E248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9E248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8045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2A68B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9</w:t>
            </w:r>
            <w:r w:rsidRPr="0015193B">
              <w:rPr>
                <w:rFonts w:ascii="Times New Roman" w:hAnsi="Times New Roman" w:cs="Times New Roman"/>
              </w:rPr>
              <w:t xml:space="preserve"> Припрема интегрисаних клиничких путева са одвојеним делом за дијагностички део и са делом за терапију за пацијенте са најзначајнијим локализацијама малигних тумора (плућа, дебело црево, дојка, простата, грлић материце и бешика)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E03A7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Здравствене установе које пружају онколошкеуслуге и домови здравља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 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  <w:lang w:val="uz-Cyrl-UZ"/>
              </w:rPr>
            </w:pP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423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842056" w:rsidP="00842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A4289B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8.400</w:t>
            </w:r>
          </w:p>
          <w:p w:rsidR="00045772" w:rsidRPr="0015193B" w:rsidRDefault="00045772" w:rsidP="008045B3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348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</w:t>
            </w:r>
          </w:p>
        </w:tc>
      </w:tr>
      <w:tr w:rsidR="00045772" w:rsidRPr="0015193B" w:rsidTr="008045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E30931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1.2.1.1</w:t>
            </w:r>
            <w:r w:rsidRPr="0015193B">
              <w:rPr>
                <w:rFonts w:ascii="Times New Roman" w:hAnsi="Times New Roman" w:cs="Times New Roman"/>
                <w:lang w:val="uz-Cyrl-UZ"/>
              </w:rPr>
              <w:t>0</w:t>
            </w:r>
            <w:r w:rsidRPr="0015193B">
              <w:rPr>
                <w:rFonts w:ascii="Times New Roman" w:hAnsi="Times New Roman" w:cs="Times New Roman"/>
              </w:rPr>
              <w:t xml:space="preserve"> Израда плана за оснивање свеобухватног онколошког  центра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t xml:space="preserve"> 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11"/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8045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8045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7D6DA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</w:t>
            </w:r>
            <w:r w:rsidRPr="0015193B">
              <w:rPr>
                <w:rFonts w:ascii="Times New Roman" w:hAnsi="Times New Roman" w:cs="Times New Roman"/>
                <w:lang w:val="uz-Cyrl-UZ"/>
              </w:rPr>
              <w:t>11</w:t>
            </w:r>
            <w:r w:rsidRPr="0015193B">
              <w:rPr>
                <w:rFonts w:ascii="Times New Roman" w:hAnsi="Times New Roman" w:cs="Times New Roman"/>
              </w:rPr>
              <w:t xml:space="preserve"> Набавка радиотерапијске опреме (</w:t>
            </w:r>
            <w:r w:rsidRPr="0015193B">
              <w:rPr>
                <w:rFonts w:ascii="Times New Roman" w:hAnsi="Times New Roman" w:cs="Times New Roman"/>
                <w:bCs/>
                <w:lang w:val="uz-Cyrl-UZ"/>
              </w:rPr>
              <w:t>2</w:t>
            </w:r>
            <w:r w:rsidRPr="0015193B">
              <w:rPr>
                <w:rFonts w:ascii="Times New Roman" w:hAnsi="Times New Roman" w:cs="Times New Roman"/>
                <w:bCs/>
              </w:rPr>
              <w:t xml:space="preserve"> линеарна акцелератора</w:t>
            </w:r>
            <w:r w:rsidRPr="0015193B">
              <w:rPr>
                <w:rFonts w:ascii="Times New Roman" w:hAnsi="Times New Roman" w:cs="Times New Roman"/>
              </w:rPr>
              <w:t>), укључујући адаптацију (или изградњу) простора за пружање радиотерапије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15193B">
              <w:rPr>
                <w:rFonts w:ascii="Times New Roman" w:hAnsi="Times New Roman" w:cs="Times New Roman"/>
              </w:rPr>
              <w:t>0001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464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 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A4289B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600.000</w:t>
            </w:r>
          </w:p>
        </w:tc>
      </w:tr>
      <w:tr w:rsidR="00045772" w:rsidRPr="0015193B" w:rsidTr="008045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10250C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1.2.1.1</w:t>
            </w:r>
            <w:r w:rsidRPr="0015193B">
              <w:rPr>
                <w:rFonts w:ascii="Times New Roman" w:hAnsi="Times New Roman" w:cs="Times New Roman"/>
                <w:lang w:val="uz-Cyrl-UZ"/>
              </w:rPr>
              <w:t>2</w:t>
            </w:r>
            <w:r w:rsidRPr="0015193B">
              <w:rPr>
                <w:rFonts w:ascii="Times New Roman" w:eastAsia="Times New Roman" w:hAnsi="Times New Roman" w:cs="Times New Roman"/>
              </w:rPr>
              <w:t xml:space="preserve"> Набавка столова са пратећом опремом за постојеће линеарне акцелераторе, неопходних за увођење процедуре озрачивања целог тела у једном радиотерапијском центру 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ИОРС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8E349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15193B">
              <w:rPr>
                <w:rFonts w:ascii="Times New Roman" w:hAnsi="Times New Roman" w:cs="Times New Roman"/>
              </w:rPr>
              <w:t>0001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464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842056">
            <w:pPr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7.800</w:t>
            </w:r>
          </w:p>
          <w:p w:rsidR="00045772" w:rsidRPr="0015193B" w:rsidRDefault="00045772" w:rsidP="008045B3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348" w:type="dxa"/>
            <w:shd w:val="clear" w:color="auto" w:fill="auto"/>
          </w:tcPr>
          <w:p w:rsidR="00045772" w:rsidRPr="0015193B" w:rsidRDefault="00842056" w:rsidP="00842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0</w:t>
            </w:r>
          </w:p>
        </w:tc>
      </w:tr>
      <w:tr w:rsidR="00045772" w:rsidRPr="0015193B" w:rsidTr="008045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273B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1.2.1.13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 xml:space="preserve">Набавка проточног цитометра (1) 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273B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Институт за здравствену заштиту мајке и детета "Др Вукан Чупић "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</w:t>
            </w:r>
            <w:r w:rsidRPr="0015193B">
              <w:rPr>
                <w:rFonts w:ascii="Times New Roman" w:hAnsi="Times New Roman" w:cs="Times New Roman"/>
                <w:lang w:val="uz-Cyrl-UZ"/>
              </w:rPr>
              <w:t>2</w:t>
            </w:r>
            <w:r w:rsidRPr="001519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15193B">
              <w:rPr>
                <w:rFonts w:ascii="Times New Roman" w:hAnsi="Times New Roman" w:cs="Times New Roman"/>
              </w:rPr>
              <w:t>0001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464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842056" w:rsidP="0084205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A4289B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20.000</w:t>
            </w:r>
          </w:p>
        </w:tc>
      </w:tr>
      <w:tr w:rsidR="00045772" w:rsidRPr="0015193B" w:rsidTr="0098404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5354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1.2.1.14 Усвајање смерница којима се дефинишу услови за  примену лекова ван индикација и доза за које је лек регистрован (off label) у педијатријској хематоонкологији, укључујући лекове неопходне у процесу трансплантације матичних ћелија хематопоезе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8E332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 Централна комисија за лекове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842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3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132C2" w:rsidTr="00423C9E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D34B1D" w:rsidRDefault="00045772" w:rsidP="005354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1.2.1.15</w:t>
            </w:r>
          </w:p>
          <w:p w:rsidR="00045772" w:rsidRPr="00D34B1D" w:rsidRDefault="00045772" w:rsidP="005354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Повећање броја трансплантација матичних ћелија хематопоезе са 24-26, колико се годишње уради код деце и адолесцената у Србији на 28-30, како би се достигао европски стандард</w:t>
            </w:r>
            <w:r w:rsidRPr="00D34B1D">
              <w:rPr>
                <w:rStyle w:val="FootnoteReference"/>
                <w:rFonts w:ascii="Times New Roman" w:hAnsi="Times New Roman" w:cs="Times New Roman"/>
              </w:rPr>
              <w:footnoteReference w:id="12"/>
            </w:r>
          </w:p>
          <w:p w:rsidR="00045772" w:rsidRPr="00D34B1D" w:rsidRDefault="00045772" w:rsidP="005354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045772" w:rsidRPr="00D34B1D" w:rsidRDefault="00045772" w:rsidP="0053542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D34B1D" w:rsidRDefault="00045772" w:rsidP="003927E7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Институт за здравствену заштиту мајке и детета "Др Вукан Чупић" (ИМД)</w:t>
            </w:r>
          </w:p>
        </w:tc>
        <w:tc>
          <w:tcPr>
            <w:tcW w:w="1266" w:type="dxa"/>
            <w:shd w:val="clear" w:color="auto" w:fill="auto"/>
          </w:tcPr>
          <w:p w:rsidR="00045772" w:rsidRPr="00D34B1D" w:rsidRDefault="00045772" w:rsidP="0053542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045772" w:rsidRPr="00D34B1D" w:rsidRDefault="00045772" w:rsidP="0053542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045772" w:rsidRPr="00D34B1D" w:rsidRDefault="00045772" w:rsidP="006F32D6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ПГ</w:t>
            </w:r>
          </w:p>
          <w:p w:rsidR="00045772" w:rsidRPr="00D34B1D" w:rsidRDefault="00045772" w:rsidP="006F32D6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ПА</w:t>
            </w:r>
          </w:p>
        </w:tc>
        <w:tc>
          <w:tcPr>
            <w:tcW w:w="1531" w:type="dxa"/>
            <w:shd w:val="clear" w:color="auto" w:fill="auto"/>
          </w:tcPr>
          <w:p w:rsidR="00045772" w:rsidRPr="00D34B1D" w:rsidRDefault="00045772" w:rsidP="00423C9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42</w:t>
            </w:r>
            <w:r w:rsidRPr="00B064DA">
              <w:rPr>
                <w:rFonts w:ascii="Times New Roman" w:hAnsi="Times New Roman" w:cs="Times New Roman"/>
                <w:lang w:val="sr-Cyrl-RS"/>
              </w:rPr>
              <w:t>.000</w:t>
            </w:r>
          </w:p>
          <w:p w:rsidR="00045772" w:rsidRPr="00D34B1D" w:rsidRDefault="00045772" w:rsidP="0018104A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045772" w:rsidRPr="00B064DA" w:rsidRDefault="00045772" w:rsidP="0018104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(оријента-циона вредност за 28 трансплан-тација)</w:t>
            </w:r>
          </w:p>
        </w:tc>
        <w:tc>
          <w:tcPr>
            <w:tcW w:w="1622" w:type="dxa"/>
            <w:shd w:val="clear" w:color="auto" w:fill="auto"/>
          </w:tcPr>
          <w:p w:rsidR="00045772" w:rsidRPr="00D34B1D" w:rsidRDefault="00045772" w:rsidP="00423C9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42</w:t>
            </w:r>
            <w:r w:rsidRPr="00B064DA">
              <w:rPr>
                <w:rFonts w:ascii="Times New Roman" w:hAnsi="Times New Roman" w:cs="Times New Roman"/>
                <w:lang w:val="sr-Cyrl-RS"/>
              </w:rPr>
              <w:t>.000</w:t>
            </w:r>
          </w:p>
          <w:p w:rsidR="00045772" w:rsidRPr="00D34B1D" w:rsidRDefault="00045772" w:rsidP="0018104A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045772" w:rsidRPr="00B064DA" w:rsidRDefault="00045772" w:rsidP="0018104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(оријента-циона вредност за 28 трансплан-тација)</w:t>
            </w:r>
          </w:p>
        </w:tc>
        <w:tc>
          <w:tcPr>
            <w:tcW w:w="1348" w:type="dxa"/>
            <w:shd w:val="clear" w:color="auto" w:fill="auto"/>
          </w:tcPr>
          <w:p w:rsidR="00045772" w:rsidRPr="00D34B1D" w:rsidRDefault="00045772" w:rsidP="00423C9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4</w:t>
            </w:r>
            <w:r w:rsidRPr="00D34B1D">
              <w:rPr>
                <w:rFonts w:ascii="Times New Roman" w:hAnsi="Times New Roman" w:cs="Times New Roman"/>
                <w:lang w:val="sr-Cyrl-RS"/>
              </w:rPr>
              <w:t>2</w:t>
            </w:r>
            <w:r w:rsidRPr="00B064DA">
              <w:rPr>
                <w:rFonts w:ascii="Times New Roman" w:hAnsi="Times New Roman" w:cs="Times New Roman"/>
                <w:lang w:val="sr-Cyrl-RS"/>
              </w:rPr>
              <w:t>.</w:t>
            </w:r>
            <w:r w:rsidRPr="00D34B1D">
              <w:rPr>
                <w:rFonts w:ascii="Times New Roman" w:hAnsi="Times New Roman" w:cs="Times New Roman"/>
                <w:lang w:val="sr-Cyrl-RS"/>
              </w:rPr>
              <w:t>000</w:t>
            </w:r>
            <w:r w:rsidRPr="00D34B1D">
              <w:rPr>
                <w:rFonts w:ascii="Times New Roman" w:hAnsi="Times New Roman" w:cs="Times New Roman"/>
                <w:lang w:val="uz-Cyrl-UZ"/>
              </w:rPr>
              <w:t xml:space="preserve"> </w:t>
            </w:r>
          </w:p>
          <w:p w:rsidR="00045772" w:rsidRPr="00D34B1D" w:rsidRDefault="00045772" w:rsidP="00866431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045772" w:rsidRPr="00D34B1D" w:rsidRDefault="00045772" w:rsidP="00866431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(оријента-циона вредност за 28</w:t>
            </w:r>
            <w:ins w:id="2" w:author="DPRZS 6" w:date="2020-02-03T12:02:00Z">
              <w:r w:rsidRPr="00D34B1D">
                <w:rPr>
                  <w:rFonts w:ascii="Times New Roman" w:hAnsi="Times New Roman" w:cs="Times New Roman"/>
                  <w:lang w:val="uz-Cyrl-UZ"/>
                </w:rPr>
                <w:t xml:space="preserve"> </w:t>
              </w:r>
            </w:ins>
            <w:r w:rsidRPr="00D34B1D">
              <w:rPr>
                <w:rFonts w:ascii="Times New Roman" w:hAnsi="Times New Roman" w:cs="Times New Roman"/>
                <w:lang w:val="uz-Cyrl-UZ"/>
              </w:rPr>
              <w:t>трансплан-тација)</w:t>
            </w:r>
          </w:p>
        </w:tc>
      </w:tr>
      <w:tr w:rsidR="00045772" w:rsidRPr="0015193B" w:rsidTr="00423C9E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B064DA" w:rsidRDefault="00045772" w:rsidP="002372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1.2.1.1</w:t>
            </w:r>
            <w:r w:rsidRPr="0015193B">
              <w:rPr>
                <w:rFonts w:ascii="Times New Roman" w:hAnsi="Times New Roman" w:cs="Times New Roman"/>
                <w:lang w:val="uz-Cyrl-UZ"/>
              </w:rPr>
              <w:t>6</w:t>
            </w:r>
            <w:r w:rsidRPr="00B064DA">
              <w:rPr>
                <w:rFonts w:ascii="Times New Roman" w:hAnsi="Times New Roman" w:cs="Times New Roman"/>
                <w:lang w:val="sr-Cyrl-RS"/>
              </w:rPr>
              <w:t xml:space="preserve"> Израда/ ажурирање водича добре клиничке праксе за најчешће малигне болести у дечјем узрасту (акутне леукемије, тумори ЦНС, лимфоми)  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УДК ИМД, ИЗЗДИОВ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ПГ 1807 ПК 4009</w:t>
            </w:r>
          </w:p>
          <w:p w:rsidR="00045772" w:rsidRPr="0015193B" w:rsidRDefault="00045772" w:rsidP="005354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423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</w:t>
            </w:r>
          </w:p>
        </w:tc>
        <w:tc>
          <w:tcPr>
            <w:tcW w:w="1622" w:type="dxa"/>
            <w:shd w:val="clear" w:color="auto" w:fill="auto"/>
          </w:tcPr>
          <w:p w:rsidR="00045772" w:rsidRPr="0015193B" w:rsidRDefault="00045772" w:rsidP="00842056">
            <w:pPr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3.600</w:t>
            </w:r>
          </w:p>
          <w:p w:rsidR="00045772" w:rsidRPr="0015193B" w:rsidRDefault="00045772" w:rsidP="00423C9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348" w:type="dxa"/>
            <w:shd w:val="clear" w:color="auto" w:fill="auto"/>
          </w:tcPr>
          <w:p w:rsidR="00045772" w:rsidRPr="0015193B" w:rsidRDefault="00842056" w:rsidP="00535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0 </w:t>
            </w:r>
          </w:p>
        </w:tc>
      </w:tr>
    </w:tbl>
    <w:p w:rsidR="0066749F" w:rsidRPr="0015193B" w:rsidRDefault="0066749F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15193B" w:rsidRPr="0015193B" w:rsidTr="00A22746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62E1" w:rsidRPr="0015193B" w:rsidRDefault="009362E1" w:rsidP="0096065D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1.2.2: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053563" w:rsidRPr="0015193B">
              <w:rPr>
                <w:rFonts w:ascii="Times New Roman" w:hAnsi="Times New Roman" w:cs="Times New Roman"/>
              </w:rPr>
              <w:t>Унапређење услуга онколошке хирургије</w:t>
            </w:r>
          </w:p>
        </w:tc>
      </w:tr>
      <w:tr w:rsidR="0015193B" w:rsidRPr="0015193B" w:rsidTr="00A22746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62E1" w:rsidRPr="0015193B" w:rsidRDefault="000F1439" w:rsidP="00624AA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 xml:space="preserve">Орган (или сектор органа) </w:t>
            </w:r>
            <w:r w:rsidR="00D0314C" w:rsidRPr="0015193B">
              <w:rPr>
                <w:rFonts w:ascii="Times New Roman" w:eastAsia="Times New Roman" w:hAnsi="Times New Roman" w:cs="Times New Roman"/>
              </w:rPr>
              <w:t>одговоран</w:t>
            </w:r>
            <w:r w:rsidRPr="0015193B">
              <w:rPr>
                <w:rFonts w:ascii="Times New Roman" w:eastAsia="Times New Roman" w:hAnsi="Times New Roman" w:cs="Times New Roman"/>
              </w:rPr>
              <w:t xml:space="preserve"> за спровођење (координисање спровођења) мере</w:t>
            </w:r>
            <w:r w:rsidR="009362E1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A22746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62E1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362E1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62E1" w:rsidRPr="0015193B" w:rsidRDefault="009362E1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6845BE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A22746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2353E9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482C6F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2353E9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2353E9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2353E9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2353E9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53E9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A22746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362E1" w:rsidRPr="0015193B" w:rsidRDefault="002722C3" w:rsidP="006955E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Број </w:t>
            </w:r>
            <w:r w:rsidR="00930383" w:rsidRPr="0015193B">
              <w:rPr>
                <w:rFonts w:ascii="Times New Roman" w:hAnsi="Times New Roman" w:cs="Times New Roman"/>
              </w:rPr>
              <w:t>установа здравствене заштите које</w:t>
            </w:r>
            <w:r w:rsidR="00624AAF" w:rsidRPr="0015193B">
              <w:rPr>
                <w:rFonts w:ascii="Times New Roman" w:hAnsi="Times New Roman" w:cs="Times New Roman"/>
              </w:rPr>
              <w:t xml:space="preserve"> </w:t>
            </w:r>
            <w:r w:rsidR="00930383" w:rsidRPr="0015193B">
              <w:rPr>
                <w:rFonts w:ascii="Times New Roman" w:hAnsi="Times New Roman" w:cs="Times New Roman"/>
              </w:rPr>
              <w:t>задовољавају критеријуме за укључивање у мрежу установа у којима се пружају услуге хируршке онкологије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362E1" w:rsidRPr="0015193B" w:rsidRDefault="0044787A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362E1" w:rsidRPr="0015193B" w:rsidRDefault="009C0F97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00225" w:rsidRPr="0015193B" w:rsidRDefault="00800225" w:rsidP="0093038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</w:p>
          <w:p w:rsidR="009362E1" w:rsidRPr="0015193B" w:rsidRDefault="00C87132" w:rsidP="0093038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(</w:t>
            </w:r>
            <w:r w:rsidR="00624AAF" w:rsidRPr="0015193B">
              <w:rPr>
                <w:rFonts w:ascii="Times New Roman" w:hAnsi="Times New Roman" w:cs="Times New Roman"/>
              </w:rPr>
              <w:t xml:space="preserve">Формално </w:t>
            </w:r>
            <w:r w:rsidR="00073A6E" w:rsidRPr="0015193B">
              <w:rPr>
                <w:rFonts w:ascii="Times New Roman" w:hAnsi="Times New Roman" w:cs="Times New Roman"/>
              </w:rPr>
              <w:t>не постоји, али се може сматрати да су то хируршке установе које су наставне базе медицинских факултета</w:t>
            </w:r>
            <w:r w:rsidRPr="001519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362E1" w:rsidRPr="0015193B" w:rsidRDefault="00C01694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0357AF" w:rsidRPr="0015193B" w:rsidRDefault="000357AF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</w:p>
          <w:p w:rsidR="009362E1" w:rsidRPr="0015193B" w:rsidRDefault="009362E1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87132" w:rsidRPr="0015193B" w:rsidRDefault="000357AF" w:rsidP="00073A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</w:p>
          <w:p w:rsidR="009362E1" w:rsidRPr="0015193B" w:rsidRDefault="009362E1" w:rsidP="00073A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362E1" w:rsidRPr="0015193B" w:rsidRDefault="00E569D6" w:rsidP="00E569D6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12</w:t>
            </w:r>
          </w:p>
        </w:tc>
      </w:tr>
    </w:tbl>
    <w:p w:rsidR="009362E1" w:rsidRDefault="009362E1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A22746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4FE6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DF4FE6" w:rsidRPr="0015193B">
              <w:rPr>
                <w:rStyle w:val="FootnoteReference"/>
                <w:rFonts w:ascii="Times New Roman" w:hAnsi="Times New Roman" w:cs="Times New Roman"/>
              </w:rPr>
              <w:footnoteReference w:id="13"/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4FE6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DF4FE6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4FE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4FE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4FE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A22746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72382" w:rsidRPr="0015193B" w:rsidRDefault="00237236" w:rsidP="00D72382">
            <w:pPr>
              <w:rPr>
                <w:rStyle w:val="PageNumber"/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  <w:lang w:val="uz-Cyrl-UZ"/>
              </w:rPr>
              <w:t>МЗ</w:t>
            </w:r>
          </w:p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4FE6" w:rsidRPr="0015193B" w:rsidRDefault="00DF4FE6" w:rsidP="00C05FCF">
            <w:pPr>
              <w:rPr>
                <w:rFonts w:ascii="Times New Roman" w:hAnsi="Times New Roman" w:cs="Times New Roman"/>
              </w:rPr>
            </w:pPr>
          </w:p>
        </w:tc>
      </w:tr>
    </w:tbl>
    <w:p w:rsidR="00DF4FE6" w:rsidRPr="0015193B" w:rsidRDefault="00DF4FE6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A22746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DF5637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DF5637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Fonts w:ascii="Times New Roman" w:hAnsi="Times New Roman" w:cs="Times New Roman"/>
              </w:rPr>
              <w:footnoteReference w:id="14"/>
            </w:r>
          </w:p>
        </w:tc>
      </w:tr>
      <w:tr w:rsidR="0015193B" w:rsidRPr="0015193B" w:rsidTr="00A22746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045772" w:rsidRPr="0015193B" w:rsidTr="00B1719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1.2.2.1 Дефинисање критеријума за укључивање установа здравствене заштите у мрежу установа у којима се пружају услуге хируршке онкологије (на основу постојеће анализе стања у области хируршке онкологије)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ИОВ, ИПБВ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Default="00045772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045772" w:rsidRPr="00045772" w:rsidRDefault="00045772" w:rsidP="00C05FCF">
            <w:pPr>
              <w:rPr>
                <w:rFonts w:ascii="Times New Roman" w:hAnsi="Times New Roman" w:cs="Times New Roman"/>
                <w:lang w:val="sr-Cyrl-RS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045772" w:rsidRPr="0015193B" w:rsidRDefault="00045772" w:rsidP="00B171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045772" w:rsidRPr="0015193B" w:rsidTr="00B1719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45772" w:rsidRPr="0015193B" w:rsidRDefault="00045772" w:rsidP="00073A6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1.2.2.2 Укључивање здравствених установа у мрежу установа у којима се пружају услуге хируршке онкологије (на основу критеријума квалификованости)</w:t>
            </w:r>
          </w:p>
        </w:tc>
        <w:tc>
          <w:tcPr>
            <w:tcW w:w="1248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ИОВ, ИПБВ</w:t>
            </w:r>
          </w:p>
        </w:tc>
        <w:tc>
          <w:tcPr>
            <w:tcW w:w="1266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261" w:type="dxa"/>
            <w:shd w:val="clear" w:color="auto" w:fill="auto"/>
          </w:tcPr>
          <w:p w:rsidR="00045772" w:rsidRPr="0015193B" w:rsidRDefault="000457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045772" w:rsidRPr="002D7126" w:rsidRDefault="002D7126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045772" w:rsidRPr="002D7126" w:rsidRDefault="002D7126" w:rsidP="00B1719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045772" w:rsidRPr="002D7126" w:rsidRDefault="002D7126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</w:tbl>
    <w:p w:rsidR="00DF4FE6" w:rsidRDefault="00DF4FE6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F8716E" w:rsidRDefault="00F8716E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F8716E" w:rsidRPr="00F8716E" w:rsidRDefault="00F8716E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15193B" w:rsidRPr="001132C2" w:rsidTr="00A22746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B064DA" w:rsidRDefault="009C5827" w:rsidP="00C05FCF">
            <w:pPr>
              <w:spacing w:after="160"/>
              <w:rPr>
                <w:rFonts w:ascii="Times New Roman" w:eastAsia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b/>
                <w:lang w:val="sr-Cyrl-RS"/>
              </w:rPr>
              <w:t>Мера 1.2.3:</w:t>
            </w:r>
            <w:r w:rsidRPr="00B064D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053563" w:rsidRPr="00B064DA">
              <w:rPr>
                <w:rFonts w:ascii="Times New Roman" w:hAnsi="Times New Roman" w:cs="Times New Roman"/>
                <w:lang w:val="sr-Cyrl-RS"/>
              </w:rPr>
              <w:t>Унапређење доступности молекуларног и генетског тестирања узорака тумора</w:t>
            </w:r>
          </w:p>
        </w:tc>
      </w:tr>
      <w:tr w:rsidR="0015193B" w:rsidRPr="001132C2" w:rsidTr="00A22746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B064DA" w:rsidRDefault="000F1439" w:rsidP="00073A6E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 xml:space="preserve">Орган (или сектор органа) </w:t>
            </w:r>
            <w:r w:rsidR="00D0314C" w:rsidRPr="00B064DA">
              <w:rPr>
                <w:rFonts w:ascii="Times New Roman" w:eastAsia="Times New Roman" w:hAnsi="Times New Roman" w:cs="Times New Roman"/>
                <w:lang w:val="sr-Cyrl-RS"/>
              </w:rPr>
              <w:t>одговоран</w:t>
            </w: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 xml:space="preserve"> за спровођење (координисање спровођења) мере</w:t>
            </w:r>
            <w:r w:rsidR="009C5827" w:rsidRPr="00B064DA">
              <w:rPr>
                <w:rFonts w:ascii="Times New Roman" w:hAnsi="Times New Roman" w:cs="Times New Roman"/>
                <w:lang w:val="sr-Cyrl-RS"/>
              </w:rPr>
              <w:t>: МЗ</w:t>
            </w:r>
          </w:p>
        </w:tc>
      </w:tr>
      <w:tr w:rsidR="0015193B" w:rsidRPr="0015193B" w:rsidTr="00A22746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0F1439" w:rsidP="00C708C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C5827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C333E" w:rsidRPr="0015193B">
              <w:rPr>
                <w:rFonts w:ascii="Times New Roman" w:hAnsi="Times New Roman" w:cs="Times New Roman"/>
              </w:rPr>
              <w:t>ОДПУ</w:t>
            </w:r>
          </w:p>
        </w:tc>
      </w:tr>
      <w:tr w:rsidR="0015193B" w:rsidRPr="0015193B" w:rsidTr="00A22746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4B2C3C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DF5637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073A6E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Број референтних лабораторија </w:t>
            </w:r>
            <w:r w:rsidR="00702B44" w:rsidRPr="0015193B">
              <w:rPr>
                <w:rFonts w:ascii="Times New Roman" w:hAnsi="Times New Roman" w:cs="Times New Roman"/>
                <w:lang w:val="uz-Cyrl-UZ"/>
              </w:rPr>
              <w:t xml:space="preserve">адекватно </w:t>
            </w:r>
            <w:r w:rsidRPr="0015193B">
              <w:rPr>
                <w:rFonts w:ascii="Times New Roman" w:hAnsi="Times New Roman" w:cs="Times New Roman"/>
              </w:rPr>
              <w:t>опремљених за молекуларне и генетске анализе туморских узорака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44787A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9C0F9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702B44" w:rsidP="00C77182">
            <w:pPr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C01694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0177F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0177F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702B44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1</w:t>
            </w:r>
          </w:p>
        </w:tc>
      </w:tr>
    </w:tbl>
    <w:p w:rsidR="009C5827" w:rsidRPr="0015193B" w:rsidRDefault="009C5827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A22746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9C5827" w:rsidRPr="0015193B">
              <w:rPr>
                <w:rStyle w:val="FootnoteReference"/>
                <w:rFonts w:ascii="Times New Roman" w:hAnsi="Times New Roman" w:cs="Times New Roman"/>
              </w:rPr>
              <w:footnoteReference w:id="15"/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9C5827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A22746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11361" w:rsidRDefault="00497163" w:rsidP="00B11361">
            <w:pPr>
              <w:rPr>
                <w:rStyle w:val="PageNumber"/>
                <w:rFonts w:ascii="Times New Roman" w:hAnsi="Times New Roman" w:cs="Times New Roman"/>
                <w:lang w:val="uz-Cyrl-UZ"/>
              </w:rPr>
            </w:pPr>
            <w:r w:rsidRPr="0015193B">
              <w:rPr>
                <w:rStyle w:val="PageNumber"/>
                <w:rFonts w:ascii="Times New Roman" w:hAnsi="Times New Roman" w:cs="Times New Roman"/>
                <w:lang w:val="uz-Cyrl-UZ"/>
              </w:rPr>
              <w:t xml:space="preserve">МЗ, </w:t>
            </w:r>
          </w:p>
          <w:p w:rsidR="00B11361" w:rsidRPr="00B11361" w:rsidRDefault="00B11361" w:rsidP="00B11361">
            <w:pPr>
              <w:rPr>
                <w:rFonts w:ascii="Times New Roman" w:hAnsi="Times New Roman" w:cs="Times New Roman"/>
                <w:lang w:val="uz-Cyrl-UZ"/>
              </w:rPr>
            </w:pPr>
            <w:r>
              <w:rPr>
                <w:rStyle w:val="PageNumber"/>
                <w:rFonts w:ascii="Times New Roman" w:hAnsi="Times New Roman" w:cs="Times New Roman"/>
                <w:lang w:val="uz-Cyrl-UZ"/>
              </w:rPr>
              <w:t>РФЗО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6F26D0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Pr="0015193B">
              <w:rPr>
                <w:rFonts w:ascii="Times New Roman" w:hAnsi="Times New Roman" w:cs="Times New Roman"/>
              </w:rPr>
              <w:t>0001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9C5827" w:rsidP="008E5F0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Default="00B11361" w:rsidP="008E5F0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  <w:lang w:val="uz-Cyrl-UZ"/>
              </w:rPr>
              <w:t>60</w:t>
            </w:r>
            <w:r w:rsidR="008E5F0E" w:rsidRPr="006C47AA">
              <w:rPr>
                <w:rFonts w:ascii="Times New Roman" w:hAnsi="Times New Roman" w:cs="Times New Roman"/>
                <w:lang w:val="uz-Cyrl-UZ"/>
              </w:rPr>
              <w:t>.000</w:t>
            </w:r>
          </w:p>
          <w:p w:rsidR="00B11361" w:rsidRPr="0015193B" w:rsidRDefault="00B11361" w:rsidP="008E5F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z-Cyrl-UZ"/>
              </w:rPr>
              <w:t>12.000</w:t>
            </w:r>
          </w:p>
        </w:tc>
      </w:tr>
    </w:tbl>
    <w:p w:rsidR="009C5827" w:rsidRPr="0015193B" w:rsidRDefault="009C5827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A22746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DF5637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DF5637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DF5637" w:rsidRPr="0015193B" w:rsidRDefault="00DF5637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F5637" w:rsidRPr="0015193B" w:rsidRDefault="00DF5637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16"/>
            </w:r>
          </w:p>
        </w:tc>
      </w:tr>
      <w:tr w:rsidR="0015193B" w:rsidRPr="0015193B" w:rsidTr="009B14BB">
        <w:trPr>
          <w:trHeight w:val="861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9C5827" w:rsidRPr="0015193B" w:rsidRDefault="009C5827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9C5827" w:rsidRPr="0015193B" w:rsidRDefault="009C5827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9C5827" w:rsidRPr="0015193B" w:rsidRDefault="009C5827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9C5827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9C5827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9C5827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B17199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9C5827" w:rsidRPr="0015193B" w:rsidRDefault="009C5827" w:rsidP="00A865D1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1.2.3.1 </w:t>
            </w:r>
            <w:r w:rsidR="0079327F" w:rsidRPr="0015193B">
              <w:rPr>
                <w:rFonts w:ascii="Times New Roman" w:hAnsi="Times New Roman" w:cs="Times New Roman"/>
              </w:rPr>
              <w:t xml:space="preserve">Опремање једне </w:t>
            </w:r>
            <w:r w:rsidR="0079327F" w:rsidRPr="0015193B">
              <w:rPr>
                <w:rFonts w:ascii="Times New Roman" w:hAnsi="Times New Roman" w:cs="Times New Roman"/>
                <w:bCs/>
              </w:rPr>
              <w:t xml:space="preserve">референтне лабораторије за молекуларне и генетске анализе </w:t>
            </w:r>
            <w:r w:rsidR="0079327F" w:rsidRPr="0015193B">
              <w:rPr>
                <w:rFonts w:ascii="Times New Roman" w:hAnsi="Times New Roman" w:cs="Times New Roman"/>
              </w:rPr>
              <w:t xml:space="preserve">туморских узорака </w:t>
            </w:r>
          </w:p>
        </w:tc>
        <w:tc>
          <w:tcPr>
            <w:tcW w:w="1248" w:type="dxa"/>
            <w:shd w:val="clear" w:color="auto" w:fill="auto"/>
          </w:tcPr>
          <w:p w:rsidR="009C5827" w:rsidRPr="0015193B" w:rsidRDefault="00CF2C63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 xml:space="preserve">МЗ </w:t>
            </w:r>
          </w:p>
        </w:tc>
        <w:tc>
          <w:tcPr>
            <w:tcW w:w="1350" w:type="dxa"/>
            <w:shd w:val="clear" w:color="auto" w:fill="auto"/>
          </w:tcPr>
          <w:p w:rsidR="009C5827" w:rsidRPr="0015193B" w:rsidRDefault="009C5827" w:rsidP="00E91E59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9C5827" w:rsidRPr="0015193B" w:rsidRDefault="00CE0ECA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ED13D8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86111C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9C5827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01</w:t>
            </w:r>
          </w:p>
        </w:tc>
        <w:tc>
          <w:tcPr>
            <w:tcW w:w="1261" w:type="dxa"/>
            <w:shd w:val="clear" w:color="auto" w:fill="auto"/>
          </w:tcPr>
          <w:p w:rsidR="0086111C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9C5827" w:rsidRPr="0015193B" w:rsidRDefault="00B352DB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="00934CEA"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ПА </w:t>
            </w:r>
            <w:r w:rsidR="00934CEA" w:rsidRPr="0015193B">
              <w:rPr>
                <w:rFonts w:ascii="Times New Roman" w:hAnsi="Times New Roman" w:cs="Times New Roman"/>
              </w:rPr>
              <w:t>0001</w:t>
            </w:r>
          </w:p>
          <w:p w:rsidR="0086111C" w:rsidRPr="0015193B" w:rsidRDefault="0086111C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464</w:t>
            </w:r>
          </w:p>
        </w:tc>
        <w:tc>
          <w:tcPr>
            <w:tcW w:w="1531" w:type="dxa"/>
            <w:shd w:val="clear" w:color="auto" w:fill="auto"/>
          </w:tcPr>
          <w:p w:rsidR="009C5827" w:rsidRPr="0015193B" w:rsidRDefault="00842056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</w:t>
            </w:r>
          </w:p>
        </w:tc>
        <w:tc>
          <w:tcPr>
            <w:tcW w:w="1442" w:type="dxa"/>
            <w:shd w:val="clear" w:color="auto" w:fill="auto"/>
          </w:tcPr>
          <w:p w:rsidR="009C5827" w:rsidRPr="0015193B" w:rsidRDefault="00842056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706EBA" w:rsidRPr="0015193B" w:rsidRDefault="00706EBA" w:rsidP="0080493F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60.000</w:t>
            </w:r>
          </w:p>
        </w:tc>
      </w:tr>
      <w:tr w:rsidR="0015193B" w:rsidRPr="006C47AA" w:rsidTr="00B1719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547154" w:rsidRPr="0015193B" w:rsidRDefault="00547154" w:rsidP="00864EE6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1.2.3.2 Обезбеђивање људских и материјалних ресурса за </w:t>
            </w:r>
            <w:r w:rsidRPr="0015193B">
              <w:rPr>
                <w:rFonts w:ascii="Times New Roman" w:hAnsi="Times New Roman" w:cs="Times New Roman"/>
                <w:bCs/>
              </w:rPr>
              <w:t>анализу генома малигнитета</w:t>
            </w:r>
            <w:r w:rsidRPr="001519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>путем секвенционирања следеће генерације (Next Generation Sequencing – NGS)</w:t>
            </w:r>
          </w:p>
        </w:tc>
        <w:tc>
          <w:tcPr>
            <w:tcW w:w="1248" w:type="dxa"/>
            <w:shd w:val="clear" w:color="auto" w:fill="auto"/>
          </w:tcPr>
          <w:p w:rsidR="00547154" w:rsidRPr="0015193B" w:rsidRDefault="00547154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547154" w:rsidRPr="0015193B" w:rsidRDefault="00547154" w:rsidP="00E91E5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</w:t>
            </w:r>
          </w:p>
        </w:tc>
        <w:tc>
          <w:tcPr>
            <w:tcW w:w="1266" w:type="dxa"/>
            <w:shd w:val="clear" w:color="auto" w:fill="auto"/>
          </w:tcPr>
          <w:p w:rsidR="00547154" w:rsidRPr="0015193B" w:rsidRDefault="00CE0ECA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547154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547154" w:rsidRPr="0015193B" w:rsidRDefault="009C5AB4" w:rsidP="00786E1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547154" w:rsidRPr="000F67BD" w:rsidRDefault="00547154" w:rsidP="000C154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547154" w:rsidRPr="00D34B1D" w:rsidRDefault="00D34B1D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547154" w:rsidRPr="00D34B1D" w:rsidRDefault="00D34B1D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547154" w:rsidRPr="006C47AA" w:rsidRDefault="00547154" w:rsidP="000A7288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6C47AA">
              <w:rPr>
                <w:rFonts w:ascii="Times New Roman" w:hAnsi="Times New Roman" w:cs="Times New Roman"/>
                <w:lang w:val="uz-Cyrl-UZ"/>
              </w:rPr>
              <w:t>12.000</w:t>
            </w:r>
          </w:p>
          <w:p w:rsidR="00547154" w:rsidRPr="006C47AA" w:rsidRDefault="00547154" w:rsidP="00B17199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547154" w:rsidRPr="006C47AA" w:rsidRDefault="00547154" w:rsidP="00B17199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</w:tr>
    </w:tbl>
    <w:p w:rsidR="0066749F" w:rsidRPr="0015193B" w:rsidRDefault="0066749F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15193B" w:rsidRPr="0015193B" w:rsidTr="00A22746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9C5827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1.2.4: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053563" w:rsidRPr="0015193B">
              <w:rPr>
                <w:rFonts w:ascii="Times New Roman" w:hAnsi="Times New Roman" w:cs="Times New Roman"/>
              </w:rPr>
              <w:t>Развој и спровођење психосоцијалних услуга и њихова интеграција у онколошко лечење</w:t>
            </w:r>
          </w:p>
        </w:tc>
      </w:tr>
      <w:tr w:rsidR="0015193B" w:rsidRPr="0015193B" w:rsidTr="00A22746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9C5827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A22746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C5827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9C5827" w:rsidP="000C333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C333E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A22746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4B2C3C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DF5637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F5637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5637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trHeight w:val="1285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073A6E" w:rsidP="00073A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Број основаних психоонколошких служби/саветовалишта у установама секундарног и терцијарног нивоа здравствене заштите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E35A0F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E35A0F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9C5827" w:rsidP="00C77182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C01694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CC3311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3C450E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484ACA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8</w:t>
            </w:r>
          </w:p>
          <w:p w:rsidR="009C5827" w:rsidRPr="0015193B" w:rsidRDefault="009C582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5827" w:rsidRPr="0015193B" w:rsidRDefault="009C5827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15193B" w:rsidRPr="0015193B" w:rsidTr="00A22746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9C5827" w:rsidRPr="0015193B">
              <w:rPr>
                <w:rStyle w:val="FootnoteReference"/>
                <w:rFonts w:ascii="Times New Roman" w:hAnsi="Times New Roman" w:cs="Times New Roman"/>
              </w:rPr>
              <w:footnoteReference w:id="17"/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9C5827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582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8E5F0E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9C0F97" w:rsidP="00C05FCF">
            <w:pPr>
              <w:rPr>
                <w:rStyle w:val="PageNumber"/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</w:rPr>
              <w:t>РФЗО</w:t>
            </w:r>
            <w:r w:rsidR="00E71167" w:rsidRPr="0015193B">
              <w:rPr>
                <w:rStyle w:val="PageNumber"/>
                <w:rFonts w:ascii="Times New Roman" w:hAnsi="Times New Roman" w:cs="Times New Roman"/>
              </w:rPr>
              <w:t xml:space="preserve"> </w:t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C5827" w:rsidRPr="0015193B" w:rsidRDefault="008E5F0E" w:rsidP="008E5F0E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576</w:t>
            </w:r>
            <w:r w:rsidR="00AE711A">
              <w:rPr>
                <w:rFonts w:ascii="Times New Roman" w:hAnsi="Times New Roman" w:cs="Times New Roman"/>
                <w:lang w:val="uz-Cyrl-UZ"/>
              </w:rPr>
              <w:t>.000</w:t>
            </w: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E5F0E" w:rsidRPr="0015193B" w:rsidRDefault="008E5F0E" w:rsidP="008E5F0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8E5F0E" w:rsidRPr="0015193B" w:rsidRDefault="008E5F0E" w:rsidP="008E5F0E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768</w:t>
            </w:r>
            <w:r w:rsidR="00AE711A">
              <w:rPr>
                <w:rFonts w:ascii="Times New Roman" w:hAnsi="Times New Roman" w:cs="Times New Roman"/>
                <w:lang w:val="uz-Cyrl-UZ"/>
              </w:rPr>
              <w:t>.000</w:t>
            </w:r>
          </w:p>
          <w:p w:rsidR="009C5827" w:rsidRPr="0015193B" w:rsidRDefault="009C5827" w:rsidP="00C05FCF">
            <w:pPr>
              <w:rPr>
                <w:rFonts w:ascii="Times New Roman" w:hAnsi="Times New Roman" w:cs="Times New Roman"/>
              </w:rPr>
            </w:pPr>
          </w:p>
        </w:tc>
      </w:tr>
    </w:tbl>
    <w:p w:rsidR="009C5827" w:rsidRPr="0015193B" w:rsidRDefault="009C5827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A22746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8A7D3B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8A7D3B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18"/>
            </w:r>
          </w:p>
        </w:tc>
      </w:tr>
      <w:tr w:rsidR="0015193B" w:rsidRPr="0015193B" w:rsidTr="00A22746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842056" w:rsidRPr="0015193B" w:rsidTr="00B17199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42056" w:rsidRPr="0015193B" w:rsidRDefault="00842056" w:rsidP="000975D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1.2.4.1 Дефинисање потреба у погледу стручног кадра за пружање психолошке подршке и психотерапијске помоћи онколошким пацијентима, као и броја и врсте психоонколошких услуга које би се пружале на терет РФЗО</w:t>
            </w:r>
          </w:p>
        </w:tc>
        <w:tc>
          <w:tcPr>
            <w:tcW w:w="1248" w:type="dxa"/>
            <w:shd w:val="clear" w:color="auto" w:fill="auto"/>
          </w:tcPr>
          <w:p w:rsidR="00842056" w:rsidRPr="0015193B" w:rsidRDefault="00842056" w:rsidP="0092305B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42056" w:rsidRPr="0015193B" w:rsidRDefault="00842056" w:rsidP="0092305B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Одељење за психологију Филозофског факултета у Београду</w:t>
            </w:r>
          </w:p>
        </w:tc>
        <w:tc>
          <w:tcPr>
            <w:tcW w:w="1266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42056" w:rsidRPr="00842056" w:rsidRDefault="00842056" w:rsidP="00D002D8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</w:t>
            </w:r>
          </w:p>
        </w:tc>
        <w:tc>
          <w:tcPr>
            <w:tcW w:w="1531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          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42056" w:rsidRPr="0015193B" w:rsidRDefault="00842056" w:rsidP="00842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15193B" w:rsidRPr="0015193B" w:rsidTr="00B17199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9837EA" w:rsidRPr="00D34B1D" w:rsidRDefault="00441520" w:rsidP="00A74318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1.2.4.2</w:t>
            </w:r>
            <w:r w:rsidR="0092305B" w:rsidRPr="00D34B1D">
              <w:rPr>
                <w:rFonts w:ascii="Times New Roman" w:hAnsi="Times New Roman" w:cs="Times New Roman"/>
              </w:rPr>
              <w:t xml:space="preserve"> </w:t>
            </w:r>
            <w:r w:rsidR="00C4225C" w:rsidRPr="00D34B1D">
              <w:rPr>
                <w:rFonts w:ascii="Times New Roman" w:hAnsi="Times New Roman" w:cs="Times New Roman"/>
                <w:lang w:val="uz-Cyrl-UZ"/>
              </w:rPr>
              <w:t>Оснивање психоонколошких служби/саветовалишта у свим установама секундарног и терцијарног нивоа здравствене заштите у којима се лече онколошки пацијенти, укључујући обезбеђивање средстава за финансирање кадра</w:t>
            </w:r>
          </w:p>
        </w:tc>
        <w:tc>
          <w:tcPr>
            <w:tcW w:w="1248" w:type="dxa"/>
            <w:shd w:val="clear" w:color="auto" w:fill="auto"/>
          </w:tcPr>
          <w:p w:rsidR="0092305B" w:rsidRPr="00D34B1D" w:rsidRDefault="001A50AA" w:rsidP="0092305B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34B1D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92305B" w:rsidRPr="00D34B1D" w:rsidRDefault="00A563CB" w:rsidP="0092305B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34B1D">
              <w:rPr>
                <w:rFonts w:ascii="Times New Roman" w:hAnsi="Times New Roman"/>
              </w:rPr>
              <w:t xml:space="preserve">здравствене </w:t>
            </w:r>
            <w:r w:rsidR="00CD487C" w:rsidRPr="00D34B1D">
              <w:rPr>
                <w:rFonts w:ascii="Times New Roman" w:hAnsi="Times New Roman"/>
              </w:rPr>
              <w:t>у</w:t>
            </w:r>
            <w:r w:rsidRPr="00D34B1D">
              <w:rPr>
                <w:rFonts w:ascii="Times New Roman" w:hAnsi="Times New Roman"/>
              </w:rPr>
              <w:t>станове</w:t>
            </w:r>
          </w:p>
        </w:tc>
        <w:tc>
          <w:tcPr>
            <w:tcW w:w="1266" w:type="dxa"/>
            <w:shd w:val="clear" w:color="auto" w:fill="auto"/>
          </w:tcPr>
          <w:p w:rsidR="0092305B" w:rsidRPr="00D34B1D" w:rsidRDefault="00CE0ECA" w:rsidP="0092305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ED13D8" w:rsidRPr="00D34B1D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92305B" w:rsidRPr="00D34B1D" w:rsidRDefault="009C5AB4" w:rsidP="0092305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0968DF" w:rsidRPr="00D34B1D" w:rsidRDefault="000968DF" w:rsidP="000968DF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ПГ</w:t>
            </w:r>
          </w:p>
          <w:p w:rsidR="0092305B" w:rsidRPr="00D34B1D" w:rsidRDefault="000968DF" w:rsidP="000968D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ПА</w:t>
            </w:r>
          </w:p>
        </w:tc>
        <w:tc>
          <w:tcPr>
            <w:tcW w:w="1531" w:type="dxa"/>
            <w:shd w:val="clear" w:color="auto" w:fill="auto"/>
          </w:tcPr>
          <w:p w:rsidR="0092305B" w:rsidRPr="00D34B1D" w:rsidRDefault="0092305B" w:rsidP="0092305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42" w:type="dxa"/>
            <w:shd w:val="clear" w:color="auto" w:fill="auto"/>
          </w:tcPr>
          <w:p w:rsidR="0023466F" w:rsidRPr="00D34B1D" w:rsidRDefault="000A0222" w:rsidP="0023466F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576</w:t>
            </w:r>
            <w:r w:rsidR="00D34B1D" w:rsidRPr="00D34B1D">
              <w:rPr>
                <w:rFonts w:ascii="Times New Roman" w:hAnsi="Times New Roman" w:cs="Times New Roman"/>
                <w:lang w:val="uz-Cyrl-UZ"/>
              </w:rPr>
              <w:t>.000</w:t>
            </w:r>
            <w:r w:rsidR="0023466F" w:rsidRPr="00D34B1D">
              <w:rPr>
                <w:rFonts w:ascii="Times New Roman" w:hAnsi="Times New Roman" w:cs="Times New Roman"/>
                <w:lang w:val="uz-Cyrl-UZ"/>
              </w:rPr>
              <w:t xml:space="preserve"> </w:t>
            </w:r>
          </w:p>
          <w:p w:rsidR="0092305B" w:rsidRPr="00D34B1D" w:rsidRDefault="00E03B2A" w:rsidP="0023466F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(</w:t>
            </w:r>
            <w:r w:rsidR="00C15006" w:rsidRPr="00D34B1D">
              <w:rPr>
                <w:rFonts w:ascii="Times New Roman" w:hAnsi="Times New Roman" w:cs="Times New Roman"/>
                <w:lang w:val="uz-Cyrl-UZ"/>
              </w:rPr>
              <w:t>6 установа)</w:t>
            </w:r>
            <w:r w:rsidRPr="00D34B1D">
              <w:rPr>
                <w:rFonts w:ascii="Times New Roman" w:hAnsi="Times New Roman" w:cs="Times New Roman"/>
                <w:lang w:val="uz-Cyrl-UZ"/>
              </w:rPr>
              <w:t xml:space="preserve"> </w:t>
            </w:r>
          </w:p>
        </w:tc>
        <w:tc>
          <w:tcPr>
            <w:tcW w:w="1528" w:type="dxa"/>
            <w:shd w:val="clear" w:color="auto" w:fill="auto"/>
          </w:tcPr>
          <w:p w:rsidR="0023466F" w:rsidRPr="00D34B1D" w:rsidRDefault="00C15006" w:rsidP="0023466F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768</w:t>
            </w:r>
            <w:r w:rsidR="00D34B1D" w:rsidRPr="00D34B1D">
              <w:rPr>
                <w:rFonts w:ascii="Times New Roman" w:hAnsi="Times New Roman" w:cs="Times New Roman"/>
                <w:lang w:val="uz-Cyrl-UZ"/>
              </w:rPr>
              <w:t>.000</w:t>
            </w:r>
          </w:p>
          <w:p w:rsidR="002333B3" w:rsidRPr="00D34B1D" w:rsidRDefault="00017420" w:rsidP="0023466F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(8 установа)</w:t>
            </w:r>
          </w:p>
        </w:tc>
      </w:tr>
      <w:tr w:rsidR="00842056" w:rsidRPr="0015193B" w:rsidTr="007B4B6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1.2.4.3 Израда и реализација детаљног плана психо-дијагностике и психолошких интервенција код деце и младих оболелих од малигних болести</w:t>
            </w:r>
          </w:p>
        </w:tc>
        <w:tc>
          <w:tcPr>
            <w:tcW w:w="1248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42056" w:rsidRPr="0015193B" w:rsidRDefault="00842056" w:rsidP="0080352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Одељење за психологију Филозофског факултета у Београду Психолози који раде на одељењима педијатријских хемато-онкологија</w:t>
            </w:r>
          </w:p>
        </w:tc>
        <w:tc>
          <w:tcPr>
            <w:tcW w:w="1266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42056" w:rsidRDefault="00842056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42056" w:rsidRPr="00842056" w:rsidRDefault="00842056" w:rsidP="00D002D8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42056" w:rsidRPr="0015193B" w:rsidRDefault="0084205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42056" w:rsidRPr="0015193B" w:rsidRDefault="00842056" w:rsidP="0092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C3A36" w:rsidRPr="0015193B" w:rsidTr="007B4B6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C3A36" w:rsidRPr="0015193B" w:rsidRDefault="00AC3A36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1.2.4.4 Израда и реализација плана процене онколошких пацијената из осетљивих група (укључујући план процене) 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19"/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AC3A36" w:rsidRPr="0015193B" w:rsidRDefault="00AC3A36" w:rsidP="0092305B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C3A36" w:rsidRPr="0015193B" w:rsidRDefault="00AC3A36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Одељење за психологију Филозофског факултета у Београду, Министарство за рад, запошљавање, борачка и социјална питања,</w:t>
            </w:r>
          </w:p>
        </w:tc>
        <w:tc>
          <w:tcPr>
            <w:tcW w:w="1266" w:type="dxa"/>
            <w:shd w:val="clear" w:color="auto" w:fill="auto"/>
          </w:tcPr>
          <w:p w:rsidR="00AC3A36" w:rsidRPr="0015193B" w:rsidRDefault="00AC3A36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Pr="0015193B" w:rsidRDefault="00AC3A36" w:rsidP="0092305B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AC3A36" w:rsidRPr="0015193B" w:rsidRDefault="00AC3A36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AC3A36" w:rsidRPr="0015193B" w:rsidRDefault="00AC3A36" w:rsidP="00923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C3A36" w:rsidRPr="0015193B" w:rsidTr="007B4B6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C3A36" w:rsidRPr="0015193B" w:rsidRDefault="00AC3A36" w:rsidP="003523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1.2.4.5 Израда и реализација плана едукације онколошког медицинског и немедицинског особља за  поштовање протокола комуникације</w:t>
            </w:r>
          </w:p>
        </w:tc>
        <w:tc>
          <w:tcPr>
            <w:tcW w:w="1248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Одељење за психологију Филозофског факултета у Београду</w:t>
            </w:r>
          </w:p>
        </w:tc>
        <w:tc>
          <w:tcPr>
            <w:tcW w:w="1266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Pr="0015193B" w:rsidRDefault="00AC3A36" w:rsidP="00CD5692">
            <w:pPr>
              <w:rPr>
                <w:rFonts w:ascii="Times New Roman" w:hAnsi="Times New Roman" w:cs="Times New Roman"/>
                <w:lang w:val="uz-Cyrl-UZ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AC3A36" w:rsidRPr="0015193B" w:rsidRDefault="00AC3A36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AC3A36" w:rsidRPr="0015193B" w:rsidTr="007B4B69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C3A36" w:rsidRPr="0015193B" w:rsidRDefault="00AC3A36" w:rsidP="003523A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1.2.4.6 Израда и реализација плана  едукације за особље запослено на онколошким одељењима, у вези са превенцијом и препознавањем професионалног стреса и синдрома сагоревања</w:t>
            </w:r>
          </w:p>
        </w:tc>
        <w:tc>
          <w:tcPr>
            <w:tcW w:w="1248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Одељење за психологију Филозофског факултета у Београду</w:t>
            </w:r>
          </w:p>
        </w:tc>
        <w:tc>
          <w:tcPr>
            <w:tcW w:w="1266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Default="00AC3A36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AC3A36" w:rsidRPr="0015193B" w:rsidRDefault="00AC3A36" w:rsidP="00132695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AC3A36" w:rsidRPr="0015193B" w:rsidRDefault="00AC3A36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AC3A36" w:rsidRPr="0015193B" w:rsidRDefault="00AC3A36" w:rsidP="007B4B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AC3A36" w:rsidRPr="0015193B" w:rsidRDefault="00AC3A36" w:rsidP="00CD5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9C5827" w:rsidRPr="0015193B" w:rsidRDefault="009C5827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A22746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9C5827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1.2.5: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053563" w:rsidRPr="0015193B">
              <w:rPr>
                <w:rFonts w:ascii="Times New Roman" w:hAnsi="Times New Roman" w:cs="Times New Roman"/>
              </w:rPr>
              <w:t>Унапређење онколошких ресурса и квалитета онколошких здравствених услуга</w:t>
            </w:r>
          </w:p>
        </w:tc>
      </w:tr>
      <w:tr w:rsidR="0015193B" w:rsidRPr="0015193B" w:rsidTr="00A22746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9C5827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A22746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C5827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5827" w:rsidRPr="0015193B" w:rsidRDefault="009C5827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73A6E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A22746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посебног циља (показатељ </w:t>
            </w:r>
            <w:r w:rsidR="006F273B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8A7D3B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073A6E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 специјалиста интернистичке онкологије /супспецијалиста онкологије</w:t>
            </w:r>
            <w:r w:rsidR="00A82C9A" w:rsidRPr="0015193B">
              <w:rPr>
                <w:rFonts w:ascii="Times New Roman" w:hAnsi="Times New Roman" w:cs="Times New Roman"/>
              </w:rPr>
              <w:t xml:space="preserve"> по глави становника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44787A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9C0F9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073A6E" w:rsidP="00C77182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114 /</w:t>
            </w:r>
            <w:r w:rsidR="00A22746" w:rsidRPr="0015193B">
              <w:rPr>
                <w:rFonts w:ascii="Times New Roman" w:hAnsi="Times New Roman" w:cs="Times New Roman"/>
              </w:rPr>
              <w:t>1</w:t>
            </w:r>
            <w:r w:rsidRPr="0015193B">
              <w:rPr>
                <w:rFonts w:ascii="Times New Roman" w:hAnsi="Times New Roman" w:cs="Times New Roman"/>
              </w:rPr>
              <w:t>,</w:t>
            </w:r>
            <w:r w:rsidR="00A22746" w:rsidRPr="0015193B">
              <w:rPr>
                <w:rFonts w:ascii="Times New Roman" w:hAnsi="Times New Roman" w:cs="Times New Roman"/>
              </w:rPr>
              <w:t>62 онколога на 100.000 становника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C01694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5827" w:rsidRPr="0015193B" w:rsidRDefault="00133600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1C2B18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5827" w:rsidRPr="0015193B" w:rsidRDefault="008B049E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125</w:t>
            </w:r>
            <w:r w:rsidR="00073A6E" w:rsidRPr="0015193B">
              <w:rPr>
                <w:rFonts w:ascii="Times New Roman" w:hAnsi="Times New Roman" w:cs="Times New Roman"/>
              </w:rPr>
              <w:t>/1,</w:t>
            </w:r>
            <w:r w:rsidR="00A22746" w:rsidRPr="0015193B">
              <w:rPr>
                <w:rFonts w:ascii="Times New Roman" w:hAnsi="Times New Roman" w:cs="Times New Roman"/>
              </w:rPr>
              <w:t>78 онколога на 100.000 становника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A22746" w:rsidRPr="0015193B">
              <w:rPr>
                <w:rStyle w:val="FootnoteReference"/>
                <w:rFonts w:ascii="Times New Roman" w:hAnsi="Times New Roman" w:cs="Times New Roman"/>
              </w:rPr>
              <w:footnoteReference w:id="20"/>
            </w:r>
          </w:p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A22746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A22746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D34B1D" w:rsidRDefault="008E5F0E" w:rsidP="008E5F0E">
            <w:pPr>
              <w:rPr>
                <w:rFonts w:ascii="Times New Roman" w:hAnsi="Times New Roman" w:cs="Times New Roman"/>
              </w:rPr>
            </w:pPr>
            <w:r w:rsidRPr="00D34B1D">
              <w:rPr>
                <w:rStyle w:val="PageNumber"/>
                <w:rFonts w:ascii="Times New Roman" w:hAnsi="Times New Roman" w:cs="Times New Roman"/>
              </w:rPr>
              <w:t>РФЗО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D34B1D" w:rsidRDefault="008E5F0E" w:rsidP="008E5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D34B1D" w:rsidRDefault="008E5F0E" w:rsidP="008E5F0E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32.400</w:t>
            </w: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D34B1D" w:rsidRDefault="008E5F0E" w:rsidP="008E5F0E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32.400</w:t>
            </w: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E5F0E" w:rsidRPr="00D34B1D" w:rsidRDefault="008E5F0E" w:rsidP="008E5F0E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32.400</w:t>
            </w:r>
          </w:p>
        </w:tc>
      </w:tr>
    </w:tbl>
    <w:p w:rsidR="009C5827" w:rsidRDefault="009C5827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A22746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8A7D3B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8A7D3B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8A7D3B" w:rsidRPr="0015193B" w:rsidRDefault="008A7D3B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8A7D3B" w:rsidRPr="0015193B" w:rsidRDefault="008A7D3B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21"/>
            </w:r>
          </w:p>
        </w:tc>
      </w:tr>
      <w:tr w:rsidR="0015193B" w:rsidRPr="0015193B" w:rsidTr="00A22746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A22746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A22746" w:rsidRPr="0015193B" w:rsidRDefault="00A22746" w:rsidP="00436CBE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1.2.5.1 </w:t>
            </w:r>
            <w:r w:rsidR="00073A6E" w:rsidRPr="0015193B">
              <w:rPr>
                <w:rFonts w:ascii="Times New Roman" w:hAnsi="Times New Roman" w:cs="Times New Roman"/>
              </w:rPr>
              <w:t>Припрема и реализација плана развоја људских ресурса у онкологији</w:t>
            </w:r>
          </w:p>
        </w:tc>
        <w:tc>
          <w:tcPr>
            <w:tcW w:w="1248" w:type="dxa"/>
            <w:shd w:val="clear" w:color="auto" w:fill="auto"/>
          </w:tcPr>
          <w:p w:rsidR="00A22746" w:rsidRPr="0015193B" w:rsidRDefault="001A50AA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A22746" w:rsidRPr="0015193B" w:rsidRDefault="00A22746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A22746" w:rsidRPr="0015193B" w:rsidRDefault="005A6AF1" w:rsidP="00241684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2. К</w:t>
            </w:r>
            <w:r w:rsidR="00073A6E" w:rsidRPr="0015193B">
              <w:rPr>
                <w:rFonts w:ascii="Times New Roman" w:hAnsi="Times New Roman" w:cs="Times New Roman"/>
              </w:rPr>
              <w:t xml:space="preserve"> </w:t>
            </w:r>
            <w:r w:rsidR="00ED13D8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shd w:val="clear" w:color="auto" w:fill="auto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</w:tcPr>
          <w:p w:rsidR="00706EBA" w:rsidRPr="0015193B" w:rsidRDefault="00706EBA" w:rsidP="00D02FB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5193B" w:rsidRPr="0015193B" w:rsidTr="00B46E8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6E30C6" w:rsidRPr="00D34B1D" w:rsidRDefault="000D1771" w:rsidP="00CE6388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1.2.5.2 </w:t>
            </w:r>
            <w:r w:rsidR="00073A6E" w:rsidRPr="00D34B1D">
              <w:rPr>
                <w:rFonts w:ascii="Times New Roman" w:hAnsi="Times New Roman" w:cs="Times New Roman"/>
                <w:bCs/>
              </w:rPr>
              <w:t xml:space="preserve">Повећање броја специјалиста и супспецијалиста </w:t>
            </w:r>
            <w:r w:rsidR="00073A6E" w:rsidRPr="00D34B1D">
              <w:rPr>
                <w:rFonts w:ascii="Times New Roman" w:hAnsi="Times New Roman" w:cs="Times New Roman"/>
              </w:rPr>
              <w:t>онколошке хирургије, интернистичке онкологије, радијационе он</w:t>
            </w:r>
            <w:r w:rsidR="00CE6388" w:rsidRPr="00D34B1D">
              <w:rPr>
                <w:rFonts w:ascii="Times New Roman" w:hAnsi="Times New Roman" w:cs="Times New Roman"/>
              </w:rPr>
              <w:t>кологије, палијативне медицине</w:t>
            </w:r>
          </w:p>
        </w:tc>
        <w:tc>
          <w:tcPr>
            <w:tcW w:w="1248" w:type="dxa"/>
            <w:shd w:val="clear" w:color="auto" w:fill="auto"/>
          </w:tcPr>
          <w:p w:rsidR="006E30C6" w:rsidRPr="00D34B1D" w:rsidRDefault="001A50AA" w:rsidP="00C05FCF">
            <w:pPr>
              <w:rPr>
                <w:rFonts w:ascii="Times New Roman" w:eastAsia="Calibri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  <w:p w:rsidR="0078541B" w:rsidRPr="00D34B1D" w:rsidRDefault="0078541B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shd w:val="clear" w:color="auto" w:fill="auto"/>
          </w:tcPr>
          <w:p w:rsidR="006E30C6" w:rsidRPr="00D34B1D" w:rsidRDefault="006E30C6" w:rsidP="00050313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</w:rPr>
              <w:t xml:space="preserve">ИОРС, </w:t>
            </w:r>
            <w:r w:rsidR="00132695" w:rsidRPr="00D34B1D">
              <w:rPr>
                <w:rFonts w:ascii="Times New Roman" w:hAnsi="Times New Roman" w:cs="Times New Roman"/>
              </w:rPr>
              <w:t>ИОВ</w:t>
            </w:r>
          </w:p>
        </w:tc>
        <w:tc>
          <w:tcPr>
            <w:tcW w:w="1266" w:type="dxa"/>
            <w:shd w:val="clear" w:color="auto" w:fill="auto"/>
          </w:tcPr>
          <w:p w:rsidR="006E30C6" w:rsidRPr="00D34B1D" w:rsidRDefault="00CE0ECA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D34B1D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713" w:type="dxa"/>
            <w:shd w:val="clear" w:color="auto" w:fill="auto"/>
          </w:tcPr>
          <w:p w:rsidR="006E30C6" w:rsidRPr="00D34B1D" w:rsidRDefault="009C0F97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0968DF" w:rsidRPr="00D34B1D" w:rsidRDefault="000968DF" w:rsidP="000968DF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ПГ</w:t>
            </w:r>
          </w:p>
          <w:p w:rsidR="006E30C6" w:rsidRPr="00D34B1D" w:rsidRDefault="000968DF" w:rsidP="000968DF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ПА</w:t>
            </w:r>
          </w:p>
        </w:tc>
        <w:tc>
          <w:tcPr>
            <w:tcW w:w="1531" w:type="dxa"/>
            <w:shd w:val="clear" w:color="auto" w:fill="auto"/>
          </w:tcPr>
          <w:p w:rsidR="006E30C6" w:rsidRPr="00D34B1D" w:rsidRDefault="00706EBA" w:rsidP="00E31EE0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32.400</w:t>
            </w:r>
          </w:p>
        </w:tc>
        <w:tc>
          <w:tcPr>
            <w:tcW w:w="1442" w:type="dxa"/>
            <w:shd w:val="clear" w:color="auto" w:fill="auto"/>
          </w:tcPr>
          <w:p w:rsidR="00706EBA" w:rsidRPr="00D34B1D" w:rsidRDefault="00706EBA" w:rsidP="00E31EE0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32.400</w:t>
            </w:r>
          </w:p>
        </w:tc>
        <w:tc>
          <w:tcPr>
            <w:tcW w:w="1528" w:type="dxa"/>
            <w:shd w:val="clear" w:color="auto" w:fill="auto"/>
          </w:tcPr>
          <w:p w:rsidR="00706EBA" w:rsidRPr="00D34B1D" w:rsidRDefault="00706EBA" w:rsidP="00E31EE0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  <w:lang w:val="uz-Cyrl-UZ"/>
              </w:rPr>
              <w:t>32.400</w:t>
            </w:r>
          </w:p>
        </w:tc>
      </w:tr>
      <w:tr w:rsidR="00D34B1D" w:rsidRPr="0015193B" w:rsidTr="00B46E8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1.2.5.</w:t>
            </w:r>
            <w:r w:rsidRPr="0015193B">
              <w:rPr>
                <w:rFonts w:ascii="Times New Roman" w:hAnsi="Times New Roman" w:cs="Times New Roman"/>
                <w:lang w:val="uz-Cyrl-UZ"/>
              </w:rPr>
              <w:t>3</w:t>
            </w:r>
            <w:r w:rsidRPr="0015193B">
              <w:rPr>
                <w:rFonts w:ascii="Times New Roman" w:hAnsi="Times New Roman" w:cs="Times New Roman"/>
              </w:rPr>
              <w:t xml:space="preserve"> Измене и допуне Правилника о ближим условима за обављање здравствене делатности у здравственим установама и другим облицима здравствене службе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05031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2C32E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D34B1D" w:rsidRDefault="00D34B1D" w:rsidP="00C05FCF">
            <w:pPr>
              <w:rPr>
                <w:rFonts w:ascii="Times New Roman" w:hAnsi="Times New Roman" w:cs="Times New Roman"/>
                <w:lang w:val="sr-Cyrl-RS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B46E8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92305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1.2.5.4 Увођење супспецијализације из педијатрије – педијатријска хематологија и онкологија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УДК, ИМД, ИЗЗДИОВ, медицински факултети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B46E8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0D177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1.2.5.</w:t>
            </w:r>
            <w:r w:rsidRPr="0015193B">
              <w:rPr>
                <w:rFonts w:ascii="Times New Roman" w:hAnsi="Times New Roman" w:cs="Times New Roman"/>
                <w:lang w:val="uz-Cyrl-UZ"/>
              </w:rPr>
              <w:t>5</w:t>
            </w:r>
            <w:r w:rsidRPr="0015193B">
              <w:rPr>
                <w:rFonts w:ascii="Times New Roman" w:hAnsi="Times New Roman" w:cs="Times New Roman"/>
              </w:rPr>
              <w:t xml:space="preserve"> Увођење специјализације у хируршкој онкологији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ИОРС, ИОВ, ИПБВ, Клинике и институти за онкологију у оквиру универзитетских центара, медицински факултети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B46E8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1.2.4.6 Увођење онкологије у програм специјализације из интерне медицине са обављањем стажа у трајању од најмање три месеца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7948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ИОРС, ИОВ, ИПБВ, клиника и Институт за онкологију у оквиру универзитетских центара, медицински факултети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A97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B46E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A22746" w:rsidRDefault="00A22746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132C2" w:rsidTr="00A22746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22746" w:rsidRPr="00B064DA" w:rsidRDefault="00A22746" w:rsidP="00C05FCF">
            <w:pPr>
              <w:spacing w:after="160"/>
              <w:rPr>
                <w:rFonts w:ascii="Times New Roman" w:eastAsia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b/>
                <w:lang w:val="sr-Cyrl-RS"/>
              </w:rPr>
              <w:t>Мера 1.2.6:</w:t>
            </w:r>
            <w:r w:rsidRPr="00B064D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073A6E" w:rsidRPr="00B064DA">
              <w:rPr>
                <w:rFonts w:ascii="Times New Roman" w:hAnsi="Times New Roman" w:cs="Times New Roman"/>
                <w:lang w:val="sr-Cyrl-RS"/>
              </w:rPr>
              <w:t xml:space="preserve">Унапређење доступности циљаних и имунолошких терапија финансираних од стране РФЗО </w:t>
            </w:r>
            <w:r w:rsidR="00053563" w:rsidRPr="00B064DA">
              <w:rPr>
                <w:rFonts w:ascii="Times New Roman" w:hAnsi="Times New Roman" w:cs="Times New Roman"/>
                <w:lang w:val="sr-Cyrl-RS"/>
              </w:rPr>
              <w:t>и успостављање механизама за контролу квалитета онколошких услуга</w:t>
            </w:r>
          </w:p>
        </w:tc>
      </w:tr>
      <w:tr w:rsidR="0015193B" w:rsidRPr="001132C2" w:rsidTr="00A22746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22746" w:rsidRPr="00B064DA" w:rsidRDefault="000F1439" w:rsidP="00073A6E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 xml:space="preserve">Орган (или сектор органа) </w:t>
            </w:r>
            <w:r w:rsidRPr="0015193B">
              <w:rPr>
                <w:rFonts w:ascii="Times New Roman" w:eastAsia="Times New Roman" w:hAnsi="Times New Roman" w:cs="Times New Roman"/>
              </w:rPr>
              <w:t>o</w:t>
            </w: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>дговоран за спровођење (координисање спровођења) мере</w:t>
            </w:r>
            <w:r w:rsidR="00A22746" w:rsidRPr="00B064DA">
              <w:rPr>
                <w:rFonts w:ascii="Times New Roman" w:hAnsi="Times New Roman" w:cs="Times New Roman"/>
                <w:lang w:val="sr-Cyrl-RS"/>
              </w:rPr>
              <w:t>: МЗ</w:t>
            </w:r>
          </w:p>
        </w:tc>
      </w:tr>
      <w:tr w:rsidR="0015193B" w:rsidRPr="0015193B" w:rsidTr="00A22746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22746" w:rsidRPr="0015193B" w:rsidRDefault="000F1439" w:rsidP="002D7456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A22746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22746" w:rsidRPr="0015193B" w:rsidRDefault="00A22746" w:rsidP="000C333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8B3F11" w:rsidRPr="0015193B">
              <w:rPr>
                <w:rFonts w:ascii="Times New Roman" w:hAnsi="Times New Roman" w:cs="Times New Roman"/>
              </w:rPr>
              <w:t>ОДПУ</w:t>
            </w:r>
          </w:p>
        </w:tc>
      </w:tr>
      <w:tr w:rsidR="0015193B" w:rsidRPr="0015193B" w:rsidTr="00A22746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6F273B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8A7D3B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8A7D3B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A7D3B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F80E2F" w:rsidP="00F80E2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Ажурирана и проширена листа индикација за примену онколошких иновативних лекова (циљана и имунотерапија), финансираних од стране РФЗО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22"/>
            </w:r>
            <w:r w:rsidRPr="0015193B">
              <w:rPr>
                <w:rFonts w:ascii="Times New Roman" w:hAnsi="Times New Roman" w:cs="Times New Roman"/>
              </w:rPr>
              <w:t>, а у складу са важећим националним и међународним водичима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6B2DC8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Не/Да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F80E2F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F80E2F" w:rsidP="00C77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F80E2F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80E2F" w:rsidRPr="0015193B" w:rsidRDefault="00FC3137" w:rsidP="00FC313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Не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80E2F" w:rsidRPr="0015193B" w:rsidRDefault="00FC313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Не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80E2F" w:rsidRPr="0015193B" w:rsidRDefault="00FC313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Да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A22746" w:rsidRPr="0015193B">
              <w:rPr>
                <w:rStyle w:val="FootnoteReference"/>
                <w:rFonts w:ascii="Times New Roman" w:hAnsi="Times New Roman" w:cs="Times New Roman"/>
              </w:rPr>
              <w:footnoteReference w:id="23"/>
            </w:r>
          </w:p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A22746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22746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2274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A22746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22746" w:rsidRPr="0015193B" w:rsidRDefault="00302935" w:rsidP="00C05FC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Style w:val="PageNumber"/>
                <w:rFonts w:ascii="Times New Roman" w:hAnsi="Times New Roman" w:cs="Times New Roman"/>
                <w:lang w:val="uz-Cyrl-UZ"/>
              </w:rPr>
              <w:t>РФЗО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22746" w:rsidRPr="0015193B" w:rsidRDefault="00A2274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22746" w:rsidRPr="0015193B" w:rsidRDefault="00B54000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22746" w:rsidRPr="0015193B" w:rsidRDefault="00B54000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22746" w:rsidRPr="0015193B" w:rsidRDefault="00B54000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</w:tr>
    </w:tbl>
    <w:p w:rsidR="00A22746" w:rsidRDefault="00A22746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7B4A8C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47555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47555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24"/>
            </w:r>
          </w:p>
        </w:tc>
      </w:tr>
      <w:tr w:rsidR="0015193B" w:rsidRPr="0015193B" w:rsidTr="007B4A8C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AD395B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96E35" w:rsidRPr="0015193B" w:rsidRDefault="00D96E35" w:rsidP="000F1F6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1.2.6.2 </w:t>
            </w:r>
            <w:r w:rsidR="00073A6E" w:rsidRPr="0015193B">
              <w:rPr>
                <w:rFonts w:ascii="Times New Roman" w:hAnsi="Times New Roman" w:cs="Times New Roman"/>
              </w:rPr>
              <w:t>Припрема</w:t>
            </w:r>
            <w:r w:rsidR="000B5F85">
              <w:rPr>
                <w:rFonts w:ascii="Times New Roman" w:hAnsi="Times New Roman" w:cs="Times New Roman"/>
                <w:lang w:val="sr-Cyrl-RS"/>
              </w:rPr>
              <w:t xml:space="preserve"> и усвајање</w:t>
            </w:r>
            <w:r w:rsidR="00073A6E" w:rsidRPr="0015193B">
              <w:rPr>
                <w:rFonts w:ascii="Times New Roman" w:hAnsi="Times New Roman" w:cs="Times New Roman"/>
              </w:rPr>
              <w:t xml:space="preserve"> </w:t>
            </w:r>
            <w:r w:rsidR="00F93824" w:rsidRPr="0015193B">
              <w:rPr>
                <w:rFonts w:ascii="Times New Roman" w:hAnsi="Times New Roman" w:cs="Times New Roman"/>
              </w:rPr>
              <w:t>плана</w:t>
            </w:r>
            <w:r w:rsidR="00073A6E" w:rsidRPr="0015193B">
              <w:rPr>
                <w:rFonts w:ascii="Times New Roman" w:hAnsi="Times New Roman" w:cs="Times New Roman"/>
              </w:rPr>
              <w:t xml:space="preserve"> за увођење системских терапијских опција у онкологију </w:t>
            </w:r>
          </w:p>
        </w:tc>
        <w:tc>
          <w:tcPr>
            <w:tcW w:w="1248" w:type="dxa"/>
            <w:shd w:val="clear" w:color="auto" w:fill="auto"/>
          </w:tcPr>
          <w:p w:rsidR="00D96E35" w:rsidRPr="0015193B" w:rsidRDefault="001A50AA" w:rsidP="00D96E3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96E35" w:rsidRPr="0015193B" w:rsidRDefault="009C0F97" w:rsidP="00C850F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  <w:r w:rsidR="00D96E35" w:rsidRPr="0015193B">
              <w:rPr>
                <w:rFonts w:ascii="Times New Roman" w:hAnsi="Times New Roman" w:cs="Times New Roman"/>
              </w:rPr>
              <w:t xml:space="preserve"> </w:t>
            </w:r>
            <w:r w:rsidR="00073A6E" w:rsidRPr="0015193B">
              <w:rPr>
                <w:rFonts w:ascii="Times New Roman" w:hAnsi="Times New Roman" w:cs="Times New Roman"/>
              </w:rPr>
              <w:t xml:space="preserve">Централна комисија за лекове </w:t>
            </w:r>
            <w:r w:rsidR="00D96E35" w:rsidRPr="0015193B">
              <w:rPr>
                <w:rFonts w:ascii="Times New Roman" w:hAnsi="Times New Roman" w:cs="Times New Roman"/>
              </w:rPr>
              <w:t xml:space="preserve">ИОРС, </w:t>
            </w:r>
            <w:r w:rsidR="00132695" w:rsidRPr="0015193B">
              <w:rPr>
                <w:rFonts w:ascii="Times New Roman" w:hAnsi="Times New Roman" w:cs="Times New Roman"/>
              </w:rPr>
              <w:t>ИОВ</w:t>
            </w:r>
          </w:p>
        </w:tc>
        <w:tc>
          <w:tcPr>
            <w:tcW w:w="1266" w:type="dxa"/>
            <w:shd w:val="clear" w:color="auto" w:fill="auto"/>
          </w:tcPr>
          <w:p w:rsidR="00D96E35" w:rsidRPr="0015193B" w:rsidRDefault="00CE0ECA" w:rsidP="00D96E3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713" w:type="dxa"/>
            <w:shd w:val="clear" w:color="auto" w:fill="auto"/>
          </w:tcPr>
          <w:p w:rsidR="00D96E35" w:rsidRPr="007915B0" w:rsidRDefault="007915B0" w:rsidP="00D96E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D96E35" w:rsidRPr="007915B0" w:rsidRDefault="00D34B1D" w:rsidP="00D002D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</w:t>
            </w:r>
          </w:p>
        </w:tc>
        <w:tc>
          <w:tcPr>
            <w:tcW w:w="1531" w:type="dxa"/>
            <w:shd w:val="clear" w:color="auto" w:fill="auto"/>
          </w:tcPr>
          <w:p w:rsidR="00D96E35" w:rsidRPr="00D34B1D" w:rsidRDefault="00D34B1D" w:rsidP="00D34B1D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96E35" w:rsidRPr="00D34B1D" w:rsidRDefault="00D34B1D" w:rsidP="00D96E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  <w:tc>
          <w:tcPr>
            <w:tcW w:w="1528" w:type="dxa"/>
            <w:shd w:val="clear" w:color="auto" w:fill="auto"/>
          </w:tcPr>
          <w:p w:rsidR="00D96E35" w:rsidRPr="00D34B1D" w:rsidRDefault="00D34B1D" w:rsidP="00D96E3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</w:tr>
      <w:tr w:rsidR="0015193B" w:rsidRPr="0015193B" w:rsidTr="00AD395B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2F41B0" w:rsidRPr="00D34B1D" w:rsidRDefault="002F41B0" w:rsidP="003B4509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1.2.6.3 </w:t>
            </w:r>
            <w:r w:rsidR="00C36D62" w:rsidRPr="00D34B1D">
              <w:rPr>
                <w:rFonts w:ascii="Times New Roman" w:hAnsi="Times New Roman" w:cs="Times New Roman"/>
                <w:lang w:val="sr-Cyrl-RS"/>
              </w:rPr>
              <w:t>А</w:t>
            </w:r>
            <w:r w:rsidRPr="00D34B1D">
              <w:rPr>
                <w:rFonts w:ascii="Times New Roman" w:hAnsi="Times New Roman" w:cs="Times New Roman"/>
              </w:rPr>
              <w:t>журирање листе индикација за примену онколошких иновативних лекова (циљана и имунотерапија), финансираних од стране РФЗО</w:t>
            </w:r>
            <w:r w:rsidRPr="00D34B1D">
              <w:rPr>
                <w:rStyle w:val="FootnoteReference"/>
                <w:rFonts w:ascii="Times New Roman" w:hAnsi="Times New Roman" w:cs="Times New Roman"/>
              </w:rPr>
              <w:footnoteReference w:id="25"/>
            </w:r>
            <w:r w:rsidRPr="00D34B1D">
              <w:rPr>
                <w:rFonts w:ascii="Times New Roman" w:hAnsi="Times New Roman" w:cs="Times New Roman"/>
              </w:rPr>
              <w:t>, а у складу са важећим националним и међународним водичима</w:t>
            </w:r>
          </w:p>
        </w:tc>
        <w:tc>
          <w:tcPr>
            <w:tcW w:w="1248" w:type="dxa"/>
            <w:shd w:val="clear" w:color="auto" w:fill="auto"/>
          </w:tcPr>
          <w:p w:rsidR="002F41B0" w:rsidRPr="00D34B1D" w:rsidRDefault="002F41B0" w:rsidP="00D96E35">
            <w:pPr>
              <w:rPr>
                <w:rFonts w:ascii="Times New Roman" w:eastAsia="Calibri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2F41B0" w:rsidRPr="00D34B1D" w:rsidRDefault="002F41B0" w:rsidP="00C850F3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 Централна комисија за лекове ИОРС, ИОВ</w:t>
            </w:r>
          </w:p>
        </w:tc>
        <w:tc>
          <w:tcPr>
            <w:tcW w:w="1266" w:type="dxa"/>
            <w:shd w:val="clear" w:color="auto" w:fill="auto"/>
          </w:tcPr>
          <w:p w:rsidR="002F41B0" w:rsidRPr="00D34B1D" w:rsidRDefault="00CE0ECA" w:rsidP="007D1DB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2F41B0" w:rsidRPr="00D34B1D">
              <w:rPr>
                <w:rFonts w:ascii="Times New Roman" w:hAnsi="Times New Roman" w:cs="Times New Roman"/>
              </w:rPr>
              <w:t>202</w:t>
            </w:r>
            <w:r w:rsidR="007D1DBB" w:rsidRPr="00D34B1D">
              <w:rPr>
                <w:rFonts w:ascii="Times New Roman" w:hAnsi="Times New Roman" w:cs="Times New Roman"/>
              </w:rPr>
              <w:t>2</w:t>
            </w:r>
            <w:r w:rsidR="002F41B0" w:rsidRPr="00D34B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2F41B0" w:rsidRPr="00D34B1D" w:rsidRDefault="009C5AB4" w:rsidP="00D96E35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2F41B0" w:rsidRPr="00D34B1D" w:rsidRDefault="002F41B0" w:rsidP="00A47E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2F41B0" w:rsidRPr="00D34B1D" w:rsidRDefault="000C21C3" w:rsidP="00AD395B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1442" w:type="dxa"/>
            <w:shd w:val="clear" w:color="auto" w:fill="auto"/>
          </w:tcPr>
          <w:p w:rsidR="002F41B0" w:rsidRPr="00D34B1D" w:rsidRDefault="000C21C3" w:rsidP="00AD395B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1528" w:type="dxa"/>
            <w:shd w:val="clear" w:color="auto" w:fill="auto"/>
          </w:tcPr>
          <w:p w:rsidR="002F41B0" w:rsidRPr="00D34B1D" w:rsidRDefault="000C21C3" w:rsidP="00AD395B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</w:tr>
      <w:tr w:rsidR="0015193B" w:rsidRPr="001132C2" w:rsidTr="00AD395B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2F41B0" w:rsidRPr="00D34B1D" w:rsidRDefault="002F41B0" w:rsidP="00AC5082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1.2.6.</w:t>
            </w:r>
            <w:r w:rsidR="007D6DDF" w:rsidRPr="00D34B1D">
              <w:rPr>
                <w:rFonts w:ascii="Times New Roman" w:hAnsi="Times New Roman" w:cs="Times New Roman"/>
                <w:lang w:val="sr-Cyrl-RS"/>
              </w:rPr>
              <w:t>4</w:t>
            </w:r>
            <w:r w:rsidRPr="00D34B1D">
              <w:rPr>
                <w:rFonts w:ascii="Times New Roman" w:hAnsi="Times New Roman" w:cs="Times New Roman"/>
              </w:rPr>
              <w:t xml:space="preserve"> </w:t>
            </w:r>
            <w:r w:rsidR="00DC18A0" w:rsidRPr="00D34B1D">
              <w:rPr>
                <w:rFonts w:ascii="Times New Roman" w:hAnsi="Times New Roman" w:cs="Times New Roman"/>
                <w:lang w:val="sr-Cyrl-RS"/>
              </w:rPr>
              <w:t>А</w:t>
            </w:r>
            <w:r w:rsidRPr="00D34B1D">
              <w:rPr>
                <w:rFonts w:ascii="Times New Roman" w:hAnsi="Times New Roman" w:cs="Times New Roman"/>
              </w:rPr>
              <w:t xml:space="preserve">журирање листе </w:t>
            </w:r>
            <w:r w:rsidR="00AC5082" w:rsidRPr="00D34B1D">
              <w:rPr>
                <w:rFonts w:ascii="Times New Roman" w:hAnsi="Times New Roman" w:cs="Times New Roman"/>
                <w:lang w:val="sr-Cyrl-RS"/>
              </w:rPr>
              <w:t>лекова</w:t>
            </w:r>
            <w:r w:rsidR="00A47E4E" w:rsidRPr="00D34B1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C5082" w:rsidRPr="00D34B1D">
              <w:rPr>
                <w:rFonts w:ascii="Times New Roman" w:hAnsi="Times New Roman" w:cs="Times New Roman"/>
                <w:bCs/>
              </w:rPr>
              <w:t>иновативни</w:t>
            </w:r>
            <w:r w:rsidR="00AC5082" w:rsidRPr="00D34B1D">
              <w:rPr>
                <w:rFonts w:ascii="Times New Roman" w:hAnsi="Times New Roman" w:cs="Times New Roman"/>
                <w:bCs/>
                <w:lang w:val="sr-Cyrl-RS"/>
              </w:rPr>
              <w:t xml:space="preserve">м </w:t>
            </w:r>
            <w:r w:rsidRPr="00D34B1D">
              <w:rPr>
                <w:rFonts w:ascii="Times New Roman" w:hAnsi="Times New Roman" w:cs="Times New Roman"/>
                <w:bCs/>
              </w:rPr>
              <w:t>леков</w:t>
            </w:r>
            <w:r w:rsidR="00AC5082" w:rsidRPr="00D34B1D">
              <w:rPr>
                <w:rFonts w:ascii="Times New Roman" w:hAnsi="Times New Roman" w:cs="Times New Roman"/>
                <w:bCs/>
                <w:lang w:val="sr-Cyrl-RS"/>
              </w:rPr>
              <w:t>има</w:t>
            </w:r>
            <w:r w:rsidR="00A47E4E" w:rsidRPr="00D34B1D">
              <w:rPr>
                <w:rFonts w:ascii="Times New Roman" w:hAnsi="Times New Roman" w:cs="Times New Roman"/>
                <w:bCs/>
                <w:lang w:val="sr-Cyrl-RS"/>
              </w:rPr>
              <w:t xml:space="preserve"> </w:t>
            </w:r>
            <w:r w:rsidRPr="00D34B1D">
              <w:rPr>
                <w:rFonts w:ascii="Times New Roman" w:hAnsi="Times New Roman" w:cs="Times New Roman"/>
                <w:bCs/>
              </w:rPr>
              <w:t>у педијатријској хематоонкологији</w:t>
            </w:r>
            <w:r w:rsidRPr="00D34B1D">
              <w:rPr>
                <w:rFonts w:ascii="Times New Roman" w:hAnsi="Times New Roman" w:cs="Times New Roman"/>
              </w:rPr>
              <w:t xml:space="preserve"> који се признају на терет средстава обавезног здравственог осигурања </w:t>
            </w:r>
          </w:p>
        </w:tc>
        <w:tc>
          <w:tcPr>
            <w:tcW w:w="1248" w:type="dxa"/>
            <w:shd w:val="clear" w:color="auto" w:fill="auto"/>
          </w:tcPr>
          <w:p w:rsidR="002F41B0" w:rsidRPr="00D34B1D" w:rsidRDefault="002F41B0" w:rsidP="006E6BC9">
            <w:pPr>
              <w:rPr>
                <w:rFonts w:ascii="Times New Roman" w:eastAsia="Calibri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2F41B0" w:rsidRPr="00D34B1D" w:rsidRDefault="002F41B0" w:rsidP="006E6BC9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 Централна комисија за лекове, УДК ИМД, ИЗЗДИОВ</w:t>
            </w:r>
          </w:p>
        </w:tc>
        <w:tc>
          <w:tcPr>
            <w:tcW w:w="1266" w:type="dxa"/>
            <w:shd w:val="clear" w:color="auto" w:fill="auto"/>
          </w:tcPr>
          <w:p w:rsidR="002F41B0" w:rsidRPr="00D34B1D" w:rsidRDefault="00CE0ECA" w:rsidP="007D1DB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2F41B0" w:rsidRPr="00D34B1D">
              <w:rPr>
                <w:rFonts w:ascii="Times New Roman" w:hAnsi="Times New Roman" w:cs="Times New Roman"/>
              </w:rPr>
              <w:t>202</w:t>
            </w:r>
            <w:r w:rsidR="007D1DBB" w:rsidRPr="00D34B1D">
              <w:rPr>
                <w:rFonts w:ascii="Times New Roman" w:hAnsi="Times New Roman" w:cs="Times New Roman"/>
              </w:rPr>
              <w:t>2</w:t>
            </w:r>
            <w:r w:rsidR="002F41B0" w:rsidRPr="00D34B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2F41B0" w:rsidRPr="00D34B1D" w:rsidRDefault="009C5AB4" w:rsidP="006E6BC9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A47E4E" w:rsidRPr="00D34B1D" w:rsidRDefault="00A47E4E" w:rsidP="00A47E4E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ПГ</w:t>
            </w:r>
          </w:p>
          <w:p w:rsidR="002F41B0" w:rsidRPr="00D34B1D" w:rsidRDefault="00A47E4E" w:rsidP="00A47E4E">
            <w:pPr>
              <w:rPr>
                <w:rFonts w:ascii="Times New Roman" w:hAnsi="Times New Roman" w:cs="Times New Roman"/>
                <w:lang w:val="sr-Cyrl-RS"/>
              </w:rPr>
            </w:pPr>
            <w:r w:rsidRPr="00D34B1D">
              <w:rPr>
                <w:rFonts w:ascii="Times New Roman" w:hAnsi="Times New Roman" w:cs="Times New Roman"/>
                <w:lang w:val="sr-Cyrl-RS"/>
              </w:rPr>
              <w:t>ПА</w:t>
            </w:r>
          </w:p>
        </w:tc>
        <w:tc>
          <w:tcPr>
            <w:tcW w:w="1531" w:type="dxa"/>
            <w:shd w:val="clear" w:color="auto" w:fill="auto"/>
          </w:tcPr>
          <w:p w:rsidR="002F41B0" w:rsidRPr="00B064DA" w:rsidRDefault="000C21C3" w:rsidP="00AD395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У оквиру лимита финансијског плана</w:t>
            </w:r>
          </w:p>
        </w:tc>
        <w:tc>
          <w:tcPr>
            <w:tcW w:w="1442" w:type="dxa"/>
            <w:shd w:val="clear" w:color="auto" w:fill="auto"/>
          </w:tcPr>
          <w:p w:rsidR="002F41B0" w:rsidRPr="00B064DA" w:rsidRDefault="000C21C3" w:rsidP="00AD395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У оквиру лимита финансијског плана</w:t>
            </w:r>
          </w:p>
        </w:tc>
        <w:tc>
          <w:tcPr>
            <w:tcW w:w="1528" w:type="dxa"/>
            <w:shd w:val="clear" w:color="auto" w:fill="auto"/>
          </w:tcPr>
          <w:p w:rsidR="002F41B0" w:rsidRPr="00B064DA" w:rsidRDefault="000C21C3" w:rsidP="00AD395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У оквиру лимита финансијског плана</w:t>
            </w:r>
          </w:p>
        </w:tc>
      </w:tr>
      <w:tr w:rsidR="00D34B1D" w:rsidRPr="0015193B" w:rsidTr="00A450F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B064DA" w:rsidRDefault="00D34B1D" w:rsidP="00A47E4E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1.2.6.</w:t>
            </w:r>
            <w:r>
              <w:rPr>
                <w:rFonts w:ascii="Times New Roman" w:hAnsi="Times New Roman" w:cs="Times New Roman"/>
                <w:lang w:val="sr-Cyrl-RS"/>
              </w:rPr>
              <w:t>5</w:t>
            </w:r>
            <w:r w:rsidRPr="00B064DA">
              <w:rPr>
                <w:rFonts w:ascii="Times New Roman" w:hAnsi="Times New Roman" w:cs="Times New Roman"/>
                <w:lang w:val="sr-Cyrl-RS"/>
              </w:rPr>
              <w:t xml:space="preserve"> Формирање радне групе у оквиру ИЈЗС за контролу квалитета онколошких услуга, у чијем саставу су у већини стручњаци из области онкологије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831CB6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E4644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ИЈЗС, ИОРС, ИОВ, </w:t>
            </w:r>
            <w:r w:rsidRPr="0015193B">
              <w:rPr>
                <w:rFonts w:ascii="Times New Roman" w:hAnsi="Times New Roman" w:cs="Times New Roman"/>
                <w:lang w:val="uz-Cyrl-UZ"/>
              </w:rPr>
              <w:t>КЦС, КЦ Ниш, КЦ Крагујевац,</w:t>
            </w:r>
            <w:r w:rsidRPr="0015193B">
              <w:rPr>
                <w:rFonts w:ascii="Times New Roman" w:hAnsi="Times New Roman" w:cs="Times New Roman"/>
              </w:rPr>
              <w:t xml:space="preserve">ИПБВ 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831CB6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831CB6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831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831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A450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8959B8" w:rsidRPr="0015193B" w:rsidRDefault="008959B8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A06672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06672" w:rsidRPr="0015193B" w:rsidRDefault="00A06672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1.2.7: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A5718" w:rsidRPr="0015193B">
              <w:rPr>
                <w:rFonts w:ascii="Times New Roman" w:hAnsi="Times New Roman" w:cs="Times New Roman"/>
              </w:rPr>
              <w:t>Унапређење истраживања рака</w:t>
            </w:r>
          </w:p>
        </w:tc>
      </w:tr>
      <w:tr w:rsidR="0015193B" w:rsidRPr="0015193B" w:rsidTr="00A06672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06672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073A6E" w:rsidRPr="0015193B">
              <w:rPr>
                <w:rFonts w:ascii="Times New Roman" w:eastAsia="Times New Roman" w:hAnsi="Times New Roman" w:cs="Times New Roman"/>
              </w:rPr>
              <w:t xml:space="preserve"> </w:t>
            </w:r>
            <w:r w:rsidR="00A06672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A06672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06672" w:rsidRPr="0015193B" w:rsidRDefault="000F1439" w:rsidP="0023427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A06672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06672" w:rsidRPr="0015193B" w:rsidRDefault="00A06672" w:rsidP="00062462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62462" w:rsidRPr="0015193B">
              <w:rPr>
                <w:rFonts w:ascii="Times New Roman" w:hAnsi="Times New Roman" w:cs="Times New Roman"/>
              </w:rPr>
              <w:t>ИЕ</w:t>
            </w:r>
          </w:p>
        </w:tc>
      </w:tr>
      <w:tr w:rsidR="0015193B" w:rsidRPr="0015193B" w:rsidTr="00A06672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6F273B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475551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6672" w:rsidRPr="0015193B" w:rsidRDefault="00752AF6" w:rsidP="00E2433A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Број онколошких </w:t>
            </w:r>
            <w:r w:rsidR="00073A6E" w:rsidRPr="0015193B">
              <w:rPr>
                <w:rFonts w:ascii="Times New Roman" w:hAnsi="Times New Roman" w:cs="Times New Roman"/>
              </w:rPr>
              <w:t>пацијената укључених у клиничка</w:t>
            </w:r>
            <w:r w:rsidRPr="0015193B">
              <w:rPr>
                <w:rFonts w:ascii="Times New Roman" w:hAnsi="Times New Roman" w:cs="Times New Roman"/>
              </w:rPr>
              <w:t xml:space="preserve"> испитивањ</w:t>
            </w:r>
            <w:r w:rsidR="00073A6E" w:rsidRPr="0015193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6672" w:rsidRPr="0015193B" w:rsidRDefault="00DB26AE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6672" w:rsidRPr="0015193B" w:rsidRDefault="00073A6E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АЛИМС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254EC" w:rsidRPr="0015193B" w:rsidRDefault="007C79DF" w:rsidP="00C77182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37</w:t>
            </w:r>
            <w:r w:rsidR="004E2BCA" w:rsidRPr="0015193B">
              <w:rPr>
                <w:rStyle w:val="FootnoteReference"/>
                <w:rFonts w:ascii="Times New Roman" w:hAnsi="Times New Roman" w:cs="Times New Roman"/>
              </w:rPr>
              <w:footnoteReference w:id="26"/>
            </w:r>
          </w:p>
          <w:p w:rsidR="00E57D1A" w:rsidRPr="0015193B" w:rsidRDefault="00E57D1A" w:rsidP="00C771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6672" w:rsidRPr="0015193B" w:rsidRDefault="00C01694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6672" w:rsidRPr="0015193B" w:rsidRDefault="005442FF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повећања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BC2EB1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BC2EB1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90</w:t>
            </w:r>
          </w:p>
        </w:tc>
      </w:tr>
      <w:tr w:rsidR="0015193B" w:rsidRPr="0015193B" w:rsidTr="00A06672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06672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A06672" w:rsidRPr="0015193B">
              <w:rPr>
                <w:rStyle w:val="FootnoteReference"/>
                <w:rFonts w:ascii="Times New Roman" w:hAnsi="Times New Roman" w:cs="Times New Roman"/>
              </w:rPr>
              <w:footnoteReference w:id="27"/>
            </w:r>
          </w:p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06672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A06672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A06672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066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066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066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A06672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933CC5" w:rsidP="00C05FC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Style w:val="PageNumber"/>
                <w:rFonts w:ascii="Times New Roman" w:hAnsi="Times New Roman" w:cs="Times New Roman"/>
                <w:lang w:val="uz-Cyrl-UZ"/>
              </w:rPr>
              <w:t>/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6672" w:rsidRPr="0015193B" w:rsidRDefault="00A06672" w:rsidP="00C05FCF">
            <w:pPr>
              <w:rPr>
                <w:rFonts w:ascii="Times New Roman" w:hAnsi="Times New Roman" w:cs="Times New Roman"/>
              </w:rPr>
            </w:pPr>
          </w:p>
        </w:tc>
      </w:tr>
    </w:tbl>
    <w:p w:rsidR="00A06672" w:rsidRPr="0015193B" w:rsidRDefault="00A06672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A06672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47555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47555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Укупни процењени финансијска средства по изворима финансирања у 000 РСД.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28"/>
            </w:r>
          </w:p>
        </w:tc>
      </w:tr>
      <w:tr w:rsidR="0015193B" w:rsidRPr="0015193B" w:rsidTr="00A06672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D34B1D" w:rsidRPr="0015193B" w:rsidTr="00A450FF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1.2.7.1 Оснивање координационог тела за истраживања рака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 xml:space="preserve">МЗ 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EC251E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ИОРС, ИОВ, ИПБВ, КЦС, АЛИМС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2020. 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002D8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</w:t>
            </w:r>
            <w:r w:rsidR="00D34B1D">
              <w:rPr>
                <w:rFonts w:ascii="Times New Roman" w:hAnsi="Times New Roman" w:cs="Times New Roman"/>
                <w:lang w:val="sr-Cyrl-RS"/>
              </w:rPr>
              <w:t xml:space="preserve">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A450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A450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A450F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073A6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1.2.7.2 Усвајање националног програма истраживање рака који садржи мере за подстицање академских и комерцијалних истраживања у онкологији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ИОРС, ИОВ,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КЦС, </w:t>
            </w:r>
            <w:r w:rsidRPr="0015193B">
              <w:rPr>
                <w:rFonts w:ascii="Times New Roman" w:hAnsi="Times New Roman" w:cs="Times New Roman"/>
              </w:rPr>
              <w:t>ИПБВ, АЛИМС</w:t>
            </w:r>
          </w:p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AA490C"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</w:t>
            </w:r>
          </w:p>
        </w:tc>
        <w:tc>
          <w:tcPr>
            <w:tcW w:w="1531" w:type="dxa"/>
            <w:shd w:val="clear" w:color="auto" w:fill="auto"/>
          </w:tcPr>
          <w:p w:rsidR="00D34B1D" w:rsidRPr="00A22CE9" w:rsidRDefault="00A22CE9" w:rsidP="00A450F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A22CE9" w:rsidRDefault="00A22CE9" w:rsidP="00A22CE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D34B1D" w:rsidRPr="00A22CE9" w:rsidRDefault="00A22CE9" w:rsidP="008B118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D34B1D" w:rsidRPr="0015193B" w:rsidTr="00A450F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861DC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1.2.7.3 Усвајање нових критеријума за обављање научно-истраживачке делатности у оквиру измена и допуна Закона о </w:t>
            </w:r>
            <w:r w:rsidR="00514AC6">
              <w:rPr>
                <w:rFonts w:ascii="Times New Roman" w:hAnsi="Times New Roman" w:cs="Times New Roman"/>
                <w:lang w:val="sr-Cyrl-RS"/>
              </w:rPr>
              <w:t>науци и</w:t>
            </w:r>
            <w:r w:rsidR="00861DC0">
              <w:rPr>
                <w:rFonts w:ascii="Times New Roman" w:hAnsi="Times New Roman" w:cs="Times New Roman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>истражива</w:t>
            </w:r>
            <w:r w:rsidR="00514AC6">
              <w:rPr>
                <w:rFonts w:ascii="Times New Roman" w:hAnsi="Times New Roman" w:cs="Times New Roman"/>
                <w:lang w:val="sr-Cyrl-RS"/>
              </w:rPr>
              <w:t>њима</w:t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F93B3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МПНТР, ИОРС, ИОВ, </w:t>
            </w:r>
            <w:r w:rsidRPr="0015193B">
              <w:rPr>
                <w:rFonts w:ascii="Times New Roman" w:hAnsi="Times New Roman" w:cs="Times New Roman"/>
                <w:lang w:val="uz-Cyrl-UZ"/>
              </w:rPr>
              <w:t>КЦС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5D5D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A450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A450FF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073A6E">
            <w:pPr>
              <w:ind w:hanging="18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1.2.7.4 Измена процедуре за доношење одлуке АЛИМС-а у циљу скраћења рока за доношење одлуке на максимално 60 дана и скраћења времена до започињања клиничке студије у истраживачким центрима на мање од месец дана од дана добијања одобрења АЛИМС-а.  </w:t>
            </w: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АЛИМС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5D5D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D34B1D" w:rsidRPr="0015193B" w:rsidTr="00A651ED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1.2.7.5 Измена процедуре за доношење одлуке етичких одбора на националном и локалном нивоу у циљу скраћења рока за доношење одлука</w:t>
            </w:r>
          </w:p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D34B1D" w:rsidRPr="0015193B" w:rsidRDefault="00D34B1D" w:rsidP="00F93B3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ИОРС, ИОВ, </w:t>
            </w:r>
          </w:p>
        </w:tc>
        <w:tc>
          <w:tcPr>
            <w:tcW w:w="1266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Default="00D34B1D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34B1D" w:rsidRPr="0015193B" w:rsidRDefault="00D34B1D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D34B1D" w:rsidRPr="0015193B" w:rsidRDefault="00D34B1D" w:rsidP="005D5D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D34B1D" w:rsidRPr="0015193B" w:rsidRDefault="00D34B1D" w:rsidP="008B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A06672" w:rsidRPr="0015193B" w:rsidRDefault="00A06672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7B4A8C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130D6" w:rsidRPr="0015193B" w:rsidRDefault="003130D6" w:rsidP="00073A6E">
            <w:pPr>
              <w:spacing w:after="160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1.2.8: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A5718" w:rsidRPr="0015193B">
              <w:rPr>
                <w:rFonts w:ascii="Times New Roman" w:hAnsi="Times New Roman" w:cs="Times New Roman"/>
              </w:rPr>
              <w:t>Унапређење обухвата регистрације</w:t>
            </w:r>
            <w:r w:rsidR="00073A6E" w:rsidRPr="0015193B">
              <w:rPr>
                <w:rFonts w:ascii="Times New Roman" w:hAnsi="Times New Roman" w:cs="Times New Roman"/>
              </w:rPr>
              <w:t xml:space="preserve"> оболелих од малигних болести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130D6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3130D6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130D6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3130D6" w:rsidRPr="0015193B">
              <w:rPr>
                <w:rFonts w:ascii="Times New Roman" w:hAnsi="Times New Roman" w:cs="Times New Roman"/>
              </w:rPr>
              <w:t xml:space="preserve">: </w:t>
            </w:r>
            <w:r w:rsidR="004A6A23" w:rsidRPr="0015193B">
              <w:rPr>
                <w:rFonts w:ascii="Times New Roman" w:hAnsi="Times New Roman" w:cs="Times New Roman"/>
              </w:rPr>
              <w:t>2020.</w:t>
            </w:r>
            <w:r w:rsidR="003130D6" w:rsidRPr="0015193B">
              <w:rPr>
                <w:rFonts w:ascii="Times New Roman" w:hAnsi="Times New Roman" w:cs="Times New Roman"/>
              </w:rPr>
              <w:t xml:space="preserve"> - </w:t>
            </w:r>
            <w:r w:rsidR="00ED13D8" w:rsidRPr="0015193B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130D6" w:rsidRPr="0015193B" w:rsidRDefault="003130D6" w:rsidP="00536538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536538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7B4A8C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9713B7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475551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C77182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073A6E" w:rsidP="00C05FCF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Проценат случајева рака у дефинисаној популацији који су укључени у Регистар са свим потребним подацима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F47625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9C0F97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3130D6" w:rsidP="00C77182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80%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3130D6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130D6" w:rsidRPr="0015193B" w:rsidRDefault="00D82442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D82442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84%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3130D6" w:rsidP="00C7718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  <w:r w:rsidR="00DD6AE3" w:rsidRPr="0015193B">
              <w:rPr>
                <w:rFonts w:ascii="Times New Roman" w:hAnsi="Times New Roman" w:cs="Times New Roman"/>
              </w:rPr>
              <w:t>0</w:t>
            </w:r>
            <w:r w:rsidRPr="0015193B">
              <w:rPr>
                <w:rFonts w:ascii="Times New Roman" w:hAnsi="Times New Roman" w:cs="Times New Roman"/>
              </w:rPr>
              <w:t>%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130D6" w:rsidRPr="0015193B" w:rsidRDefault="003130D6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3130D6" w:rsidRPr="0015193B" w:rsidRDefault="003130D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130D6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3130D6" w:rsidRPr="0015193B">
              <w:rPr>
                <w:rStyle w:val="FootnoteReference"/>
                <w:rFonts w:ascii="Times New Roman" w:hAnsi="Times New Roman" w:cs="Times New Roman"/>
              </w:rPr>
              <w:footnoteReference w:id="29"/>
            </w:r>
          </w:p>
          <w:p w:rsidR="003130D6" w:rsidRPr="0015193B" w:rsidRDefault="003130D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130D6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3130D6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130D6" w:rsidRPr="0015193B" w:rsidRDefault="003130D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130D6" w:rsidRPr="0015193B" w:rsidRDefault="003130D6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130D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130D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130D6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7B4A8C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073A6E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</w:rPr>
              <w:t xml:space="preserve">Зајам </w:t>
            </w:r>
            <w:r w:rsidR="007F1487" w:rsidRPr="0015193B">
              <w:rPr>
                <w:rStyle w:val="PageNumber"/>
                <w:rFonts w:ascii="Times New Roman" w:hAnsi="Times New Roman" w:cs="Times New Roman"/>
              </w:rPr>
              <w:t>СБ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D8244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B54000" w:rsidP="00B54000">
            <w:pPr>
              <w:jc w:val="right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2.400</w:t>
            </w: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0226AE" w:rsidP="00B5400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7E5845">
              <w:rPr>
                <w:rFonts w:ascii="Times New Roman" w:hAnsi="Times New Roman" w:cs="Times New Roman"/>
                <w:lang w:val="sr-Cyrl-RS"/>
              </w:rPr>
              <w:t>24.360</w:t>
            </w: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30D6" w:rsidRPr="0015193B" w:rsidRDefault="003130D6" w:rsidP="00B5400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A22746" w:rsidRDefault="00A22746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26"/>
        <w:gridCol w:w="1544"/>
      </w:tblGrid>
      <w:tr w:rsidR="0015193B" w:rsidRPr="0015193B" w:rsidTr="007B4A8C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47555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47555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475551" w:rsidRPr="0015193B" w:rsidRDefault="0047555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551" w:rsidRPr="0015193B" w:rsidRDefault="0047555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0"/>
            </w:r>
          </w:p>
        </w:tc>
      </w:tr>
      <w:tr w:rsidR="0015193B" w:rsidRPr="0015193B" w:rsidTr="0013146B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26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44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3A0DB3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73A6E" w:rsidRPr="0015193B" w:rsidRDefault="00CF61AC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1.2.8.1 </w:t>
            </w:r>
            <w:r w:rsidR="00073A6E" w:rsidRPr="0015193B">
              <w:rPr>
                <w:rFonts w:ascii="Times New Roman" w:hAnsi="Times New Roman" w:cs="Times New Roman"/>
              </w:rPr>
              <w:t>Централизација извештавања и увођење електронске пријаве применом нових прописа</w:t>
            </w:r>
          </w:p>
          <w:p w:rsidR="00CF61AC" w:rsidRPr="0015193B" w:rsidRDefault="00CF61AC" w:rsidP="00CF61AC">
            <w:pPr>
              <w:spacing w:after="1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CF61AC" w:rsidRPr="0015193B" w:rsidRDefault="001A50AA" w:rsidP="00CF61AC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CF61AC" w:rsidRPr="0015193B" w:rsidRDefault="009C0F97" w:rsidP="00CF61AC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CF61AC" w:rsidRPr="0015193B" w:rsidRDefault="00CE0ECA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713" w:type="dxa"/>
            <w:shd w:val="clear" w:color="auto" w:fill="auto"/>
          </w:tcPr>
          <w:p w:rsidR="00CF61AC" w:rsidRPr="0015193B" w:rsidRDefault="008E3498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</w:t>
            </w:r>
            <w:r w:rsidR="0086111C" w:rsidRPr="0015193B">
              <w:rPr>
                <w:rFonts w:ascii="Times New Roman" w:hAnsi="Times New Roman" w:cs="Times New Roman"/>
              </w:rPr>
              <w:t>1</w:t>
            </w:r>
            <w:r w:rsidRPr="0015193B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61" w:type="dxa"/>
            <w:shd w:val="clear" w:color="auto" w:fill="auto"/>
          </w:tcPr>
          <w:p w:rsidR="0086111C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CF61AC" w:rsidRPr="0015193B" w:rsidRDefault="00412584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="00CF61AC"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="00CF61AC" w:rsidRPr="0015193B">
              <w:rPr>
                <w:rFonts w:ascii="Times New Roman" w:hAnsi="Times New Roman" w:cs="Times New Roman"/>
              </w:rPr>
              <w:t>4009</w:t>
            </w:r>
          </w:p>
          <w:p w:rsidR="0086111C" w:rsidRPr="0015193B" w:rsidRDefault="0086111C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</w:t>
            </w:r>
            <w:r w:rsidR="002212E3" w:rsidRPr="0015193B">
              <w:rPr>
                <w:rFonts w:ascii="Times New Roman" w:hAnsi="Times New Roman" w:cs="Times New Roman"/>
              </w:rPr>
              <w:t xml:space="preserve"> 423</w:t>
            </w:r>
          </w:p>
        </w:tc>
        <w:tc>
          <w:tcPr>
            <w:tcW w:w="1531" w:type="dxa"/>
            <w:shd w:val="clear" w:color="auto" w:fill="auto"/>
          </w:tcPr>
          <w:p w:rsidR="00706EBA" w:rsidRPr="0015193B" w:rsidRDefault="00706EBA" w:rsidP="00F66B22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2.400</w:t>
            </w:r>
          </w:p>
        </w:tc>
        <w:tc>
          <w:tcPr>
            <w:tcW w:w="1426" w:type="dxa"/>
            <w:shd w:val="clear" w:color="auto" w:fill="auto"/>
          </w:tcPr>
          <w:p w:rsidR="00CF61AC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4" w:type="dxa"/>
            <w:shd w:val="clear" w:color="auto" w:fill="auto"/>
          </w:tcPr>
          <w:p w:rsidR="00CF61AC" w:rsidRPr="0015193B" w:rsidRDefault="008A7755" w:rsidP="00CF6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5193B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073A6E" w:rsidRPr="0015193B" w:rsidRDefault="00CF61AC" w:rsidP="00073A6E">
            <w:pPr>
              <w:contextualSpacing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1.2.8.2 </w:t>
            </w:r>
            <w:r w:rsidR="00073A6E" w:rsidRPr="0015193B">
              <w:rPr>
                <w:rFonts w:ascii="Times New Roman" w:hAnsi="Times New Roman" w:cs="Times New Roman"/>
              </w:rPr>
              <w:t>Ажурирање</w:t>
            </w:r>
            <w:r w:rsidRPr="0015193B">
              <w:rPr>
                <w:rFonts w:ascii="Times New Roman" w:hAnsi="Times New Roman" w:cs="Times New Roman"/>
              </w:rPr>
              <w:t xml:space="preserve"> Регистр</w:t>
            </w:r>
            <w:r w:rsidR="00073A6E" w:rsidRPr="0015193B">
              <w:rPr>
                <w:rFonts w:ascii="Times New Roman" w:hAnsi="Times New Roman" w:cs="Times New Roman"/>
              </w:rPr>
              <w:t>а за рак</w:t>
            </w:r>
            <w:r w:rsidRPr="0015193B">
              <w:rPr>
                <w:rFonts w:ascii="Times New Roman" w:hAnsi="Times New Roman" w:cs="Times New Roman"/>
              </w:rPr>
              <w:t xml:space="preserve"> подацима потребним за</w:t>
            </w:r>
            <w:r w:rsidR="00073A6E" w:rsidRPr="0015193B">
              <w:rPr>
                <w:rFonts w:ascii="Times New Roman" w:hAnsi="Times New Roman" w:cs="Times New Roman"/>
              </w:rPr>
              <w:t xml:space="preserve"> епидемиолошке анализе, укључујући израчунавање преваленције </w:t>
            </w:r>
            <w:r w:rsidR="00073A6E" w:rsidRPr="0015193B">
              <w:rPr>
                <w:rFonts w:ascii="Times New Roman" w:eastAsia="Cambria" w:hAnsi="Times New Roman" w:cs="Times New Roman"/>
              </w:rPr>
              <w:t>(</w:t>
            </w:r>
            <w:r w:rsidR="00073A6E" w:rsidRPr="0015193B">
              <w:rPr>
                <w:rFonts w:ascii="Times New Roman" w:hAnsi="Times New Roman" w:cs="Times New Roman"/>
              </w:rPr>
              <w:t xml:space="preserve">једногодишње и петогодишње преживљавање, стратификација према стадијуму (TNM класификација), терапијске процедуре) </w:t>
            </w:r>
          </w:p>
          <w:p w:rsidR="00CF61AC" w:rsidRPr="0015193B" w:rsidRDefault="00CF61AC" w:rsidP="00073A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="00CF61AC" w:rsidRPr="0015193B" w:rsidRDefault="001A50AA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CF61AC" w:rsidRPr="0015193B" w:rsidRDefault="009C0F97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CF61AC" w:rsidRPr="0015193B" w:rsidRDefault="00CE0ECA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13" w:type="dxa"/>
            <w:shd w:val="clear" w:color="auto" w:fill="auto"/>
          </w:tcPr>
          <w:p w:rsidR="00CF61AC" w:rsidRPr="0015193B" w:rsidRDefault="008E3498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</w:t>
            </w:r>
            <w:r w:rsidR="0086111C" w:rsidRPr="0015193B">
              <w:rPr>
                <w:rFonts w:ascii="Times New Roman" w:hAnsi="Times New Roman" w:cs="Times New Roman"/>
              </w:rPr>
              <w:t>11</w:t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86111C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CF61AC" w:rsidRPr="0015193B" w:rsidRDefault="00412584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86111C" w:rsidRPr="0015193B" w:rsidRDefault="0086111C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</w:t>
            </w:r>
            <w:r w:rsidR="002212E3" w:rsidRPr="0015193B">
              <w:rPr>
                <w:rFonts w:ascii="Times New Roman" w:hAnsi="Times New Roman" w:cs="Times New Roman"/>
              </w:rPr>
              <w:t xml:space="preserve"> 423</w:t>
            </w:r>
          </w:p>
        </w:tc>
        <w:tc>
          <w:tcPr>
            <w:tcW w:w="1531" w:type="dxa"/>
            <w:shd w:val="clear" w:color="auto" w:fill="auto"/>
          </w:tcPr>
          <w:p w:rsidR="00CF61AC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706EBA" w:rsidRPr="0015193B" w:rsidRDefault="00706EBA" w:rsidP="00E31EE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6.000</w:t>
            </w:r>
          </w:p>
        </w:tc>
        <w:tc>
          <w:tcPr>
            <w:tcW w:w="1544" w:type="dxa"/>
            <w:shd w:val="clear" w:color="auto" w:fill="auto"/>
          </w:tcPr>
          <w:p w:rsidR="00CF61AC" w:rsidRPr="0015193B" w:rsidRDefault="008A7755" w:rsidP="00CF6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5193B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153B41" w:rsidRPr="0015193B" w:rsidRDefault="00153B41" w:rsidP="00C47064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1.2.8.3 </w:t>
            </w:r>
            <w:r w:rsidR="00073A6E" w:rsidRPr="0015193B">
              <w:rPr>
                <w:rFonts w:ascii="Times New Roman" w:hAnsi="Times New Roman" w:cs="Times New Roman"/>
              </w:rPr>
              <w:t>Јачање информатичке инфраструктуре ИЈЗС</w:t>
            </w:r>
            <w:r w:rsidRPr="0015193B">
              <w:rPr>
                <w:rFonts w:ascii="Times New Roman" w:hAnsi="Times New Roman" w:cs="Times New Roman"/>
              </w:rPr>
              <w:t xml:space="preserve"> да би се задовољиле потребе </w:t>
            </w:r>
            <w:r w:rsidR="00073A6E" w:rsidRPr="0015193B">
              <w:rPr>
                <w:rFonts w:ascii="Times New Roman" w:hAnsi="Times New Roman" w:cs="Times New Roman"/>
              </w:rPr>
              <w:t>Регистра за</w:t>
            </w:r>
            <w:r w:rsidRPr="0015193B">
              <w:rPr>
                <w:rFonts w:ascii="Times New Roman" w:hAnsi="Times New Roman" w:cs="Times New Roman"/>
              </w:rPr>
              <w:t xml:space="preserve"> рак </w:t>
            </w:r>
          </w:p>
        </w:tc>
        <w:tc>
          <w:tcPr>
            <w:tcW w:w="1248" w:type="dxa"/>
            <w:shd w:val="clear" w:color="auto" w:fill="auto"/>
          </w:tcPr>
          <w:p w:rsidR="00153B41" w:rsidRPr="0015193B" w:rsidRDefault="00654712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153B41" w:rsidRPr="0015193B" w:rsidRDefault="009C0F9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153B41" w:rsidRPr="0015193B" w:rsidRDefault="00CE0ECA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13" w:type="dxa"/>
            <w:shd w:val="clear" w:color="auto" w:fill="auto"/>
          </w:tcPr>
          <w:p w:rsidR="00FC25A9" w:rsidRPr="0015193B" w:rsidRDefault="008E3498" w:rsidP="0086111C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</w:t>
            </w:r>
            <w:r w:rsidR="0086111C" w:rsidRPr="0015193B">
              <w:rPr>
                <w:rFonts w:ascii="Times New Roman" w:hAnsi="Times New Roman" w:cs="Times New Roman"/>
              </w:rPr>
              <w:t>11</w:t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86111C" w:rsidRPr="00B064DA" w:rsidRDefault="0086111C" w:rsidP="0086111C">
            <w:pPr>
              <w:rPr>
                <w:rFonts w:ascii="Times New Roman" w:hAnsi="Times New Roman" w:cs="Times New Roman"/>
                <w:lang w:val="uz-Cyrl-UZ"/>
              </w:rPr>
            </w:pPr>
            <w:r w:rsidRPr="00B064DA">
              <w:rPr>
                <w:rFonts w:ascii="Times New Roman" w:hAnsi="Times New Roman" w:cs="Times New Roman"/>
                <w:lang w:val="uz-Cyrl-UZ"/>
              </w:rPr>
              <w:t xml:space="preserve">Буџет МЗ </w:t>
            </w:r>
          </w:p>
          <w:p w:rsidR="00153B41" w:rsidRPr="00B064DA" w:rsidRDefault="00412584" w:rsidP="00C05FCF">
            <w:pPr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B064DA">
              <w:rPr>
                <w:rFonts w:ascii="Times New Roman" w:hAnsi="Times New Roman" w:cs="Times New Roman"/>
                <w:lang w:val="uz-Cyrl-UZ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B064DA">
              <w:rPr>
                <w:rFonts w:ascii="Times New Roman" w:hAnsi="Times New Roman" w:cs="Times New Roman"/>
                <w:lang w:val="uz-Cyrl-UZ"/>
              </w:rPr>
              <w:t>4009</w:t>
            </w:r>
          </w:p>
          <w:p w:rsidR="0086111C" w:rsidRPr="00B064DA" w:rsidRDefault="0086111C" w:rsidP="00C05FCF">
            <w:pPr>
              <w:rPr>
                <w:rFonts w:ascii="Times New Roman" w:hAnsi="Times New Roman" w:cs="Times New Roman"/>
                <w:lang w:val="uz-Cyrl-UZ"/>
              </w:rPr>
            </w:pPr>
            <w:r w:rsidRPr="00B064DA">
              <w:rPr>
                <w:rFonts w:ascii="Times New Roman" w:hAnsi="Times New Roman" w:cs="Times New Roman"/>
                <w:lang w:val="uz-Cyrl-UZ"/>
              </w:rPr>
              <w:t>Ек.кл.</w:t>
            </w:r>
            <w:r w:rsidR="002212E3" w:rsidRPr="00B064DA">
              <w:rPr>
                <w:rFonts w:ascii="Times New Roman" w:hAnsi="Times New Roman" w:cs="Times New Roman"/>
                <w:lang w:val="uz-Cyrl-UZ"/>
              </w:rPr>
              <w:t xml:space="preserve"> 512</w:t>
            </w:r>
          </w:p>
        </w:tc>
        <w:tc>
          <w:tcPr>
            <w:tcW w:w="1531" w:type="dxa"/>
            <w:shd w:val="clear" w:color="auto" w:fill="auto"/>
          </w:tcPr>
          <w:p w:rsidR="00153B41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056D03" w:rsidRPr="0015193B" w:rsidRDefault="000A0BE6" w:rsidP="003A0DB3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en-GB"/>
              </w:rPr>
              <w:t>15.</w:t>
            </w:r>
            <w:r w:rsidR="00047C87" w:rsidRPr="0015193B">
              <w:rPr>
                <w:rFonts w:ascii="Times New Roman" w:hAnsi="Times New Roman" w:cs="Times New Roman"/>
                <w:lang w:val="en-GB"/>
              </w:rPr>
              <w:t>600</w:t>
            </w:r>
          </w:p>
          <w:p w:rsidR="00056D03" w:rsidRPr="0015193B" w:rsidRDefault="00056D03" w:rsidP="003A0DB3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544" w:type="dxa"/>
            <w:shd w:val="clear" w:color="auto" w:fill="auto"/>
          </w:tcPr>
          <w:p w:rsidR="00056D03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06EBA" w:rsidRPr="0015193B" w:rsidRDefault="00706EBA" w:rsidP="003A0DB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5193B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4C27A8" w:rsidRPr="0015193B" w:rsidRDefault="004C27A8" w:rsidP="0080693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1.2.8</w:t>
            </w:r>
            <w:r w:rsidR="00806930" w:rsidRPr="0015193B">
              <w:rPr>
                <w:rFonts w:ascii="Times New Roman" w:hAnsi="Times New Roman" w:cs="Times New Roman"/>
              </w:rPr>
              <w:t>.4</w:t>
            </w:r>
            <w:r w:rsidRPr="0015193B">
              <w:rPr>
                <w:rFonts w:ascii="Times New Roman" w:hAnsi="Times New Roman" w:cs="Times New Roman"/>
              </w:rPr>
              <w:t xml:space="preserve"> Едукација здравствених радника и сарадника укључених у регистрацију оболелих од рака да користе нови софтверски пакет</w:t>
            </w:r>
          </w:p>
        </w:tc>
        <w:tc>
          <w:tcPr>
            <w:tcW w:w="1248" w:type="dxa"/>
            <w:shd w:val="clear" w:color="auto" w:fill="auto"/>
          </w:tcPr>
          <w:p w:rsidR="004C27A8" w:rsidRPr="0015193B" w:rsidRDefault="004C27A8" w:rsidP="00CF61AC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4C27A8" w:rsidRPr="0015193B" w:rsidRDefault="004C27A8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4C27A8" w:rsidRPr="0015193B" w:rsidRDefault="00CE0ECA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C27A8"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13" w:type="dxa"/>
            <w:shd w:val="clear" w:color="auto" w:fill="auto"/>
          </w:tcPr>
          <w:p w:rsidR="004C27A8" w:rsidRPr="0015193B" w:rsidRDefault="008E3498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</w:t>
            </w:r>
            <w:r w:rsidR="0086111C" w:rsidRPr="0015193B">
              <w:rPr>
                <w:rFonts w:ascii="Times New Roman" w:hAnsi="Times New Roman" w:cs="Times New Roman"/>
              </w:rPr>
              <w:t>11</w:t>
            </w:r>
            <w:r w:rsidRPr="001519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86111C" w:rsidRPr="0015193B" w:rsidRDefault="0086111C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4C27A8" w:rsidRPr="0015193B" w:rsidRDefault="00046EF2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2212E3" w:rsidRPr="0015193B" w:rsidRDefault="002212E3" w:rsidP="002212E3">
            <w:pPr>
              <w:rPr>
                <w:rFonts w:ascii="Times New Roman" w:hAnsi="Times New Roman" w:cs="Times New Roman"/>
                <w:lang w:val="sr-Cyrl-RS"/>
              </w:rPr>
            </w:pPr>
            <w:r w:rsidRPr="0015193B">
              <w:rPr>
                <w:rFonts w:ascii="Times New Roman" w:hAnsi="Times New Roman" w:cs="Times New Roman"/>
              </w:rPr>
              <w:t>E</w:t>
            </w:r>
            <w:r w:rsidRPr="0015193B">
              <w:rPr>
                <w:rFonts w:ascii="Times New Roman" w:hAnsi="Times New Roman" w:cs="Times New Roman"/>
                <w:lang w:val="sr-Cyrl-RS"/>
              </w:rPr>
              <w:t>к.кл.</w:t>
            </w:r>
            <w:r w:rsidRPr="0015193B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 xml:space="preserve">422 </w:t>
            </w:r>
          </w:p>
          <w:p w:rsidR="002212E3" w:rsidRPr="0015193B" w:rsidRDefault="002212E3" w:rsidP="002212E3">
            <w:pPr>
              <w:rPr>
                <w:rFonts w:ascii="Times New Roman" w:hAnsi="Times New Roman" w:cs="Times New Roman"/>
                <w:lang w:val="sr-Cyrl-RS"/>
              </w:rPr>
            </w:pPr>
            <w:r w:rsidRPr="0015193B">
              <w:rPr>
                <w:rFonts w:ascii="Times New Roman" w:hAnsi="Times New Roman" w:cs="Times New Roman"/>
              </w:rPr>
              <w:t>E</w:t>
            </w:r>
            <w:r w:rsidRPr="0015193B">
              <w:rPr>
                <w:rFonts w:ascii="Times New Roman" w:hAnsi="Times New Roman" w:cs="Times New Roman"/>
                <w:lang w:val="sr-Cyrl-RS"/>
              </w:rPr>
              <w:t>к.кл.</w:t>
            </w:r>
            <w:r w:rsidRPr="0015193B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 xml:space="preserve">423 </w:t>
            </w:r>
          </w:p>
          <w:p w:rsidR="0086111C" w:rsidRPr="0015193B" w:rsidRDefault="002212E3" w:rsidP="002212E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E</w:t>
            </w:r>
            <w:r w:rsidRPr="0015193B">
              <w:rPr>
                <w:rFonts w:ascii="Times New Roman" w:hAnsi="Times New Roman" w:cs="Times New Roman"/>
                <w:lang w:val="sr-Cyrl-RS"/>
              </w:rPr>
              <w:t>к.кл.</w:t>
            </w:r>
            <w:r w:rsidRPr="0015193B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15193B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531" w:type="dxa"/>
            <w:shd w:val="clear" w:color="auto" w:fill="auto"/>
          </w:tcPr>
          <w:p w:rsidR="004C27A8" w:rsidRPr="0015193B" w:rsidRDefault="008A7755" w:rsidP="00CF6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1.440</w:t>
            </w:r>
          </w:p>
          <w:p w:rsidR="002212E3" w:rsidRPr="0015193B" w:rsidRDefault="00AB3AE8" w:rsidP="00AB3AE8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2212E3" w:rsidRPr="0015193B" w:rsidRDefault="002212E3" w:rsidP="00E8688C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544" w:type="dxa"/>
            <w:shd w:val="clear" w:color="auto" w:fill="auto"/>
          </w:tcPr>
          <w:p w:rsidR="004C27A8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7755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80693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1.2.8.5Спровођење процене комплетности и валидности података у систему регистрације оболелих од рака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44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806930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1.2.8.6 Успостављање Националног динамичког регистра за рак код особа млађих од 18 година</w:t>
            </w:r>
            <w:r w:rsidRPr="0015193B">
              <w:rPr>
                <w:rFonts w:ascii="Times New Roman" w:eastAsia="Cambria" w:hAnsi="Times New Roman" w:cs="Times New Roman"/>
              </w:rPr>
              <w:t xml:space="preserve"> (</w:t>
            </w:r>
            <w:r w:rsidRPr="0015193B">
              <w:rPr>
                <w:rFonts w:ascii="Times New Roman" w:hAnsi="Times New Roman" w:cs="Times New Roman"/>
              </w:rPr>
              <w:t xml:space="preserve">јачање информатичке инфраструктуре ИЈЗС да задовољи потребе </w:t>
            </w:r>
            <w:r w:rsidRPr="0015193B">
              <w:rPr>
                <w:rFonts w:ascii="Times New Roman" w:eastAsia="Cambria" w:hAnsi="Times New Roman" w:cs="Times New Roman"/>
              </w:rPr>
              <w:t xml:space="preserve">Националног динамичког регистра за рак за особе млађе од 18 година </w:t>
            </w:r>
            <w:r w:rsidRPr="0015193B">
              <w:rPr>
                <w:rFonts w:ascii="Times New Roman" w:hAnsi="Times New Roman" w:cs="Times New Roman"/>
              </w:rPr>
              <w:t xml:space="preserve"> и ангажовање додатног кадра за рад на Регистру)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8A7755" w:rsidRPr="0015193B" w:rsidRDefault="008A7755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86111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 </w:t>
            </w:r>
          </w:p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Ек.кл. 512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8A7755" w:rsidRPr="0015193B" w:rsidRDefault="008A7755" w:rsidP="00047C87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360</w:t>
            </w:r>
          </w:p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shd w:val="clear" w:color="auto" w:fill="auto"/>
          </w:tcPr>
          <w:p w:rsidR="008A7755" w:rsidRPr="008A7755" w:rsidRDefault="008A7755" w:rsidP="00047C8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130D6" w:rsidRPr="0015193B" w:rsidRDefault="003130D6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482"/>
        <w:gridCol w:w="1560"/>
        <w:gridCol w:w="1571"/>
        <w:gridCol w:w="1534"/>
        <w:gridCol w:w="7"/>
      </w:tblGrid>
      <w:tr w:rsidR="0015193B" w:rsidRPr="0015193B" w:rsidTr="007B4A8C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870E74" w:rsidRPr="0015193B" w:rsidRDefault="00C0268E" w:rsidP="00053563">
            <w:pPr>
              <w:pStyle w:val="MediumGrid1-Accent21"/>
              <w:spacing w:line="240" w:lineRule="auto"/>
              <w:ind w:left="0"/>
              <w:rPr>
                <w:rFonts w:ascii="Times New Roman" w:eastAsia="Calibri" w:hAnsi="Times New Roman"/>
                <w:b/>
                <w:bCs/>
              </w:rPr>
            </w:pPr>
            <w:r w:rsidRPr="0015193B">
              <w:rPr>
                <w:rFonts w:ascii="Times New Roman" w:hAnsi="Times New Roman"/>
                <w:b/>
              </w:rPr>
              <w:t>Посебан циљ</w:t>
            </w:r>
            <w:r w:rsidR="00870E74" w:rsidRPr="0015193B">
              <w:rPr>
                <w:rFonts w:ascii="Times New Roman" w:hAnsi="Times New Roman"/>
                <w:b/>
              </w:rPr>
              <w:t xml:space="preserve"> 1.3</w:t>
            </w:r>
            <w:r w:rsidR="00870E74" w:rsidRPr="0015193B">
              <w:rPr>
                <w:rFonts w:ascii="Times New Roman" w:hAnsi="Times New Roman"/>
              </w:rPr>
              <w:t xml:space="preserve">: </w:t>
            </w:r>
            <w:r w:rsidR="003E2192" w:rsidRPr="0015193B">
              <w:rPr>
                <w:rFonts w:ascii="Times New Roman" w:eastAsia="Calibri" w:hAnsi="Times New Roman"/>
                <w:b/>
                <w:bCs/>
              </w:rPr>
              <w:t>Унапређење рехабилитације, супортивне онкологије и палијативног збрињавања</w:t>
            </w:r>
          </w:p>
        </w:tc>
      </w:tr>
      <w:tr w:rsidR="0015193B" w:rsidRPr="0015193B" w:rsidTr="007B4A8C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870E74" w:rsidRPr="0015193B" w:rsidRDefault="00AF1624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задужен за праћење и контролу реализације: МЗ</w:t>
            </w:r>
          </w:p>
        </w:tc>
      </w:tr>
      <w:tr w:rsidR="0015193B" w:rsidRPr="0015193B" w:rsidTr="00273B00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C0268E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C0268E" w:rsidRPr="0015193B">
              <w:t>исхода</w:t>
            </w:r>
            <w:r w:rsidRPr="0015193B">
              <w:t>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475551" w:rsidRPr="0015193B">
              <w:t xml:space="preserve"> мере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48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47555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55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3A2294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611A6B" w:rsidP="00C05FCF">
            <w:pPr>
              <w:jc w:val="both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 домова здравља у којима  је основана служба кућног лечења с палијативним збрињавањем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870E74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9C0F97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11A6B" w:rsidRPr="0015193B" w:rsidRDefault="00073A6E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56</w:t>
            </w:r>
          </w:p>
          <w:p w:rsidR="00870E74" w:rsidRPr="0015193B" w:rsidRDefault="00870E74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C01694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A10905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7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0E74" w:rsidRPr="0015193B" w:rsidRDefault="00A10905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70E74" w:rsidRPr="0015193B" w:rsidRDefault="00073A6E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 88 домова</w:t>
            </w:r>
            <w:r w:rsidR="00870E74" w:rsidRPr="0015193B">
              <w:rPr>
                <w:rFonts w:ascii="Times New Roman" w:hAnsi="Times New Roman" w:cs="Times New Roman"/>
              </w:rPr>
              <w:t xml:space="preserve"> </w:t>
            </w:r>
          </w:p>
          <w:p w:rsidR="00870E74" w:rsidRPr="0015193B" w:rsidRDefault="00073A6E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Style w:val="FootnoteReference"/>
                <w:rFonts w:ascii="Times New Roman" w:hAnsi="Times New Roman" w:cs="Times New Roman"/>
              </w:rPr>
              <w:t xml:space="preserve"> </w:t>
            </w:r>
          </w:p>
        </w:tc>
      </w:tr>
      <w:tr w:rsidR="0015193B" w:rsidRPr="0015193B" w:rsidTr="003A2294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C05FCF">
            <w:pPr>
              <w:jc w:val="both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 јединица за палијативно збрињавање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1"/>
            </w:r>
          </w:p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7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</w:t>
            </w:r>
          </w:p>
        </w:tc>
      </w:tr>
      <w:tr w:rsidR="0015193B" w:rsidRPr="0015193B" w:rsidTr="003A2294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C05FCF">
            <w:pPr>
              <w:jc w:val="both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 постеља намењених за палијативно збрињавање онколошких болесника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146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2"/>
            </w:r>
          </w:p>
        </w:tc>
        <w:tc>
          <w:tcPr>
            <w:tcW w:w="148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7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Без промене у односу на почетну вредност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350</w:t>
            </w:r>
          </w:p>
          <w:p w:rsidR="00113D98" w:rsidRPr="0015193B" w:rsidRDefault="00113D98" w:rsidP="003A2294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(50 на милион становника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3"/>
            </w:r>
            <w:r w:rsidRPr="0015193B">
              <w:rPr>
                <w:rFonts w:ascii="Times New Roman" w:hAnsi="Times New Roman" w:cs="Times New Roman"/>
              </w:rPr>
              <w:t>)</w:t>
            </w:r>
          </w:p>
        </w:tc>
      </w:tr>
    </w:tbl>
    <w:p w:rsidR="00A22746" w:rsidRPr="0015193B" w:rsidRDefault="00A22746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7B4A8C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9F5372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1.3.1: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053563" w:rsidRPr="0015193B">
              <w:rPr>
                <w:rFonts w:ascii="Times New Roman" w:hAnsi="Times New Roman" w:cs="Times New Roman"/>
              </w:rPr>
              <w:t>Обезбеђење подршке за оболеле од рака да се врате свакодневном животу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9F5372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F5372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9F5372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73A6E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7B4A8C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630A32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7649A1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A94331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3B1957" w:rsidP="00073A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Усвојене смернице за рехабилитацију и реинтеграцију онколошких пацијената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073A6E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Није применљиво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ED49E7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A94331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не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C01694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056D0C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056D0C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да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9F5372" w:rsidRPr="0015193B">
              <w:rPr>
                <w:rStyle w:val="FootnoteReference"/>
                <w:rFonts w:ascii="Times New Roman" w:hAnsi="Times New Roman" w:cs="Times New Roman"/>
              </w:rPr>
              <w:footnoteReference w:id="34"/>
            </w:r>
          </w:p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9F5372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7B4A8C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3D24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</w:rPr>
              <w:t>/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</w:tr>
    </w:tbl>
    <w:p w:rsidR="00A22746" w:rsidRPr="0015193B" w:rsidRDefault="00A22746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7B4A8C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7649A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7649A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у 000 дин. 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5"/>
            </w:r>
          </w:p>
        </w:tc>
      </w:tr>
      <w:tr w:rsidR="0015193B" w:rsidRPr="0015193B" w:rsidTr="007B4A8C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8A7755" w:rsidRPr="0015193B" w:rsidTr="003A0DB3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1.3.1.1 Оснивање националног мултидисциплинарног тима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6"/>
            </w:r>
            <w:r w:rsidRPr="0015193B">
              <w:rPr>
                <w:rFonts w:ascii="Times New Roman" w:hAnsi="Times New Roman" w:cs="Times New Roman"/>
              </w:rPr>
              <w:t xml:space="preserve"> за анализу потреба у домену преживљавања и рехабилитације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 xml:space="preserve">МЗ 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3D2455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5F0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2020. 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073A6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1.3.1.2 Усвајање плана људских ресурса за унапређење преживљавања и рехабилитације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3D245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3A0DB3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292DCC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1.3.1.3 Израда плана за холистичку социјалну подршку пацијентима и њиховим породицама и план за оспособљавање пацијената за самостално решавање проблема 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3D245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3A0D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9F5372" w:rsidRDefault="009F5372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p w:rsidR="005B4355" w:rsidRPr="005B4355" w:rsidRDefault="005B4355" w:rsidP="00C05FCF">
      <w:pPr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601"/>
        <w:gridCol w:w="618"/>
        <w:gridCol w:w="454"/>
        <w:gridCol w:w="176"/>
        <w:gridCol w:w="845"/>
        <w:gridCol w:w="505"/>
        <w:gridCol w:w="871"/>
        <w:gridCol w:w="388"/>
        <w:gridCol w:w="7"/>
        <w:gridCol w:w="590"/>
        <w:gridCol w:w="784"/>
        <w:gridCol w:w="339"/>
        <w:gridCol w:w="1261"/>
        <w:gridCol w:w="99"/>
        <w:gridCol w:w="8"/>
        <w:gridCol w:w="1424"/>
        <w:gridCol w:w="113"/>
        <w:gridCol w:w="800"/>
        <w:gridCol w:w="529"/>
        <w:gridCol w:w="244"/>
        <w:gridCol w:w="1269"/>
        <w:gridCol w:w="15"/>
      </w:tblGrid>
      <w:tr w:rsidR="0015193B" w:rsidRPr="001132C2" w:rsidTr="00B4091E">
        <w:trPr>
          <w:gridBefore w:val="1"/>
          <w:gridAfter w:val="1"/>
          <w:wBefore w:w="9" w:type="dxa"/>
          <w:wAfter w:w="15" w:type="dxa"/>
          <w:trHeight w:val="168"/>
        </w:trPr>
        <w:tc>
          <w:tcPr>
            <w:tcW w:w="13925" w:type="dxa"/>
            <w:gridSpan w:val="2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B064DA" w:rsidRDefault="009F5372" w:rsidP="00771DB1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B064DA">
              <w:rPr>
                <w:rFonts w:ascii="Times New Roman" w:hAnsi="Times New Roman" w:cs="Times New Roman"/>
                <w:lang w:val="sr-Cyrl-RS"/>
              </w:rPr>
              <w:t>Мера 1.3.2:</w:t>
            </w:r>
            <w:r w:rsidRPr="00B064DA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</w:t>
            </w:r>
            <w:r w:rsidR="00073A6E" w:rsidRPr="00B064DA">
              <w:rPr>
                <w:rFonts w:ascii="Times New Roman" w:hAnsi="Times New Roman" w:cs="Times New Roman"/>
                <w:lang w:val="sr-Cyrl-RS"/>
              </w:rPr>
              <w:t>Палијативно збрињавање доступно свим онколошким пацијентима, кад год и где год им је потребно</w:t>
            </w:r>
          </w:p>
        </w:tc>
      </w:tr>
      <w:tr w:rsidR="0015193B" w:rsidRPr="001132C2" w:rsidTr="00B4091E">
        <w:trPr>
          <w:gridBefore w:val="1"/>
          <w:gridAfter w:val="1"/>
          <w:wBefore w:w="9" w:type="dxa"/>
          <w:wAfter w:w="15" w:type="dxa"/>
          <w:trHeight w:val="298"/>
        </w:trPr>
        <w:tc>
          <w:tcPr>
            <w:tcW w:w="13925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B064DA" w:rsidRDefault="000F1439" w:rsidP="00073A6E">
            <w:pPr>
              <w:rPr>
                <w:rFonts w:ascii="Times New Roman" w:hAnsi="Times New Roman" w:cs="Times New Roman"/>
                <w:lang w:val="sr-Cyrl-RS"/>
              </w:rPr>
            </w:pP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 xml:space="preserve">Орган (или сектор органа) </w:t>
            </w:r>
            <w:r w:rsidRPr="0015193B">
              <w:rPr>
                <w:rFonts w:ascii="Times New Roman" w:eastAsia="Times New Roman" w:hAnsi="Times New Roman" w:cs="Times New Roman"/>
              </w:rPr>
              <w:t>o</w:t>
            </w:r>
            <w:r w:rsidRPr="00B064DA">
              <w:rPr>
                <w:rFonts w:ascii="Times New Roman" w:eastAsia="Times New Roman" w:hAnsi="Times New Roman" w:cs="Times New Roman"/>
                <w:lang w:val="sr-Cyrl-RS"/>
              </w:rPr>
              <w:t>дговоран за спровођење (координисање спровођења) мере</w:t>
            </w:r>
            <w:r w:rsidR="009F5372" w:rsidRPr="00B064DA">
              <w:rPr>
                <w:rFonts w:ascii="Times New Roman" w:hAnsi="Times New Roman" w:cs="Times New Roman"/>
                <w:lang w:val="sr-Cyrl-RS"/>
              </w:rPr>
              <w:t>: МЗ</w:t>
            </w:r>
          </w:p>
        </w:tc>
      </w:tr>
      <w:tr w:rsidR="0015193B" w:rsidRPr="0015193B" w:rsidTr="00B4091E">
        <w:trPr>
          <w:gridBefore w:val="1"/>
          <w:gridAfter w:val="1"/>
          <w:wBefore w:w="9" w:type="dxa"/>
          <w:wAfter w:w="15" w:type="dxa"/>
          <w:trHeight w:val="298"/>
        </w:trPr>
        <w:tc>
          <w:tcPr>
            <w:tcW w:w="705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0F1439" w:rsidP="00E8639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F5372" w:rsidRPr="0015193B">
              <w:rPr>
                <w:rFonts w:ascii="Times New Roman" w:hAnsi="Times New Roman" w:cs="Times New Roman"/>
              </w:rPr>
              <w:t xml:space="preserve">: </w:t>
            </w:r>
            <w:r w:rsidR="00664FCE" w:rsidRPr="0015193B">
              <w:rPr>
                <w:rFonts w:ascii="Times New Roman" w:hAnsi="Times New Roman" w:cs="Times New Roman"/>
              </w:rPr>
              <w:t>2020-2022.</w:t>
            </w:r>
          </w:p>
        </w:tc>
        <w:tc>
          <w:tcPr>
            <w:tcW w:w="687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F5372" w:rsidRPr="0015193B" w:rsidRDefault="009F5372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073A6E" w:rsidRPr="0015193B">
              <w:rPr>
                <w:rFonts w:ascii="Times New Roman" w:hAnsi="Times New Roman" w:cs="Times New Roman"/>
              </w:rPr>
              <w:t>ИУО</w:t>
            </w:r>
          </w:p>
        </w:tc>
      </w:tr>
      <w:tr w:rsidR="0015193B" w:rsidRPr="0015193B" w:rsidTr="00B4091E">
        <w:trPr>
          <w:gridBefore w:val="1"/>
          <w:gridAfter w:val="1"/>
          <w:wBefore w:w="9" w:type="dxa"/>
          <w:wAfter w:w="15" w:type="dxa"/>
          <w:trHeight w:val="950"/>
        </w:trPr>
        <w:tc>
          <w:tcPr>
            <w:tcW w:w="321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1" w:right="798"/>
            </w:pPr>
            <w:r w:rsidRPr="0015193B">
              <w:t>Показатељ(и) на нивоу мере (показатељ исхода)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7649A1" w:rsidRPr="0015193B">
              <w:t xml:space="preserve"> мере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B4091E">
        <w:trPr>
          <w:gridBefore w:val="1"/>
          <w:gridAfter w:val="1"/>
          <w:wBefore w:w="9" w:type="dxa"/>
          <w:wAfter w:w="15" w:type="dxa"/>
          <w:trHeight w:val="302"/>
        </w:trPr>
        <w:tc>
          <w:tcPr>
            <w:tcW w:w="321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204369" w:rsidP="00073A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 општи</w:t>
            </w:r>
            <w:r w:rsidR="00073A6E" w:rsidRPr="0015193B">
              <w:rPr>
                <w:rFonts w:ascii="Times New Roman" w:hAnsi="Times New Roman" w:cs="Times New Roman"/>
              </w:rPr>
              <w:t>х</w:t>
            </w:r>
            <w:r w:rsidRPr="0015193B">
              <w:rPr>
                <w:rFonts w:ascii="Times New Roman" w:hAnsi="Times New Roman" w:cs="Times New Roman"/>
              </w:rPr>
              <w:t xml:space="preserve"> болница, односно </w:t>
            </w:r>
            <w:r w:rsidR="00073A6E" w:rsidRPr="0015193B">
              <w:rPr>
                <w:rFonts w:ascii="Times New Roman" w:hAnsi="Times New Roman" w:cs="Times New Roman"/>
              </w:rPr>
              <w:t xml:space="preserve">установа </w:t>
            </w:r>
            <w:r w:rsidRPr="0015193B">
              <w:rPr>
                <w:rFonts w:ascii="Times New Roman" w:hAnsi="Times New Roman" w:cs="Times New Roman"/>
              </w:rPr>
              <w:t>терцијарн</w:t>
            </w:r>
            <w:r w:rsidR="00292DCC" w:rsidRPr="0015193B">
              <w:rPr>
                <w:rFonts w:ascii="Times New Roman" w:hAnsi="Times New Roman" w:cs="Times New Roman"/>
              </w:rPr>
              <w:t>е здравствене заштите које има</w:t>
            </w:r>
            <w:r w:rsidR="00073A6E" w:rsidRPr="0015193B">
              <w:rPr>
                <w:rFonts w:ascii="Times New Roman" w:hAnsi="Times New Roman" w:cs="Times New Roman"/>
              </w:rPr>
              <w:t>ју јединице</w:t>
            </w:r>
            <w:r w:rsidRPr="0015193B">
              <w:rPr>
                <w:rFonts w:ascii="Times New Roman" w:hAnsi="Times New Roman" w:cs="Times New Roman"/>
              </w:rPr>
              <w:t xml:space="preserve"> за палијативно збрињавање </w:t>
            </w:r>
          </w:p>
        </w:tc>
        <w:tc>
          <w:tcPr>
            <w:tcW w:w="147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073A6E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Број</w:t>
            </w:r>
          </w:p>
        </w:tc>
        <w:tc>
          <w:tcPr>
            <w:tcW w:w="13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04369" w:rsidRPr="0015193B" w:rsidRDefault="00204369" w:rsidP="00A94331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7"/>
            </w:r>
          </w:p>
          <w:p w:rsidR="009F5372" w:rsidRPr="0015193B" w:rsidRDefault="009F5372" w:rsidP="00A943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C01694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F5372" w:rsidRPr="0015193B" w:rsidRDefault="006938AF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3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6938AF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204369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</w:t>
            </w:r>
          </w:p>
        </w:tc>
      </w:tr>
      <w:tr w:rsidR="0015193B" w:rsidRPr="0015193B" w:rsidTr="00B4091E">
        <w:trPr>
          <w:gridBefore w:val="1"/>
          <w:wBefore w:w="9" w:type="dxa"/>
          <w:trHeight w:val="227"/>
        </w:trPr>
        <w:tc>
          <w:tcPr>
            <w:tcW w:w="3673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9F5372" w:rsidRPr="0015193B">
              <w:rPr>
                <w:rStyle w:val="FootnoteReference"/>
                <w:rFonts w:ascii="Times New Roman" w:hAnsi="Times New Roman" w:cs="Times New Roman"/>
              </w:rPr>
              <w:footnoteReference w:id="38"/>
            </w:r>
          </w:p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9F5372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B4091E">
        <w:trPr>
          <w:gridBefore w:val="1"/>
          <w:wBefore w:w="9" w:type="dxa"/>
          <w:trHeight w:val="227"/>
        </w:trPr>
        <w:tc>
          <w:tcPr>
            <w:tcW w:w="3673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F5372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6C47AA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B4091E">
        <w:trPr>
          <w:gridBefore w:val="1"/>
          <w:wBefore w:w="9" w:type="dxa"/>
          <w:trHeight w:val="398"/>
        </w:trPr>
        <w:tc>
          <w:tcPr>
            <w:tcW w:w="36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6938AF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27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9F5372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F5372" w:rsidRPr="0015193B" w:rsidRDefault="006C47AA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z-Cyrl-UZ"/>
              </w:rPr>
              <w:t xml:space="preserve">            </w:t>
            </w:r>
            <w:r w:rsidRPr="000226AE">
              <w:rPr>
                <w:rFonts w:ascii="Times New Roman" w:hAnsi="Times New Roman" w:cs="Times New Roman"/>
                <w:highlight w:val="yellow"/>
                <w:lang w:val="uz-Cyrl-UZ"/>
              </w:rPr>
              <w:t>110.400</w:t>
            </w:r>
          </w:p>
        </w:tc>
      </w:tr>
      <w:tr w:rsidR="0015193B" w:rsidRPr="0015193B" w:rsidTr="00B4091E">
        <w:trPr>
          <w:trHeight w:val="140"/>
        </w:trPr>
        <w:tc>
          <w:tcPr>
            <w:tcW w:w="26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7649A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7649A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9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Укупна процењена финансијска средства по изворима у 000 дин.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39"/>
            </w:r>
          </w:p>
        </w:tc>
      </w:tr>
      <w:tr w:rsidR="0015193B" w:rsidRPr="0015193B" w:rsidTr="00B4091E">
        <w:trPr>
          <w:trHeight w:val="386"/>
        </w:trPr>
        <w:tc>
          <w:tcPr>
            <w:tcW w:w="2610" w:type="dxa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3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2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gridSpan w:val="3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gridSpan w:val="3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4C6675" w:rsidRPr="0015193B" w:rsidRDefault="004C6675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gridSpan w:val="3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gridSpan w:val="3"/>
            <w:shd w:val="clear" w:color="auto" w:fill="FFF2CC" w:themeFill="accent4" w:themeFillTint="33"/>
          </w:tcPr>
          <w:p w:rsidR="004C6675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gridSpan w:val="3"/>
            <w:shd w:val="clear" w:color="auto" w:fill="FFF2CC" w:themeFill="accent4" w:themeFillTint="33"/>
          </w:tcPr>
          <w:p w:rsidR="004C6675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D41285" w:rsidRPr="0015193B" w:rsidTr="00B4091E">
        <w:trPr>
          <w:trHeight w:val="140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D41285" w:rsidRPr="0015193B" w:rsidRDefault="00D41285" w:rsidP="00073A6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1.3.2.1 Израда новог Програма за палијативно збрињавање на основу Модела палијативног збрињавања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D41285" w:rsidRPr="0015193B" w:rsidRDefault="00D41285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D41285" w:rsidRPr="0015193B" w:rsidRDefault="00D41285" w:rsidP="003D2455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D41285" w:rsidRPr="0015193B" w:rsidRDefault="00D41285" w:rsidP="004958F4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2021. 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D41285" w:rsidRDefault="00D4128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D41285" w:rsidRDefault="00D4128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41285" w:rsidRDefault="00D4128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D41285" w:rsidRPr="0015193B" w:rsidRDefault="00D4128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D41285" w:rsidRPr="0015193B" w:rsidRDefault="00D4128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gridSpan w:val="3"/>
            <w:shd w:val="clear" w:color="auto" w:fill="auto"/>
          </w:tcPr>
          <w:p w:rsidR="00D41285" w:rsidRPr="0015193B" w:rsidRDefault="00D4128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D41285" w:rsidRPr="0015193B" w:rsidRDefault="00D4128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D41285" w:rsidRPr="0015193B" w:rsidRDefault="00D4128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1.3.2.2 Интеграција</w:t>
            </w:r>
            <w:r w:rsidRPr="0015193B">
              <w:rPr>
                <w:rFonts w:ascii="Times New Roman" w:eastAsia="Cambria" w:hAnsi="Times New Roman" w:cs="Times New Roman"/>
              </w:rPr>
              <w:t xml:space="preserve"> стандарда за палијативно збрињавање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40"/>
            </w:r>
            <w:r w:rsidRPr="0015193B">
              <w:rPr>
                <w:rFonts w:ascii="Times New Roman" w:eastAsia="Cambria" w:hAnsi="Times New Roman" w:cs="Times New Roman"/>
              </w:rPr>
              <w:t xml:space="preserve"> у сет стандарда за акредитацију здравствених установа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15193B" w:rsidRDefault="008A7755" w:rsidP="003D245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Агенција за акредитацију здравствених установа у Србији, 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073A6E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1.3.2.3 Измене и допуне Правилника о обрасцима и садржају образаца за вођење здравствене документације, евиденција, извештаја,  регистара и електронског медицинског досијеа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41"/>
            </w:r>
            <w:r w:rsidRPr="0015193B">
              <w:rPr>
                <w:rFonts w:ascii="Times New Roman" w:hAnsi="Times New Roman" w:cs="Times New Roman"/>
              </w:rPr>
              <w:t xml:space="preserve"> са циљем да се обезбеди вођење евиденције о пацијентима којима се пружају услуге палијативног збрињавања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15193B" w:rsidRDefault="008A7755" w:rsidP="003D245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ИЈЗС, 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D002D8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</w:t>
            </w:r>
            <w:r w:rsidR="008A7755">
              <w:rPr>
                <w:rFonts w:ascii="Times New Roman" w:hAnsi="Times New Roman" w:cs="Times New Roman"/>
                <w:lang w:val="sr-Cyrl-RS"/>
              </w:rPr>
              <w:t>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D34B1D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D34B1D" w:rsidRDefault="008A7755" w:rsidP="009F3469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1.3.2.4 </w:t>
            </w:r>
            <w:r w:rsidRPr="00D34B1D">
              <w:rPr>
                <w:rFonts w:ascii="Times New Roman" w:hAnsi="Times New Roman" w:cs="Times New Roman"/>
                <w:lang w:val="uz-Cyrl-UZ"/>
              </w:rPr>
              <w:t>Обезбеђење средстава за финансирање</w:t>
            </w:r>
            <w:r w:rsidRPr="00D34B1D">
              <w:rPr>
                <w:rFonts w:ascii="Times New Roman" w:hAnsi="Times New Roman" w:cs="Times New Roman"/>
              </w:rPr>
              <w:t xml:space="preserve"> </w:t>
            </w:r>
            <w:r w:rsidRPr="00D34B1D">
              <w:rPr>
                <w:rFonts w:ascii="Times New Roman" w:hAnsi="Times New Roman" w:cs="Times New Roman"/>
                <w:bCs/>
              </w:rPr>
              <w:t xml:space="preserve">јединица за палијативно збрињавање </w:t>
            </w:r>
            <w:r w:rsidRPr="00D34B1D">
              <w:rPr>
                <w:rFonts w:ascii="Times New Roman" w:hAnsi="Times New Roman" w:cs="Times New Roman"/>
              </w:rPr>
              <w:t xml:space="preserve">у општим болницама, односно установама терцијарног нивоа тамо где ову врсту збрињавања није могуће обезбедити на секундарном нивоу 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D34B1D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D34B1D" w:rsidRDefault="008A7755" w:rsidP="003D2455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D34B1D" w:rsidRDefault="008A7755" w:rsidP="002729DB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Pr="00D34B1D" w:rsidRDefault="008A7755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8A7755" w:rsidRPr="00D34B1D" w:rsidRDefault="008A7755" w:rsidP="00A47E4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D34B1D" w:rsidRDefault="00D34B1D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D34B1D" w:rsidRDefault="00D34B1D" w:rsidP="00C05F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D34B1D" w:rsidRDefault="008A7755" w:rsidP="00D30DC2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6C47AA">
              <w:rPr>
                <w:rFonts w:ascii="Times New Roman" w:hAnsi="Times New Roman" w:cs="Times New Roman"/>
                <w:lang w:val="uz-Cyrl-UZ"/>
              </w:rPr>
              <w:t>55.200</w:t>
            </w:r>
          </w:p>
          <w:p w:rsidR="008A7755" w:rsidRPr="00D34B1D" w:rsidRDefault="008A7755" w:rsidP="00210AF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A7755" w:rsidRPr="0015193B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D34B1D" w:rsidRDefault="008A7755" w:rsidP="00910C0D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1.3.2.5 </w:t>
            </w:r>
            <w:r w:rsidRPr="00D34B1D">
              <w:rPr>
                <w:rFonts w:ascii="Times New Roman" w:hAnsi="Times New Roman" w:cs="Times New Roman"/>
                <w:lang w:val="uz-Cyrl-UZ"/>
              </w:rPr>
              <w:t>Обезбеђење средстава за финансирање</w:t>
            </w:r>
            <w:r w:rsidRPr="00D34B1D">
              <w:rPr>
                <w:rFonts w:ascii="Times New Roman" w:hAnsi="Times New Roman" w:cs="Times New Roman"/>
              </w:rPr>
              <w:t xml:space="preserve"> бар једног </w:t>
            </w:r>
            <w:r w:rsidRPr="00D34B1D">
              <w:rPr>
                <w:rFonts w:ascii="Times New Roman" w:hAnsi="Times New Roman" w:cs="Times New Roman"/>
                <w:bCs/>
              </w:rPr>
              <w:t>мултидисциплинарног тима за палијативно збрињавање</w:t>
            </w:r>
            <w:r w:rsidRPr="00D34B1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34B1D">
              <w:rPr>
                <w:rFonts w:ascii="Times New Roman" w:hAnsi="Times New Roman" w:cs="Times New Roman"/>
              </w:rPr>
              <w:t xml:space="preserve">на 250 постеља у свим установама терцијарног нивоа које пружају услуге из области онкологије (1 лекар, 2–4 медицинске сестре/техничара и 1 социјални радник) 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D34B1D" w:rsidRDefault="008A7755" w:rsidP="004F1F52">
            <w:pPr>
              <w:rPr>
                <w:rFonts w:ascii="Times New Roman" w:eastAsia="Calibri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D34B1D" w:rsidRDefault="008A7755" w:rsidP="003D2455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D34B1D" w:rsidRDefault="008A7755" w:rsidP="004F1F52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4. квартал 2022.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Pr="00D34B1D" w:rsidRDefault="008A7755" w:rsidP="004F1F52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8A7755" w:rsidRPr="00D34B1D" w:rsidRDefault="008A7755" w:rsidP="00A47E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D34B1D" w:rsidRDefault="00D34B1D" w:rsidP="004F1F5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D34B1D" w:rsidRDefault="00D34B1D" w:rsidP="004F1F5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D34B1D" w:rsidRDefault="008A7755" w:rsidP="00985FE3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D34B1D">
              <w:rPr>
                <w:rFonts w:ascii="Times New Roman" w:hAnsi="Times New Roman" w:cs="Times New Roman"/>
              </w:rPr>
              <w:t xml:space="preserve"> </w:t>
            </w:r>
            <w:r w:rsidRPr="006C47AA">
              <w:rPr>
                <w:rFonts w:ascii="Times New Roman" w:hAnsi="Times New Roman" w:cs="Times New Roman"/>
                <w:lang w:val="uz-Cyrl-UZ"/>
              </w:rPr>
              <w:t>55.200</w:t>
            </w:r>
          </w:p>
          <w:p w:rsidR="008A7755" w:rsidRPr="00D34B1D" w:rsidRDefault="008A7755" w:rsidP="0021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755" w:rsidRPr="0015193B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1.3.2.6 Измене и допуне Шифрарника здравствених услуга РФЗО у циљу додељивања одговарајућих шифара за различите услуге супортивне онкологије и палијативног збрињавања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15193B" w:rsidRDefault="008A7755" w:rsidP="00302A13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ИЈЗС, РФЗО, ИОРС, ИОВ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15193B" w:rsidRDefault="008A7755" w:rsidP="0087101B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Нису потребна а финансијска средства (спроводе запослени у оквиру редовних активности)</w:t>
            </w: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B4091E">
        <w:trPr>
          <w:trHeight w:val="543"/>
        </w:trPr>
        <w:tc>
          <w:tcPr>
            <w:tcW w:w="26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1.3.2.7 Израда и имплементација Стручно-методолошког упутства за палијативно збрињавање деце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A7755" w:rsidRPr="0015193B" w:rsidRDefault="008A7755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УДК ИМД, ИЗЗДИОВ, ИОРС</w:t>
            </w:r>
          </w:p>
        </w:tc>
        <w:tc>
          <w:tcPr>
            <w:tcW w:w="1266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842056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gridSpan w:val="3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0</w:t>
            </w:r>
          </w:p>
        </w:tc>
        <w:tc>
          <w:tcPr>
            <w:tcW w:w="1528" w:type="dxa"/>
            <w:gridSpan w:val="3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6E0807" w:rsidRPr="00CA7D9C" w:rsidRDefault="006E0807" w:rsidP="00C05FCF">
      <w:pPr>
        <w:spacing w:line="240" w:lineRule="auto"/>
        <w:rPr>
          <w:rFonts w:ascii="Times New Roman" w:hAnsi="Times New Roman" w:cs="Times New Roman"/>
          <w:sz w:val="18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7B4A8C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1.3.3: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073A6E" w:rsidRPr="0015193B">
              <w:rPr>
                <w:rFonts w:ascii="Times New Roman" w:hAnsi="Times New Roman" w:cs="Times New Roman"/>
              </w:rPr>
              <w:t>Едукација кадрова из области супортивне онкологије и палијативог збрињавања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6E0807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6E0807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6E0807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6E0807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Врста мере: </w:t>
            </w:r>
            <w:r w:rsidR="009C02BA" w:rsidRPr="0015193B">
              <w:rPr>
                <w:rFonts w:ascii="Times New Roman" w:hAnsi="Times New Roman" w:cs="Times New Roman"/>
              </w:rPr>
              <w:t>И</w:t>
            </w:r>
            <w:r w:rsidR="00A51F17" w:rsidRPr="0015193B">
              <w:rPr>
                <w:rFonts w:ascii="Times New Roman" w:hAnsi="Times New Roman" w:cs="Times New Roman"/>
              </w:rPr>
              <w:t>Е</w:t>
            </w:r>
          </w:p>
        </w:tc>
      </w:tr>
      <w:tr w:rsidR="0015193B" w:rsidRPr="0015193B" w:rsidTr="007B4A8C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630A32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7649A1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A94331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073A6E" w:rsidP="006E7FC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Ув</w:t>
            </w:r>
            <w:r w:rsidR="006E7FC9" w:rsidRPr="0015193B">
              <w:rPr>
                <w:rFonts w:ascii="Times New Roman" w:hAnsi="Times New Roman" w:cs="Times New Roman"/>
              </w:rPr>
              <w:t>еден</w:t>
            </w:r>
            <w:r w:rsidRPr="0015193B">
              <w:rPr>
                <w:rFonts w:ascii="Times New Roman" w:hAnsi="Times New Roman" w:cs="Times New Roman"/>
              </w:rPr>
              <w:t xml:space="preserve"> предмета палијативна медицина/палијативно збрињавање као обавезног предмета на медицинским факултетима и високим медицинским школама струковних студија у Србији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56626B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Не/Да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6E0807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9D6BEA" w:rsidP="00A94331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</w:t>
            </w:r>
            <w:r w:rsidR="009C02BA" w:rsidRPr="001519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C01694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E0807" w:rsidRPr="0015193B" w:rsidRDefault="009D6BEA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</w:t>
            </w:r>
            <w:r w:rsidR="00AB6269" w:rsidRPr="001519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E0807" w:rsidRPr="0015193B" w:rsidRDefault="009D6BEA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</w:t>
            </w:r>
            <w:r w:rsidR="00AB6269" w:rsidRPr="001519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E0807" w:rsidRPr="0015193B" w:rsidRDefault="009D6BEA" w:rsidP="00A9433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</w:t>
            </w:r>
            <w:r w:rsidR="009C02BA" w:rsidRPr="0015193B">
              <w:rPr>
                <w:rFonts w:ascii="Times New Roman" w:hAnsi="Times New Roman" w:cs="Times New Roman"/>
              </w:rPr>
              <w:t>а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6E0807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6E0807" w:rsidRPr="0015193B">
              <w:rPr>
                <w:rStyle w:val="FootnoteReference"/>
                <w:rFonts w:ascii="Times New Roman" w:hAnsi="Times New Roman" w:cs="Times New Roman"/>
              </w:rPr>
              <w:footnoteReference w:id="42"/>
            </w:r>
          </w:p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6E0807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6E0807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6E080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6E080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6E0807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7B4A8C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E0807" w:rsidRPr="0015193B" w:rsidRDefault="00073A6E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</w:rPr>
              <w:t xml:space="preserve">Зајам </w:t>
            </w:r>
            <w:r w:rsidR="007D4596" w:rsidRPr="0015193B">
              <w:rPr>
                <w:rStyle w:val="PageNumber"/>
                <w:rFonts w:ascii="Times New Roman" w:hAnsi="Times New Roman" w:cs="Times New Roman"/>
              </w:rPr>
              <w:t xml:space="preserve">СБ 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E0807" w:rsidRPr="0015193B" w:rsidRDefault="00532C0A" w:rsidP="00532C0A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15193B">
              <w:rPr>
                <w:rFonts w:ascii="Times New Roman" w:hAnsi="Times New Roman" w:cs="Times New Roman"/>
              </w:rPr>
              <w:t xml:space="preserve">1807, </w:t>
            </w:r>
            <w:r w:rsidRPr="0015193B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15193B">
              <w:rPr>
                <w:rFonts w:ascii="Times New Roman" w:hAnsi="Times New Roman" w:cs="Times New Roman"/>
              </w:rPr>
              <w:t>4009</w:t>
            </w: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54000" w:rsidRPr="0015193B" w:rsidRDefault="00B54000" w:rsidP="00B5400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2.400</w:t>
            </w:r>
          </w:p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54000" w:rsidRPr="0015193B" w:rsidRDefault="00B54000" w:rsidP="00B5400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2.400</w:t>
            </w:r>
          </w:p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E0807" w:rsidRPr="0015193B" w:rsidRDefault="006E0807" w:rsidP="00C05FCF">
            <w:pPr>
              <w:rPr>
                <w:rFonts w:ascii="Times New Roman" w:hAnsi="Times New Roman" w:cs="Times New Roman"/>
              </w:rPr>
            </w:pPr>
          </w:p>
        </w:tc>
      </w:tr>
    </w:tbl>
    <w:p w:rsidR="009F5372" w:rsidRPr="00CA7D9C" w:rsidRDefault="009F5372" w:rsidP="00C05FCF">
      <w:pPr>
        <w:spacing w:line="240" w:lineRule="auto"/>
        <w:rPr>
          <w:rFonts w:ascii="Times New Roman" w:hAnsi="Times New Roman" w:cs="Times New Roman"/>
          <w:sz w:val="18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7B4A8C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7649A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7649A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Укупни процењени финансијска средства по изворима финансирања у 000 РСД.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43"/>
            </w:r>
          </w:p>
        </w:tc>
      </w:tr>
      <w:tr w:rsidR="0015193B" w:rsidRPr="0015193B" w:rsidTr="007B4A8C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8D41E4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8D41E4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8D41E4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15193B" w:rsidTr="007B4A8C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CF61AC" w:rsidRPr="0015193B" w:rsidRDefault="00CF61AC" w:rsidP="004878C4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1.3.3.1 </w:t>
            </w:r>
            <w:r w:rsidR="00073A6E" w:rsidRPr="0015193B">
              <w:rPr>
                <w:rFonts w:ascii="Times New Roman" w:hAnsi="Times New Roman" w:cs="Times New Roman"/>
              </w:rPr>
              <w:t>Обезбе</w:t>
            </w:r>
            <w:r w:rsidR="004878C4" w:rsidRPr="0015193B">
              <w:rPr>
                <w:rFonts w:ascii="Times New Roman" w:hAnsi="Times New Roman" w:cs="Times New Roman"/>
              </w:rPr>
              <w:t>ђивање</w:t>
            </w:r>
            <w:r w:rsidR="00073A6E" w:rsidRPr="0015193B">
              <w:rPr>
                <w:rFonts w:ascii="Times New Roman" w:hAnsi="Times New Roman" w:cs="Times New Roman"/>
              </w:rPr>
              <w:t xml:space="preserve"> едукациј</w:t>
            </w:r>
            <w:r w:rsidR="004878C4" w:rsidRPr="0015193B">
              <w:rPr>
                <w:rFonts w:ascii="Times New Roman" w:hAnsi="Times New Roman" w:cs="Times New Roman"/>
              </w:rPr>
              <w:t>е</w:t>
            </w:r>
            <w:r w:rsidR="00073A6E" w:rsidRPr="0015193B">
              <w:rPr>
                <w:rFonts w:ascii="Times New Roman" w:eastAsia="Calibri" w:hAnsi="Times New Roman" w:cs="Times New Roman"/>
              </w:rPr>
              <w:t xml:space="preserve"> у области педијатријске супортивне онкологије и </w:t>
            </w:r>
            <w:r w:rsidR="00F93824" w:rsidRPr="0015193B">
              <w:rPr>
                <w:rFonts w:ascii="Times New Roman" w:eastAsia="Calibri" w:hAnsi="Times New Roman" w:cs="Times New Roman"/>
              </w:rPr>
              <w:t>палијативног</w:t>
            </w:r>
            <w:r w:rsidR="00073A6E" w:rsidRPr="0015193B">
              <w:rPr>
                <w:rFonts w:ascii="Times New Roman" w:eastAsia="Calibri" w:hAnsi="Times New Roman" w:cs="Times New Roman"/>
              </w:rPr>
              <w:t xml:space="preserve"> збрињавања у установама терцијарног нивоа у којима се лече деца оболела од малигних болести</w:t>
            </w:r>
          </w:p>
        </w:tc>
        <w:tc>
          <w:tcPr>
            <w:tcW w:w="1248" w:type="dxa"/>
            <w:shd w:val="clear" w:color="auto" w:fill="auto"/>
          </w:tcPr>
          <w:p w:rsidR="00CF61AC" w:rsidRPr="0015193B" w:rsidRDefault="001A50AA" w:rsidP="00CF61AC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eastAsia="Calibri" w:hAnsi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CF61AC" w:rsidRPr="0015193B" w:rsidRDefault="00A51F17" w:rsidP="00761E89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93B">
              <w:rPr>
                <w:rFonts w:ascii="Times New Roman" w:hAnsi="Times New Roman"/>
              </w:rPr>
              <w:t>УДК,</w:t>
            </w:r>
            <w:r w:rsidR="00CF61AC" w:rsidRPr="0015193B">
              <w:rPr>
                <w:rFonts w:ascii="Times New Roman" w:hAnsi="Times New Roman"/>
              </w:rPr>
              <w:t xml:space="preserve"> </w:t>
            </w:r>
            <w:r w:rsidR="004331B7" w:rsidRPr="0015193B">
              <w:rPr>
                <w:rFonts w:ascii="Times New Roman" w:hAnsi="Times New Roman"/>
              </w:rPr>
              <w:t>ИМД</w:t>
            </w:r>
            <w:r w:rsidR="00CF61AC" w:rsidRPr="0015193B">
              <w:rPr>
                <w:rFonts w:ascii="Times New Roman" w:hAnsi="Times New Roman"/>
              </w:rPr>
              <w:t xml:space="preserve">, </w:t>
            </w:r>
            <w:r w:rsidR="00624AAF" w:rsidRPr="0015193B">
              <w:rPr>
                <w:rFonts w:ascii="Times New Roman" w:hAnsi="Times New Roman"/>
              </w:rPr>
              <w:t>ИЗЗДИО</w:t>
            </w:r>
            <w:r w:rsidR="008E1EA1" w:rsidRPr="0015193B">
              <w:rPr>
                <w:rFonts w:ascii="Times New Roman" w:hAnsi="Times New Roman"/>
              </w:rPr>
              <w:t>В</w:t>
            </w:r>
          </w:p>
        </w:tc>
        <w:tc>
          <w:tcPr>
            <w:tcW w:w="1266" w:type="dxa"/>
            <w:shd w:val="clear" w:color="auto" w:fill="auto"/>
          </w:tcPr>
          <w:p w:rsidR="00CF61AC" w:rsidRPr="0015193B" w:rsidRDefault="00CE0ECA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713" w:type="dxa"/>
            <w:shd w:val="clear" w:color="auto" w:fill="auto"/>
          </w:tcPr>
          <w:p w:rsidR="00CF61AC" w:rsidRPr="00AB3AE8" w:rsidRDefault="008E3498" w:rsidP="0086111C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</w:rPr>
              <w:t xml:space="preserve">Буџет МЗ, извор </w:t>
            </w:r>
            <w:r w:rsidR="0086111C" w:rsidRPr="00AB3AE8">
              <w:rPr>
                <w:rFonts w:ascii="Times New Roman" w:hAnsi="Times New Roman" w:cs="Times New Roman"/>
              </w:rPr>
              <w:t>11</w:t>
            </w:r>
            <w:r w:rsidRPr="00AB3A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86111C" w:rsidRPr="00AB3AE8" w:rsidRDefault="0086111C" w:rsidP="0086111C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</w:rPr>
              <w:t xml:space="preserve">Буџет МЗ </w:t>
            </w:r>
          </w:p>
          <w:p w:rsidR="00CF61AC" w:rsidRPr="00AB3AE8" w:rsidRDefault="00532C0A" w:rsidP="00CF61AC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AB3AE8">
              <w:rPr>
                <w:rFonts w:ascii="Times New Roman" w:hAnsi="Times New Roman" w:cs="Times New Roman"/>
              </w:rPr>
              <w:t xml:space="preserve">1807, </w:t>
            </w:r>
            <w:r w:rsidRPr="00AB3AE8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AB3AE8">
              <w:rPr>
                <w:rFonts w:ascii="Times New Roman" w:hAnsi="Times New Roman" w:cs="Times New Roman"/>
              </w:rPr>
              <w:t>4009</w:t>
            </w:r>
          </w:p>
          <w:p w:rsidR="00EF6F94" w:rsidRPr="00AB3AE8" w:rsidRDefault="00EF6F94" w:rsidP="00EF6F94">
            <w:pPr>
              <w:rPr>
                <w:rFonts w:ascii="Times New Roman" w:hAnsi="Times New Roman" w:cs="Times New Roman"/>
                <w:lang w:val="sr-Cyrl-RS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 xml:space="preserve">422 </w:t>
            </w:r>
          </w:p>
          <w:p w:rsidR="00EF6F94" w:rsidRPr="00AB3AE8" w:rsidRDefault="00EF6F94" w:rsidP="00EF6F94">
            <w:pPr>
              <w:rPr>
                <w:rFonts w:ascii="Times New Roman" w:hAnsi="Times New Roman" w:cs="Times New Roman"/>
                <w:lang w:val="sr-Cyrl-RS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 xml:space="preserve">423 </w:t>
            </w:r>
          </w:p>
          <w:p w:rsidR="0086111C" w:rsidRPr="00AB3AE8" w:rsidRDefault="00EF6F94" w:rsidP="00EF6F94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531" w:type="dxa"/>
            <w:shd w:val="clear" w:color="auto" w:fill="auto"/>
          </w:tcPr>
          <w:p w:rsidR="00CF61AC" w:rsidRPr="00D34B1D" w:rsidRDefault="00D34B1D" w:rsidP="00CF61A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EF6F94" w:rsidRPr="0015193B" w:rsidRDefault="00EF6F94" w:rsidP="00E31EE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EF6F94" w:rsidRPr="0015193B" w:rsidRDefault="00EF6F94" w:rsidP="00E31EE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1.440</w:t>
            </w:r>
          </w:p>
          <w:p w:rsidR="00AB3AE8" w:rsidRPr="0015193B" w:rsidRDefault="00AB3AE8" w:rsidP="00AB3AE8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EF6F94" w:rsidRPr="0015193B" w:rsidRDefault="00EF6F94" w:rsidP="00EF6F94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  <w:p w:rsidR="00EF6F94" w:rsidRPr="0015193B" w:rsidRDefault="00EF6F94" w:rsidP="00E31EE0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1528" w:type="dxa"/>
            <w:shd w:val="clear" w:color="auto" w:fill="auto"/>
          </w:tcPr>
          <w:p w:rsidR="00CF61AC" w:rsidRPr="00D34B1D" w:rsidRDefault="00D34B1D" w:rsidP="00CF61A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8A7755" w:rsidRPr="0015193B" w:rsidTr="00AB3AE8">
        <w:trPr>
          <w:trHeight w:val="1559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C05FCF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1.3.3.2 </w:t>
            </w:r>
            <w:r w:rsidRPr="0015193B">
              <w:rPr>
                <w:rFonts w:ascii="Times New Roman" w:eastAsia="Calibri" w:hAnsi="Times New Roman" w:cs="Times New Roman"/>
              </w:rPr>
              <w:t>Увођење специјализације из палијативне медицине као дефицитарне специјализације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761E8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D002D8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</w:t>
            </w:r>
            <w:r w:rsidR="008A7755">
              <w:rPr>
                <w:rFonts w:ascii="Times New Roman" w:hAnsi="Times New Roman" w:cs="Times New Roman"/>
                <w:lang w:val="sr-Cyrl-RS"/>
              </w:rPr>
              <w:t xml:space="preserve">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7B4A8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CF61AC">
            <w:pPr>
              <w:spacing w:after="160"/>
              <w:rPr>
                <w:rFonts w:ascii="Times New Roman" w:eastAsia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1.3.3.3 Израда и имплементација плана циљане едукације из  супортивне онкологије / палијативног збрињавања за запослене у службама кућног лечења и јединицама за палијативно збрињавање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761E8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2020.</w:t>
            </w:r>
          </w:p>
        </w:tc>
        <w:tc>
          <w:tcPr>
            <w:tcW w:w="1713" w:type="dxa"/>
            <w:shd w:val="clear" w:color="auto" w:fill="auto"/>
          </w:tcPr>
          <w:p w:rsidR="008A7755" w:rsidRPr="0015193B" w:rsidRDefault="008A7755" w:rsidP="005812C5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Буџет МЗ, извор 11 </w:t>
            </w:r>
          </w:p>
        </w:tc>
        <w:tc>
          <w:tcPr>
            <w:tcW w:w="1261" w:type="dxa"/>
            <w:shd w:val="clear" w:color="auto" w:fill="auto"/>
          </w:tcPr>
          <w:p w:rsidR="008A7755" w:rsidRPr="00AB3AE8" w:rsidRDefault="008A7755" w:rsidP="0086111C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</w:rPr>
              <w:t xml:space="preserve">Буџет МЗ </w:t>
            </w:r>
          </w:p>
          <w:p w:rsidR="008A7755" w:rsidRPr="00AB3AE8" w:rsidRDefault="008A7755" w:rsidP="00210DA8">
            <w:pPr>
              <w:rPr>
                <w:rFonts w:ascii="Times New Roman" w:hAnsi="Times New Roman" w:cs="Times New Roman"/>
              </w:rPr>
            </w:pPr>
            <w:r w:rsidRPr="00AB3AE8">
              <w:rPr>
                <w:rFonts w:ascii="Times New Roman" w:hAnsi="Times New Roman" w:cs="Times New Roman"/>
                <w:lang w:val="uz-Cyrl-UZ"/>
              </w:rPr>
              <w:t xml:space="preserve">ПГ </w:t>
            </w:r>
            <w:r w:rsidRPr="00AB3AE8">
              <w:rPr>
                <w:rFonts w:ascii="Times New Roman" w:hAnsi="Times New Roman" w:cs="Times New Roman"/>
              </w:rPr>
              <w:t xml:space="preserve">1807, </w:t>
            </w:r>
            <w:r w:rsidRPr="00AB3AE8">
              <w:rPr>
                <w:rFonts w:ascii="Times New Roman" w:hAnsi="Times New Roman" w:cs="Times New Roman"/>
                <w:lang w:val="uz-Cyrl-UZ"/>
              </w:rPr>
              <w:t xml:space="preserve">ПК </w:t>
            </w:r>
            <w:r w:rsidRPr="00AB3AE8">
              <w:rPr>
                <w:rFonts w:ascii="Times New Roman" w:hAnsi="Times New Roman" w:cs="Times New Roman"/>
              </w:rPr>
              <w:t>4009</w:t>
            </w:r>
          </w:p>
          <w:p w:rsidR="008A7755" w:rsidRPr="00AB3AE8" w:rsidRDefault="008A7755" w:rsidP="0044641D">
            <w:pPr>
              <w:rPr>
                <w:rFonts w:ascii="Times New Roman" w:hAnsi="Times New Roman" w:cs="Times New Roman"/>
                <w:lang w:val="sr-Cyrl-RS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 xml:space="preserve">422 </w:t>
            </w:r>
          </w:p>
          <w:p w:rsidR="008A7755" w:rsidRPr="00AB3AE8" w:rsidRDefault="008A7755" w:rsidP="0044641D">
            <w:pPr>
              <w:rPr>
                <w:rFonts w:ascii="Times New Roman" w:hAnsi="Times New Roman" w:cs="Times New Roman"/>
                <w:lang w:val="sr-Cyrl-RS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 xml:space="preserve">423 </w:t>
            </w:r>
          </w:p>
          <w:p w:rsidR="008A7755" w:rsidRPr="00A22CE9" w:rsidRDefault="008A7755" w:rsidP="0044641D">
            <w:pPr>
              <w:rPr>
                <w:rFonts w:ascii="Times New Roman" w:hAnsi="Times New Roman" w:cs="Times New Roman"/>
                <w:highlight w:val="yellow"/>
              </w:rPr>
            </w:pPr>
            <w:r w:rsidRPr="00AB3AE8">
              <w:rPr>
                <w:rFonts w:ascii="Times New Roman" w:hAnsi="Times New Roman" w:cs="Times New Roman"/>
              </w:rPr>
              <w:t>E</w:t>
            </w:r>
            <w:r w:rsidRPr="00AB3AE8">
              <w:rPr>
                <w:rFonts w:ascii="Times New Roman" w:hAnsi="Times New Roman" w:cs="Times New Roman"/>
                <w:lang w:val="sr-Cyrl-RS"/>
              </w:rPr>
              <w:t>к.кл.</w:t>
            </w:r>
            <w:r w:rsidRPr="00AB3AE8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AB3AE8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531" w:type="dxa"/>
            <w:shd w:val="clear" w:color="auto" w:fill="auto"/>
          </w:tcPr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AB3AE8" w:rsidRDefault="00AB3AE8" w:rsidP="00AB3A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1.440</w:t>
            </w:r>
          </w:p>
          <w:p w:rsidR="00AB3AE8" w:rsidRPr="0015193B" w:rsidRDefault="00AB3AE8" w:rsidP="00AB3AE8">
            <w:pPr>
              <w:jc w:val="right"/>
              <w:rPr>
                <w:rFonts w:ascii="Times New Roman" w:hAnsi="Times New Roman" w:cs="Times New Roman"/>
                <w:lang w:val="uz-Cyrl-UZ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  <w:p w:rsidR="008A7755" w:rsidRPr="00A22CE9" w:rsidRDefault="008A7755" w:rsidP="0044641D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CF61AC">
            <w:pPr>
              <w:rPr>
                <w:rFonts w:ascii="Times New Roman" w:hAnsi="Times New Roman" w:cs="Times New Roman"/>
              </w:rPr>
            </w:pPr>
          </w:p>
        </w:tc>
      </w:tr>
      <w:tr w:rsidR="008A7755" w:rsidRPr="0015193B" w:rsidTr="007B4A8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8E1EA1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1.3.3.4 Увођење обавезне едукације из палијативног збрињавања и супортивне онкологије у програме специјализација из опште медицине, педијатрије, интерне медицине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761E8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  <w:tr w:rsidR="008A7755" w:rsidRPr="0015193B" w:rsidTr="007B4A8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1.3.3.5 Увођење предмета палијативна медицина/палијативно збрињавање као обавезног предмета на медицинским факултетима и високим медицинским школама струковних студија у Србији</w:t>
            </w:r>
          </w:p>
        </w:tc>
        <w:tc>
          <w:tcPr>
            <w:tcW w:w="124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eastAsia="Calibri" w:hAnsi="Times New Roman" w:cs="Times New Roman"/>
              </w:rPr>
            </w:pPr>
            <w:r w:rsidRPr="0015193B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A7755" w:rsidRPr="0015193B" w:rsidRDefault="008A7755" w:rsidP="00761E8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МПНТР, ИОРС, ИОВ</w:t>
            </w:r>
          </w:p>
        </w:tc>
        <w:tc>
          <w:tcPr>
            <w:tcW w:w="1266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4. квартал 2021.</w:t>
            </w:r>
          </w:p>
        </w:tc>
        <w:tc>
          <w:tcPr>
            <w:tcW w:w="1713" w:type="dxa"/>
            <w:shd w:val="clear" w:color="auto" w:fill="auto"/>
          </w:tcPr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  <w:r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</w:t>
            </w: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Default="008A7755" w:rsidP="00A22CE9">
            <w:pPr>
              <w:rPr>
                <w:rFonts w:ascii="Times New Roman" w:hAnsi="Times New Roman" w:cs="Times New Roman"/>
                <w:highlight w:val="green"/>
                <w:lang w:val="sr-Cyrl-RS"/>
              </w:rPr>
            </w:pPr>
          </w:p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 w:rsidRPr="00AA490C">
              <w:rPr>
                <w:rFonts w:ascii="Times New Roman" w:hAnsi="Times New Roman" w:cs="Times New Roman"/>
                <w:lang w:val="sr-Cyrl-RS"/>
              </w:rPr>
              <w:t xml:space="preserve">           /</w:t>
            </w:r>
          </w:p>
        </w:tc>
        <w:tc>
          <w:tcPr>
            <w:tcW w:w="1261" w:type="dxa"/>
            <w:shd w:val="clear" w:color="auto" w:fill="auto"/>
          </w:tcPr>
          <w:p w:rsidR="008A7755" w:rsidRPr="0015193B" w:rsidRDefault="008A7755" w:rsidP="00D002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Нису потребна  финансијска средства </w:t>
            </w:r>
          </w:p>
        </w:tc>
        <w:tc>
          <w:tcPr>
            <w:tcW w:w="1531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A7755" w:rsidRPr="0015193B" w:rsidRDefault="008A7755" w:rsidP="00985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0</w:t>
            </w:r>
          </w:p>
        </w:tc>
        <w:tc>
          <w:tcPr>
            <w:tcW w:w="1528" w:type="dxa"/>
            <w:shd w:val="clear" w:color="auto" w:fill="auto"/>
          </w:tcPr>
          <w:p w:rsidR="008A7755" w:rsidRPr="0015193B" w:rsidRDefault="008A7755" w:rsidP="00C05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0</w:t>
            </w:r>
          </w:p>
        </w:tc>
      </w:tr>
    </w:tbl>
    <w:p w:rsidR="009F5372" w:rsidRPr="00CA7D9C" w:rsidRDefault="009F5372" w:rsidP="00C05FC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219"/>
        <w:gridCol w:w="454"/>
        <w:gridCol w:w="1021"/>
        <w:gridCol w:w="1376"/>
        <w:gridCol w:w="388"/>
        <w:gridCol w:w="597"/>
        <w:gridCol w:w="784"/>
        <w:gridCol w:w="1699"/>
        <w:gridCol w:w="8"/>
        <w:gridCol w:w="1537"/>
        <w:gridCol w:w="800"/>
        <w:gridCol w:w="773"/>
        <w:gridCol w:w="1269"/>
        <w:gridCol w:w="15"/>
      </w:tblGrid>
      <w:tr w:rsidR="0015193B" w:rsidRPr="0015193B" w:rsidTr="007B4A8C">
        <w:trPr>
          <w:gridAfter w:val="1"/>
          <w:wAfter w:w="15" w:type="dxa"/>
          <w:trHeight w:val="16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b/>
              </w:rPr>
              <w:t>Мера 1.3.4:</w:t>
            </w:r>
            <w:r w:rsidRPr="0015193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771DB1" w:rsidRPr="0015193B">
              <w:rPr>
                <w:rFonts w:ascii="Times New Roman" w:hAnsi="Times New Roman" w:cs="Times New Roman"/>
              </w:rPr>
              <w:t>Повећање доступности лекова за супортивну онкологију и палијативно збрињавање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1392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02BA" w:rsidRPr="0015193B" w:rsidRDefault="000F1439" w:rsidP="00073A6E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eastAsia="Times New Roman" w:hAnsi="Times New Roman" w:cs="Times New Roman"/>
              </w:rPr>
              <w:t>Орган (или сектор органа) oдговоран за спровођење (координисање спровођења) мере</w:t>
            </w:r>
            <w:r w:rsidR="009C02BA" w:rsidRPr="0015193B">
              <w:rPr>
                <w:rFonts w:ascii="Times New Roman" w:hAnsi="Times New Roman" w:cs="Times New Roman"/>
              </w:rPr>
              <w:t>: МЗ</w:t>
            </w:r>
          </w:p>
        </w:tc>
      </w:tr>
      <w:tr w:rsidR="0015193B" w:rsidRPr="0015193B" w:rsidTr="007B4A8C">
        <w:trPr>
          <w:gridAfter w:val="1"/>
          <w:wAfter w:w="15" w:type="dxa"/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02BA" w:rsidRPr="0015193B" w:rsidRDefault="000F143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Период спровођења</w:t>
            </w:r>
            <w:r w:rsidR="009C02BA" w:rsidRPr="0015193B">
              <w:rPr>
                <w:rFonts w:ascii="Times New Roman" w:hAnsi="Times New Roman" w:cs="Times New Roman"/>
              </w:rPr>
              <w:t xml:space="preserve">: </w:t>
            </w:r>
            <w:r w:rsidR="003523A3" w:rsidRPr="0015193B">
              <w:rPr>
                <w:rFonts w:ascii="Times New Roman" w:hAnsi="Times New Roman" w:cs="Times New Roman"/>
              </w:rPr>
              <w:t>2020 – 2022.</w:t>
            </w:r>
          </w:p>
        </w:tc>
        <w:tc>
          <w:tcPr>
            <w:tcW w:w="687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C02BA" w:rsidRPr="0015193B" w:rsidRDefault="008B3F11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Врста мере: ОДПУ</w:t>
            </w:r>
          </w:p>
        </w:tc>
      </w:tr>
      <w:tr w:rsidR="0015193B" w:rsidRPr="0015193B" w:rsidTr="007B4A8C">
        <w:trPr>
          <w:gridAfter w:val="1"/>
          <w:wAfter w:w="15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1" w:right="798"/>
            </w:pPr>
            <w:r w:rsidRPr="0015193B">
              <w:t xml:space="preserve">Показатељ(и) на нивоу мере (показатељ </w:t>
            </w:r>
            <w:r w:rsidR="00630A32" w:rsidRPr="0015193B">
              <w:t>резултата</w:t>
            </w:r>
            <w:r w:rsidRPr="0015193B"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883ADC" w:rsidP="007F4099">
            <w:pPr>
              <w:pStyle w:val="TableParagraph"/>
              <w:spacing w:before="21"/>
              <w:ind w:left="71" w:right="132"/>
            </w:pPr>
            <w:r w:rsidRPr="0015193B">
              <w:t>Јединица</w:t>
            </w:r>
            <w:r w:rsidR="007649A1" w:rsidRPr="0015193B">
              <w:t xml:space="preserve"> мере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 w:right="155"/>
            </w:pPr>
            <w:r w:rsidRPr="0015193B"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70"/>
            </w:pPr>
            <w:r w:rsidRPr="0015193B">
              <w:t>Почетна вредност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7649A1" w:rsidP="007F4099">
            <w:pPr>
              <w:pStyle w:val="TableParagraph"/>
              <w:spacing w:before="21"/>
              <w:ind w:left="69"/>
            </w:pPr>
            <w:r w:rsidRPr="0015193B"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9"/>
            </w:pPr>
            <w:r w:rsidRPr="0015193B">
              <w:t>Циљана вредност у 2020. години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D71898" w:rsidP="007F4099">
            <w:pPr>
              <w:pStyle w:val="TableParagraph"/>
              <w:spacing w:before="21"/>
              <w:ind w:left="68"/>
            </w:pPr>
            <w:r w:rsidRPr="0015193B">
              <w:t>Циљана вредност у 2021. години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649A1" w:rsidRPr="0015193B" w:rsidRDefault="00F11CBC" w:rsidP="007F4099">
            <w:pPr>
              <w:pStyle w:val="TableParagraph"/>
              <w:spacing w:before="21"/>
              <w:ind w:left="67"/>
            </w:pPr>
            <w:r w:rsidRPr="0015193B">
              <w:t>Циљана вредност у 2022. години</w:t>
            </w:r>
          </w:p>
        </w:tc>
      </w:tr>
      <w:tr w:rsidR="0015193B" w:rsidRPr="0015193B" w:rsidTr="005B20F4">
        <w:trPr>
          <w:gridAfter w:val="1"/>
          <w:wAfter w:w="15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02BA" w:rsidRPr="0015193B" w:rsidRDefault="00C37DE9" w:rsidP="00761E89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Сви</w:t>
            </w:r>
            <w:r w:rsidR="00864FFB" w:rsidRPr="0015193B">
              <w:rPr>
                <w:rFonts w:ascii="Times New Roman" w:hAnsi="Times New Roman" w:cs="Times New Roman"/>
              </w:rPr>
              <w:t xml:space="preserve"> л</w:t>
            </w:r>
            <w:r w:rsidRPr="0015193B">
              <w:rPr>
                <w:rFonts w:ascii="Times New Roman" w:hAnsi="Times New Roman" w:cs="Times New Roman"/>
              </w:rPr>
              <w:t>екови</w:t>
            </w:r>
            <w:r w:rsidR="009C02BA" w:rsidRPr="0015193B">
              <w:rPr>
                <w:rFonts w:ascii="Times New Roman" w:hAnsi="Times New Roman" w:cs="Times New Roman"/>
              </w:rPr>
              <w:t xml:space="preserve"> </w:t>
            </w:r>
            <w:r w:rsidR="00073A6E" w:rsidRPr="0015193B">
              <w:rPr>
                <w:rFonts w:ascii="Times New Roman" w:hAnsi="Times New Roman" w:cs="Times New Roman"/>
              </w:rPr>
              <w:t>са листе есенцијалних лекова за супортивну онкологију и палијативно збрињавање</w:t>
            </w:r>
            <w:r w:rsidRPr="0015193B">
              <w:rPr>
                <w:rFonts w:ascii="Times New Roman" w:hAnsi="Times New Roman" w:cs="Times New Roman"/>
              </w:rPr>
              <w:t xml:space="preserve"> доступни</w:t>
            </w:r>
            <w:r w:rsidR="00073A6E" w:rsidRPr="0015193B">
              <w:rPr>
                <w:rFonts w:ascii="Times New Roman" w:hAnsi="Times New Roman" w:cs="Times New Roman"/>
              </w:rPr>
              <w:t xml:space="preserve"> на терет РФЗО  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02BA" w:rsidRPr="0015193B" w:rsidRDefault="006E7FC9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Не/Да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02BA" w:rsidRPr="0015193B" w:rsidRDefault="009C0F97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C09F9" w:rsidRPr="0015193B" w:rsidRDefault="00C37DE9" w:rsidP="005B20F4">
            <w:pPr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</w:rPr>
              <w:t>не</w:t>
            </w:r>
          </w:p>
          <w:p w:rsidR="007C09F9" w:rsidRPr="0015193B" w:rsidRDefault="007C09F9" w:rsidP="005B20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02BA" w:rsidRPr="0015193B" w:rsidRDefault="00C01694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C02BA" w:rsidRPr="0015193B" w:rsidRDefault="009D6BEA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val="uz-Cyrl-UZ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Н</w:t>
            </w:r>
            <w:r w:rsidR="00C37DE9" w:rsidRPr="0015193B">
              <w:rPr>
                <w:rFonts w:ascii="Times New Roman" w:hAnsi="Times New Roman" w:cs="Times New Roman"/>
                <w:lang w:val="uz-Cyrl-UZ"/>
              </w:rPr>
              <w:t>е</w:t>
            </w:r>
          </w:p>
        </w:tc>
        <w:tc>
          <w:tcPr>
            <w:tcW w:w="157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9D6BEA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  <w:lang w:val="uz-Cyrl-UZ"/>
              </w:rPr>
              <w:t>Н</w:t>
            </w:r>
            <w:r w:rsidR="00C37DE9" w:rsidRPr="0015193B">
              <w:rPr>
                <w:rFonts w:ascii="Times New Roman" w:hAnsi="Times New Roman" w:cs="Times New Roman"/>
                <w:lang w:val="uz-Cyrl-UZ"/>
              </w:rPr>
              <w:t>е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9D6BEA" w:rsidP="005B20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Д</w:t>
            </w:r>
            <w:r w:rsidR="00C37DE9" w:rsidRPr="0015193B">
              <w:rPr>
                <w:rFonts w:ascii="Times New Roman" w:hAnsi="Times New Roman" w:cs="Times New Roman"/>
              </w:rPr>
              <w:t>а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Извор финансирања за меру </w:t>
            </w:r>
          </w:p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02BA" w:rsidRPr="0015193B" w:rsidRDefault="002353E9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са програмским буџетом</w:t>
            </w:r>
            <w:r w:rsidR="009C02BA" w:rsidRPr="0015193B">
              <w:rPr>
                <w:rStyle w:val="FootnoteReference"/>
                <w:rFonts w:ascii="Times New Roman" w:hAnsi="Times New Roman" w:cs="Times New Roman"/>
              </w:rPr>
              <w:footnoteReference w:id="44"/>
            </w:r>
          </w:p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02BA" w:rsidRPr="0015193B" w:rsidRDefault="002353E9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 xml:space="preserve">Укупна процењена финансијска средства по изворима финансирања </w:t>
            </w:r>
            <w:r w:rsidR="009C02BA" w:rsidRPr="0015193B">
              <w:rPr>
                <w:rFonts w:ascii="Times New Roman" w:hAnsi="Times New Roman" w:cs="Times New Roman"/>
              </w:rPr>
              <w:t xml:space="preserve"> у 000 РСД</w:t>
            </w:r>
          </w:p>
        </w:tc>
      </w:tr>
      <w:tr w:rsidR="0015193B" w:rsidRPr="0015193B" w:rsidTr="007B4A8C">
        <w:trPr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02BA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2020. години</w:t>
            </w:r>
          </w:p>
        </w:tc>
        <w:tc>
          <w:tcPr>
            <w:tcW w:w="2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02BA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2021. години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C02BA" w:rsidRPr="0015193B" w:rsidRDefault="00183CCA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2022. години</w:t>
            </w:r>
          </w:p>
        </w:tc>
      </w:tr>
      <w:tr w:rsidR="0015193B" w:rsidRPr="0015193B" w:rsidTr="007B4A8C">
        <w:trPr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9C0F97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Style w:val="PageNumber"/>
                <w:rFonts w:ascii="Times New Roman" w:hAnsi="Times New Roman" w:cs="Times New Roman"/>
              </w:rPr>
              <w:t>РФЗО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B54000" w:rsidP="00C05FCF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C02BA" w:rsidRPr="0015193B" w:rsidRDefault="00B54000" w:rsidP="00C05FCF">
            <w:pPr>
              <w:rPr>
                <w:rFonts w:ascii="Times New Roman" w:hAnsi="Times New Roman" w:cs="Times New Roman"/>
                <w:b/>
              </w:rPr>
            </w:pPr>
            <w:r w:rsidRPr="0015193B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</w:tr>
    </w:tbl>
    <w:p w:rsidR="009C02BA" w:rsidRDefault="009C02BA" w:rsidP="00C05FCF">
      <w:pPr>
        <w:spacing w:line="240" w:lineRule="auto"/>
        <w:rPr>
          <w:rFonts w:ascii="Times New Roman" w:hAnsi="Times New Roman" w:cs="Times New Roman"/>
          <w:sz w:val="14"/>
        </w:rPr>
      </w:pPr>
    </w:p>
    <w:p w:rsidR="00CA7D9C" w:rsidRPr="00CA7D9C" w:rsidRDefault="00CA7D9C" w:rsidP="00C05FCF">
      <w:pPr>
        <w:spacing w:line="240" w:lineRule="auto"/>
        <w:rPr>
          <w:rFonts w:ascii="Times New Roman" w:hAnsi="Times New Roman" w:cs="Times New Roman"/>
          <w:sz w:val="14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15193B" w:rsidRPr="0015193B" w:rsidTr="007B4A8C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67E8C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Орган (сектор)</w:t>
            </w:r>
            <w:r w:rsidR="007649A1" w:rsidRPr="0015193B">
              <w:rPr>
                <w:rFonts w:ascii="Times New Roman" w:hAnsi="Times New Roman" w:cs="Times New Roman"/>
              </w:rPr>
              <w:t xml:space="preserve">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E92C24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Партнерске</w:t>
            </w:r>
            <w:r w:rsidR="007649A1" w:rsidRPr="0015193B">
              <w:rPr>
                <w:rFonts w:ascii="Times New Roman" w:hAnsi="Times New Roman" w:cs="Times New Roman"/>
              </w:rPr>
              <w:t xml:space="preserve"> институције 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Рок за завршетак активности (датум)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7F4099">
            <w:pPr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Веза с програмским буџетом</w:t>
            </w:r>
          </w:p>
          <w:p w:rsidR="007649A1" w:rsidRPr="0015193B" w:rsidRDefault="007649A1" w:rsidP="007F4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7649A1" w:rsidRPr="0015193B" w:rsidRDefault="007649A1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Укупни процењени финансијска средства по изворима финансирања у 000 РСД.</w:t>
            </w:r>
            <w:r w:rsidRPr="0015193B">
              <w:rPr>
                <w:rStyle w:val="FootnoteReference"/>
                <w:rFonts w:ascii="Times New Roman" w:hAnsi="Times New Roman" w:cs="Times New Roman"/>
              </w:rPr>
              <w:footnoteReference w:id="45"/>
            </w:r>
          </w:p>
        </w:tc>
      </w:tr>
      <w:tr w:rsidR="0015193B" w:rsidRPr="0015193B" w:rsidTr="007B4A8C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2CC" w:themeFill="accent4" w:themeFillTint="33"/>
          </w:tcPr>
          <w:p w:rsidR="008D41E4" w:rsidRPr="0015193B" w:rsidRDefault="008D41E4" w:rsidP="00C05F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FFF2CC" w:themeFill="accent4" w:themeFillTint="33"/>
          </w:tcPr>
          <w:p w:rsidR="008D41E4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2020.</w:t>
            </w:r>
          </w:p>
        </w:tc>
        <w:tc>
          <w:tcPr>
            <w:tcW w:w="1442" w:type="dxa"/>
            <w:shd w:val="clear" w:color="auto" w:fill="FFF2CC" w:themeFill="accent4" w:themeFillTint="33"/>
          </w:tcPr>
          <w:p w:rsidR="008D41E4" w:rsidRPr="0015193B" w:rsidRDefault="004A6A23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2021.</w:t>
            </w:r>
          </w:p>
        </w:tc>
        <w:tc>
          <w:tcPr>
            <w:tcW w:w="1528" w:type="dxa"/>
            <w:shd w:val="clear" w:color="auto" w:fill="FFF2CC" w:themeFill="accent4" w:themeFillTint="33"/>
          </w:tcPr>
          <w:p w:rsidR="008D41E4" w:rsidRPr="0015193B" w:rsidRDefault="00ED13D8" w:rsidP="00C05FCF">
            <w:pPr>
              <w:jc w:val="center"/>
              <w:rPr>
                <w:rFonts w:ascii="Times New Roman" w:hAnsi="Times New Roman" w:cs="Times New Roman"/>
              </w:rPr>
            </w:pPr>
            <w:r w:rsidRPr="0015193B">
              <w:rPr>
                <w:rFonts w:ascii="Times New Roman" w:hAnsi="Times New Roman" w:cs="Times New Roman"/>
              </w:rPr>
              <w:t>2022.</w:t>
            </w:r>
          </w:p>
        </w:tc>
      </w:tr>
      <w:tr w:rsidR="0015193B" w:rsidRPr="00D34B1D" w:rsidTr="007B4A8C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20557B" w:rsidRPr="00D34B1D" w:rsidRDefault="009C02BA" w:rsidP="001B4C3D">
            <w:pPr>
              <w:spacing w:after="160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1.3.4.1 </w:t>
            </w:r>
            <w:r w:rsidR="00CF2CB0" w:rsidRPr="00D34B1D">
              <w:rPr>
                <w:rFonts w:ascii="Times New Roman" w:hAnsi="Times New Roman" w:cs="Times New Roman"/>
              </w:rPr>
              <w:t xml:space="preserve">Повећање доступности </w:t>
            </w:r>
            <w:r w:rsidR="00CF2CB0" w:rsidRPr="00D34B1D">
              <w:rPr>
                <w:rFonts w:ascii="Times New Roman" w:hAnsi="Times New Roman" w:cs="Times New Roman"/>
                <w:bCs/>
              </w:rPr>
              <w:t>лекова</w:t>
            </w:r>
            <w:r w:rsidR="00CF2CB0" w:rsidRPr="00D34B1D">
              <w:rPr>
                <w:rFonts w:ascii="Times New Roman" w:hAnsi="Times New Roman" w:cs="Times New Roman"/>
              </w:rPr>
              <w:t xml:space="preserve"> са листе есенцијалних лекова за супортивну онкологију и палијативно збрињавање (на терет РФЗО)  </w:t>
            </w:r>
          </w:p>
        </w:tc>
        <w:tc>
          <w:tcPr>
            <w:tcW w:w="1248" w:type="dxa"/>
            <w:shd w:val="clear" w:color="auto" w:fill="auto"/>
          </w:tcPr>
          <w:p w:rsidR="009C02BA" w:rsidRPr="00D34B1D" w:rsidRDefault="00077DC1" w:rsidP="00C05FCF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D34B1D">
              <w:rPr>
                <w:rFonts w:ascii="Times New Roman" w:hAnsi="Times New Roman"/>
              </w:rPr>
              <w:t xml:space="preserve">МЗ </w:t>
            </w:r>
          </w:p>
        </w:tc>
        <w:tc>
          <w:tcPr>
            <w:tcW w:w="1350" w:type="dxa"/>
            <w:shd w:val="clear" w:color="auto" w:fill="auto"/>
          </w:tcPr>
          <w:p w:rsidR="009C02BA" w:rsidRPr="00D34B1D" w:rsidRDefault="009C0F97" w:rsidP="00073A6E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34B1D">
              <w:rPr>
                <w:rFonts w:ascii="Times New Roman" w:hAnsi="Times New Roman"/>
              </w:rPr>
              <w:t>РФЗО</w:t>
            </w:r>
            <w:r w:rsidR="00955D1C" w:rsidRPr="00D34B1D">
              <w:rPr>
                <w:rFonts w:ascii="Times New Roman" w:hAnsi="Times New Roman"/>
              </w:rPr>
              <w:t xml:space="preserve">, ИОРС, </w:t>
            </w:r>
            <w:r w:rsidRPr="00D34B1D">
              <w:rPr>
                <w:rFonts w:ascii="Times New Roman" w:hAnsi="Times New Roman"/>
              </w:rPr>
              <w:t>РСК</w:t>
            </w:r>
            <w:r w:rsidR="00955D1C" w:rsidRPr="00D34B1D">
              <w:rPr>
                <w:rFonts w:ascii="Times New Roman" w:hAnsi="Times New Roman"/>
              </w:rPr>
              <w:t xml:space="preserve"> за цитотоксич</w:t>
            </w:r>
            <w:r w:rsidR="00073A6E" w:rsidRPr="00D34B1D">
              <w:rPr>
                <w:rFonts w:ascii="Times New Roman" w:hAnsi="Times New Roman"/>
              </w:rPr>
              <w:t>не</w:t>
            </w:r>
            <w:r w:rsidR="00955D1C" w:rsidRPr="00D34B1D">
              <w:rPr>
                <w:rFonts w:ascii="Times New Roman" w:hAnsi="Times New Roman"/>
              </w:rPr>
              <w:t xml:space="preserve"> леков</w:t>
            </w:r>
            <w:r w:rsidR="00073A6E" w:rsidRPr="00D34B1D">
              <w:rPr>
                <w:rFonts w:ascii="Times New Roman" w:hAnsi="Times New Roman"/>
              </w:rPr>
              <w:t>е</w:t>
            </w:r>
            <w:r w:rsidR="00955D1C" w:rsidRPr="00D34B1D">
              <w:rPr>
                <w:rFonts w:ascii="Times New Roman" w:hAnsi="Times New Roman"/>
              </w:rPr>
              <w:t xml:space="preserve">, </w:t>
            </w:r>
            <w:r w:rsidR="00132695" w:rsidRPr="00D34B1D">
              <w:rPr>
                <w:rFonts w:ascii="Times New Roman" w:hAnsi="Times New Roman"/>
              </w:rPr>
              <w:t>ИОВ</w:t>
            </w:r>
            <w:r w:rsidR="00955D1C" w:rsidRPr="00D34B1D">
              <w:rPr>
                <w:rFonts w:ascii="Times New Roman" w:hAnsi="Times New Roman"/>
              </w:rPr>
              <w:t xml:space="preserve">, </w:t>
            </w:r>
            <w:r w:rsidR="00073A6E" w:rsidRPr="00D34B1D">
              <w:rPr>
                <w:rFonts w:ascii="Times New Roman" w:hAnsi="Times New Roman"/>
              </w:rPr>
              <w:t>ИПБВ</w:t>
            </w:r>
          </w:p>
        </w:tc>
        <w:tc>
          <w:tcPr>
            <w:tcW w:w="1266" w:type="dxa"/>
            <w:shd w:val="clear" w:color="auto" w:fill="auto"/>
          </w:tcPr>
          <w:p w:rsidR="009C02BA" w:rsidRPr="00D34B1D" w:rsidRDefault="00CE0ECA" w:rsidP="00B82A46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4A6A23" w:rsidRPr="00D34B1D">
              <w:rPr>
                <w:rFonts w:ascii="Times New Roman" w:hAnsi="Times New Roman" w:cs="Times New Roman"/>
              </w:rPr>
              <w:t>2021.</w:t>
            </w:r>
            <w:r w:rsidR="00BA3166" w:rsidRPr="00D34B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3" w:type="dxa"/>
            <w:shd w:val="clear" w:color="auto" w:fill="auto"/>
          </w:tcPr>
          <w:p w:rsidR="009C02BA" w:rsidRPr="00D34B1D" w:rsidRDefault="009C5AB4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234635" w:rsidRPr="00D34B1D" w:rsidRDefault="00234635" w:rsidP="00C05FC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9C02BA" w:rsidRPr="00D34B1D" w:rsidRDefault="009C02BA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9C02BA" w:rsidRPr="00D34B1D" w:rsidRDefault="000C21C3" w:rsidP="00EA11F4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1528" w:type="dxa"/>
            <w:shd w:val="clear" w:color="auto" w:fill="auto"/>
          </w:tcPr>
          <w:p w:rsidR="009C02BA" w:rsidRPr="00D34B1D" w:rsidRDefault="000C21C3" w:rsidP="00EA11F4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</w:tr>
      <w:tr w:rsidR="0015193B" w:rsidRPr="0015193B" w:rsidTr="007B4A8C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6111C" w:rsidRPr="00D34B1D" w:rsidRDefault="0086111C" w:rsidP="000F1E32">
            <w:pPr>
              <w:spacing w:after="160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1.3.4.2 Израда/измена водича за примену лекова ван индикација и доза за које је лек регистрован (off label) у палијативном збрињавању и супортивној онкологији, а у складу сa међународним водичима клиничке праксе</w:t>
            </w:r>
          </w:p>
        </w:tc>
        <w:tc>
          <w:tcPr>
            <w:tcW w:w="1248" w:type="dxa"/>
            <w:shd w:val="clear" w:color="auto" w:fill="auto"/>
          </w:tcPr>
          <w:p w:rsidR="0086111C" w:rsidRPr="00D34B1D" w:rsidRDefault="0086111C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eastAsia="Calibri" w:hAnsi="Times New Roman" w:cs="Times New Roman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6111C" w:rsidRPr="00D34B1D" w:rsidRDefault="0086111C" w:rsidP="00073A6E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РФЗО, ИОРС, РСК за цитотоксичне лекове, ИОВ, ИПБВ</w:t>
            </w:r>
          </w:p>
        </w:tc>
        <w:tc>
          <w:tcPr>
            <w:tcW w:w="1266" w:type="dxa"/>
            <w:shd w:val="clear" w:color="auto" w:fill="auto"/>
          </w:tcPr>
          <w:p w:rsidR="0086111C" w:rsidRPr="00D34B1D" w:rsidRDefault="00CE0ECA" w:rsidP="00C05FCF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 xml:space="preserve">4. квартал </w:t>
            </w:r>
            <w:r w:rsidR="0086111C" w:rsidRPr="00D34B1D"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1713" w:type="dxa"/>
            <w:shd w:val="clear" w:color="auto" w:fill="auto"/>
          </w:tcPr>
          <w:p w:rsidR="0086111C" w:rsidRPr="00D34B1D" w:rsidRDefault="009C5AB4" w:rsidP="005812C5">
            <w:pPr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РФЗО</w:t>
            </w:r>
          </w:p>
        </w:tc>
        <w:tc>
          <w:tcPr>
            <w:tcW w:w="1261" w:type="dxa"/>
            <w:shd w:val="clear" w:color="auto" w:fill="auto"/>
          </w:tcPr>
          <w:p w:rsidR="0086111C" w:rsidRPr="00D34B1D" w:rsidRDefault="0086111C" w:rsidP="002346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86111C" w:rsidRPr="00D34B1D" w:rsidRDefault="0086111C" w:rsidP="00C05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</w:tcPr>
          <w:p w:rsidR="0086111C" w:rsidRPr="00D34B1D" w:rsidRDefault="000C21C3" w:rsidP="00EA11F4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  <w:tc>
          <w:tcPr>
            <w:tcW w:w="1528" w:type="dxa"/>
            <w:shd w:val="clear" w:color="auto" w:fill="auto"/>
          </w:tcPr>
          <w:p w:rsidR="0086111C" w:rsidRPr="00D34B1D" w:rsidRDefault="000C21C3" w:rsidP="00EA11F4">
            <w:pPr>
              <w:jc w:val="right"/>
              <w:rPr>
                <w:rFonts w:ascii="Times New Roman" w:hAnsi="Times New Roman" w:cs="Times New Roman"/>
              </w:rPr>
            </w:pPr>
            <w:r w:rsidRPr="00D34B1D">
              <w:rPr>
                <w:rFonts w:ascii="Times New Roman" w:hAnsi="Times New Roman" w:cs="Times New Roman"/>
              </w:rPr>
              <w:t>У оквиру лимита финансијског плана</w:t>
            </w:r>
          </w:p>
        </w:tc>
      </w:tr>
    </w:tbl>
    <w:p w:rsidR="0039404C" w:rsidRPr="00D34B1D" w:rsidRDefault="0039404C" w:rsidP="00CA7D9C">
      <w:pPr>
        <w:spacing w:line="240" w:lineRule="auto"/>
        <w:rPr>
          <w:rFonts w:ascii="Times New Roman" w:hAnsi="Times New Roman" w:cs="Times New Roman"/>
          <w:lang w:val="sr-Cyrl-RS"/>
        </w:rPr>
      </w:pPr>
      <w:bookmarkStart w:id="3" w:name="_GoBack"/>
      <w:bookmarkEnd w:id="3"/>
    </w:p>
    <w:sectPr w:rsidR="0039404C" w:rsidRPr="00D34B1D" w:rsidSect="00E530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DE" w:rsidRDefault="00D462DE" w:rsidP="00F82347">
      <w:pPr>
        <w:spacing w:after="0" w:line="240" w:lineRule="auto"/>
      </w:pPr>
      <w:r>
        <w:separator/>
      </w:r>
    </w:p>
  </w:endnote>
  <w:endnote w:type="continuationSeparator" w:id="0">
    <w:p w:rsidR="00D462DE" w:rsidRDefault="00D462DE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DE" w:rsidRDefault="00D462DE" w:rsidP="00F82347">
      <w:pPr>
        <w:spacing w:after="0" w:line="240" w:lineRule="auto"/>
      </w:pPr>
      <w:r>
        <w:separator/>
      </w:r>
    </w:p>
  </w:footnote>
  <w:footnote w:type="continuationSeparator" w:id="0">
    <w:p w:rsidR="00D462DE" w:rsidRDefault="00D462DE" w:rsidP="00F82347">
      <w:pPr>
        <w:spacing w:after="0" w:line="240" w:lineRule="auto"/>
      </w:pPr>
      <w:r>
        <w:continuationSeparator/>
      </w:r>
    </w:p>
  </w:footnote>
  <w:footnote w:id="1">
    <w:p w:rsidR="00A22CE9" w:rsidRPr="006C172E" w:rsidRDefault="00A22CE9" w:rsidP="004A43C4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2">
    <w:p w:rsidR="00A22CE9" w:rsidRPr="006C172E" w:rsidRDefault="00A22CE9" w:rsidP="004A43C4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3">
    <w:p w:rsidR="00A22CE9" w:rsidRPr="00E22234" w:rsidRDefault="00A22CE9" w:rsidP="004A43C4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lang w:val="uz-Cyrl-UZ"/>
        </w:rPr>
        <w:t xml:space="preserve"> Препорука 2003/54/ЕC о превенцији пушења и иницијативама за унапређење контроле дувана и Препорука 2009/C 296/02 o животној средини без дуванског дима</w:t>
      </w:r>
    </w:p>
  </w:footnote>
  <w:footnote w:id="4">
    <w:p w:rsidR="00A22CE9" w:rsidRPr="006C172E" w:rsidRDefault="00A22CE9" w:rsidP="004A43C4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5">
    <w:p w:rsidR="00A22CE9" w:rsidRPr="006C172E" w:rsidRDefault="00A22CE9" w:rsidP="004A43C4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6">
    <w:p w:rsidR="00A22CE9" w:rsidRPr="006C172E" w:rsidRDefault="00A22CE9" w:rsidP="00DF4FE6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У периоду од 1. јануара до 30. јуна 2018, проценат пацијената који су почели радиотерапију у року од 28 дана од успостављања радиотерапијом индикације је следећа: а) за рак дојке - 31,6%, б) за рак грличћа материце - 32,9% в) за рак простате - 39,35% за рак плућа - 45.6% (подаци из 6 радиотерапијских центара достављени канцеларији "Другог пројекта  развоја здравства Србије") </w:t>
      </w:r>
    </w:p>
  </w:footnote>
  <w:footnote w:id="7">
    <w:p w:rsidR="00A22CE9" w:rsidRPr="00E22234" w:rsidRDefault="00A22CE9" w:rsidP="00583AE9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Рак плућа, дебелог црева, дојке, простате и бешике, од почетних симптома до почетка прве терапије</w:t>
      </w:r>
    </w:p>
  </w:footnote>
  <w:footnote w:id="8">
    <w:p w:rsidR="00A22CE9" w:rsidRPr="006C172E" w:rsidRDefault="00A22CE9" w:rsidP="00583AE9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9">
    <w:p w:rsidR="00A22CE9" w:rsidRPr="006C172E" w:rsidRDefault="00A22CE9" w:rsidP="00776C4E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 xml:space="preserve"> Звездицом су о</w:t>
      </w:r>
      <w:r>
        <w:rPr>
          <w:rFonts w:ascii="Times New Roman" w:hAnsi="Times New Roman" w:cs="Times New Roman"/>
          <w:sz w:val="18"/>
          <w:szCs w:val="18"/>
          <w:lang w:val="uz-Cyrl-UZ"/>
        </w:rPr>
        <w:t>значена средства која нису у по</w:t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>т</w:t>
      </w:r>
      <w:r>
        <w:rPr>
          <w:rFonts w:ascii="Times New Roman" w:hAnsi="Times New Roman" w:cs="Times New Roman"/>
          <w:sz w:val="18"/>
          <w:szCs w:val="18"/>
          <w:lang w:val="uz-Cyrl-UZ"/>
        </w:rPr>
        <w:t>п</w:t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>уности обезбеђена</w:t>
      </w:r>
    </w:p>
  </w:footnote>
  <w:footnote w:id="10">
    <w:p w:rsidR="00A22CE9" w:rsidRPr="00E22234" w:rsidRDefault="00A22CE9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lang w:val="uz-Cyrl-UZ"/>
        </w:rPr>
        <w:t xml:space="preserve"> </w:t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Једина </w:t>
      </w:r>
      <w:r w:rsidRPr="006C172E">
        <w:rPr>
          <w:rFonts w:ascii="Times New Roman" w:hAnsi="Times New Roman" w:cs="Times New Roman"/>
          <w:sz w:val="18"/>
          <w:szCs w:val="18"/>
          <w:lang w:val="sr-Cyrl-CS"/>
        </w:rPr>
        <w:t>установа секундарног нивоа здравствене заштите која пружа услуге радиотерапије је ЗЦ Кладово</w:t>
      </w:r>
    </w:p>
  </w:footnote>
  <w:footnote w:id="11">
    <w:p w:rsidR="00A22CE9" w:rsidRPr="00E22234" w:rsidRDefault="00A22CE9" w:rsidP="00C96FC7">
      <w:pPr>
        <w:pStyle w:val="FootnoteText"/>
        <w:rPr>
          <w:rFonts w:ascii="Times New Roman" w:hAnsi="Times New Roman" w:cs="Times New Roman"/>
          <w:color w:val="000000" w:themeColor="text1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lang w:val="uz-Cyrl-UZ"/>
        </w:rPr>
        <w:t xml:space="preserve"> </w:t>
      </w:r>
      <w:r w:rsidRPr="00E22234">
        <w:rPr>
          <w:rFonts w:ascii="Times New Roman" w:hAnsi="Times New Roman" w:cs="Times New Roman"/>
          <w:color w:val="000000" w:themeColor="text1"/>
          <w:lang w:val="uz-Cyrl-UZ"/>
        </w:rPr>
        <w:t>У складу са препорукама Европског удружења за медицинску онкологију (European Society of Medical Oncology ЕSМО) и препорукaмa и критеријумима за акредитацију Организације европских института за онкологију (Organisation of European Cancer Institutes (ОECI)</w:t>
      </w:r>
    </w:p>
  </w:footnote>
  <w:footnote w:id="12">
    <w:p w:rsidR="00A22CE9" w:rsidRPr="00E22234" w:rsidRDefault="00A22CE9" w:rsidP="006C5541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lang w:val="uz-Cyrl-UZ"/>
        </w:rPr>
        <w:t xml:space="preserve"> 22 трансплантације на 1 милион деце, односно 28-30 трансплантација у Србији</w:t>
      </w:r>
      <w:r>
        <w:rPr>
          <w:rFonts w:ascii="Times New Roman" w:hAnsi="Times New Roman" w:cs="Times New Roman"/>
          <w:lang w:val="uz-Cyrl-UZ"/>
        </w:rPr>
        <w:t xml:space="preserve"> (тренутно се у Србији уради 24</w:t>
      </w:r>
      <w:r w:rsidRPr="00E22234">
        <w:rPr>
          <w:rFonts w:ascii="Times New Roman" w:hAnsi="Times New Roman" w:cs="Times New Roman"/>
          <w:lang w:val="uz-Cyrl-UZ"/>
        </w:rPr>
        <w:t xml:space="preserve"> годишње)</w:t>
      </w:r>
    </w:p>
  </w:footnote>
  <w:footnote w:id="13">
    <w:p w:rsidR="00A22CE9" w:rsidRPr="006C172E" w:rsidRDefault="00A22CE9" w:rsidP="00DF4FE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14">
    <w:p w:rsidR="00A22CE9" w:rsidRPr="006C172E" w:rsidRDefault="00A22CE9" w:rsidP="00DF4FE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15">
    <w:p w:rsidR="00A22CE9" w:rsidRPr="006C172E" w:rsidRDefault="00A22CE9" w:rsidP="009C582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16">
    <w:p w:rsidR="00A22CE9" w:rsidRPr="006C172E" w:rsidRDefault="00A22CE9" w:rsidP="009C582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17">
    <w:p w:rsidR="00A22CE9" w:rsidRPr="006C172E" w:rsidRDefault="00A22CE9" w:rsidP="009C582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18">
    <w:p w:rsidR="00A22CE9" w:rsidRPr="006C172E" w:rsidRDefault="00A22CE9" w:rsidP="009C582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19">
    <w:p w:rsidR="00A22CE9" w:rsidRPr="00E22234" w:rsidRDefault="00A22CE9" w:rsidP="0092305B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</w:t>
      </w:r>
      <w:r w:rsidRPr="006C172E">
        <w:rPr>
          <w:rFonts w:ascii="Times New Roman" w:hAnsi="Times New Roman" w:cs="Times New Roman"/>
          <w:sz w:val="18"/>
          <w:szCs w:val="18"/>
          <w:lang w:val="ru-RU"/>
        </w:rPr>
        <w:t>Психијатријски коморбидитет, болести зависности, суицидални пацијенти, пацијенти са инвалидитетом, пацијенти самохрани родитељи, пацијенти са ХИВ-ом/сидом, пацијенти корисници услуга центара за социјални рад, пацијенти на издржавању затворске казне, пацијенти из маргинализованих група</w:t>
      </w:r>
    </w:p>
  </w:footnote>
  <w:footnote w:id="20">
    <w:p w:rsidR="00A22CE9" w:rsidRPr="006C172E" w:rsidRDefault="00A22CE9" w:rsidP="00A2274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21">
    <w:p w:rsidR="00A22CE9" w:rsidRPr="006C172E" w:rsidRDefault="00A22CE9" w:rsidP="00A2274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</w:t>
      </w:r>
      <w:r>
        <w:rPr>
          <w:rFonts w:ascii="Times New Roman" w:hAnsi="Times New Roman" w:cs="Times New Roman"/>
          <w:lang w:val="uz-Cyrl-UZ"/>
        </w:rPr>
        <w:t>значена средства која нису у по</w:t>
      </w:r>
      <w:r w:rsidRPr="006C172E">
        <w:rPr>
          <w:rFonts w:ascii="Times New Roman" w:hAnsi="Times New Roman" w:cs="Times New Roman"/>
          <w:lang w:val="uz-Cyrl-UZ"/>
        </w:rPr>
        <w:t>т</w:t>
      </w:r>
      <w:r>
        <w:rPr>
          <w:rFonts w:ascii="Times New Roman" w:hAnsi="Times New Roman" w:cs="Times New Roman"/>
          <w:lang w:val="uz-Cyrl-UZ"/>
        </w:rPr>
        <w:t>п</w:t>
      </w:r>
      <w:r w:rsidRPr="006C172E">
        <w:rPr>
          <w:rFonts w:ascii="Times New Roman" w:hAnsi="Times New Roman" w:cs="Times New Roman"/>
          <w:lang w:val="uz-Cyrl-UZ"/>
        </w:rPr>
        <w:t>уности обезбеђена</w:t>
      </w:r>
    </w:p>
  </w:footnote>
  <w:footnote w:id="22">
    <w:p w:rsidR="00A22CE9" w:rsidRPr="006C172E" w:rsidRDefault="00A22CE9" w:rsidP="00F80E2F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6C172E">
        <w:rPr>
          <w:rFonts w:ascii="Times New Roman" w:hAnsi="Times New Roman" w:cs="Times New Roman"/>
          <w:lang w:val="uz-Cyrl-UZ"/>
        </w:rPr>
        <w:t>Ц листа</w:t>
      </w:r>
    </w:p>
  </w:footnote>
  <w:footnote w:id="23">
    <w:p w:rsidR="00A22CE9" w:rsidRPr="006C172E" w:rsidRDefault="00A22CE9" w:rsidP="00A2274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24">
    <w:p w:rsidR="00A22CE9" w:rsidRPr="006C172E" w:rsidRDefault="00A22CE9" w:rsidP="008959B8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25">
    <w:p w:rsidR="00A22CE9" w:rsidRPr="006C172E" w:rsidRDefault="00A22CE9" w:rsidP="002F41B0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6C172E">
        <w:rPr>
          <w:rFonts w:ascii="Times New Roman" w:hAnsi="Times New Roman" w:cs="Times New Roman"/>
          <w:lang w:val="uz-Cyrl-UZ"/>
        </w:rPr>
        <w:t>Ц листа</w:t>
      </w:r>
    </w:p>
  </w:footnote>
  <w:footnote w:id="26">
    <w:p w:rsidR="00A22CE9" w:rsidRPr="00B064DA" w:rsidRDefault="00A22CE9">
      <w:pPr>
        <w:pStyle w:val="FootnoteText"/>
        <w:rPr>
          <w:lang w:val="uz-Cyrl-UZ"/>
        </w:rPr>
      </w:pPr>
      <w:r>
        <w:rPr>
          <w:rStyle w:val="FootnoteReference"/>
        </w:rPr>
        <w:footnoteRef/>
      </w:r>
      <w:r w:rsidRPr="00E22234">
        <w:rPr>
          <w:lang w:val="uz-Cyrl-UZ"/>
        </w:rPr>
        <w:t xml:space="preserve"> </w:t>
      </w:r>
      <w:r w:rsidRPr="00E22234">
        <w:rPr>
          <w:rFonts w:ascii="Times New Roman" w:hAnsi="Times New Roman" w:cs="Times New Roman"/>
          <w:lang w:val="uz-Cyrl-UZ"/>
        </w:rPr>
        <w:t>Податак доставио АЛИМС</w:t>
      </w:r>
    </w:p>
  </w:footnote>
  <w:footnote w:id="27">
    <w:p w:rsidR="00A22CE9" w:rsidRPr="006C172E" w:rsidRDefault="00A22CE9" w:rsidP="00A06672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28">
    <w:p w:rsidR="00A22CE9" w:rsidRPr="006C172E" w:rsidRDefault="00A22CE9" w:rsidP="00A06672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29">
    <w:p w:rsidR="00A22CE9" w:rsidRPr="006C172E" w:rsidRDefault="00A22CE9" w:rsidP="003130D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30">
    <w:p w:rsidR="00A22CE9" w:rsidRPr="006C172E" w:rsidRDefault="00A22CE9" w:rsidP="003130D6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31">
    <w:p w:rsidR="00A22CE9" w:rsidRPr="00E22234" w:rsidRDefault="00A22CE9" w:rsidP="0031030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</w:t>
      </w:r>
      <w:r w:rsidRPr="006C172E">
        <w:rPr>
          <w:rFonts w:ascii="Times New Roman" w:eastAsia="Cambria" w:hAnsi="Times New Roman" w:cs="Times New Roman"/>
          <w:color w:val="000000"/>
          <w:sz w:val="18"/>
          <w:szCs w:val="18"/>
          <w:lang w:val="uz-Cyrl-UZ"/>
        </w:rPr>
        <w:t>Подаци на дан 31.12.2017, онако како су установе известиле ИЈЗС „Др Милан Јовановић Батут“</w:t>
      </w:r>
    </w:p>
  </w:footnote>
  <w:footnote w:id="32">
    <w:p w:rsidR="00A22CE9" w:rsidRPr="006C172E" w:rsidRDefault="00A22CE9" w:rsidP="00310301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</w:t>
      </w:r>
      <w:r w:rsidRPr="006C172E">
        <w:rPr>
          <w:rFonts w:ascii="Times New Roman" w:eastAsia="Cambria" w:hAnsi="Times New Roman" w:cs="Times New Roman"/>
          <w:color w:val="000000"/>
          <w:sz w:val="18"/>
          <w:szCs w:val="18"/>
          <w:lang w:val="uz-Cyrl-UZ"/>
        </w:rPr>
        <w:t>Подаци на дан 31.12.2017, онако како су установе известиле ИЈЗС „Др Милан Јовановић Батут“</w:t>
      </w:r>
    </w:p>
  </w:footnote>
  <w:footnote w:id="33">
    <w:p w:rsidR="00A22CE9" w:rsidRPr="006C172E" w:rsidRDefault="00A22CE9" w:rsidP="00C3393E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Бела књига о нормативима и стандардима за палијативно збрињавање у Европи, препорука Европског удружења за палијативно збрињавање (European Association for Palliative Care - EAPC)</w:t>
      </w:r>
    </w:p>
  </w:footnote>
  <w:footnote w:id="34">
    <w:p w:rsidR="00A22CE9" w:rsidRPr="006C172E" w:rsidRDefault="00A22CE9" w:rsidP="009F5372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</w:t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>Шифра програма и програмске активности или пројекта у оквиру ког се обезбеђују средства</w:t>
      </w:r>
    </w:p>
  </w:footnote>
  <w:footnote w:id="35">
    <w:p w:rsidR="00A22CE9" w:rsidRPr="006C172E" w:rsidRDefault="00A22CE9" w:rsidP="009F5372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>Звездицом су означена средства која нису у поптуности обезбеђена</w:t>
      </w:r>
    </w:p>
  </w:footnote>
  <w:footnote w:id="36">
    <w:p w:rsidR="00A22CE9" w:rsidRPr="006C172E" w:rsidRDefault="00A22CE9" w:rsidP="00073A6E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lang w:val="uz-Cyrl-UZ"/>
        </w:rPr>
        <w:t xml:space="preserve"> </w:t>
      </w:r>
      <w:r w:rsidRPr="006C172E">
        <w:rPr>
          <w:rFonts w:ascii="Times New Roman" w:hAnsi="Times New Roman" w:cs="Times New Roman"/>
          <w:sz w:val="18"/>
          <w:szCs w:val="18"/>
          <w:lang w:val="sr-Cyrl-CS"/>
        </w:rPr>
        <w:t>У чијем саставу би били онколог, специјалиста палијативне медицине, психоонколог, социјални радник, представник НВО, представник удружења пацијената и духовник</w:t>
      </w:r>
    </w:p>
  </w:footnote>
  <w:footnote w:id="37">
    <w:p w:rsidR="00A22CE9" w:rsidRPr="006C172E" w:rsidRDefault="00A22CE9" w:rsidP="00204369">
      <w:pPr>
        <w:spacing w:after="0" w:line="240" w:lineRule="auto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6C17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172E">
        <w:rPr>
          <w:rFonts w:ascii="Times New Roman" w:eastAsia="Cambria" w:hAnsi="Times New Roman" w:cs="Times New Roman"/>
          <w:color w:val="000000"/>
          <w:sz w:val="18"/>
          <w:szCs w:val="18"/>
          <w:lang w:val="uz-Cyrl-UZ"/>
        </w:rPr>
        <w:t>Подаци на дан 31.12.2017, онако к</w:t>
      </w:r>
      <w:r>
        <w:rPr>
          <w:rFonts w:ascii="Times New Roman" w:eastAsia="Cambria" w:hAnsi="Times New Roman" w:cs="Times New Roman"/>
          <w:color w:val="000000"/>
          <w:sz w:val="18"/>
          <w:szCs w:val="18"/>
          <w:lang w:val="uz-Cyrl-UZ"/>
        </w:rPr>
        <w:t>ако су установе известиле ИЈЗС “</w:t>
      </w:r>
      <w:r w:rsidRPr="006C172E">
        <w:rPr>
          <w:rFonts w:ascii="Times New Roman" w:eastAsia="Cambria" w:hAnsi="Times New Roman" w:cs="Times New Roman"/>
          <w:color w:val="000000"/>
          <w:sz w:val="18"/>
          <w:szCs w:val="18"/>
          <w:lang w:val="uz-Cyrl-UZ"/>
        </w:rPr>
        <w:t>Др Милан Јовановић Батут"</w:t>
      </w:r>
    </w:p>
  </w:footnote>
  <w:footnote w:id="38">
    <w:p w:rsidR="00A22CE9" w:rsidRPr="006C172E" w:rsidRDefault="00A22CE9" w:rsidP="009F5372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</w:t>
      </w:r>
      <w:r w:rsidRPr="006C172E">
        <w:rPr>
          <w:rFonts w:ascii="Times New Roman" w:hAnsi="Times New Roman" w:cs="Times New Roman"/>
          <w:sz w:val="18"/>
          <w:szCs w:val="18"/>
          <w:lang w:val="uz-Cyrl-UZ"/>
        </w:rPr>
        <w:t>Шифра програма и програмске активности или пројекта у оквиру ког се обезбеђују средства</w:t>
      </w:r>
    </w:p>
  </w:footnote>
  <w:footnote w:id="39">
    <w:p w:rsidR="00A22CE9" w:rsidRPr="006C172E" w:rsidRDefault="00A22CE9" w:rsidP="006E080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40">
    <w:p w:rsidR="00A22CE9" w:rsidRPr="006C172E" w:rsidRDefault="00A22CE9" w:rsidP="006E0807">
      <w:pPr>
        <w:pStyle w:val="FootnoteText"/>
        <w:rPr>
          <w:rFonts w:ascii="Times New Roman" w:hAnsi="Times New Roman" w:cs="Times New Roman"/>
          <w:sz w:val="18"/>
          <w:szCs w:val="18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</w:t>
      </w:r>
      <w:r w:rsidRPr="006C172E">
        <w:rPr>
          <w:rFonts w:ascii="Times New Roman" w:hAnsi="Times New Roman" w:cs="Times New Roman"/>
          <w:lang w:val="uz-Cyrl-UZ"/>
        </w:rPr>
        <w:t>Документ Стандарди у области палијативног збрињавања развијен је у оквиру  пројекта Министарства здравља „Развој палијативног збрињавања у Србији“ који је финансирала Европска унија</w:t>
      </w:r>
    </w:p>
  </w:footnote>
  <w:footnote w:id="41">
    <w:p w:rsidR="00A22CE9" w:rsidRPr="00E22234" w:rsidRDefault="00A22CE9" w:rsidP="00815E1A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22234">
        <w:rPr>
          <w:rFonts w:ascii="Times New Roman" w:hAnsi="Times New Roman" w:cs="Times New Roman"/>
          <w:sz w:val="18"/>
          <w:szCs w:val="18"/>
          <w:lang w:val="uz-Cyrl-UZ"/>
        </w:rPr>
        <w:t xml:space="preserve"> "</w:t>
      </w:r>
      <w:r w:rsidRPr="00E22234">
        <w:rPr>
          <w:rFonts w:ascii="Times New Roman" w:hAnsi="Times New Roman" w:cs="Times New Roman"/>
          <w:lang w:val="uz-Cyrl-UZ"/>
        </w:rPr>
        <w:t>Службени гласник РС", бр. 109 од 30. децембра 2016, 20 од 22. марта 2019.</w:t>
      </w:r>
    </w:p>
  </w:footnote>
  <w:footnote w:id="42">
    <w:p w:rsidR="00A22CE9" w:rsidRPr="006C172E" w:rsidRDefault="00A22CE9" w:rsidP="006E080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43">
    <w:p w:rsidR="00A22CE9" w:rsidRPr="006C172E" w:rsidRDefault="00A22CE9" w:rsidP="006E0807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  <w:footnote w:id="44">
    <w:p w:rsidR="00A22CE9" w:rsidRPr="006C172E" w:rsidRDefault="00A22CE9" w:rsidP="009C02BA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Шифра програма и програмске активности или пројекта у оквиру ког се обезбеђују средства</w:t>
      </w:r>
    </w:p>
  </w:footnote>
  <w:footnote w:id="45">
    <w:p w:rsidR="00A22CE9" w:rsidRPr="006C172E" w:rsidRDefault="00A22CE9" w:rsidP="009C02BA">
      <w:pPr>
        <w:pStyle w:val="FootnoteText"/>
        <w:rPr>
          <w:rFonts w:ascii="Times New Roman" w:hAnsi="Times New Roman" w:cs="Times New Roman"/>
          <w:lang w:val="uz-Cyrl-UZ"/>
        </w:rPr>
      </w:pPr>
      <w:r w:rsidRPr="006C172E">
        <w:rPr>
          <w:rStyle w:val="FootnoteReference"/>
          <w:rFonts w:ascii="Times New Roman" w:hAnsi="Times New Roman" w:cs="Times New Roman"/>
        </w:rPr>
        <w:footnoteRef/>
      </w:r>
      <w:r w:rsidRPr="006C172E">
        <w:rPr>
          <w:rFonts w:ascii="Times New Roman" w:hAnsi="Times New Roman" w:cs="Times New Roman"/>
          <w:lang w:val="uz-Cyrl-UZ"/>
        </w:rPr>
        <w:t xml:space="preserve"> Звездицом су означена средства која нису у поптуности обезбеђена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 w:rsidP="00DC65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5307A" w:rsidRDefault="00E53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 w:rsidP="00DC65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38</w:t>
    </w:r>
    <w:r>
      <w:rPr>
        <w:rStyle w:val="PageNumber"/>
      </w:rPr>
      <w:fldChar w:fldCharType="end"/>
    </w:r>
  </w:p>
  <w:p w:rsidR="00E5307A" w:rsidRDefault="00E530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07A" w:rsidRDefault="00E53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447F"/>
    <w:multiLevelType w:val="hybridMultilevel"/>
    <w:tmpl w:val="240EAAC4"/>
    <w:lvl w:ilvl="0" w:tplc="9760A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FA1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C2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2E6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D67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A84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24C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0B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543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555CFE"/>
    <w:multiLevelType w:val="hybridMultilevel"/>
    <w:tmpl w:val="6F50D286"/>
    <w:lvl w:ilvl="0" w:tplc="C3B813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6089"/>
    <w:multiLevelType w:val="hybridMultilevel"/>
    <w:tmpl w:val="5B0E829C"/>
    <w:lvl w:ilvl="0" w:tplc="FFB2E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EC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CA0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CC7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87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7A0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2EB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94F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B75731"/>
    <w:multiLevelType w:val="hybridMultilevel"/>
    <w:tmpl w:val="5E64C10C"/>
    <w:lvl w:ilvl="0" w:tplc="957AD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8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A9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AA3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A9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0AB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089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2C2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8AB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F5412D"/>
    <w:multiLevelType w:val="hybridMultilevel"/>
    <w:tmpl w:val="41B8884C"/>
    <w:lvl w:ilvl="0" w:tplc="33442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928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CEC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F0B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DA2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E26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C24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A60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98D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46D3E2C"/>
    <w:multiLevelType w:val="multilevel"/>
    <w:tmpl w:val="D0724F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A97080"/>
    <w:multiLevelType w:val="hybridMultilevel"/>
    <w:tmpl w:val="640E0B3A"/>
    <w:lvl w:ilvl="0" w:tplc="EC7E2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B43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D6B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32C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CE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EC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341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706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868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0E4760E"/>
    <w:multiLevelType w:val="hybridMultilevel"/>
    <w:tmpl w:val="A0FEC80A"/>
    <w:lvl w:ilvl="0" w:tplc="9C32B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70C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0E5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16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6C8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46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4F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188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E2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0B02B4"/>
    <w:multiLevelType w:val="hybridMultilevel"/>
    <w:tmpl w:val="A3081172"/>
    <w:lvl w:ilvl="0" w:tplc="C6647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A7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8AA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C5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0EB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F84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86D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2E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60EC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080633C"/>
    <w:multiLevelType w:val="hybridMultilevel"/>
    <w:tmpl w:val="88860BAA"/>
    <w:lvl w:ilvl="0" w:tplc="EEC6B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0A5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4E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08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8A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0C2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06D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186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2C4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2AC30A1"/>
    <w:multiLevelType w:val="hybridMultilevel"/>
    <w:tmpl w:val="AF303A28"/>
    <w:lvl w:ilvl="0" w:tplc="5C3AB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CE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BAB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C41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2C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C03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F60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CA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E03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3AB57B6"/>
    <w:multiLevelType w:val="hybridMultilevel"/>
    <w:tmpl w:val="53A670D8"/>
    <w:lvl w:ilvl="0" w:tplc="896A3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A0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B26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526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8CD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C4A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D21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98A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24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A576B1A"/>
    <w:multiLevelType w:val="hybridMultilevel"/>
    <w:tmpl w:val="3F00542E"/>
    <w:lvl w:ilvl="0" w:tplc="D6785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0EC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B63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1AB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F64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DA4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6EE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3EA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485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AEC7320"/>
    <w:multiLevelType w:val="hybridMultilevel"/>
    <w:tmpl w:val="B1AA5C52"/>
    <w:lvl w:ilvl="0" w:tplc="15A256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845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441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0F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94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1E5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785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10B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8C3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09C3A2A"/>
    <w:multiLevelType w:val="hybridMultilevel"/>
    <w:tmpl w:val="2FB8126A"/>
    <w:lvl w:ilvl="0" w:tplc="CAC0D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C42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5C9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F24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34F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66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786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367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B2E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3FD4BEE"/>
    <w:multiLevelType w:val="hybridMultilevel"/>
    <w:tmpl w:val="72A47BE2"/>
    <w:lvl w:ilvl="0" w:tplc="1A1C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448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80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A45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4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A0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0D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E9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3E5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4092A10"/>
    <w:multiLevelType w:val="hybridMultilevel"/>
    <w:tmpl w:val="C316CEB4"/>
    <w:lvl w:ilvl="0" w:tplc="6560A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FAA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E22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9E3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304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F68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8E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ED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E5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5392BB1"/>
    <w:multiLevelType w:val="hybridMultilevel"/>
    <w:tmpl w:val="E27A154A"/>
    <w:lvl w:ilvl="0" w:tplc="F5763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38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43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28A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C40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74A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60C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2E4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585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61D553A"/>
    <w:multiLevelType w:val="hybridMultilevel"/>
    <w:tmpl w:val="B894894E"/>
    <w:lvl w:ilvl="0" w:tplc="D9A42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E66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C63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00B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867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58F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AAC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C5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A6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6570DD0"/>
    <w:multiLevelType w:val="hybridMultilevel"/>
    <w:tmpl w:val="345AECD4"/>
    <w:lvl w:ilvl="0" w:tplc="06787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22A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2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3A6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44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1E1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06D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B84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706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72864A8"/>
    <w:multiLevelType w:val="hybridMultilevel"/>
    <w:tmpl w:val="AFB8C36E"/>
    <w:lvl w:ilvl="0" w:tplc="E93AD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DCB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76B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BAE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8A4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E21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F21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C65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0AB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91842EC"/>
    <w:multiLevelType w:val="hybridMultilevel"/>
    <w:tmpl w:val="5568EC88"/>
    <w:lvl w:ilvl="0" w:tplc="B7DAA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C0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96C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4C3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0E0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E67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3E7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D05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963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DEA1DC7"/>
    <w:multiLevelType w:val="hybridMultilevel"/>
    <w:tmpl w:val="35FA0602"/>
    <w:lvl w:ilvl="0" w:tplc="EB0CA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5CA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7E0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9A5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028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49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5C2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66D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9CD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F2A0AA0"/>
    <w:multiLevelType w:val="hybridMultilevel"/>
    <w:tmpl w:val="B322C2E2"/>
    <w:lvl w:ilvl="0" w:tplc="DA069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AC9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8C3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6E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82C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90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D2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14A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126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4624FCC"/>
    <w:multiLevelType w:val="hybridMultilevel"/>
    <w:tmpl w:val="FA66BF2E"/>
    <w:lvl w:ilvl="0" w:tplc="D152C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0A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466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40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E4D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087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60D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42B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81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D105142"/>
    <w:multiLevelType w:val="hybridMultilevel"/>
    <w:tmpl w:val="2514EC9A"/>
    <w:lvl w:ilvl="0" w:tplc="4E8CA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E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2CD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3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9886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C2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2EA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AE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C1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EC96C57"/>
    <w:multiLevelType w:val="hybridMultilevel"/>
    <w:tmpl w:val="16C63144"/>
    <w:lvl w:ilvl="0" w:tplc="506A6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C8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92F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E4C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187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307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DE7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801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CCC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19D5623"/>
    <w:multiLevelType w:val="hybridMultilevel"/>
    <w:tmpl w:val="8E7250F6"/>
    <w:lvl w:ilvl="0" w:tplc="827E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4E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85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040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F6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DA3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BA6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DE4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E07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62F283A"/>
    <w:multiLevelType w:val="hybridMultilevel"/>
    <w:tmpl w:val="CA3C184A"/>
    <w:lvl w:ilvl="0" w:tplc="4808D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848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B45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C87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94C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4B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62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DA5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DCA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AD45B0C"/>
    <w:multiLevelType w:val="hybridMultilevel"/>
    <w:tmpl w:val="271A6DB4"/>
    <w:lvl w:ilvl="0" w:tplc="2CC03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8CB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8A3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84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302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867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6D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087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241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B861F29"/>
    <w:multiLevelType w:val="hybridMultilevel"/>
    <w:tmpl w:val="32402B0A"/>
    <w:lvl w:ilvl="0" w:tplc="8E2A7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C87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422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66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225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0E4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1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10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25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17"/>
  </w:num>
  <w:num w:numId="3">
    <w:abstractNumId w:val="23"/>
  </w:num>
  <w:num w:numId="4">
    <w:abstractNumId w:val="11"/>
  </w:num>
  <w:num w:numId="5">
    <w:abstractNumId w:val="29"/>
  </w:num>
  <w:num w:numId="6">
    <w:abstractNumId w:val="6"/>
  </w:num>
  <w:num w:numId="7">
    <w:abstractNumId w:val="0"/>
  </w:num>
  <w:num w:numId="8">
    <w:abstractNumId w:val="3"/>
  </w:num>
  <w:num w:numId="9">
    <w:abstractNumId w:val="21"/>
  </w:num>
  <w:num w:numId="10">
    <w:abstractNumId w:val="27"/>
  </w:num>
  <w:num w:numId="11">
    <w:abstractNumId w:val="30"/>
  </w:num>
  <w:num w:numId="12">
    <w:abstractNumId w:val="24"/>
  </w:num>
  <w:num w:numId="13">
    <w:abstractNumId w:val="8"/>
  </w:num>
  <w:num w:numId="14">
    <w:abstractNumId w:val="10"/>
  </w:num>
  <w:num w:numId="15">
    <w:abstractNumId w:val="14"/>
  </w:num>
  <w:num w:numId="16">
    <w:abstractNumId w:val="26"/>
  </w:num>
  <w:num w:numId="17">
    <w:abstractNumId w:val="9"/>
  </w:num>
  <w:num w:numId="18">
    <w:abstractNumId w:val="22"/>
  </w:num>
  <w:num w:numId="19">
    <w:abstractNumId w:val="12"/>
  </w:num>
  <w:num w:numId="20">
    <w:abstractNumId w:val="18"/>
  </w:num>
  <w:num w:numId="21">
    <w:abstractNumId w:val="2"/>
  </w:num>
  <w:num w:numId="22">
    <w:abstractNumId w:val="19"/>
  </w:num>
  <w:num w:numId="23">
    <w:abstractNumId w:val="4"/>
  </w:num>
  <w:num w:numId="24">
    <w:abstractNumId w:val="5"/>
  </w:num>
  <w:num w:numId="25">
    <w:abstractNumId w:val="13"/>
  </w:num>
  <w:num w:numId="26">
    <w:abstractNumId w:val="28"/>
  </w:num>
  <w:num w:numId="27">
    <w:abstractNumId w:val="20"/>
  </w:num>
  <w:num w:numId="28">
    <w:abstractNumId w:val="16"/>
  </w:num>
  <w:num w:numId="29">
    <w:abstractNumId w:val="25"/>
  </w:num>
  <w:num w:numId="30">
    <w:abstractNumId w:val="7"/>
  </w:num>
  <w:num w:numId="3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PRZS 6">
    <w15:presenceInfo w15:providerId="None" w15:userId="DPRZS 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12F7"/>
    <w:rsid w:val="00001906"/>
    <w:rsid w:val="0000440E"/>
    <w:rsid w:val="0000600D"/>
    <w:rsid w:val="00006304"/>
    <w:rsid w:val="00006778"/>
    <w:rsid w:val="00006C0A"/>
    <w:rsid w:val="00011184"/>
    <w:rsid w:val="000128D2"/>
    <w:rsid w:val="00014B01"/>
    <w:rsid w:val="00014FEB"/>
    <w:rsid w:val="00015052"/>
    <w:rsid w:val="00016111"/>
    <w:rsid w:val="00016690"/>
    <w:rsid w:val="00017420"/>
    <w:rsid w:val="00017558"/>
    <w:rsid w:val="000177F7"/>
    <w:rsid w:val="00020358"/>
    <w:rsid w:val="000226AE"/>
    <w:rsid w:val="00022871"/>
    <w:rsid w:val="00022E62"/>
    <w:rsid w:val="00024113"/>
    <w:rsid w:val="000251E2"/>
    <w:rsid w:val="00025443"/>
    <w:rsid w:val="000255AF"/>
    <w:rsid w:val="0003054B"/>
    <w:rsid w:val="000317C9"/>
    <w:rsid w:val="0003269B"/>
    <w:rsid w:val="000357AF"/>
    <w:rsid w:val="000363D6"/>
    <w:rsid w:val="000363EC"/>
    <w:rsid w:val="00037CA3"/>
    <w:rsid w:val="00037D2D"/>
    <w:rsid w:val="00041061"/>
    <w:rsid w:val="00041B96"/>
    <w:rsid w:val="00041BC5"/>
    <w:rsid w:val="00041EC5"/>
    <w:rsid w:val="0004398C"/>
    <w:rsid w:val="00045772"/>
    <w:rsid w:val="00046EF2"/>
    <w:rsid w:val="000472AE"/>
    <w:rsid w:val="00047B83"/>
    <w:rsid w:val="00047C87"/>
    <w:rsid w:val="00050313"/>
    <w:rsid w:val="00053563"/>
    <w:rsid w:val="00053E59"/>
    <w:rsid w:val="00053F56"/>
    <w:rsid w:val="0005573F"/>
    <w:rsid w:val="0005614D"/>
    <w:rsid w:val="00056D03"/>
    <w:rsid w:val="00056D0C"/>
    <w:rsid w:val="0005756E"/>
    <w:rsid w:val="00057A35"/>
    <w:rsid w:val="00060BBF"/>
    <w:rsid w:val="000614BE"/>
    <w:rsid w:val="000615E6"/>
    <w:rsid w:val="00062462"/>
    <w:rsid w:val="00063055"/>
    <w:rsid w:val="00063113"/>
    <w:rsid w:val="00065B4D"/>
    <w:rsid w:val="0007004D"/>
    <w:rsid w:val="0007041D"/>
    <w:rsid w:val="000708BF"/>
    <w:rsid w:val="000713CC"/>
    <w:rsid w:val="00073A6E"/>
    <w:rsid w:val="00075532"/>
    <w:rsid w:val="00077A6F"/>
    <w:rsid w:val="00077DC1"/>
    <w:rsid w:val="00082A6D"/>
    <w:rsid w:val="00083236"/>
    <w:rsid w:val="000845B9"/>
    <w:rsid w:val="000853B8"/>
    <w:rsid w:val="000856F6"/>
    <w:rsid w:val="0008642C"/>
    <w:rsid w:val="00086A86"/>
    <w:rsid w:val="0008780D"/>
    <w:rsid w:val="00090C35"/>
    <w:rsid w:val="00090FE5"/>
    <w:rsid w:val="00091417"/>
    <w:rsid w:val="00091CFB"/>
    <w:rsid w:val="00092DC3"/>
    <w:rsid w:val="00093E2F"/>
    <w:rsid w:val="000953CB"/>
    <w:rsid w:val="000968DF"/>
    <w:rsid w:val="000975C3"/>
    <w:rsid w:val="000975DA"/>
    <w:rsid w:val="000A0222"/>
    <w:rsid w:val="000A0BE6"/>
    <w:rsid w:val="000A112B"/>
    <w:rsid w:val="000A33E8"/>
    <w:rsid w:val="000A3DA6"/>
    <w:rsid w:val="000A42C0"/>
    <w:rsid w:val="000A5035"/>
    <w:rsid w:val="000A5315"/>
    <w:rsid w:val="000A7288"/>
    <w:rsid w:val="000A79EE"/>
    <w:rsid w:val="000B0812"/>
    <w:rsid w:val="000B0EFB"/>
    <w:rsid w:val="000B1C40"/>
    <w:rsid w:val="000B45D4"/>
    <w:rsid w:val="000B5F85"/>
    <w:rsid w:val="000B6181"/>
    <w:rsid w:val="000B695C"/>
    <w:rsid w:val="000B72B4"/>
    <w:rsid w:val="000C154F"/>
    <w:rsid w:val="000C1E8C"/>
    <w:rsid w:val="000C21C3"/>
    <w:rsid w:val="000C333E"/>
    <w:rsid w:val="000C47D1"/>
    <w:rsid w:val="000C58E4"/>
    <w:rsid w:val="000D1771"/>
    <w:rsid w:val="000D2040"/>
    <w:rsid w:val="000D3416"/>
    <w:rsid w:val="000D3DA2"/>
    <w:rsid w:val="000D583B"/>
    <w:rsid w:val="000D5E6C"/>
    <w:rsid w:val="000D6C6E"/>
    <w:rsid w:val="000D7A9E"/>
    <w:rsid w:val="000E091D"/>
    <w:rsid w:val="000E1524"/>
    <w:rsid w:val="000E1550"/>
    <w:rsid w:val="000E7071"/>
    <w:rsid w:val="000E7DE8"/>
    <w:rsid w:val="000F13F8"/>
    <w:rsid w:val="000F1439"/>
    <w:rsid w:val="000F17A5"/>
    <w:rsid w:val="000F1E32"/>
    <w:rsid w:val="000F1F63"/>
    <w:rsid w:val="000F2487"/>
    <w:rsid w:val="000F3E3F"/>
    <w:rsid w:val="000F3FFC"/>
    <w:rsid w:val="000F53A8"/>
    <w:rsid w:val="000F58F4"/>
    <w:rsid w:val="000F5F77"/>
    <w:rsid w:val="000F67BD"/>
    <w:rsid w:val="000F7ADB"/>
    <w:rsid w:val="00100DEF"/>
    <w:rsid w:val="00100F92"/>
    <w:rsid w:val="0010250C"/>
    <w:rsid w:val="00102F04"/>
    <w:rsid w:val="0010697B"/>
    <w:rsid w:val="001101D6"/>
    <w:rsid w:val="00110C13"/>
    <w:rsid w:val="0011100F"/>
    <w:rsid w:val="00111237"/>
    <w:rsid w:val="00112756"/>
    <w:rsid w:val="001132C2"/>
    <w:rsid w:val="00113D98"/>
    <w:rsid w:val="00116085"/>
    <w:rsid w:val="0012013D"/>
    <w:rsid w:val="00120485"/>
    <w:rsid w:val="00123DC6"/>
    <w:rsid w:val="001254EC"/>
    <w:rsid w:val="001275F3"/>
    <w:rsid w:val="001278C5"/>
    <w:rsid w:val="0013146B"/>
    <w:rsid w:val="00131EFB"/>
    <w:rsid w:val="00132443"/>
    <w:rsid w:val="00132695"/>
    <w:rsid w:val="00133600"/>
    <w:rsid w:val="00134CE5"/>
    <w:rsid w:val="00135196"/>
    <w:rsid w:val="00143D69"/>
    <w:rsid w:val="0014411D"/>
    <w:rsid w:val="00145182"/>
    <w:rsid w:val="001458D9"/>
    <w:rsid w:val="00146860"/>
    <w:rsid w:val="0015193B"/>
    <w:rsid w:val="00151EEF"/>
    <w:rsid w:val="001539CC"/>
    <w:rsid w:val="00153B41"/>
    <w:rsid w:val="00155D3F"/>
    <w:rsid w:val="001576A1"/>
    <w:rsid w:val="00160637"/>
    <w:rsid w:val="00160961"/>
    <w:rsid w:val="00161CB8"/>
    <w:rsid w:val="001669F5"/>
    <w:rsid w:val="00167BBB"/>
    <w:rsid w:val="00175188"/>
    <w:rsid w:val="00176CE8"/>
    <w:rsid w:val="0018104A"/>
    <w:rsid w:val="00181171"/>
    <w:rsid w:val="00181256"/>
    <w:rsid w:val="001821C5"/>
    <w:rsid w:val="0018227F"/>
    <w:rsid w:val="001836D3"/>
    <w:rsid w:val="00183CCA"/>
    <w:rsid w:val="0018482C"/>
    <w:rsid w:val="001848F2"/>
    <w:rsid w:val="00185EAD"/>
    <w:rsid w:val="001919A7"/>
    <w:rsid w:val="00193760"/>
    <w:rsid w:val="0019459E"/>
    <w:rsid w:val="00196B34"/>
    <w:rsid w:val="001A3A54"/>
    <w:rsid w:val="001A435A"/>
    <w:rsid w:val="001A50AA"/>
    <w:rsid w:val="001A6245"/>
    <w:rsid w:val="001A6A70"/>
    <w:rsid w:val="001B0A50"/>
    <w:rsid w:val="001B2E2A"/>
    <w:rsid w:val="001B2EC7"/>
    <w:rsid w:val="001B4C3D"/>
    <w:rsid w:val="001C1C62"/>
    <w:rsid w:val="001C2595"/>
    <w:rsid w:val="001C2B18"/>
    <w:rsid w:val="001C41C2"/>
    <w:rsid w:val="001D0352"/>
    <w:rsid w:val="001D049A"/>
    <w:rsid w:val="001D06AC"/>
    <w:rsid w:val="001D2B02"/>
    <w:rsid w:val="001D2B92"/>
    <w:rsid w:val="001D3312"/>
    <w:rsid w:val="001D333A"/>
    <w:rsid w:val="001D60BB"/>
    <w:rsid w:val="001D6150"/>
    <w:rsid w:val="001D61DF"/>
    <w:rsid w:val="001E3ED4"/>
    <w:rsid w:val="001E3FFF"/>
    <w:rsid w:val="001F17F4"/>
    <w:rsid w:val="001F22CD"/>
    <w:rsid w:val="001F3570"/>
    <w:rsid w:val="001F4953"/>
    <w:rsid w:val="001F4BD0"/>
    <w:rsid w:val="001F7CAA"/>
    <w:rsid w:val="00200EAA"/>
    <w:rsid w:val="00201675"/>
    <w:rsid w:val="002034BF"/>
    <w:rsid w:val="00203C1D"/>
    <w:rsid w:val="00203D83"/>
    <w:rsid w:val="00204369"/>
    <w:rsid w:val="00204EC1"/>
    <w:rsid w:val="002050F6"/>
    <w:rsid w:val="0020557B"/>
    <w:rsid w:val="002061EB"/>
    <w:rsid w:val="0020756F"/>
    <w:rsid w:val="00210197"/>
    <w:rsid w:val="00210AF2"/>
    <w:rsid w:val="00210DA8"/>
    <w:rsid w:val="00213375"/>
    <w:rsid w:val="00216452"/>
    <w:rsid w:val="002164C4"/>
    <w:rsid w:val="00216D8E"/>
    <w:rsid w:val="00220A78"/>
    <w:rsid w:val="002212E3"/>
    <w:rsid w:val="00221414"/>
    <w:rsid w:val="00222A2A"/>
    <w:rsid w:val="00224131"/>
    <w:rsid w:val="00227663"/>
    <w:rsid w:val="00230D5E"/>
    <w:rsid w:val="00231773"/>
    <w:rsid w:val="00232028"/>
    <w:rsid w:val="002333B3"/>
    <w:rsid w:val="002335E0"/>
    <w:rsid w:val="0023427A"/>
    <w:rsid w:val="00234635"/>
    <w:rsid w:val="0023466F"/>
    <w:rsid w:val="002353E9"/>
    <w:rsid w:val="002358E3"/>
    <w:rsid w:val="00235F5C"/>
    <w:rsid w:val="00236746"/>
    <w:rsid w:val="00237236"/>
    <w:rsid w:val="0024043C"/>
    <w:rsid w:val="0024132E"/>
    <w:rsid w:val="002414DE"/>
    <w:rsid w:val="00241684"/>
    <w:rsid w:val="00243410"/>
    <w:rsid w:val="002461B5"/>
    <w:rsid w:val="00246CFE"/>
    <w:rsid w:val="0024786B"/>
    <w:rsid w:val="00252CDD"/>
    <w:rsid w:val="002533E7"/>
    <w:rsid w:val="002564DE"/>
    <w:rsid w:val="00256E85"/>
    <w:rsid w:val="00261C68"/>
    <w:rsid w:val="00262383"/>
    <w:rsid w:val="00262BA1"/>
    <w:rsid w:val="00264141"/>
    <w:rsid w:val="00264712"/>
    <w:rsid w:val="00265C58"/>
    <w:rsid w:val="00270207"/>
    <w:rsid w:val="002722C3"/>
    <w:rsid w:val="002728DA"/>
    <w:rsid w:val="002729DB"/>
    <w:rsid w:val="00273373"/>
    <w:rsid w:val="00273B00"/>
    <w:rsid w:val="00276477"/>
    <w:rsid w:val="0027783E"/>
    <w:rsid w:val="00280487"/>
    <w:rsid w:val="00282DB0"/>
    <w:rsid w:val="002838D0"/>
    <w:rsid w:val="002858B4"/>
    <w:rsid w:val="00290FCA"/>
    <w:rsid w:val="00292337"/>
    <w:rsid w:val="00292DCC"/>
    <w:rsid w:val="00295249"/>
    <w:rsid w:val="00295A8A"/>
    <w:rsid w:val="00297232"/>
    <w:rsid w:val="002A0FAA"/>
    <w:rsid w:val="002A1118"/>
    <w:rsid w:val="002A3F1A"/>
    <w:rsid w:val="002A46FD"/>
    <w:rsid w:val="002A68BE"/>
    <w:rsid w:val="002A7373"/>
    <w:rsid w:val="002B044A"/>
    <w:rsid w:val="002B0585"/>
    <w:rsid w:val="002B0ABD"/>
    <w:rsid w:val="002B10CA"/>
    <w:rsid w:val="002B2D40"/>
    <w:rsid w:val="002B2F4F"/>
    <w:rsid w:val="002B6012"/>
    <w:rsid w:val="002C016A"/>
    <w:rsid w:val="002C024E"/>
    <w:rsid w:val="002C32EC"/>
    <w:rsid w:val="002C4EE8"/>
    <w:rsid w:val="002C5386"/>
    <w:rsid w:val="002C60DD"/>
    <w:rsid w:val="002C6974"/>
    <w:rsid w:val="002D0494"/>
    <w:rsid w:val="002D0E2A"/>
    <w:rsid w:val="002D2574"/>
    <w:rsid w:val="002D3E0F"/>
    <w:rsid w:val="002D4E17"/>
    <w:rsid w:val="002D7126"/>
    <w:rsid w:val="002D7456"/>
    <w:rsid w:val="002E2F42"/>
    <w:rsid w:val="002E2FBF"/>
    <w:rsid w:val="002E58B6"/>
    <w:rsid w:val="002E5CA3"/>
    <w:rsid w:val="002F1566"/>
    <w:rsid w:val="002F1E06"/>
    <w:rsid w:val="002F2849"/>
    <w:rsid w:val="002F41B0"/>
    <w:rsid w:val="002F6C1B"/>
    <w:rsid w:val="002F7829"/>
    <w:rsid w:val="003009F5"/>
    <w:rsid w:val="0030145C"/>
    <w:rsid w:val="00302935"/>
    <w:rsid w:val="00302A13"/>
    <w:rsid w:val="00302CD7"/>
    <w:rsid w:val="00303204"/>
    <w:rsid w:val="003040E6"/>
    <w:rsid w:val="00304B34"/>
    <w:rsid w:val="00305812"/>
    <w:rsid w:val="00307328"/>
    <w:rsid w:val="00310212"/>
    <w:rsid w:val="0031029D"/>
    <w:rsid w:val="00310301"/>
    <w:rsid w:val="003103D3"/>
    <w:rsid w:val="00310A7F"/>
    <w:rsid w:val="00312598"/>
    <w:rsid w:val="003130D6"/>
    <w:rsid w:val="00313198"/>
    <w:rsid w:val="00313603"/>
    <w:rsid w:val="0031433A"/>
    <w:rsid w:val="00320CC8"/>
    <w:rsid w:val="003242A5"/>
    <w:rsid w:val="00324C0B"/>
    <w:rsid w:val="003269E6"/>
    <w:rsid w:val="0033178B"/>
    <w:rsid w:val="00336023"/>
    <w:rsid w:val="00336771"/>
    <w:rsid w:val="00336BA8"/>
    <w:rsid w:val="003410DC"/>
    <w:rsid w:val="00344CF1"/>
    <w:rsid w:val="00346817"/>
    <w:rsid w:val="003504B5"/>
    <w:rsid w:val="00350C2E"/>
    <w:rsid w:val="00350D88"/>
    <w:rsid w:val="003523A3"/>
    <w:rsid w:val="00354578"/>
    <w:rsid w:val="00362F64"/>
    <w:rsid w:val="00363EB1"/>
    <w:rsid w:val="00364629"/>
    <w:rsid w:val="003649A9"/>
    <w:rsid w:val="00364CB9"/>
    <w:rsid w:val="0036740F"/>
    <w:rsid w:val="00367F88"/>
    <w:rsid w:val="00370189"/>
    <w:rsid w:val="003710BA"/>
    <w:rsid w:val="00371C33"/>
    <w:rsid w:val="003725D0"/>
    <w:rsid w:val="00372ED2"/>
    <w:rsid w:val="0037329F"/>
    <w:rsid w:val="0037547B"/>
    <w:rsid w:val="0037616E"/>
    <w:rsid w:val="003764AF"/>
    <w:rsid w:val="003847AD"/>
    <w:rsid w:val="00384BE7"/>
    <w:rsid w:val="00384D81"/>
    <w:rsid w:val="00385B5C"/>
    <w:rsid w:val="00385C3F"/>
    <w:rsid w:val="003872EF"/>
    <w:rsid w:val="003873BA"/>
    <w:rsid w:val="00387CF8"/>
    <w:rsid w:val="00391F0A"/>
    <w:rsid w:val="003927E7"/>
    <w:rsid w:val="00393A20"/>
    <w:rsid w:val="00393B5A"/>
    <w:rsid w:val="00393D5E"/>
    <w:rsid w:val="00394032"/>
    <w:rsid w:val="0039404C"/>
    <w:rsid w:val="0039519D"/>
    <w:rsid w:val="00395628"/>
    <w:rsid w:val="00395C15"/>
    <w:rsid w:val="00396C8C"/>
    <w:rsid w:val="00396D90"/>
    <w:rsid w:val="003A015E"/>
    <w:rsid w:val="003A033E"/>
    <w:rsid w:val="003A040A"/>
    <w:rsid w:val="003A0821"/>
    <w:rsid w:val="003A0DB3"/>
    <w:rsid w:val="003A1539"/>
    <w:rsid w:val="003A2294"/>
    <w:rsid w:val="003A2C42"/>
    <w:rsid w:val="003A4BFD"/>
    <w:rsid w:val="003A5465"/>
    <w:rsid w:val="003A5D9F"/>
    <w:rsid w:val="003A5E12"/>
    <w:rsid w:val="003A6092"/>
    <w:rsid w:val="003A7156"/>
    <w:rsid w:val="003B1957"/>
    <w:rsid w:val="003B2821"/>
    <w:rsid w:val="003B3746"/>
    <w:rsid w:val="003B3CA8"/>
    <w:rsid w:val="003B3D90"/>
    <w:rsid w:val="003B4509"/>
    <w:rsid w:val="003B47A7"/>
    <w:rsid w:val="003C0F62"/>
    <w:rsid w:val="003C18E3"/>
    <w:rsid w:val="003C1D69"/>
    <w:rsid w:val="003C241F"/>
    <w:rsid w:val="003C34AE"/>
    <w:rsid w:val="003C35E2"/>
    <w:rsid w:val="003C39C6"/>
    <w:rsid w:val="003C450E"/>
    <w:rsid w:val="003C4C9E"/>
    <w:rsid w:val="003C4DFE"/>
    <w:rsid w:val="003C551C"/>
    <w:rsid w:val="003C670F"/>
    <w:rsid w:val="003D1326"/>
    <w:rsid w:val="003D151C"/>
    <w:rsid w:val="003D2455"/>
    <w:rsid w:val="003D29DA"/>
    <w:rsid w:val="003D3910"/>
    <w:rsid w:val="003D4899"/>
    <w:rsid w:val="003D4A4C"/>
    <w:rsid w:val="003D50B7"/>
    <w:rsid w:val="003D7316"/>
    <w:rsid w:val="003D7C6E"/>
    <w:rsid w:val="003E0057"/>
    <w:rsid w:val="003E1B59"/>
    <w:rsid w:val="003E2192"/>
    <w:rsid w:val="003E24BA"/>
    <w:rsid w:val="003E369F"/>
    <w:rsid w:val="003E61CE"/>
    <w:rsid w:val="003E6FB7"/>
    <w:rsid w:val="003E7D60"/>
    <w:rsid w:val="003F12D7"/>
    <w:rsid w:val="003F18DB"/>
    <w:rsid w:val="003F4167"/>
    <w:rsid w:val="003F43FF"/>
    <w:rsid w:val="003F52A9"/>
    <w:rsid w:val="003F6567"/>
    <w:rsid w:val="003F6F43"/>
    <w:rsid w:val="003F7ED2"/>
    <w:rsid w:val="0040033C"/>
    <w:rsid w:val="004011E3"/>
    <w:rsid w:val="00402722"/>
    <w:rsid w:val="004040AF"/>
    <w:rsid w:val="00405667"/>
    <w:rsid w:val="00407323"/>
    <w:rsid w:val="00407975"/>
    <w:rsid w:val="00410C90"/>
    <w:rsid w:val="00411CC4"/>
    <w:rsid w:val="00412584"/>
    <w:rsid w:val="00412B98"/>
    <w:rsid w:val="00414517"/>
    <w:rsid w:val="00415DAC"/>
    <w:rsid w:val="00417CAD"/>
    <w:rsid w:val="0042008A"/>
    <w:rsid w:val="004227A4"/>
    <w:rsid w:val="00422ADB"/>
    <w:rsid w:val="004230A4"/>
    <w:rsid w:val="00423BF8"/>
    <w:rsid w:val="00423C9E"/>
    <w:rsid w:val="0043044E"/>
    <w:rsid w:val="00432797"/>
    <w:rsid w:val="00432923"/>
    <w:rsid w:val="004331B7"/>
    <w:rsid w:val="004331EC"/>
    <w:rsid w:val="00434CFE"/>
    <w:rsid w:val="00435381"/>
    <w:rsid w:val="00436CBE"/>
    <w:rsid w:val="00437A99"/>
    <w:rsid w:val="00441080"/>
    <w:rsid w:val="00441520"/>
    <w:rsid w:val="0044156A"/>
    <w:rsid w:val="00441D85"/>
    <w:rsid w:val="00441E0C"/>
    <w:rsid w:val="00445220"/>
    <w:rsid w:val="004457FA"/>
    <w:rsid w:val="00445EFC"/>
    <w:rsid w:val="0044641D"/>
    <w:rsid w:val="004469EF"/>
    <w:rsid w:val="0044787A"/>
    <w:rsid w:val="00451279"/>
    <w:rsid w:val="00451FB8"/>
    <w:rsid w:val="004526D0"/>
    <w:rsid w:val="004534E1"/>
    <w:rsid w:val="00453EE7"/>
    <w:rsid w:val="00455094"/>
    <w:rsid w:val="00460971"/>
    <w:rsid w:val="00460FE4"/>
    <w:rsid w:val="00461168"/>
    <w:rsid w:val="00462801"/>
    <w:rsid w:val="004654DA"/>
    <w:rsid w:val="00467355"/>
    <w:rsid w:val="00467AF3"/>
    <w:rsid w:val="004726AD"/>
    <w:rsid w:val="00473039"/>
    <w:rsid w:val="00475551"/>
    <w:rsid w:val="00477200"/>
    <w:rsid w:val="0048044A"/>
    <w:rsid w:val="00482C6F"/>
    <w:rsid w:val="00484ACA"/>
    <w:rsid w:val="004855A7"/>
    <w:rsid w:val="004878C4"/>
    <w:rsid w:val="00487A62"/>
    <w:rsid w:val="0049212C"/>
    <w:rsid w:val="004938A8"/>
    <w:rsid w:val="00493E8A"/>
    <w:rsid w:val="004958F4"/>
    <w:rsid w:val="00496AD2"/>
    <w:rsid w:val="00497163"/>
    <w:rsid w:val="00497714"/>
    <w:rsid w:val="004A269A"/>
    <w:rsid w:val="004A2971"/>
    <w:rsid w:val="004A306E"/>
    <w:rsid w:val="004A3490"/>
    <w:rsid w:val="004A3C96"/>
    <w:rsid w:val="004A43C4"/>
    <w:rsid w:val="004A45A5"/>
    <w:rsid w:val="004A48FB"/>
    <w:rsid w:val="004A4B99"/>
    <w:rsid w:val="004A5A7E"/>
    <w:rsid w:val="004A5C00"/>
    <w:rsid w:val="004A6A23"/>
    <w:rsid w:val="004A6ACA"/>
    <w:rsid w:val="004A72F2"/>
    <w:rsid w:val="004B2C3C"/>
    <w:rsid w:val="004B2DAF"/>
    <w:rsid w:val="004B3137"/>
    <w:rsid w:val="004B4931"/>
    <w:rsid w:val="004B4955"/>
    <w:rsid w:val="004B66F0"/>
    <w:rsid w:val="004B6AED"/>
    <w:rsid w:val="004B747E"/>
    <w:rsid w:val="004B7ED7"/>
    <w:rsid w:val="004C0D9C"/>
    <w:rsid w:val="004C275E"/>
    <w:rsid w:val="004C27A8"/>
    <w:rsid w:val="004C283F"/>
    <w:rsid w:val="004C3A57"/>
    <w:rsid w:val="004C3BD3"/>
    <w:rsid w:val="004C6675"/>
    <w:rsid w:val="004C693C"/>
    <w:rsid w:val="004C7030"/>
    <w:rsid w:val="004C788E"/>
    <w:rsid w:val="004D1FFD"/>
    <w:rsid w:val="004D21AC"/>
    <w:rsid w:val="004D3C26"/>
    <w:rsid w:val="004D4A51"/>
    <w:rsid w:val="004D6FBE"/>
    <w:rsid w:val="004D7E2B"/>
    <w:rsid w:val="004E0566"/>
    <w:rsid w:val="004E253D"/>
    <w:rsid w:val="004E2B70"/>
    <w:rsid w:val="004E2BCA"/>
    <w:rsid w:val="004E333F"/>
    <w:rsid w:val="004E4591"/>
    <w:rsid w:val="004F1184"/>
    <w:rsid w:val="004F1658"/>
    <w:rsid w:val="004F1F52"/>
    <w:rsid w:val="004F3141"/>
    <w:rsid w:val="004F33FB"/>
    <w:rsid w:val="004F45B6"/>
    <w:rsid w:val="004F5CF6"/>
    <w:rsid w:val="004F663C"/>
    <w:rsid w:val="004F67DC"/>
    <w:rsid w:val="004F7625"/>
    <w:rsid w:val="00500149"/>
    <w:rsid w:val="00500514"/>
    <w:rsid w:val="00500919"/>
    <w:rsid w:val="00504768"/>
    <w:rsid w:val="0050714A"/>
    <w:rsid w:val="00507596"/>
    <w:rsid w:val="00507C33"/>
    <w:rsid w:val="005121EC"/>
    <w:rsid w:val="005123A0"/>
    <w:rsid w:val="005129A6"/>
    <w:rsid w:val="00512B17"/>
    <w:rsid w:val="00513A40"/>
    <w:rsid w:val="00514AC6"/>
    <w:rsid w:val="00515EE8"/>
    <w:rsid w:val="005210B3"/>
    <w:rsid w:val="005226F4"/>
    <w:rsid w:val="00522FB5"/>
    <w:rsid w:val="005232A1"/>
    <w:rsid w:val="005244D3"/>
    <w:rsid w:val="005245B6"/>
    <w:rsid w:val="00524CA8"/>
    <w:rsid w:val="005251E0"/>
    <w:rsid w:val="0052533D"/>
    <w:rsid w:val="00525B9B"/>
    <w:rsid w:val="0052722B"/>
    <w:rsid w:val="005277DB"/>
    <w:rsid w:val="00530AF8"/>
    <w:rsid w:val="00530F15"/>
    <w:rsid w:val="005316CF"/>
    <w:rsid w:val="00532C0A"/>
    <w:rsid w:val="005339FB"/>
    <w:rsid w:val="005344C3"/>
    <w:rsid w:val="0053481D"/>
    <w:rsid w:val="0053515A"/>
    <w:rsid w:val="0053542F"/>
    <w:rsid w:val="00536349"/>
    <w:rsid w:val="00536538"/>
    <w:rsid w:val="005365BE"/>
    <w:rsid w:val="00537D56"/>
    <w:rsid w:val="00537E6E"/>
    <w:rsid w:val="00541369"/>
    <w:rsid w:val="005414D1"/>
    <w:rsid w:val="005433AA"/>
    <w:rsid w:val="005442FF"/>
    <w:rsid w:val="00547154"/>
    <w:rsid w:val="00551AC4"/>
    <w:rsid w:val="00553815"/>
    <w:rsid w:val="005553CE"/>
    <w:rsid w:val="00555DBA"/>
    <w:rsid w:val="00560C79"/>
    <w:rsid w:val="00561E09"/>
    <w:rsid w:val="00562D92"/>
    <w:rsid w:val="0056626B"/>
    <w:rsid w:val="005663B9"/>
    <w:rsid w:val="0056682F"/>
    <w:rsid w:val="00570E28"/>
    <w:rsid w:val="00572709"/>
    <w:rsid w:val="00572C73"/>
    <w:rsid w:val="005732C9"/>
    <w:rsid w:val="00573C45"/>
    <w:rsid w:val="00575021"/>
    <w:rsid w:val="0057527B"/>
    <w:rsid w:val="00576F87"/>
    <w:rsid w:val="00577B56"/>
    <w:rsid w:val="00577BE4"/>
    <w:rsid w:val="00580245"/>
    <w:rsid w:val="00580E5B"/>
    <w:rsid w:val="005812C5"/>
    <w:rsid w:val="00581571"/>
    <w:rsid w:val="00583AE9"/>
    <w:rsid w:val="005860A9"/>
    <w:rsid w:val="00586C90"/>
    <w:rsid w:val="0058754F"/>
    <w:rsid w:val="00591035"/>
    <w:rsid w:val="00591B5C"/>
    <w:rsid w:val="00592CB1"/>
    <w:rsid w:val="005A15EA"/>
    <w:rsid w:val="005A1B44"/>
    <w:rsid w:val="005A1FFB"/>
    <w:rsid w:val="005A4276"/>
    <w:rsid w:val="005A50EC"/>
    <w:rsid w:val="005A5A11"/>
    <w:rsid w:val="005A6017"/>
    <w:rsid w:val="005A6AF1"/>
    <w:rsid w:val="005A6F8B"/>
    <w:rsid w:val="005B0156"/>
    <w:rsid w:val="005B20F4"/>
    <w:rsid w:val="005B4355"/>
    <w:rsid w:val="005B49C0"/>
    <w:rsid w:val="005B5C2F"/>
    <w:rsid w:val="005B6142"/>
    <w:rsid w:val="005B676F"/>
    <w:rsid w:val="005B68EE"/>
    <w:rsid w:val="005C2B81"/>
    <w:rsid w:val="005C5035"/>
    <w:rsid w:val="005C6A90"/>
    <w:rsid w:val="005D0AFB"/>
    <w:rsid w:val="005D0D1C"/>
    <w:rsid w:val="005D19F1"/>
    <w:rsid w:val="005D23EE"/>
    <w:rsid w:val="005D3B13"/>
    <w:rsid w:val="005D4BD3"/>
    <w:rsid w:val="005D5118"/>
    <w:rsid w:val="005D5DAA"/>
    <w:rsid w:val="005E0BE4"/>
    <w:rsid w:val="005E3469"/>
    <w:rsid w:val="005E440E"/>
    <w:rsid w:val="005E58A0"/>
    <w:rsid w:val="005E60F2"/>
    <w:rsid w:val="005F01AC"/>
    <w:rsid w:val="005F1377"/>
    <w:rsid w:val="005F2416"/>
    <w:rsid w:val="005F63E4"/>
    <w:rsid w:val="005F64CC"/>
    <w:rsid w:val="005F66EE"/>
    <w:rsid w:val="005F69FB"/>
    <w:rsid w:val="005F7D61"/>
    <w:rsid w:val="005F7E8D"/>
    <w:rsid w:val="00601003"/>
    <w:rsid w:val="0060109B"/>
    <w:rsid w:val="0060170E"/>
    <w:rsid w:val="00601998"/>
    <w:rsid w:val="00604765"/>
    <w:rsid w:val="006054A3"/>
    <w:rsid w:val="006054AE"/>
    <w:rsid w:val="00606B32"/>
    <w:rsid w:val="00607229"/>
    <w:rsid w:val="00611809"/>
    <w:rsid w:val="00611A6B"/>
    <w:rsid w:val="00615921"/>
    <w:rsid w:val="00615F96"/>
    <w:rsid w:val="00617BEF"/>
    <w:rsid w:val="00621820"/>
    <w:rsid w:val="006219DB"/>
    <w:rsid w:val="00621DF4"/>
    <w:rsid w:val="00621FFA"/>
    <w:rsid w:val="00622A47"/>
    <w:rsid w:val="00622F1F"/>
    <w:rsid w:val="00623ACF"/>
    <w:rsid w:val="00623CF4"/>
    <w:rsid w:val="00624AAF"/>
    <w:rsid w:val="00624C53"/>
    <w:rsid w:val="00625076"/>
    <w:rsid w:val="00626DEB"/>
    <w:rsid w:val="0062771B"/>
    <w:rsid w:val="00630A32"/>
    <w:rsid w:val="00630D34"/>
    <w:rsid w:val="00632167"/>
    <w:rsid w:val="0063237A"/>
    <w:rsid w:val="006327E3"/>
    <w:rsid w:val="00633C9F"/>
    <w:rsid w:val="006350CC"/>
    <w:rsid w:val="0063543A"/>
    <w:rsid w:val="00642960"/>
    <w:rsid w:val="00642D11"/>
    <w:rsid w:val="006445B7"/>
    <w:rsid w:val="006452FD"/>
    <w:rsid w:val="006458CA"/>
    <w:rsid w:val="006544D0"/>
    <w:rsid w:val="00654712"/>
    <w:rsid w:val="006567DA"/>
    <w:rsid w:val="006579CC"/>
    <w:rsid w:val="00660635"/>
    <w:rsid w:val="00660680"/>
    <w:rsid w:val="00660969"/>
    <w:rsid w:val="00661B0A"/>
    <w:rsid w:val="0066224B"/>
    <w:rsid w:val="006633DD"/>
    <w:rsid w:val="00664FCE"/>
    <w:rsid w:val="006667CF"/>
    <w:rsid w:val="006671F7"/>
    <w:rsid w:val="00667305"/>
    <w:rsid w:val="0066749F"/>
    <w:rsid w:val="00667A0A"/>
    <w:rsid w:val="0067037B"/>
    <w:rsid w:val="006709EA"/>
    <w:rsid w:val="00671352"/>
    <w:rsid w:val="00672005"/>
    <w:rsid w:val="0067336E"/>
    <w:rsid w:val="00675517"/>
    <w:rsid w:val="00676377"/>
    <w:rsid w:val="00676581"/>
    <w:rsid w:val="00677EA0"/>
    <w:rsid w:val="00681F08"/>
    <w:rsid w:val="00681F93"/>
    <w:rsid w:val="006827C0"/>
    <w:rsid w:val="006845BE"/>
    <w:rsid w:val="006856DD"/>
    <w:rsid w:val="00686C4B"/>
    <w:rsid w:val="00686EBA"/>
    <w:rsid w:val="0069036D"/>
    <w:rsid w:val="006904EE"/>
    <w:rsid w:val="006938AF"/>
    <w:rsid w:val="00693F72"/>
    <w:rsid w:val="006955EF"/>
    <w:rsid w:val="00696B27"/>
    <w:rsid w:val="006A2986"/>
    <w:rsid w:val="006A51D1"/>
    <w:rsid w:val="006A58F2"/>
    <w:rsid w:val="006A6407"/>
    <w:rsid w:val="006A771C"/>
    <w:rsid w:val="006B2DC8"/>
    <w:rsid w:val="006B541E"/>
    <w:rsid w:val="006B5D90"/>
    <w:rsid w:val="006B60EA"/>
    <w:rsid w:val="006B7546"/>
    <w:rsid w:val="006C06D3"/>
    <w:rsid w:val="006C083A"/>
    <w:rsid w:val="006C0864"/>
    <w:rsid w:val="006C172E"/>
    <w:rsid w:val="006C41CC"/>
    <w:rsid w:val="006C4627"/>
    <w:rsid w:val="006C47AA"/>
    <w:rsid w:val="006C5541"/>
    <w:rsid w:val="006C6859"/>
    <w:rsid w:val="006D2CE5"/>
    <w:rsid w:val="006D37FD"/>
    <w:rsid w:val="006D5247"/>
    <w:rsid w:val="006D58C4"/>
    <w:rsid w:val="006D6369"/>
    <w:rsid w:val="006E0105"/>
    <w:rsid w:val="006E0807"/>
    <w:rsid w:val="006E1321"/>
    <w:rsid w:val="006E2082"/>
    <w:rsid w:val="006E30C6"/>
    <w:rsid w:val="006E316B"/>
    <w:rsid w:val="006E41C9"/>
    <w:rsid w:val="006E5C9B"/>
    <w:rsid w:val="006E6BC9"/>
    <w:rsid w:val="006E75A1"/>
    <w:rsid w:val="006E7FC9"/>
    <w:rsid w:val="006F058B"/>
    <w:rsid w:val="006F0797"/>
    <w:rsid w:val="006F26D0"/>
    <w:rsid w:val="006F273B"/>
    <w:rsid w:val="006F32D6"/>
    <w:rsid w:val="006F57D5"/>
    <w:rsid w:val="006F58A6"/>
    <w:rsid w:val="006F5E95"/>
    <w:rsid w:val="006F6BE7"/>
    <w:rsid w:val="006F7938"/>
    <w:rsid w:val="007001ED"/>
    <w:rsid w:val="007004C7"/>
    <w:rsid w:val="00702B44"/>
    <w:rsid w:val="007036CF"/>
    <w:rsid w:val="00703963"/>
    <w:rsid w:val="0070672E"/>
    <w:rsid w:val="007067D3"/>
    <w:rsid w:val="00706EBA"/>
    <w:rsid w:val="007124B6"/>
    <w:rsid w:val="0071345C"/>
    <w:rsid w:val="0071384E"/>
    <w:rsid w:val="00714680"/>
    <w:rsid w:val="00715061"/>
    <w:rsid w:val="00715D3F"/>
    <w:rsid w:val="007167C8"/>
    <w:rsid w:val="007169EE"/>
    <w:rsid w:val="0072087E"/>
    <w:rsid w:val="007210D6"/>
    <w:rsid w:val="0072200B"/>
    <w:rsid w:val="00722528"/>
    <w:rsid w:val="00722B9A"/>
    <w:rsid w:val="007256D4"/>
    <w:rsid w:val="007259A9"/>
    <w:rsid w:val="00725AED"/>
    <w:rsid w:val="00734489"/>
    <w:rsid w:val="00734ECF"/>
    <w:rsid w:val="00735694"/>
    <w:rsid w:val="00737B97"/>
    <w:rsid w:val="007405C4"/>
    <w:rsid w:val="00740755"/>
    <w:rsid w:val="00740CAC"/>
    <w:rsid w:val="00740CEB"/>
    <w:rsid w:val="007429E3"/>
    <w:rsid w:val="0074615D"/>
    <w:rsid w:val="007471CA"/>
    <w:rsid w:val="00747F26"/>
    <w:rsid w:val="0075223F"/>
    <w:rsid w:val="007527C1"/>
    <w:rsid w:val="00752AF6"/>
    <w:rsid w:val="007576F3"/>
    <w:rsid w:val="00761E89"/>
    <w:rsid w:val="00762227"/>
    <w:rsid w:val="00763FC3"/>
    <w:rsid w:val="007648A0"/>
    <w:rsid w:val="007649A1"/>
    <w:rsid w:val="00765C47"/>
    <w:rsid w:val="00771631"/>
    <w:rsid w:val="00771DB1"/>
    <w:rsid w:val="00772172"/>
    <w:rsid w:val="007737B5"/>
    <w:rsid w:val="00773F59"/>
    <w:rsid w:val="00776C4E"/>
    <w:rsid w:val="007773BA"/>
    <w:rsid w:val="00780D88"/>
    <w:rsid w:val="007821D5"/>
    <w:rsid w:val="00782E52"/>
    <w:rsid w:val="0078343E"/>
    <w:rsid w:val="00785378"/>
    <w:rsid w:val="0078541B"/>
    <w:rsid w:val="007854BA"/>
    <w:rsid w:val="00786164"/>
    <w:rsid w:val="00786E1F"/>
    <w:rsid w:val="007876A0"/>
    <w:rsid w:val="0079011B"/>
    <w:rsid w:val="007915B0"/>
    <w:rsid w:val="0079263A"/>
    <w:rsid w:val="0079327F"/>
    <w:rsid w:val="0079481C"/>
    <w:rsid w:val="00795F82"/>
    <w:rsid w:val="007972A8"/>
    <w:rsid w:val="007977BB"/>
    <w:rsid w:val="007A016E"/>
    <w:rsid w:val="007A524A"/>
    <w:rsid w:val="007B0975"/>
    <w:rsid w:val="007B19F7"/>
    <w:rsid w:val="007B1FC8"/>
    <w:rsid w:val="007B2F8F"/>
    <w:rsid w:val="007B4A8C"/>
    <w:rsid w:val="007B4B69"/>
    <w:rsid w:val="007B6B67"/>
    <w:rsid w:val="007C09F9"/>
    <w:rsid w:val="007C0DAB"/>
    <w:rsid w:val="007C17A1"/>
    <w:rsid w:val="007C1AB8"/>
    <w:rsid w:val="007C1B74"/>
    <w:rsid w:val="007C5A91"/>
    <w:rsid w:val="007C623B"/>
    <w:rsid w:val="007C78C2"/>
    <w:rsid w:val="007C7959"/>
    <w:rsid w:val="007C79DF"/>
    <w:rsid w:val="007D045C"/>
    <w:rsid w:val="007D1DBB"/>
    <w:rsid w:val="007D2836"/>
    <w:rsid w:val="007D4596"/>
    <w:rsid w:val="007D46F8"/>
    <w:rsid w:val="007D485F"/>
    <w:rsid w:val="007D4B17"/>
    <w:rsid w:val="007D5072"/>
    <w:rsid w:val="007D5209"/>
    <w:rsid w:val="007D5E23"/>
    <w:rsid w:val="007D6DAF"/>
    <w:rsid w:val="007D6DDF"/>
    <w:rsid w:val="007E060D"/>
    <w:rsid w:val="007E0945"/>
    <w:rsid w:val="007E0DCE"/>
    <w:rsid w:val="007E11BB"/>
    <w:rsid w:val="007E1624"/>
    <w:rsid w:val="007E21FA"/>
    <w:rsid w:val="007E237C"/>
    <w:rsid w:val="007E254E"/>
    <w:rsid w:val="007E34DC"/>
    <w:rsid w:val="007E5487"/>
    <w:rsid w:val="007E5845"/>
    <w:rsid w:val="007E5BE4"/>
    <w:rsid w:val="007E6894"/>
    <w:rsid w:val="007E694C"/>
    <w:rsid w:val="007E7984"/>
    <w:rsid w:val="007E7D46"/>
    <w:rsid w:val="007F0AC9"/>
    <w:rsid w:val="007F1487"/>
    <w:rsid w:val="007F17B4"/>
    <w:rsid w:val="007F1EC1"/>
    <w:rsid w:val="007F310D"/>
    <w:rsid w:val="007F348D"/>
    <w:rsid w:val="007F4099"/>
    <w:rsid w:val="007F62FF"/>
    <w:rsid w:val="007F68C4"/>
    <w:rsid w:val="007F75BA"/>
    <w:rsid w:val="007F7854"/>
    <w:rsid w:val="007F7A94"/>
    <w:rsid w:val="007F7EFD"/>
    <w:rsid w:val="00800225"/>
    <w:rsid w:val="008004FC"/>
    <w:rsid w:val="0080352F"/>
    <w:rsid w:val="008045B3"/>
    <w:rsid w:val="0080493F"/>
    <w:rsid w:val="00806930"/>
    <w:rsid w:val="00807E20"/>
    <w:rsid w:val="00812796"/>
    <w:rsid w:val="008137CC"/>
    <w:rsid w:val="00814157"/>
    <w:rsid w:val="008142DF"/>
    <w:rsid w:val="00814411"/>
    <w:rsid w:val="00814514"/>
    <w:rsid w:val="00815BE0"/>
    <w:rsid w:val="00815E1A"/>
    <w:rsid w:val="00815EC3"/>
    <w:rsid w:val="0081622A"/>
    <w:rsid w:val="0081644D"/>
    <w:rsid w:val="00822894"/>
    <w:rsid w:val="00822D87"/>
    <w:rsid w:val="008236AB"/>
    <w:rsid w:val="00826267"/>
    <w:rsid w:val="00827E69"/>
    <w:rsid w:val="008301ED"/>
    <w:rsid w:val="00830BD2"/>
    <w:rsid w:val="00831CB6"/>
    <w:rsid w:val="00832D93"/>
    <w:rsid w:val="008336AC"/>
    <w:rsid w:val="00833BA4"/>
    <w:rsid w:val="00840094"/>
    <w:rsid w:val="0084066F"/>
    <w:rsid w:val="008409D5"/>
    <w:rsid w:val="00840D34"/>
    <w:rsid w:val="00841CB2"/>
    <w:rsid w:val="00842056"/>
    <w:rsid w:val="0084551F"/>
    <w:rsid w:val="00845EDE"/>
    <w:rsid w:val="00851114"/>
    <w:rsid w:val="00855355"/>
    <w:rsid w:val="00856E5A"/>
    <w:rsid w:val="00860A3C"/>
    <w:rsid w:val="0086111C"/>
    <w:rsid w:val="00861DC0"/>
    <w:rsid w:val="0086215F"/>
    <w:rsid w:val="00864EE6"/>
    <w:rsid w:val="00864FFB"/>
    <w:rsid w:val="00866431"/>
    <w:rsid w:val="00866E59"/>
    <w:rsid w:val="00867705"/>
    <w:rsid w:val="00870AE4"/>
    <w:rsid w:val="00870E74"/>
    <w:rsid w:val="0087101B"/>
    <w:rsid w:val="00871D3C"/>
    <w:rsid w:val="00875348"/>
    <w:rsid w:val="00880176"/>
    <w:rsid w:val="00883ADC"/>
    <w:rsid w:val="00884CDC"/>
    <w:rsid w:val="00886326"/>
    <w:rsid w:val="00887D7C"/>
    <w:rsid w:val="00890F2F"/>
    <w:rsid w:val="00892F83"/>
    <w:rsid w:val="0089321C"/>
    <w:rsid w:val="008941D1"/>
    <w:rsid w:val="008952E7"/>
    <w:rsid w:val="008959B8"/>
    <w:rsid w:val="0089657E"/>
    <w:rsid w:val="00897996"/>
    <w:rsid w:val="008A1F31"/>
    <w:rsid w:val="008A20C2"/>
    <w:rsid w:val="008A3675"/>
    <w:rsid w:val="008A560E"/>
    <w:rsid w:val="008A56D4"/>
    <w:rsid w:val="008A7755"/>
    <w:rsid w:val="008A7D3B"/>
    <w:rsid w:val="008B049E"/>
    <w:rsid w:val="008B0CA1"/>
    <w:rsid w:val="008B0DF0"/>
    <w:rsid w:val="008B118F"/>
    <w:rsid w:val="008B1F3A"/>
    <w:rsid w:val="008B2B94"/>
    <w:rsid w:val="008B3F11"/>
    <w:rsid w:val="008B6977"/>
    <w:rsid w:val="008B76BE"/>
    <w:rsid w:val="008B7A98"/>
    <w:rsid w:val="008C1A61"/>
    <w:rsid w:val="008C27F7"/>
    <w:rsid w:val="008C34B1"/>
    <w:rsid w:val="008C522A"/>
    <w:rsid w:val="008D0CAE"/>
    <w:rsid w:val="008D0F19"/>
    <w:rsid w:val="008D11DB"/>
    <w:rsid w:val="008D33D4"/>
    <w:rsid w:val="008D39C4"/>
    <w:rsid w:val="008D41E4"/>
    <w:rsid w:val="008D4448"/>
    <w:rsid w:val="008D4A23"/>
    <w:rsid w:val="008D7AB6"/>
    <w:rsid w:val="008E083B"/>
    <w:rsid w:val="008E0BA7"/>
    <w:rsid w:val="008E1EA1"/>
    <w:rsid w:val="008E2CE2"/>
    <w:rsid w:val="008E2E15"/>
    <w:rsid w:val="008E3325"/>
    <w:rsid w:val="008E3498"/>
    <w:rsid w:val="008E3720"/>
    <w:rsid w:val="008E4045"/>
    <w:rsid w:val="008E5AED"/>
    <w:rsid w:val="008E5F0E"/>
    <w:rsid w:val="008E7671"/>
    <w:rsid w:val="008F06A2"/>
    <w:rsid w:val="008F1DCF"/>
    <w:rsid w:val="008F1F78"/>
    <w:rsid w:val="008F2260"/>
    <w:rsid w:val="008F2341"/>
    <w:rsid w:val="008F2A75"/>
    <w:rsid w:val="008F3A69"/>
    <w:rsid w:val="008F669B"/>
    <w:rsid w:val="009025D1"/>
    <w:rsid w:val="00906450"/>
    <w:rsid w:val="00906E09"/>
    <w:rsid w:val="00910807"/>
    <w:rsid w:val="00910C0D"/>
    <w:rsid w:val="009149D5"/>
    <w:rsid w:val="00914FFE"/>
    <w:rsid w:val="009150AA"/>
    <w:rsid w:val="00915E6D"/>
    <w:rsid w:val="0091696C"/>
    <w:rsid w:val="00916B3D"/>
    <w:rsid w:val="00917E84"/>
    <w:rsid w:val="0092172F"/>
    <w:rsid w:val="0092305B"/>
    <w:rsid w:val="009237BE"/>
    <w:rsid w:val="00924318"/>
    <w:rsid w:val="009243BB"/>
    <w:rsid w:val="009245B8"/>
    <w:rsid w:val="00924CE4"/>
    <w:rsid w:val="00925ADC"/>
    <w:rsid w:val="00925AFD"/>
    <w:rsid w:val="00930383"/>
    <w:rsid w:val="009312D2"/>
    <w:rsid w:val="00932015"/>
    <w:rsid w:val="00933C50"/>
    <w:rsid w:val="00933CC5"/>
    <w:rsid w:val="00934CEA"/>
    <w:rsid w:val="009362E1"/>
    <w:rsid w:val="00936D25"/>
    <w:rsid w:val="009404B9"/>
    <w:rsid w:val="009407BD"/>
    <w:rsid w:val="00940C00"/>
    <w:rsid w:val="009430E1"/>
    <w:rsid w:val="0094357F"/>
    <w:rsid w:val="00943805"/>
    <w:rsid w:val="009478F3"/>
    <w:rsid w:val="00951528"/>
    <w:rsid w:val="00955D1C"/>
    <w:rsid w:val="00956F75"/>
    <w:rsid w:val="00960316"/>
    <w:rsid w:val="0096065D"/>
    <w:rsid w:val="00962216"/>
    <w:rsid w:val="00962890"/>
    <w:rsid w:val="00964E99"/>
    <w:rsid w:val="00965557"/>
    <w:rsid w:val="009713B7"/>
    <w:rsid w:val="00972188"/>
    <w:rsid w:val="0097441C"/>
    <w:rsid w:val="00974A18"/>
    <w:rsid w:val="00976433"/>
    <w:rsid w:val="009764F2"/>
    <w:rsid w:val="00980B42"/>
    <w:rsid w:val="00983712"/>
    <w:rsid w:val="009837EA"/>
    <w:rsid w:val="00983D46"/>
    <w:rsid w:val="00984043"/>
    <w:rsid w:val="00985763"/>
    <w:rsid w:val="00985FE3"/>
    <w:rsid w:val="00986611"/>
    <w:rsid w:val="00987A27"/>
    <w:rsid w:val="009918E4"/>
    <w:rsid w:val="00991B48"/>
    <w:rsid w:val="00991C10"/>
    <w:rsid w:val="00991DFC"/>
    <w:rsid w:val="00992538"/>
    <w:rsid w:val="00993E31"/>
    <w:rsid w:val="00994CB7"/>
    <w:rsid w:val="009A001A"/>
    <w:rsid w:val="009A0840"/>
    <w:rsid w:val="009A0E95"/>
    <w:rsid w:val="009A28D2"/>
    <w:rsid w:val="009A2E89"/>
    <w:rsid w:val="009A3409"/>
    <w:rsid w:val="009A526A"/>
    <w:rsid w:val="009A53E7"/>
    <w:rsid w:val="009A60C0"/>
    <w:rsid w:val="009A799D"/>
    <w:rsid w:val="009B02B1"/>
    <w:rsid w:val="009B14BB"/>
    <w:rsid w:val="009B2AC0"/>
    <w:rsid w:val="009B3710"/>
    <w:rsid w:val="009B56A4"/>
    <w:rsid w:val="009B649A"/>
    <w:rsid w:val="009B678A"/>
    <w:rsid w:val="009B6CBF"/>
    <w:rsid w:val="009B701D"/>
    <w:rsid w:val="009B73B0"/>
    <w:rsid w:val="009B7448"/>
    <w:rsid w:val="009B7873"/>
    <w:rsid w:val="009C02BA"/>
    <w:rsid w:val="009C052A"/>
    <w:rsid w:val="009C0F97"/>
    <w:rsid w:val="009C1924"/>
    <w:rsid w:val="009C3906"/>
    <w:rsid w:val="009C462E"/>
    <w:rsid w:val="009C5827"/>
    <w:rsid w:val="009C5AB4"/>
    <w:rsid w:val="009C6843"/>
    <w:rsid w:val="009C6B53"/>
    <w:rsid w:val="009D0261"/>
    <w:rsid w:val="009D0514"/>
    <w:rsid w:val="009D12DB"/>
    <w:rsid w:val="009D59D7"/>
    <w:rsid w:val="009D65F2"/>
    <w:rsid w:val="009D6BEA"/>
    <w:rsid w:val="009E09FA"/>
    <w:rsid w:val="009E2480"/>
    <w:rsid w:val="009E36E1"/>
    <w:rsid w:val="009E47C2"/>
    <w:rsid w:val="009E490D"/>
    <w:rsid w:val="009E4EBE"/>
    <w:rsid w:val="009E72A3"/>
    <w:rsid w:val="009F0EAE"/>
    <w:rsid w:val="009F152A"/>
    <w:rsid w:val="009F22F9"/>
    <w:rsid w:val="009F3119"/>
    <w:rsid w:val="009F3469"/>
    <w:rsid w:val="009F3D22"/>
    <w:rsid w:val="009F5372"/>
    <w:rsid w:val="009F7A83"/>
    <w:rsid w:val="00A024D9"/>
    <w:rsid w:val="00A03A0C"/>
    <w:rsid w:val="00A0476D"/>
    <w:rsid w:val="00A05D8D"/>
    <w:rsid w:val="00A06672"/>
    <w:rsid w:val="00A06942"/>
    <w:rsid w:val="00A06BF2"/>
    <w:rsid w:val="00A0722F"/>
    <w:rsid w:val="00A10905"/>
    <w:rsid w:val="00A1276D"/>
    <w:rsid w:val="00A13FC6"/>
    <w:rsid w:val="00A14BF4"/>
    <w:rsid w:val="00A163BC"/>
    <w:rsid w:val="00A16C17"/>
    <w:rsid w:val="00A1793F"/>
    <w:rsid w:val="00A17C79"/>
    <w:rsid w:val="00A202E2"/>
    <w:rsid w:val="00A221AD"/>
    <w:rsid w:val="00A225A1"/>
    <w:rsid w:val="00A22746"/>
    <w:rsid w:val="00A22CE9"/>
    <w:rsid w:val="00A25003"/>
    <w:rsid w:val="00A25576"/>
    <w:rsid w:val="00A25A2B"/>
    <w:rsid w:val="00A26919"/>
    <w:rsid w:val="00A272F9"/>
    <w:rsid w:val="00A275AE"/>
    <w:rsid w:val="00A2791E"/>
    <w:rsid w:val="00A3035A"/>
    <w:rsid w:val="00A30866"/>
    <w:rsid w:val="00A30BBC"/>
    <w:rsid w:val="00A31380"/>
    <w:rsid w:val="00A317F1"/>
    <w:rsid w:val="00A31B14"/>
    <w:rsid w:val="00A358B7"/>
    <w:rsid w:val="00A36603"/>
    <w:rsid w:val="00A41E88"/>
    <w:rsid w:val="00A41EE5"/>
    <w:rsid w:val="00A42045"/>
    <w:rsid w:val="00A4289B"/>
    <w:rsid w:val="00A42E54"/>
    <w:rsid w:val="00A4450B"/>
    <w:rsid w:val="00A450FF"/>
    <w:rsid w:val="00A46752"/>
    <w:rsid w:val="00A47E4E"/>
    <w:rsid w:val="00A51CA9"/>
    <w:rsid w:val="00A51F17"/>
    <w:rsid w:val="00A52A2A"/>
    <w:rsid w:val="00A552AA"/>
    <w:rsid w:val="00A55472"/>
    <w:rsid w:val="00A562EC"/>
    <w:rsid w:val="00A5639E"/>
    <w:rsid w:val="00A563CB"/>
    <w:rsid w:val="00A60B7F"/>
    <w:rsid w:val="00A60E6A"/>
    <w:rsid w:val="00A61E4C"/>
    <w:rsid w:val="00A62E3C"/>
    <w:rsid w:val="00A63328"/>
    <w:rsid w:val="00A651ED"/>
    <w:rsid w:val="00A6655E"/>
    <w:rsid w:val="00A706FB"/>
    <w:rsid w:val="00A70C32"/>
    <w:rsid w:val="00A71332"/>
    <w:rsid w:val="00A73E29"/>
    <w:rsid w:val="00A74318"/>
    <w:rsid w:val="00A74833"/>
    <w:rsid w:val="00A75EEF"/>
    <w:rsid w:val="00A77182"/>
    <w:rsid w:val="00A80848"/>
    <w:rsid w:val="00A81DCA"/>
    <w:rsid w:val="00A820A6"/>
    <w:rsid w:val="00A823EC"/>
    <w:rsid w:val="00A82C9A"/>
    <w:rsid w:val="00A8350D"/>
    <w:rsid w:val="00A83814"/>
    <w:rsid w:val="00A8403E"/>
    <w:rsid w:val="00A865D1"/>
    <w:rsid w:val="00A876E2"/>
    <w:rsid w:val="00A94331"/>
    <w:rsid w:val="00A96F31"/>
    <w:rsid w:val="00A97881"/>
    <w:rsid w:val="00A9792B"/>
    <w:rsid w:val="00AA0025"/>
    <w:rsid w:val="00AA1304"/>
    <w:rsid w:val="00AA183E"/>
    <w:rsid w:val="00AA1AB6"/>
    <w:rsid w:val="00AA44F5"/>
    <w:rsid w:val="00AA490C"/>
    <w:rsid w:val="00AA4E70"/>
    <w:rsid w:val="00AA561E"/>
    <w:rsid w:val="00AA5D53"/>
    <w:rsid w:val="00AA5F7C"/>
    <w:rsid w:val="00AB0C71"/>
    <w:rsid w:val="00AB29C7"/>
    <w:rsid w:val="00AB3AE8"/>
    <w:rsid w:val="00AB3D64"/>
    <w:rsid w:val="00AB3E18"/>
    <w:rsid w:val="00AB466E"/>
    <w:rsid w:val="00AB568D"/>
    <w:rsid w:val="00AB6269"/>
    <w:rsid w:val="00AC15FE"/>
    <w:rsid w:val="00AC3407"/>
    <w:rsid w:val="00AC3A36"/>
    <w:rsid w:val="00AC44C1"/>
    <w:rsid w:val="00AC5082"/>
    <w:rsid w:val="00AD1A7B"/>
    <w:rsid w:val="00AD23D8"/>
    <w:rsid w:val="00AD395B"/>
    <w:rsid w:val="00AD3D04"/>
    <w:rsid w:val="00AD4D5B"/>
    <w:rsid w:val="00AD53F4"/>
    <w:rsid w:val="00AE2DC7"/>
    <w:rsid w:val="00AE2F03"/>
    <w:rsid w:val="00AE2F76"/>
    <w:rsid w:val="00AE4E56"/>
    <w:rsid w:val="00AE64B6"/>
    <w:rsid w:val="00AE6C9B"/>
    <w:rsid w:val="00AE711A"/>
    <w:rsid w:val="00AE760F"/>
    <w:rsid w:val="00AE7CA1"/>
    <w:rsid w:val="00AF04BA"/>
    <w:rsid w:val="00AF1624"/>
    <w:rsid w:val="00AF41F2"/>
    <w:rsid w:val="00AF4234"/>
    <w:rsid w:val="00AF660D"/>
    <w:rsid w:val="00B0059D"/>
    <w:rsid w:val="00B02659"/>
    <w:rsid w:val="00B0587A"/>
    <w:rsid w:val="00B064DA"/>
    <w:rsid w:val="00B07650"/>
    <w:rsid w:val="00B10DC2"/>
    <w:rsid w:val="00B11361"/>
    <w:rsid w:val="00B123A3"/>
    <w:rsid w:val="00B125DB"/>
    <w:rsid w:val="00B14638"/>
    <w:rsid w:val="00B14A4A"/>
    <w:rsid w:val="00B17199"/>
    <w:rsid w:val="00B173A7"/>
    <w:rsid w:val="00B20962"/>
    <w:rsid w:val="00B21815"/>
    <w:rsid w:val="00B22397"/>
    <w:rsid w:val="00B25217"/>
    <w:rsid w:val="00B25E10"/>
    <w:rsid w:val="00B27D12"/>
    <w:rsid w:val="00B3046F"/>
    <w:rsid w:val="00B316C0"/>
    <w:rsid w:val="00B3191E"/>
    <w:rsid w:val="00B32775"/>
    <w:rsid w:val="00B352DB"/>
    <w:rsid w:val="00B35E4C"/>
    <w:rsid w:val="00B3633F"/>
    <w:rsid w:val="00B4091E"/>
    <w:rsid w:val="00B42007"/>
    <w:rsid w:val="00B42DCC"/>
    <w:rsid w:val="00B4646D"/>
    <w:rsid w:val="00B4649F"/>
    <w:rsid w:val="00B46E85"/>
    <w:rsid w:val="00B47AD0"/>
    <w:rsid w:val="00B47E37"/>
    <w:rsid w:val="00B5011C"/>
    <w:rsid w:val="00B50318"/>
    <w:rsid w:val="00B50962"/>
    <w:rsid w:val="00B52561"/>
    <w:rsid w:val="00B5278F"/>
    <w:rsid w:val="00B5306C"/>
    <w:rsid w:val="00B54000"/>
    <w:rsid w:val="00B54F66"/>
    <w:rsid w:val="00B571F6"/>
    <w:rsid w:val="00B57591"/>
    <w:rsid w:val="00B57E93"/>
    <w:rsid w:val="00B60A1B"/>
    <w:rsid w:val="00B60C9B"/>
    <w:rsid w:val="00B63447"/>
    <w:rsid w:val="00B64806"/>
    <w:rsid w:val="00B64A7C"/>
    <w:rsid w:val="00B7017F"/>
    <w:rsid w:val="00B717B4"/>
    <w:rsid w:val="00B72AAD"/>
    <w:rsid w:val="00B747A5"/>
    <w:rsid w:val="00B7615B"/>
    <w:rsid w:val="00B773DA"/>
    <w:rsid w:val="00B80179"/>
    <w:rsid w:val="00B82A46"/>
    <w:rsid w:val="00B836A0"/>
    <w:rsid w:val="00B837E2"/>
    <w:rsid w:val="00B84939"/>
    <w:rsid w:val="00B856CD"/>
    <w:rsid w:val="00B91E81"/>
    <w:rsid w:val="00B93979"/>
    <w:rsid w:val="00B97B27"/>
    <w:rsid w:val="00BA1333"/>
    <w:rsid w:val="00BA1992"/>
    <w:rsid w:val="00BA2ECE"/>
    <w:rsid w:val="00BA3166"/>
    <w:rsid w:val="00BA5C06"/>
    <w:rsid w:val="00BA7178"/>
    <w:rsid w:val="00BA7512"/>
    <w:rsid w:val="00BA75B3"/>
    <w:rsid w:val="00BA782A"/>
    <w:rsid w:val="00BB167B"/>
    <w:rsid w:val="00BB16D2"/>
    <w:rsid w:val="00BB2C4E"/>
    <w:rsid w:val="00BB3520"/>
    <w:rsid w:val="00BB360D"/>
    <w:rsid w:val="00BB4BF6"/>
    <w:rsid w:val="00BB4CC2"/>
    <w:rsid w:val="00BB758F"/>
    <w:rsid w:val="00BC1893"/>
    <w:rsid w:val="00BC1B10"/>
    <w:rsid w:val="00BC2EAC"/>
    <w:rsid w:val="00BC2EB1"/>
    <w:rsid w:val="00BC33D7"/>
    <w:rsid w:val="00BC3423"/>
    <w:rsid w:val="00BC442C"/>
    <w:rsid w:val="00BC4EE5"/>
    <w:rsid w:val="00BC5DD9"/>
    <w:rsid w:val="00BC7B06"/>
    <w:rsid w:val="00BD037D"/>
    <w:rsid w:val="00BD18F3"/>
    <w:rsid w:val="00BD2112"/>
    <w:rsid w:val="00BD280C"/>
    <w:rsid w:val="00BD64A6"/>
    <w:rsid w:val="00BD6E2B"/>
    <w:rsid w:val="00BE1846"/>
    <w:rsid w:val="00BE1BE7"/>
    <w:rsid w:val="00BE32C9"/>
    <w:rsid w:val="00BE32EC"/>
    <w:rsid w:val="00BE39B6"/>
    <w:rsid w:val="00BE49DD"/>
    <w:rsid w:val="00BE56EE"/>
    <w:rsid w:val="00BE721B"/>
    <w:rsid w:val="00BF191D"/>
    <w:rsid w:val="00BF1BB7"/>
    <w:rsid w:val="00BF4D5C"/>
    <w:rsid w:val="00BF5705"/>
    <w:rsid w:val="00BF68EB"/>
    <w:rsid w:val="00BF7B4F"/>
    <w:rsid w:val="00BF7D6B"/>
    <w:rsid w:val="00C01694"/>
    <w:rsid w:val="00C0243E"/>
    <w:rsid w:val="00C0268E"/>
    <w:rsid w:val="00C02743"/>
    <w:rsid w:val="00C04EB9"/>
    <w:rsid w:val="00C05FCF"/>
    <w:rsid w:val="00C07605"/>
    <w:rsid w:val="00C110E0"/>
    <w:rsid w:val="00C117E2"/>
    <w:rsid w:val="00C11F2B"/>
    <w:rsid w:val="00C126E6"/>
    <w:rsid w:val="00C1361D"/>
    <w:rsid w:val="00C146F0"/>
    <w:rsid w:val="00C14701"/>
    <w:rsid w:val="00C14890"/>
    <w:rsid w:val="00C15006"/>
    <w:rsid w:val="00C15973"/>
    <w:rsid w:val="00C20491"/>
    <w:rsid w:val="00C2249F"/>
    <w:rsid w:val="00C23DE0"/>
    <w:rsid w:val="00C25186"/>
    <w:rsid w:val="00C3023C"/>
    <w:rsid w:val="00C3393E"/>
    <w:rsid w:val="00C345C5"/>
    <w:rsid w:val="00C34970"/>
    <w:rsid w:val="00C3551D"/>
    <w:rsid w:val="00C36D62"/>
    <w:rsid w:val="00C37BCB"/>
    <w:rsid w:val="00C37DE9"/>
    <w:rsid w:val="00C37EA2"/>
    <w:rsid w:val="00C4224E"/>
    <w:rsid w:val="00C4225C"/>
    <w:rsid w:val="00C42667"/>
    <w:rsid w:val="00C42955"/>
    <w:rsid w:val="00C42C32"/>
    <w:rsid w:val="00C42DCF"/>
    <w:rsid w:val="00C4361A"/>
    <w:rsid w:val="00C44774"/>
    <w:rsid w:val="00C447EB"/>
    <w:rsid w:val="00C45367"/>
    <w:rsid w:val="00C460A0"/>
    <w:rsid w:val="00C47064"/>
    <w:rsid w:val="00C47AC8"/>
    <w:rsid w:val="00C50426"/>
    <w:rsid w:val="00C505E3"/>
    <w:rsid w:val="00C511F9"/>
    <w:rsid w:val="00C53AF7"/>
    <w:rsid w:val="00C54A94"/>
    <w:rsid w:val="00C54E6B"/>
    <w:rsid w:val="00C5664C"/>
    <w:rsid w:val="00C621A0"/>
    <w:rsid w:val="00C62297"/>
    <w:rsid w:val="00C637F9"/>
    <w:rsid w:val="00C643E6"/>
    <w:rsid w:val="00C67A37"/>
    <w:rsid w:val="00C67D8D"/>
    <w:rsid w:val="00C7065B"/>
    <w:rsid w:val="00C708C1"/>
    <w:rsid w:val="00C70CBE"/>
    <w:rsid w:val="00C71214"/>
    <w:rsid w:val="00C71EAB"/>
    <w:rsid w:val="00C72AE9"/>
    <w:rsid w:val="00C7472A"/>
    <w:rsid w:val="00C77182"/>
    <w:rsid w:val="00C80091"/>
    <w:rsid w:val="00C80C47"/>
    <w:rsid w:val="00C8157F"/>
    <w:rsid w:val="00C81F8A"/>
    <w:rsid w:val="00C84126"/>
    <w:rsid w:val="00C850F3"/>
    <w:rsid w:val="00C85BCB"/>
    <w:rsid w:val="00C87132"/>
    <w:rsid w:val="00C87988"/>
    <w:rsid w:val="00C879E4"/>
    <w:rsid w:val="00C87AB5"/>
    <w:rsid w:val="00C912C5"/>
    <w:rsid w:val="00C921E9"/>
    <w:rsid w:val="00C927D7"/>
    <w:rsid w:val="00C93AAA"/>
    <w:rsid w:val="00C94AC6"/>
    <w:rsid w:val="00C96C0C"/>
    <w:rsid w:val="00C96FC7"/>
    <w:rsid w:val="00CA09C4"/>
    <w:rsid w:val="00CA11C2"/>
    <w:rsid w:val="00CA300C"/>
    <w:rsid w:val="00CA57DD"/>
    <w:rsid w:val="00CA6795"/>
    <w:rsid w:val="00CA67C5"/>
    <w:rsid w:val="00CA6C64"/>
    <w:rsid w:val="00CA7047"/>
    <w:rsid w:val="00CA7D9C"/>
    <w:rsid w:val="00CB0260"/>
    <w:rsid w:val="00CB040E"/>
    <w:rsid w:val="00CB1E9D"/>
    <w:rsid w:val="00CB2E06"/>
    <w:rsid w:val="00CB3816"/>
    <w:rsid w:val="00CB4A34"/>
    <w:rsid w:val="00CC133B"/>
    <w:rsid w:val="00CC3098"/>
    <w:rsid w:val="00CC3311"/>
    <w:rsid w:val="00CC35DC"/>
    <w:rsid w:val="00CC5A6B"/>
    <w:rsid w:val="00CC60CC"/>
    <w:rsid w:val="00CC6A9F"/>
    <w:rsid w:val="00CD0247"/>
    <w:rsid w:val="00CD03E2"/>
    <w:rsid w:val="00CD0483"/>
    <w:rsid w:val="00CD3605"/>
    <w:rsid w:val="00CD38E4"/>
    <w:rsid w:val="00CD487C"/>
    <w:rsid w:val="00CD5692"/>
    <w:rsid w:val="00CE0ECA"/>
    <w:rsid w:val="00CE5985"/>
    <w:rsid w:val="00CE6388"/>
    <w:rsid w:val="00CF0DE3"/>
    <w:rsid w:val="00CF18BD"/>
    <w:rsid w:val="00CF24D3"/>
    <w:rsid w:val="00CF2700"/>
    <w:rsid w:val="00CF2C63"/>
    <w:rsid w:val="00CF2CB0"/>
    <w:rsid w:val="00CF3603"/>
    <w:rsid w:val="00CF3A33"/>
    <w:rsid w:val="00CF45AE"/>
    <w:rsid w:val="00CF52ED"/>
    <w:rsid w:val="00CF5952"/>
    <w:rsid w:val="00CF61AC"/>
    <w:rsid w:val="00CF74C9"/>
    <w:rsid w:val="00D002D8"/>
    <w:rsid w:val="00D02275"/>
    <w:rsid w:val="00D02ECE"/>
    <w:rsid w:val="00D02FB0"/>
    <w:rsid w:val="00D0314C"/>
    <w:rsid w:val="00D0467C"/>
    <w:rsid w:val="00D1047A"/>
    <w:rsid w:val="00D12490"/>
    <w:rsid w:val="00D12E9E"/>
    <w:rsid w:val="00D140F5"/>
    <w:rsid w:val="00D15EF4"/>
    <w:rsid w:val="00D2254C"/>
    <w:rsid w:val="00D246C7"/>
    <w:rsid w:val="00D24C96"/>
    <w:rsid w:val="00D2583C"/>
    <w:rsid w:val="00D264B2"/>
    <w:rsid w:val="00D272AB"/>
    <w:rsid w:val="00D274A5"/>
    <w:rsid w:val="00D30DAC"/>
    <w:rsid w:val="00D30DC2"/>
    <w:rsid w:val="00D318AC"/>
    <w:rsid w:val="00D320DD"/>
    <w:rsid w:val="00D3286D"/>
    <w:rsid w:val="00D33164"/>
    <w:rsid w:val="00D33E96"/>
    <w:rsid w:val="00D34B1D"/>
    <w:rsid w:val="00D36602"/>
    <w:rsid w:val="00D41285"/>
    <w:rsid w:val="00D41852"/>
    <w:rsid w:val="00D41F74"/>
    <w:rsid w:val="00D462DE"/>
    <w:rsid w:val="00D46BA1"/>
    <w:rsid w:val="00D55887"/>
    <w:rsid w:val="00D55C58"/>
    <w:rsid w:val="00D56633"/>
    <w:rsid w:val="00D57448"/>
    <w:rsid w:val="00D57FA1"/>
    <w:rsid w:val="00D60EB6"/>
    <w:rsid w:val="00D61E10"/>
    <w:rsid w:val="00D63916"/>
    <w:rsid w:val="00D65254"/>
    <w:rsid w:val="00D65CFA"/>
    <w:rsid w:val="00D6627A"/>
    <w:rsid w:val="00D663FA"/>
    <w:rsid w:val="00D66619"/>
    <w:rsid w:val="00D674EE"/>
    <w:rsid w:val="00D7081B"/>
    <w:rsid w:val="00D70AB8"/>
    <w:rsid w:val="00D7102A"/>
    <w:rsid w:val="00D71898"/>
    <w:rsid w:val="00D720DD"/>
    <w:rsid w:val="00D72382"/>
    <w:rsid w:val="00D746F3"/>
    <w:rsid w:val="00D75232"/>
    <w:rsid w:val="00D77134"/>
    <w:rsid w:val="00D77B40"/>
    <w:rsid w:val="00D82442"/>
    <w:rsid w:val="00D844BB"/>
    <w:rsid w:val="00D86A9D"/>
    <w:rsid w:val="00D91C17"/>
    <w:rsid w:val="00D938ED"/>
    <w:rsid w:val="00D94443"/>
    <w:rsid w:val="00D95387"/>
    <w:rsid w:val="00D95D36"/>
    <w:rsid w:val="00D96E35"/>
    <w:rsid w:val="00DA1225"/>
    <w:rsid w:val="00DA4754"/>
    <w:rsid w:val="00DA5718"/>
    <w:rsid w:val="00DA6343"/>
    <w:rsid w:val="00DB01DC"/>
    <w:rsid w:val="00DB26AE"/>
    <w:rsid w:val="00DB2A0F"/>
    <w:rsid w:val="00DB3AD8"/>
    <w:rsid w:val="00DB4777"/>
    <w:rsid w:val="00DB56D9"/>
    <w:rsid w:val="00DB5D49"/>
    <w:rsid w:val="00DB60E0"/>
    <w:rsid w:val="00DC18A0"/>
    <w:rsid w:val="00DC23A4"/>
    <w:rsid w:val="00DC5383"/>
    <w:rsid w:val="00DC55AC"/>
    <w:rsid w:val="00DC7937"/>
    <w:rsid w:val="00DD0E20"/>
    <w:rsid w:val="00DD3E54"/>
    <w:rsid w:val="00DD6AE3"/>
    <w:rsid w:val="00DE1290"/>
    <w:rsid w:val="00DE24D4"/>
    <w:rsid w:val="00DE5128"/>
    <w:rsid w:val="00DE71A6"/>
    <w:rsid w:val="00DE770C"/>
    <w:rsid w:val="00DE7B0E"/>
    <w:rsid w:val="00DF0431"/>
    <w:rsid w:val="00DF224A"/>
    <w:rsid w:val="00DF4389"/>
    <w:rsid w:val="00DF4F36"/>
    <w:rsid w:val="00DF4FE6"/>
    <w:rsid w:val="00DF5637"/>
    <w:rsid w:val="00DF57EC"/>
    <w:rsid w:val="00DF6DB8"/>
    <w:rsid w:val="00DF7C40"/>
    <w:rsid w:val="00E01300"/>
    <w:rsid w:val="00E03A7C"/>
    <w:rsid w:val="00E03B2A"/>
    <w:rsid w:val="00E0470A"/>
    <w:rsid w:val="00E05BBF"/>
    <w:rsid w:val="00E115FF"/>
    <w:rsid w:val="00E122B6"/>
    <w:rsid w:val="00E20123"/>
    <w:rsid w:val="00E209D6"/>
    <w:rsid w:val="00E20E1D"/>
    <w:rsid w:val="00E2159B"/>
    <w:rsid w:val="00E22234"/>
    <w:rsid w:val="00E227E8"/>
    <w:rsid w:val="00E2433A"/>
    <w:rsid w:val="00E2512C"/>
    <w:rsid w:val="00E252D4"/>
    <w:rsid w:val="00E275F1"/>
    <w:rsid w:val="00E30931"/>
    <w:rsid w:val="00E31655"/>
    <w:rsid w:val="00E3197F"/>
    <w:rsid w:val="00E31EE0"/>
    <w:rsid w:val="00E32F76"/>
    <w:rsid w:val="00E3388E"/>
    <w:rsid w:val="00E35A0F"/>
    <w:rsid w:val="00E3647D"/>
    <w:rsid w:val="00E37942"/>
    <w:rsid w:val="00E37C43"/>
    <w:rsid w:val="00E37F37"/>
    <w:rsid w:val="00E40304"/>
    <w:rsid w:val="00E4074C"/>
    <w:rsid w:val="00E41893"/>
    <w:rsid w:val="00E42A84"/>
    <w:rsid w:val="00E42F2D"/>
    <w:rsid w:val="00E44909"/>
    <w:rsid w:val="00E46440"/>
    <w:rsid w:val="00E477DC"/>
    <w:rsid w:val="00E4791C"/>
    <w:rsid w:val="00E47D05"/>
    <w:rsid w:val="00E50C8E"/>
    <w:rsid w:val="00E51BBD"/>
    <w:rsid w:val="00E51D68"/>
    <w:rsid w:val="00E5307A"/>
    <w:rsid w:val="00E5509C"/>
    <w:rsid w:val="00E55DD6"/>
    <w:rsid w:val="00E569D6"/>
    <w:rsid w:val="00E57D1A"/>
    <w:rsid w:val="00E60AD4"/>
    <w:rsid w:val="00E65A76"/>
    <w:rsid w:val="00E67201"/>
    <w:rsid w:val="00E67D5C"/>
    <w:rsid w:val="00E67E8C"/>
    <w:rsid w:val="00E71167"/>
    <w:rsid w:val="00E711B1"/>
    <w:rsid w:val="00E71B67"/>
    <w:rsid w:val="00E71C32"/>
    <w:rsid w:val="00E7224C"/>
    <w:rsid w:val="00E72CCC"/>
    <w:rsid w:val="00E7438D"/>
    <w:rsid w:val="00E7523B"/>
    <w:rsid w:val="00E75951"/>
    <w:rsid w:val="00E75DBC"/>
    <w:rsid w:val="00E76F9D"/>
    <w:rsid w:val="00E76FFE"/>
    <w:rsid w:val="00E77712"/>
    <w:rsid w:val="00E8018B"/>
    <w:rsid w:val="00E81434"/>
    <w:rsid w:val="00E8322C"/>
    <w:rsid w:val="00E8639E"/>
    <w:rsid w:val="00E8688C"/>
    <w:rsid w:val="00E872BA"/>
    <w:rsid w:val="00E90A9E"/>
    <w:rsid w:val="00E90B94"/>
    <w:rsid w:val="00E90E45"/>
    <w:rsid w:val="00E91B73"/>
    <w:rsid w:val="00E91E59"/>
    <w:rsid w:val="00E92C24"/>
    <w:rsid w:val="00E95C2D"/>
    <w:rsid w:val="00EA11F4"/>
    <w:rsid w:val="00EA199E"/>
    <w:rsid w:val="00EA35B2"/>
    <w:rsid w:val="00EA36D0"/>
    <w:rsid w:val="00EA39DB"/>
    <w:rsid w:val="00EA5F74"/>
    <w:rsid w:val="00EA6176"/>
    <w:rsid w:val="00EA6249"/>
    <w:rsid w:val="00EA7F34"/>
    <w:rsid w:val="00EB0343"/>
    <w:rsid w:val="00EB0C31"/>
    <w:rsid w:val="00EB10EA"/>
    <w:rsid w:val="00EB184C"/>
    <w:rsid w:val="00EB3B9C"/>
    <w:rsid w:val="00EB497F"/>
    <w:rsid w:val="00EB4E69"/>
    <w:rsid w:val="00EB6A4C"/>
    <w:rsid w:val="00EC197F"/>
    <w:rsid w:val="00EC1DC2"/>
    <w:rsid w:val="00EC20B5"/>
    <w:rsid w:val="00EC251E"/>
    <w:rsid w:val="00EC28DE"/>
    <w:rsid w:val="00EC60F8"/>
    <w:rsid w:val="00EC6D89"/>
    <w:rsid w:val="00EC70CA"/>
    <w:rsid w:val="00EC7BFC"/>
    <w:rsid w:val="00ED02A8"/>
    <w:rsid w:val="00ED04EA"/>
    <w:rsid w:val="00ED122A"/>
    <w:rsid w:val="00ED13D8"/>
    <w:rsid w:val="00ED13FB"/>
    <w:rsid w:val="00ED1423"/>
    <w:rsid w:val="00ED20F5"/>
    <w:rsid w:val="00ED2E0F"/>
    <w:rsid w:val="00ED3E84"/>
    <w:rsid w:val="00ED49E7"/>
    <w:rsid w:val="00ED4B53"/>
    <w:rsid w:val="00ED6C42"/>
    <w:rsid w:val="00ED7C73"/>
    <w:rsid w:val="00EE414B"/>
    <w:rsid w:val="00EE4BD4"/>
    <w:rsid w:val="00EE6F42"/>
    <w:rsid w:val="00EF02FF"/>
    <w:rsid w:val="00EF21EE"/>
    <w:rsid w:val="00EF45AC"/>
    <w:rsid w:val="00EF6F94"/>
    <w:rsid w:val="00F00BED"/>
    <w:rsid w:val="00F012EA"/>
    <w:rsid w:val="00F01DA6"/>
    <w:rsid w:val="00F0341F"/>
    <w:rsid w:val="00F04ABE"/>
    <w:rsid w:val="00F0528D"/>
    <w:rsid w:val="00F05C80"/>
    <w:rsid w:val="00F069A8"/>
    <w:rsid w:val="00F077F3"/>
    <w:rsid w:val="00F11BFB"/>
    <w:rsid w:val="00F11CBC"/>
    <w:rsid w:val="00F12383"/>
    <w:rsid w:val="00F1287C"/>
    <w:rsid w:val="00F141E6"/>
    <w:rsid w:val="00F1679B"/>
    <w:rsid w:val="00F221DF"/>
    <w:rsid w:val="00F22D3F"/>
    <w:rsid w:val="00F24FA6"/>
    <w:rsid w:val="00F253C4"/>
    <w:rsid w:val="00F2606F"/>
    <w:rsid w:val="00F26F01"/>
    <w:rsid w:val="00F30586"/>
    <w:rsid w:val="00F30B9F"/>
    <w:rsid w:val="00F31DDC"/>
    <w:rsid w:val="00F3248F"/>
    <w:rsid w:val="00F33BB6"/>
    <w:rsid w:val="00F33D66"/>
    <w:rsid w:val="00F358E5"/>
    <w:rsid w:val="00F3591A"/>
    <w:rsid w:val="00F37DEB"/>
    <w:rsid w:val="00F404A8"/>
    <w:rsid w:val="00F40A9D"/>
    <w:rsid w:val="00F41927"/>
    <w:rsid w:val="00F41D84"/>
    <w:rsid w:val="00F45AE1"/>
    <w:rsid w:val="00F45BCA"/>
    <w:rsid w:val="00F47625"/>
    <w:rsid w:val="00F5173C"/>
    <w:rsid w:val="00F537DB"/>
    <w:rsid w:val="00F54F40"/>
    <w:rsid w:val="00F54F60"/>
    <w:rsid w:val="00F57B0D"/>
    <w:rsid w:val="00F6068F"/>
    <w:rsid w:val="00F60BD6"/>
    <w:rsid w:val="00F60EB7"/>
    <w:rsid w:val="00F623B9"/>
    <w:rsid w:val="00F63AD5"/>
    <w:rsid w:val="00F63F66"/>
    <w:rsid w:val="00F63FE8"/>
    <w:rsid w:val="00F64A9F"/>
    <w:rsid w:val="00F64F33"/>
    <w:rsid w:val="00F6524D"/>
    <w:rsid w:val="00F66B22"/>
    <w:rsid w:val="00F67C79"/>
    <w:rsid w:val="00F70386"/>
    <w:rsid w:val="00F7124A"/>
    <w:rsid w:val="00F7288C"/>
    <w:rsid w:val="00F7295E"/>
    <w:rsid w:val="00F73298"/>
    <w:rsid w:val="00F736B7"/>
    <w:rsid w:val="00F75057"/>
    <w:rsid w:val="00F75F3A"/>
    <w:rsid w:val="00F763F4"/>
    <w:rsid w:val="00F767FC"/>
    <w:rsid w:val="00F802DB"/>
    <w:rsid w:val="00F8069F"/>
    <w:rsid w:val="00F80E2F"/>
    <w:rsid w:val="00F82347"/>
    <w:rsid w:val="00F84424"/>
    <w:rsid w:val="00F84685"/>
    <w:rsid w:val="00F8716E"/>
    <w:rsid w:val="00F90B8F"/>
    <w:rsid w:val="00F918F6"/>
    <w:rsid w:val="00F91B77"/>
    <w:rsid w:val="00F92F70"/>
    <w:rsid w:val="00F93824"/>
    <w:rsid w:val="00F93B3F"/>
    <w:rsid w:val="00F94C5B"/>
    <w:rsid w:val="00F96497"/>
    <w:rsid w:val="00FA0EE2"/>
    <w:rsid w:val="00FA2112"/>
    <w:rsid w:val="00FA66B4"/>
    <w:rsid w:val="00FA69F4"/>
    <w:rsid w:val="00FA7EB8"/>
    <w:rsid w:val="00FB09E3"/>
    <w:rsid w:val="00FB16C9"/>
    <w:rsid w:val="00FB4926"/>
    <w:rsid w:val="00FB6266"/>
    <w:rsid w:val="00FB694F"/>
    <w:rsid w:val="00FB6C4E"/>
    <w:rsid w:val="00FB70C7"/>
    <w:rsid w:val="00FB740F"/>
    <w:rsid w:val="00FC25A9"/>
    <w:rsid w:val="00FC2B13"/>
    <w:rsid w:val="00FC3137"/>
    <w:rsid w:val="00FC44B7"/>
    <w:rsid w:val="00FC4D26"/>
    <w:rsid w:val="00FC6C2A"/>
    <w:rsid w:val="00FC6EA4"/>
    <w:rsid w:val="00FC7966"/>
    <w:rsid w:val="00FC7F62"/>
    <w:rsid w:val="00FD0960"/>
    <w:rsid w:val="00FD12F8"/>
    <w:rsid w:val="00FD13DC"/>
    <w:rsid w:val="00FD583C"/>
    <w:rsid w:val="00FD5F46"/>
    <w:rsid w:val="00FD5FFC"/>
    <w:rsid w:val="00FD7995"/>
    <w:rsid w:val="00FE029F"/>
    <w:rsid w:val="00FE4D42"/>
    <w:rsid w:val="00FE5130"/>
    <w:rsid w:val="00FE5263"/>
    <w:rsid w:val="00FE6F00"/>
    <w:rsid w:val="00FF13A6"/>
    <w:rsid w:val="00FF148A"/>
    <w:rsid w:val="00FF1F42"/>
    <w:rsid w:val="00FF4653"/>
    <w:rsid w:val="00FF4F6D"/>
    <w:rsid w:val="00FF63C0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3C926F-2A13-4E25-B1BA-65737452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498"/>
  </w:style>
  <w:style w:type="paragraph" w:styleId="Heading3">
    <w:name w:val="heading 3"/>
    <w:basedOn w:val="Normal"/>
    <w:link w:val="Heading3Char"/>
    <w:uiPriority w:val="9"/>
    <w:qFormat/>
    <w:rsid w:val="00AE2F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customStyle="1" w:styleId="MediumGrid1-Accent21">
    <w:name w:val="Medium Grid 1 - Accent 21"/>
    <w:basedOn w:val="Normal"/>
    <w:uiPriority w:val="34"/>
    <w:qFormat/>
    <w:rsid w:val="0060722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z-Cyrl-UZ"/>
    </w:rPr>
  </w:style>
  <w:style w:type="paragraph" w:styleId="ListParagraph">
    <w:name w:val="List Paragraph"/>
    <w:basedOn w:val="Normal"/>
    <w:uiPriority w:val="34"/>
    <w:qFormat/>
    <w:rsid w:val="00A808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4A43C4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591035"/>
    <w:pPr>
      <w:widowControl w:val="0"/>
      <w:autoSpaceDE w:val="0"/>
      <w:autoSpaceDN w:val="0"/>
      <w:spacing w:before="10"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91035"/>
    <w:rPr>
      <w:rFonts w:ascii="Times New Roman" w:eastAsia="Times New Roman" w:hAnsi="Times New Roman" w:cs="Times New Roman"/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5910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9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E2F03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8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5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8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3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81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1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8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1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8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1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0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85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3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4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208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20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7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49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2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1&amp;cad=rja&amp;uact=8&amp;ved=2ahUKEwjXg4LStM3kAhXks4sKHYHHC-YQFjAAegQIBRAD&amp;url=https%3A%2F%2Fmtt.gov.rs%2F&amp;usg=AOvVaw0PPOSeoh9YvuPhVLEQArm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32159-93D1-467D-83B0-CA3B8FAC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6206</Words>
  <Characters>35376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Subotić</dc:creator>
  <cp:lastModifiedBy>Daktilobiro07</cp:lastModifiedBy>
  <cp:revision>3</cp:revision>
  <cp:lastPrinted>2020-07-31T07:27:00Z</cp:lastPrinted>
  <dcterms:created xsi:type="dcterms:W3CDTF">2020-07-30T09:49:00Z</dcterms:created>
  <dcterms:modified xsi:type="dcterms:W3CDTF">2020-07-31T07:27:00Z</dcterms:modified>
</cp:coreProperties>
</file>