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220" w:rsidRPr="002459BE" w:rsidRDefault="00745308">
      <w:pPr>
        <w:jc w:val="right"/>
        <w:rPr>
          <w:rFonts w:ascii="Times New Roman" w:hAnsi="Times New Roman" w:cs="Times New Roman"/>
        </w:rPr>
      </w:pPr>
      <w:r w:rsidRPr="002459BE">
        <w:rPr>
          <w:rFonts w:ascii="Times New Roman" w:hAnsi="Times New Roman" w:cs="Times New Roman"/>
        </w:rPr>
        <w:t xml:space="preserve">                                                                                                                                 </w:t>
      </w:r>
    </w:p>
    <w:p w:rsidR="00291B74" w:rsidRDefault="00291B74" w:rsidP="00291B74">
      <w:pPr>
        <w:shd w:val="clear" w:color="auto" w:fill="FFFFFF"/>
        <w:spacing w:after="150"/>
        <w:ind w:firstLine="480"/>
        <w:rPr>
          <w:rFonts w:ascii="Times New Roman" w:eastAsia="Times New Roman" w:hAnsi="Times New Roman" w:cs="Times New Roman"/>
          <w:color w:val="333333"/>
          <w:lang w:val="sr-Cyrl-CS" w:eastAsia="sr-Latn-CS"/>
        </w:rPr>
      </w:pPr>
    </w:p>
    <w:p w:rsidR="00291B74" w:rsidRPr="0064364A" w:rsidRDefault="00291B74" w:rsidP="00291B74">
      <w:pPr>
        <w:rPr>
          <w:rFonts w:ascii="Times New Roman" w:hAnsi="Times New Roman" w:cs="Times New Roman"/>
          <w:u w:val="single"/>
        </w:rPr>
      </w:pPr>
    </w:p>
    <w:p w:rsidR="00291B74" w:rsidRDefault="00291B74" w:rsidP="00291B74">
      <w:pPr>
        <w:rPr>
          <w:rFonts w:ascii="Times New Roman" w:hAnsi="Times New Roman" w:cs="Times New Roman"/>
          <w:lang w:val="sr-Cyrl-RS"/>
        </w:rPr>
      </w:pPr>
    </w:p>
    <w:p w:rsidR="00CF6220" w:rsidRPr="002459BE" w:rsidRDefault="00745308" w:rsidP="000B4257">
      <w:pPr>
        <w:ind w:firstLine="1418"/>
        <w:jc w:val="both"/>
      </w:pPr>
      <w:r w:rsidRPr="002459BE">
        <w:rPr>
          <w:rFonts w:ascii="Times New Roman" w:hAnsi="Times New Roman" w:cs="Times New Roman"/>
        </w:rPr>
        <w:t>На основу члана 44. став 1. Закона о државним службеницима („Службени гласник РС</w:t>
      </w:r>
      <w:r w:rsidRPr="002459BE">
        <w:rPr>
          <w:rFonts w:ascii="Times New Roman" w:hAnsi="Times New Roman" w:cs="Times New Roman"/>
          <w:spacing w:val="-8"/>
        </w:rPr>
        <w:t>”</w:t>
      </w:r>
      <w:r w:rsidRPr="002459BE">
        <w:rPr>
          <w:rFonts w:ascii="Times New Roman" w:hAnsi="Times New Roman" w:cs="Times New Roman"/>
        </w:rPr>
        <w:t>, бр. 79/05, 81/05 – исправка, 83/05 – исправка, 64/07, 67/07 – и</w:t>
      </w:r>
      <w:r w:rsidR="00FF2360">
        <w:rPr>
          <w:rFonts w:ascii="Times New Roman" w:hAnsi="Times New Roman" w:cs="Times New Roman"/>
        </w:rPr>
        <w:t>справка, 116/08, 104/09, 99/14,</w:t>
      </w:r>
      <w:r w:rsidRPr="002459BE">
        <w:rPr>
          <w:rFonts w:ascii="Times New Roman" w:hAnsi="Times New Roman" w:cs="Times New Roman"/>
        </w:rPr>
        <w:t xml:space="preserve"> 94/17</w:t>
      </w:r>
      <w:r w:rsidR="00FF2360">
        <w:rPr>
          <w:rFonts w:ascii="Times New Roman" w:hAnsi="Times New Roman" w:cs="Times New Roman"/>
          <w:lang w:val="sr-Cyrl-RS"/>
        </w:rPr>
        <w:t xml:space="preserve"> и 95/18</w:t>
      </w:r>
      <w:r w:rsidRPr="002459BE">
        <w:rPr>
          <w:rFonts w:ascii="Times New Roman" w:hAnsi="Times New Roman" w:cs="Times New Roman"/>
        </w:rPr>
        <w:t>)</w:t>
      </w:r>
      <w:r w:rsidR="000B4257" w:rsidRPr="002459BE">
        <w:rPr>
          <w:rFonts w:ascii="Times New Roman" w:hAnsi="Times New Roman" w:cs="Times New Roman"/>
        </w:rPr>
        <w:t>,</w:t>
      </w:r>
      <w:r w:rsidRPr="002459BE">
        <w:rPr>
          <w:rFonts w:ascii="Times New Roman" w:hAnsi="Times New Roman" w:cs="Times New Roman"/>
        </w:rPr>
        <w:t xml:space="preserve"> </w:t>
      </w:r>
    </w:p>
    <w:p w:rsidR="00FF2360" w:rsidRDefault="00FF2360">
      <w:pPr>
        <w:ind w:firstLine="1418"/>
        <w:rPr>
          <w:rFonts w:ascii="Times New Roman" w:hAnsi="Times New Roman" w:cs="Times New Roman"/>
        </w:rPr>
      </w:pPr>
    </w:p>
    <w:p w:rsidR="00CF6220" w:rsidRPr="002459BE" w:rsidRDefault="00745308">
      <w:pPr>
        <w:ind w:firstLine="1418"/>
        <w:rPr>
          <w:rFonts w:ascii="Times New Roman" w:hAnsi="Times New Roman" w:cs="Times New Roman"/>
        </w:rPr>
      </w:pPr>
      <w:r w:rsidRPr="002459BE">
        <w:rPr>
          <w:rFonts w:ascii="Times New Roman" w:hAnsi="Times New Roman" w:cs="Times New Roman"/>
        </w:rPr>
        <w:t>Влада доноси</w:t>
      </w:r>
    </w:p>
    <w:p w:rsidR="00CF6220" w:rsidRPr="002459BE" w:rsidRDefault="00CF6220">
      <w:pPr>
        <w:jc w:val="center"/>
        <w:rPr>
          <w:rFonts w:ascii="Times New Roman" w:hAnsi="Times New Roman" w:cs="Times New Roman"/>
        </w:rPr>
      </w:pPr>
    </w:p>
    <w:p w:rsidR="00CF6220" w:rsidRPr="002459BE" w:rsidRDefault="00CF6220">
      <w:pPr>
        <w:jc w:val="center"/>
        <w:rPr>
          <w:rFonts w:ascii="Times New Roman" w:hAnsi="Times New Roman" w:cs="Times New Roman"/>
        </w:rPr>
      </w:pPr>
    </w:p>
    <w:p w:rsidR="00CF6220" w:rsidRPr="002459BE" w:rsidRDefault="00745308">
      <w:pPr>
        <w:jc w:val="center"/>
        <w:rPr>
          <w:rFonts w:ascii="Times New Roman" w:hAnsi="Times New Roman" w:cs="Times New Roman"/>
        </w:rPr>
      </w:pPr>
      <w:r w:rsidRPr="002459BE">
        <w:rPr>
          <w:rFonts w:ascii="Times New Roman" w:hAnsi="Times New Roman" w:cs="Times New Roman"/>
        </w:rPr>
        <w:t>У</w:t>
      </w:r>
      <w:r w:rsidR="00FF2360">
        <w:rPr>
          <w:rFonts w:ascii="Times New Roman" w:hAnsi="Times New Roman" w:cs="Times New Roman"/>
          <w:lang w:val="sr-Cyrl-RS"/>
        </w:rPr>
        <w:t xml:space="preserve"> </w:t>
      </w:r>
      <w:r w:rsidRPr="002459BE">
        <w:rPr>
          <w:rFonts w:ascii="Times New Roman" w:hAnsi="Times New Roman" w:cs="Times New Roman"/>
        </w:rPr>
        <w:t>Р</w:t>
      </w:r>
      <w:r w:rsidR="00FF2360">
        <w:rPr>
          <w:rFonts w:ascii="Times New Roman" w:hAnsi="Times New Roman" w:cs="Times New Roman"/>
          <w:lang w:val="sr-Cyrl-RS"/>
        </w:rPr>
        <w:t xml:space="preserve"> </w:t>
      </w:r>
      <w:r w:rsidRPr="002459BE">
        <w:rPr>
          <w:rFonts w:ascii="Times New Roman" w:hAnsi="Times New Roman" w:cs="Times New Roman"/>
        </w:rPr>
        <w:t>Е</w:t>
      </w:r>
      <w:r w:rsidR="00FF2360">
        <w:rPr>
          <w:rFonts w:ascii="Times New Roman" w:hAnsi="Times New Roman" w:cs="Times New Roman"/>
          <w:lang w:val="sr-Cyrl-RS"/>
        </w:rPr>
        <w:t xml:space="preserve"> </w:t>
      </w:r>
      <w:r w:rsidRPr="002459BE">
        <w:rPr>
          <w:rFonts w:ascii="Times New Roman" w:hAnsi="Times New Roman" w:cs="Times New Roman"/>
        </w:rPr>
        <w:t>Д</w:t>
      </w:r>
      <w:r w:rsidR="00FF2360">
        <w:rPr>
          <w:rFonts w:ascii="Times New Roman" w:hAnsi="Times New Roman" w:cs="Times New Roman"/>
          <w:lang w:val="sr-Cyrl-RS"/>
        </w:rPr>
        <w:t xml:space="preserve"> </w:t>
      </w:r>
      <w:r w:rsidRPr="002459BE">
        <w:rPr>
          <w:rFonts w:ascii="Times New Roman" w:hAnsi="Times New Roman" w:cs="Times New Roman"/>
        </w:rPr>
        <w:t>Б</w:t>
      </w:r>
      <w:r w:rsidR="00FF2360">
        <w:rPr>
          <w:rFonts w:ascii="Times New Roman" w:hAnsi="Times New Roman" w:cs="Times New Roman"/>
          <w:lang w:val="sr-Cyrl-RS"/>
        </w:rPr>
        <w:t xml:space="preserve"> </w:t>
      </w:r>
      <w:r w:rsidRPr="002459BE">
        <w:rPr>
          <w:rFonts w:ascii="Times New Roman" w:hAnsi="Times New Roman" w:cs="Times New Roman"/>
        </w:rPr>
        <w:t xml:space="preserve">У </w:t>
      </w:r>
    </w:p>
    <w:p w:rsidR="00CF6220" w:rsidRPr="002459BE" w:rsidRDefault="00745308">
      <w:pPr>
        <w:jc w:val="center"/>
        <w:rPr>
          <w:rFonts w:ascii="Times New Roman" w:hAnsi="Times New Roman" w:cs="Times New Roman"/>
        </w:rPr>
      </w:pPr>
      <w:r w:rsidRPr="002459BE">
        <w:rPr>
          <w:rFonts w:ascii="Times New Roman" w:hAnsi="Times New Roman" w:cs="Times New Roman"/>
        </w:rPr>
        <w:t>О ИЗМЕНАМА И ДОПУНАМА УРЕДБЕ О РАЗВРСТАВАЊУ РАДНИХ МЕСТА И МЕРИЛИМА ЗА ОПИС РАДНИХ МЕСТА ДРЖАВНИХ СЛУЖБЕНИКА</w:t>
      </w:r>
    </w:p>
    <w:p w:rsidR="00CF6220" w:rsidRPr="002459BE" w:rsidRDefault="00CF6220">
      <w:pPr>
        <w:jc w:val="center"/>
        <w:rPr>
          <w:rFonts w:ascii="Times New Roman" w:hAnsi="Times New Roman" w:cs="Times New Roman"/>
        </w:rPr>
      </w:pPr>
    </w:p>
    <w:p w:rsidR="00CF6220" w:rsidRPr="002459BE" w:rsidRDefault="00745308">
      <w:pPr>
        <w:jc w:val="center"/>
        <w:rPr>
          <w:rFonts w:ascii="Times New Roman" w:hAnsi="Times New Roman" w:cs="Times New Roman"/>
        </w:rPr>
      </w:pPr>
      <w:r w:rsidRPr="002459BE">
        <w:rPr>
          <w:rFonts w:ascii="Times New Roman" w:hAnsi="Times New Roman" w:cs="Times New Roman"/>
        </w:rPr>
        <w:t>Члан 1.</w:t>
      </w:r>
    </w:p>
    <w:p w:rsidR="00CF6220" w:rsidRPr="002459BE" w:rsidRDefault="00745308">
      <w:pPr>
        <w:ind w:firstLine="1418"/>
        <w:jc w:val="both"/>
      </w:pPr>
      <w:r w:rsidRPr="002459BE">
        <w:rPr>
          <w:rFonts w:ascii="Times New Roman" w:hAnsi="Times New Roman" w:cs="Times New Roman"/>
        </w:rPr>
        <w:t>У Уредби о разврставању радних места и мерилима за опис радних места државних службеника (</w:t>
      </w:r>
      <w:r w:rsidRPr="002459BE">
        <w:rPr>
          <w:rFonts w:ascii="Times New Roman" w:hAnsi="Times New Roman" w:cs="Times New Roman"/>
          <w:shd w:val="clear" w:color="auto" w:fill="FFFFFF"/>
        </w:rPr>
        <w:t>„</w:t>
      </w:r>
      <w:r w:rsidRPr="002459BE">
        <w:rPr>
          <w:rFonts w:ascii="Times New Roman" w:hAnsi="Times New Roman" w:cs="Times New Roman"/>
        </w:rPr>
        <w:t>Службени гласник РС</w:t>
      </w:r>
      <w:r w:rsidRPr="002459BE">
        <w:rPr>
          <w:rFonts w:ascii="Times New Roman" w:hAnsi="Times New Roman" w:cs="Times New Roman"/>
          <w:spacing w:val="-8"/>
        </w:rPr>
        <w:t>”</w:t>
      </w:r>
      <w:r w:rsidRPr="002459BE">
        <w:rPr>
          <w:rFonts w:ascii="Times New Roman" w:hAnsi="Times New Roman" w:cs="Times New Roman"/>
        </w:rPr>
        <w:t>, бр. 117/05, 108/08, 109/09, 95/10, 117/12, 84/14, 132/14, 28/15, 102/15, 113/15</w:t>
      </w:r>
      <w:r w:rsidRPr="002459BE">
        <w:rPr>
          <w:rFonts w:ascii="Times New Roman" w:hAnsi="Times New Roman" w:cs="Times New Roman"/>
          <w:b/>
        </w:rPr>
        <w:t xml:space="preserve"> </w:t>
      </w:r>
      <w:r w:rsidRPr="002459BE">
        <w:rPr>
          <w:rFonts w:ascii="Times New Roman" w:hAnsi="Times New Roman" w:cs="Times New Roman"/>
        </w:rPr>
        <w:t xml:space="preserve">и </w:t>
      </w:r>
      <w:hyperlink r:id="rId8">
        <w:r w:rsidRPr="002459BE">
          <w:rPr>
            <w:rStyle w:val="InternetLink"/>
            <w:rFonts w:ascii="Times New Roman" w:hAnsi="Times New Roman" w:cs="Times New Roman"/>
            <w:bCs/>
            <w:color w:val="auto"/>
            <w:u w:val="none"/>
          </w:rPr>
          <w:t>16/18</w:t>
        </w:r>
      </w:hyperlink>
      <w:r w:rsidRPr="002459BE">
        <w:rPr>
          <w:rFonts w:ascii="Times New Roman" w:hAnsi="Times New Roman" w:cs="Times New Roman"/>
        </w:rPr>
        <w:t>), у члану 8. реч: „компетентност</w:t>
      </w:r>
      <w:r w:rsidRPr="002459BE">
        <w:rPr>
          <w:rFonts w:ascii="Times New Roman" w:hAnsi="Times New Roman" w:cs="Times New Roman"/>
          <w:spacing w:val="-8"/>
        </w:rPr>
        <w:t>”</w:t>
      </w:r>
      <w:r w:rsidRPr="002459BE">
        <w:rPr>
          <w:rFonts w:ascii="Times New Roman" w:hAnsi="Times New Roman" w:cs="Times New Roman"/>
        </w:rPr>
        <w:t xml:space="preserve"> замењује се речју: „квалификације</w:t>
      </w:r>
      <w:r w:rsidRPr="002459BE">
        <w:rPr>
          <w:rFonts w:ascii="Times New Roman" w:hAnsi="Times New Roman" w:cs="Times New Roman"/>
          <w:spacing w:val="-8"/>
        </w:rPr>
        <w:t>”</w:t>
      </w:r>
      <w:r w:rsidRPr="002459BE">
        <w:rPr>
          <w:rFonts w:ascii="Times New Roman" w:hAnsi="Times New Roman" w:cs="Times New Roman"/>
        </w:rPr>
        <w:t>.</w:t>
      </w:r>
    </w:p>
    <w:p w:rsidR="00ED59B3" w:rsidRDefault="00ED59B3">
      <w:pPr>
        <w:jc w:val="center"/>
        <w:rPr>
          <w:rFonts w:ascii="Times New Roman" w:hAnsi="Times New Roman" w:cs="Times New Roman"/>
        </w:rPr>
      </w:pPr>
    </w:p>
    <w:p w:rsidR="00CF6220" w:rsidRPr="002459BE" w:rsidRDefault="00745308" w:rsidP="00ED59B3">
      <w:pPr>
        <w:jc w:val="center"/>
        <w:rPr>
          <w:rFonts w:ascii="Times New Roman" w:hAnsi="Times New Roman" w:cs="Times New Roman"/>
        </w:rPr>
      </w:pPr>
      <w:r w:rsidRPr="002459BE">
        <w:rPr>
          <w:rFonts w:ascii="Times New Roman" w:hAnsi="Times New Roman" w:cs="Times New Roman"/>
        </w:rPr>
        <w:t>Члан 2.</w:t>
      </w:r>
    </w:p>
    <w:p w:rsidR="00CF6220" w:rsidRPr="002459BE" w:rsidRDefault="00745308">
      <w:pPr>
        <w:ind w:firstLine="1418"/>
        <w:jc w:val="both"/>
      </w:pPr>
      <w:r w:rsidRPr="002459BE">
        <w:rPr>
          <w:rFonts w:ascii="Times New Roman" w:hAnsi="Times New Roman" w:cs="Times New Roman"/>
        </w:rPr>
        <w:t xml:space="preserve"> У члану</w:t>
      </w:r>
      <w:r w:rsidRPr="002459BE">
        <w:rPr>
          <w:rFonts w:ascii="Times New Roman" w:hAnsi="Times New Roman" w:cs="Times New Roman"/>
          <w:lang w:val="sr-Latn-RS"/>
        </w:rPr>
        <w:t xml:space="preserve"> 9</w:t>
      </w:r>
      <w:r w:rsidRPr="002459BE">
        <w:rPr>
          <w:rFonts w:ascii="Times New Roman" w:hAnsi="Times New Roman" w:cs="Times New Roman"/>
          <w:spacing w:val="-8"/>
        </w:rPr>
        <w:t>. став 5. мења се и гласи:</w:t>
      </w:r>
    </w:p>
    <w:p w:rsidR="00CF6220" w:rsidRPr="002459BE" w:rsidRDefault="00745308">
      <w:pPr>
        <w:ind w:firstLine="1418"/>
        <w:jc w:val="both"/>
        <w:rPr>
          <w:rFonts w:ascii="Times New Roman" w:hAnsi="Times New Roman" w:cs="Times New Roman"/>
          <w:spacing w:val="-8"/>
        </w:rPr>
      </w:pPr>
      <w:r w:rsidRPr="002459BE">
        <w:rPr>
          <w:rFonts w:ascii="Times New Roman" w:eastAsia="Times New Roman" w:hAnsi="Times New Roman" w:cs="Times New Roman"/>
        </w:rPr>
        <w:t>„Потребне квалификације су мерило којим се изражавају знања и радно искуство које је потребно за делотворан рад на радном месту.</w:t>
      </w:r>
      <w:r w:rsidRPr="002459BE">
        <w:rPr>
          <w:rFonts w:ascii="Times New Roman" w:hAnsi="Times New Roman" w:cs="Times New Roman"/>
          <w:spacing w:val="-8"/>
        </w:rPr>
        <w:t>”</w:t>
      </w:r>
    </w:p>
    <w:p w:rsidR="00704132" w:rsidRPr="002459BE" w:rsidRDefault="00704132">
      <w:pPr>
        <w:ind w:firstLine="1418"/>
        <w:jc w:val="both"/>
        <w:rPr>
          <w:rFonts w:ascii="Times New Roman" w:hAnsi="Times New Roman" w:cs="Times New Roman"/>
          <w:spacing w:val="-8"/>
        </w:rPr>
      </w:pPr>
    </w:p>
    <w:p w:rsidR="00704132" w:rsidRPr="002459BE" w:rsidRDefault="00704132" w:rsidP="00704132">
      <w:pPr>
        <w:jc w:val="center"/>
      </w:pPr>
      <w:r w:rsidRPr="002459BE">
        <w:rPr>
          <w:rFonts w:ascii="Times New Roman" w:hAnsi="Times New Roman" w:cs="Times New Roman"/>
        </w:rPr>
        <w:t>Члан 3.</w:t>
      </w:r>
    </w:p>
    <w:p w:rsidR="00CF6220" w:rsidRPr="002459BE" w:rsidRDefault="00704132">
      <w:pPr>
        <w:ind w:firstLine="1418"/>
        <w:jc w:val="both"/>
        <w:rPr>
          <w:rFonts w:ascii="Times New Roman" w:hAnsi="Times New Roman" w:cs="Times New Roman"/>
          <w:lang w:val="sr-Cyrl-RS"/>
        </w:rPr>
      </w:pPr>
      <w:r w:rsidRPr="002459BE">
        <w:rPr>
          <w:rFonts w:ascii="Times New Roman" w:hAnsi="Times New Roman" w:cs="Times New Roman"/>
          <w:lang w:val="sr-Latn-RS"/>
        </w:rPr>
        <w:t xml:space="preserve">У члану 10. </w:t>
      </w:r>
      <w:r w:rsidRPr="002459BE">
        <w:rPr>
          <w:rFonts w:ascii="Times New Roman" w:hAnsi="Times New Roman" w:cs="Times New Roman"/>
          <w:lang w:val="sr-Cyrl-RS"/>
        </w:rPr>
        <w:t>алинеја 5,</w:t>
      </w:r>
      <w:r w:rsidRPr="002459BE">
        <w:rPr>
          <w:rFonts w:ascii="Times New Roman" w:hAnsi="Times New Roman" w:cs="Times New Roman"/>
          <w:lang w:val="sr-Latn-RS"/>
        </w:rPr>
        <w:t xml:space="preserve"> члану 11.</w:t>
      </w:r>
      <w:r w:rsidR="008A3811" w:rsidRPr="002459BE">
        <w:rPr>
          <w:rFonts w:ascii="Times New Roman" w:hAnsi="Times New Roman" w:cs="Times New Roman"/>
          <w:lang w:val="sr-Cyrl-RS"/>
        </w:rPr>
        <w:t xml:space="preserve"> алинеја 5. и</w:t>
      </w:r>
      <w:r w:rsidRPr="002459BE">
        <w:rPr>
          <w:rFonts w:ascii="Times New Roman" w:hAnsi="Times New Roman" w:cs="Times New Roman"/>
          <w:lang w:val="sr-Latn-RS"/>
        </w:rPr>
        <w:t xml:space="preserve"> члану 12. </w:t>
      </w:r>
      <w:r w:rsidRPr="002459BE">
        <w:rPr>
          <w:rFonts w:ascii="Times New Roman" w:hAnsi="Times New Roman" w:cs="Times New Roman"/>
          <w:lang w:val="sr-Cyrl-RS"/>
        </w:rPr>
        <w:t>алинеја 5.</w:t>
      </w:r>
      <w:r w:rsidRPr="002459BE">
        <w:rPr>
          <w:rFonts w:ascii="Times New Roman" w:hAnsi="Times New Roman" w:cs="Times New Roman"/>
          <w:lang w:val="sr-Latn-RS"/>
        </w:rPr>
        <w:t xml:space="preserve"> </w:t>
      </w:r>
      <w:r w:rsidRPr="002459BE">
        <w:rPr>
          <w:rFonts w:ascii="Times New Roman" w:hAnsi="Times New Roman" w:cs="Times New Roman"/>
        </w:rPr>
        <w:t>реч: „компетентност” замењује се речју: „</w:t>
      </w:r>
      <w:r w:rsidRPr="002459BE">
        <w:rPr>
          <w:rFonts w:ascii="Times New Roman" w:eastAsia="Times New Roman" w:hAnsi="Times New Roman" w:cs="Times New Roman"/>
        </w:rPr>
        <w:t>квалификације</w:t>
      </w:r>
      <w:r w:rsidRPr="002459BE">
        <w:rPr>
          <w:rFonts w:ascii="Times New Roman" w:hAnsi="Times New Roman" w:cs="Times New Roman"/>
        </w:rPr>
        <w:t>”</w:t>
      </w:r>
      <w:r w:rsidRPr="002459BE">
        <w:rPr>
          <w:rFonts w:ascii="Times New Roman" w:hAnsi="Times New Roman" w:cs="Times New Roman"/>
          <w:lang w:val="sr-Cyrl-RS"/>
        </w:rPr>
        <w:t>.</w:t>
      </w:r>
    </w:p>
    <w:p w:rsidR="00704132" w:rsidRPr="002459BE" w:rsidRDefault="00704132">
      <w:pPr>
        <w:ind w:firstLine="1418"/>
        <w:jc w:val="both"/>
        <w:rPr>
          <w:rFonts w:ascii="Times New Roman" w:hAnsi="Times New Roman" w:cs="Times New Roman"/>
          <w:lang w:val="sr-Cyrl-RS"/>
        </w:rPr>
      </w:pPr>
    </w:p>
    <w:p w:rsidR="00CF6220" w:rsidRPr="002459BE" w:rsidRDefault="00704132">
      <w:pPr>
        <w:jc w:val="center"/>
      </w:pPr>
      <w:r w:rsidRPr="002459BE">
        <w:rPr>
          <w:rFonts w:ascii="Times New Roman" w:hAnsi="Times New Roman" w:cs="Times New Roman"/>
        </w:rPr>
        <w:t>Члан 4</w:t>
      </w:r>
      <w:r w:rsidR="00745308" w:rsidRPr="002459BE">
        <w:rPr>
          <w:rFonts w:ascii="Times New Roman" w:hAnsi="Times New Roman" w:cs="Times New Roman"/>
        </w:rPr>
        <w:t>.</w:t>
      </w:r>
    </w:p>
    <w:p w:rsidR="00CF6220" w:rsidRPr="002459BE" w:rsidRDefault="00745308">
      <w:pPr>
        <w:ind w:firstLine="1418"/>
        <w:jc w:val="both"/>
      </w:pPr>
      <w:r w:rsidRPr="002459BE">
        <w:rPr>
          <w:rFonts w:ascii="Times New Roman" w:hAnsi="Times New Roman" w:cs="Times New Roman"/>
        </w:rPr>
        <w:t>У члану 13. алинеја 5. реч: „компетентност” замењује се речју: „</w:t>
      </w:r>
      <w:r w:rsidRPr="002459BE">
        <w:rPr>
          <w:rFonts w:ascii="Times New Roman" w:eastAsia="Times New Roman" w:hAnsi="Times New Roman" w:cs="Times New Roman"/>
        </w:rPr>
        <w:t>квалификације</w:t>
      </w:r>
      <w:r w:rsidRPr="002459BE">
        <w:rPr>
          <w:rFonts w:ascii="Times New Roman" w:hAnsi="Times New Roman" w:cs="Times New Roman"/>
        </w:rPr>
        <w:t>”, а речи: „завршен приправнички стаж</w:t>
      </w:r>
      <w:r w:rsidRPr="002459BE">
        <w:rPr>
          <w:rFonts w:ascii="Times New Roman" w:hAnsi="Times New Roman" w:cs="Times New Roman"/>
          <w:spacing w:val="-8"/>
        </w:rPr>
        <w:t>”</w:t>
      </w:r>
      <w:r w:rsidRPr="002459BE">
        <w:rPr>
          <w:rFonts w:ascii="Times New Roman" w:hAnsi="Times New Roman" w:cs="Times New Roman"/>
        </w:rPr>
        <w:t xml:space="preserve"> замењују се речима: „најмање једна година радног искуства у струци.</w:t>
      </w:r>
      <w:r w:rsidRPr="002459BE">
        <w:rPr>
          <w:rFonts w:ascii="Times New Roman" w:hAnsi="Times New Roman" w:cs="Times New Roman"/>
          <w:spacing w:val="-8"/>
        </w:rPr>
        <w:t>”</w:t>
      </w:r>
    </w:p>
    <w:p w:rsidR="00CF6220" w:rsidRPr="002459BE" w:rsidRDefault="00CF6220">
      <w:pPr>
        <w:ind w:firstLine="1418"/>
        <w:jc w:val="both"/>
        <w:rPr>
          <w:rFonts w:ascii="Times New Roman" w:hAnsi="Times New Roman" w:cs="Times New Roman"/>
        </w:rPr>
      </w:pPr>
    </w:p>
    <w:p w:rsidR="00CF6220" w:rsidRPr="002459BE" w:rsidRDefault="00704132">
      <w:pPr>
        <w:jc w:val="center"/>
      </w:pPr>
      <w:r w:rsidRPr="002459BE">
        <w:rPr>
          <w:rFonts w:ascii="Times New Roman" w:hAnsi="Times New Roman" w:cs="Times New Roman"/>
        </w:rPr>
        <w:t>Члан 5</w:t>
      </w:r>
      <w:r w:rsidR="00745308" w:rsidRPr="002459BE">
        <w:rPr>
          <w:rFonts w:ascii="Times New Roman" w:hAnsi="Times New Roman" w:cs="Times New Roman"/>
        </w:rPr>
        <w:t>.</w:t>
      </w:r>
    </w:p>
    <w:p w:rsidR="00CF6220" w:rsidRPr="002459BE" w:rsidRDefault="00745308">
      <w:pPr>
        <w:ind w:firstLine="1418"/>
        <w:jc w:val="both"/>
        <w:rPr>
          <w:rFonts w:ascii="Times New Roman" w:hAnsi="Times New Roman" w:cs="Times New Roman"/>
          <w:spacing w:val="-8"/>
        </w:rPr>
      </w:pPr>
      <w:r w:rsidRPr="002459BE">
        <w:rPr>
          <w:rFonts w:ascii="Times New Roman" w:hAnsi="Times New Roman" w:cs="Times New Roman"/>
        </w:rPr>
        <w:t>У члану 14. алинеја 5</w:t>
      </w:r>
      <w:r w:rsidRPr="002459BE">
        <w:rPr>
          <w:rFonts w:ascii="Times New Roman" w:hAnsi="Times New Roman" w:cs="Times New Roman"/>
          <w:lang w:val="sr-Latn-RS"/>
        </w:rPr>
        <w:t>.</w:t>
      </w:r>
      <w:r w:rsidRPr="002459BE">
        <w:rPr>
          <w:rFonts w:ascii="Times New Roman" w:hAnsi="Times New Roman" w:cs="Times New Roman"/>
        </w:rPr>
        <w:t xml:space="preserve"> реч: „компетентност” замењује се речју: „</w:t>
      </w:r>
      <w:r w:rsidRPr="002459BE">
        <w:rPr>
          <w:rFonts w:ascii="Times New Roman" w:eastAsia="Times New Roman" w:hAnsi="Times New Roman" w:cs="Times New Roman"/>
        </w:rPr>
        <w:t>квалификације</w:t>
      </w:r>
      <w:r w:rsidRPr="002459BE">
        <w:rPr>
          <w:rFonts w:ascii="Times New Roman" w:hAnsi="Times New Roman" w:cs="Times New Roman"/>
        </w:rPr>
        <w:t>”, а после речи: „у обиму од</w:t>
      </w:r>
      <w:r w:rsidRPr="002459BE">
        <w:rPr>
          <w:rFonts w:ascii="Times New Roman" w:hAnsi="Times New Roman" w:cs="Times New Roman"/>
          <w:spacing w:val="-8"/>
        </w:rPr>
        <w:t xml:space="preserve">” </w:t>
      </w:r>
      <w:r w:rsidRPr="002459BE">
        <w:rPr>
          <w:rFonts w:ascii="Times New Roman" w:hAnsi="Times New Roman" w:cs="Times New Roman"/>
        </w:rPr>
        <w:t>реч</w:t>
      </w:r>
      <w:r w:rsidR="00B64F69">
        <w:rPr>
          <w:rFonts w:ascii="Times New Roman" w:hAnsi="Times New Roman" w:cs="Times New Roman"/>
        </w:rPr>
        <w:t>:</w:t>
      </w:r>
      <w:r w:rsidRPr="002459BE">
        <w:rPr>
          <w:rFonts w:ascii="Times New Roman" w:hAnsi="Times New Roman" w:cs="Times New Roman"/>
        </w:rPr>
        <w:t xml:space="preserve"> „најмање</w:t>
      </w:r>
      <w:r w:rsidRPr="002459BE">
        <w:rPr>
          <w:rFonts w:ascii="Times New Roman" w:hAnsi="Times New Roman" w:cs="Times New Roman"/>
          <w:spacing w:val="-8"/>
        </w:rPr>
        <w:t>” брише се.</w:t>
      </w:r>
    </w:p>
    <w:p w:rsidR="00CF6220" w:rsidRPr="002459BE" w:rsidRDefault="00CF6220">
      <w:pPr>
        <w:jc w:val="center"/>
        <w:rPr>
          <w:rFonts w:ascii="Times New Roman" w:hAnsi="Times New Roman" w:cs="Times New Roman"/>
          <w:spacing w:val="-8"/>
        </w:rPr>
      </w:pPr>
    </w:p>
    <w:p w:rsidR="00CF6220" w:rsidRPr="002459BE" w:rsidRDefault="00704132">
      <w:pPr>
        <w:jc w:val="center"/>
      </w:pPr>
      <w:r w:rsidRPr="002459BE">
        <w:rPr>
          <w:rFonts w:ascii="Times New Roman" w:hAnsi="Times New Roman" w:cs="Times New Roman"/>
          <w:spacing w:val="-8"/>
        </w:rPr>
        <w:t>Члан 6</w:t>
      </w:r>
      <w:r w:rsidR="00745308" w:rsidRPr="002459BE">
        <w:rPr>
          <w:rFonts w:ascii="Times New Roman" w:hAnsi="Times New Roman" w:cs="Times New Roman"/>
          <w:spacing w:val="-8"/>
        </w:rPr>
        <w:t>.</w:t>
      </w:r>
    </w:p>
    <w:p w:rsidR="00CF6220" w:rsidRPr="002459BE" w:rsidRDefault="00745308">
      <w:pPr>
        <w:ind w:firstLine="1418"/>
        <w:jc w:val="both"/>
        <w:rPr>
          <w:rFonts w:ascii="Times New Roman" w:hAnsi="Times New Roman" w:cs="Times New Roman"/>
          <w:spacing w:val="-8"/>
        </w:rPr>
      </w:pPr>
      <w:r w:rsidRPr="002459BE">
        <w:rPr>
          <w:rFonts w:ascii="Times New Roman" w:hAnsi="Times New Roman" w:cs="Times New Roman"/>
        </w:rPr>
        <w:t>У члану 15. алинеја 5. реч: „компетентност” замењује се речју: „</w:t>
      </w:r>
      <w:r w:rsidRPr="002459BE">
        <w:rPr>
          <w:rFonts w:ascii="Times New Roman" w:eastAsia="Times New Roman" w:hAnsi="Times New Roman" w:cs="Times New Roman"/>
        </w:rPr>
        <w:t>квалификације</w:t>
      </w:r>
      <w:r w:rsidRPr="002459BE">
        <w:rPr>
          <w:rFonts w:ascii="Times New Roman" w:hAnsi="Times New Roman" w:cs="Times New Roman"/>
        </w:rPr>
        <w:t>”, после речи: „у обиму од</w:t>
      </w:r>
      <w:r w:rsidRPr="002459BE">
        <w:rPr>
          <w:rFonts w:ascii="Times New Roman" w:hAnsi="Times New Roman" w:cs="Times New Roman"/>
          <w:spacing w:val="-8"/>
        </w:rPr>
        <w:t>”</w:t>
      </w:r>
      <w:r w:rsidRPr="002459BE">
        <w:rPr>
          <w:rFonts w:ascii="Times New Roman" w:hAnsi="Times New Roman" w:cs="Times New Roman"/>
        </w:rPr>
        <w:t xml:space="preserve"> реч: „најмање</w:t>
      </w:r>
      <w:r w:rsidRPr="002459BE">
        <w:rPr>
          <w:rFonts w:ascii="Times New Roman" w:hAnsi="Times New Roman" w:cs="Times New Roman"/>
          <w:spacing w:val="-8"/>
        </w:rPr>
        <w:t>” брише се, а речи: „</w:t>
      </w:r>
      <w:r w:rsidRPr="002459BE">
        <w:rPr>
          <w:rFonts w:ascii="Times New Roman" w:hAnsi="Times New Roman" w:cs="Times New Roman"/>
        </w:rPr>
        <w:t>завршен приправнички стаж</w:t>
      </w:r>
      <w:r w:rsidRPr="002459BE">
        <w:rPr>
          <w:rFonts w:ascii="Times New Roman" w:hAnsi="Times New Roman" w:cs="Times New Roman"/>
          <w:spacing w:val="-8"/>
        </w:rPr>
        <w:t>”</w:t>
      </w:r>
      <w:r w:rsidRPr="002459BE">
        <w:rPr>
          <w:rFonts w:ascii="Times New Roman" w:hAnsi="Times New Roman" w:cs="Times New Roman"/>
        </w:rPr>
        <w:t xml:space="preserve"> замењују се речима: „најмање девет месеци радног искуства у струци.</w:t>
      </w:r>
      <w:r w:rsidRPr="002459BE">
        <w:rPr>
          <w:rFonts w:ascii="Times New Roman" w:hAnsi="Times New Roman" w:cs="Times New Roman"/>
          <w:spacing w:val="-8"/>
        </w:rPr>
        <w:t>”</w:t>
      </w:r>
    </w:p>
    <w:p w:rsidR="00CF6220" w:rsidRPr="002459BE" w:rsidRDefault="00CF6220">
      <w:pPr>
        <w:ind w:firstLine="1418"/>
        <w:jc w:val="both"/>
        <w:rPr>
          <w:rFonts w:ascii="Times New Roman" w:hAnsi="Times New Roman" w:cs="Times New Roman"/>
          <w:spacing w:val="-8"/>
        </w:rPr>
      </w:pPr>
    </w:p>
    <w:p w:rsidR="00CF6220" w:rsidRPr="002459BE" w:rsidRDefault="00745308">
      <w:pPr>
        <w:jc w:val="center"/>
      </w:pPr>
      <w:r w:rsidRPr="002459BE">
        <w:rPr>
          <w:rFonts w:ascii="Times New Roman" w:hAnsi="Times New Roman" w:cs="Times New Roman"/>
          <w:spacing w:val="-8"/>
        </w:rPr>
        <w:t xml:space="preserve">Члан </w:t>
      </w:r>
      <w:r w:rsidR="00704132" w:rsidRPr="002459BE">
        <w:rPr>
          <w:rFonts w:ascii="Times New Roman" w:hAnsi="Times New Roman" w:cs="Times New Roman"/>
          <w:spacing w:val="-8"/>
          <w:lang w:val="sr-Cyrl-RS"/>
        </w:rPr>
        <w:t>7</w:t>
      </w:r>
      <w:r w:rsidRPr="002459BE">
        <w:rPr>
          <w:rFonts w:ascii="Times New Roman" w:hAnsi="Times New Roman" w:cs="Times New Roman"/>
          <w:spacing w:val="-8"/>
        </w:rPr>
        <w:t>.</w:t>
      </w:r>
    </w:p>
    <w:p w:rsidR="00CF6220" w:rsidRPr="002459BE" w:rsidRDefault="00745308">
      <w:pPr>
        <w:ind w:firstLine="1418"/>
        <w:jc w:val="both"/>
        <w:rPr>
          <w:rFonts w:ascii="Times New Roman" w:hAnsi="Times New Roman" w:cs="Times New Roman"/>
          <w:spacing w:val="-8"/>
        </w:rPr>
      </w:pPr>
      <w:r w:rsidRPr="002459BE">
        <w:rPr>
          <w:rFonts w:ascii="Times New Roman" w:hAnsi="Times New Roman" w:cs="Times New Roman"/>
          <w:spacing w:val="-8"/>
        </w:rPr>
        <w:t xml:space="preserve"> У члану 16. алинеја 5. мења се и гласи: </w:t>
      </w:r>
    </w:p>
    <w:p w:rsidR="00CF6220" w:rsidRPr="002459BE" w:rsidRDefault="00745308">
      <w:pPr>
        <w:ind w:firstLine="567"/>
        <w:jc w:val="both"/>
        <w:rPr>
          <w:rFonts w:ascii="Times New Roman" w:eastAsia="Times New Roman" w:hAnsi="Times New Roman" w:cs="Times New Roman"/>
        </w:rPr>
      </w:pPr>
      <w:r w:rsidRPr="002459BE">
        <w:rPr>
          <w:rFonts w:ascii="Times New Roman" w:hAnsi="Times New Roman" w:cs="Times New Roman"/>
          <w:spacing w:val="-8"/>
        </w:rPr>
        <w:tab/>
      </w:r>
      <w:r w:rsidRPr="002459BE">
        <w:rPr>
          <w:rFonts w:ascii="Times New Roman" w:hAnsi="Times New Roman" w:cs="Times New Roman"/>
          <w:spacing w:val="-8"/>
        </w:rPr>
        <w:tab/>
        <w:t>„</w:t>
      </w:r>
      <w:r w:rsidRPr="002459BE">
        <w:rPr>
          <w:rFonts w:ascii="Times New Roman" w:eastAsia="Times New Roman" w:hAnsi="Times New Roman" w:cs="Times New Roman"/>
        </w:rPr>
        <w:t>- квалификације – образовање стечено у средњој школи и радно искуство у струци од најмање две године</w:t>
      </w:r>
      <w:r w:rsidRPr="002459BE">
        <w:rPr>
          <w:rFonts w:ascii="Times New Roman" w:hAnsi="Times New Roman" w:cs="Times New Roman"/>
          <w:spacing w:val="-8"/>
        </w:rPr>
        <w:t>.”</w:t>
      </w:r>
    </w:p>
    <w:p w:rsidR="00CF6220" w:rsidRPr="002459BE" w:rsidRDefault="00CF6220">
      <w:pPr>
        <w:ind w:firstLine="1418"/>
        <w:jc w:val="both"/>
        <w:rPr>
          <w:rFonts w:ascii="Times New Roman" w:eastAsia="Times New Roman" w:hAnsi="Times New Roman" w:cs="Times New Roman"/>
        </w:rPr>
      </w:pPr>
    </w:p>
    <w:p w:rsidR="00CF6220" w:rsidRPr="002459BE" w:rsidRDefault="00745308">
      <w:pPr>
        <w:jc w:val="center"/>
      </w:pPr>
      <w:r w:rsidRPr="002459BE">
        <w:rPr>
          <w:rFonts w:ascii="Times New Roman" w:hAnsi="Times New Roman" w:cs="Times New Roman"/>
          <w:spacing w:val="-8"/>
        </w:rPr>
        <w:t xml:space="preserve">Члан </w:t>
      </w:r>
      <w:r w:rsidR="00704132" w:rsidRPr="002459BE">
        <w:rPr>
          <w:rFonts w:ascii="Times New Roman" w:hAnsi="Times New Roman" w:cs="Times New Roman"/>
          <w:spacing w:val="-8"/>
          <w:lang w:val="sr-Cyrl-RS"/>
        </w:rPr>
        <w:t>8</w:t>
      </w:r>
      <w:r w:rsidRPr="002459BE">
        <w:rPr>
          <w:rFonts w:ascii="Times New Roman" w:hAnsi="Times New Roman" w:cs="Times New Roman"/>
          <w:spacing w:val="-8"/>
        </w:rPr>
        <w:t>.</w:t>
      </w:r>
    </w:p>
    <w:p w:rsidR="00CF6220" w:rsidRPr="002459BE" w:rsidRDefault="00745308">
      <w:pPr>
        <w:ind w:firstLine="1418"/>
        <w:jc w:val="both"/>
        <w:rPr>
          <w:rFonts w:ascii="Times New Roman" w:hAnsi="Times New Roman" w:cs="Times New Roman"/>
          <w:spacing w:val="-8"/>
        </w:rPr>
      </w:pPr>
      <w:r w:rsidRPr="002459BE">
        <w:rPr>
          <w:rFonts w:ascii="Times New Roman" w:hAnsi="Times New Roman" w:cs="Times New Roman"/>
          <w:spacing w:val="-8"/>
        </w:rPr>
        <w:t>У члану 17. алинеја 5</w:t>
      </w:r>
      <w:r w:rsidRPr="002459BE">
        <w:rPr>
          <w:rFonts w:ascii="Times New Roman" w:hAnsi="Times New Roman" w:cs="Times New Roman"/>
          <w:spacing w:val="-8"/>
          <w:lang w:val="sr-Latn-RS"/>
        </w:rPr>
        <w:t>.</w:t>
      </w:r>
      <w:r w:rsidRPr="002459BE">
        <w:rPr>
          <w:rFonts w:ascii="Times New Roman" w:hAnsi="Times New Roman" w:cs="Times New Roman"/>
          <w:spacing w:val="-8"/>
        </w:rPr>
        <w:t xml:space="preserve"> мења се и гласи: </w:t>
      </w:r>
    </w:p>
    <w:p w:rsidR="00CF6220" w:rsidRPr="002459BE" w:rsidRDefault="00745308">
      <w:pPr>
        <w:ind w:firstLine="709"/>
        <w:jc w:val="both"/>
        <w:rPr>
          <w:rFonts w:ascii="Times New Roman" w:hAnsi="Times New Roman" w:cs="Times New Roman"/>
          <w:spacing w:val="-8"/>
        </w:rPr>
      </w:pPr>
      <w:r w:rsidRPr="002459BE">
        <w:rPr>
          <w:rFonts w:ascii="Times New Roman" w:hAnsi="Times New Roman" w:cs="Times New Roman"/>
          <w:spacing w:val="-8"/>
        </w:rPr>
        <w:lastRenderedPageBreak/>
        <w:tab/>
        <w:t>„</w:t>
      </w:r>
      <w:r w:rsidRPr="002459BE">
        <w:rPr>
          <w:rFonts w:ascii="Times New Roman" w:eastAsia="Times New Roman" w:hAnsi="Times New Roman" w:cs="Times New Roman"/>
        </w:rPr>
        <w:t>- квалификације – образовање стечено у средњој школи и радно искуство у струци од шест месеци</w:t>
      </w:r>
      <w:r w:rsidRPr="002459BE">
        <w:rPr>
          <w:rFonts w:ascii="Times New Roman" w:hAnsi="Times New Roman" w:cs="Times New Roman"/>
          <w:spacing w:val="-8"/>
        </w:rPr>
        <w:t>. ”</w:t>
      </w:r>
    </w:p>
    <w:p w:rsidR="00CF6220" w:rsidRPr="002459BE" w:rsidRDefault="00CF6220">
      <w:pPr>
        <w:jc w:val="center"/>
        <w:rPr>
          <w:rFonts w:ascii="Times New Roman" w:hAnsi="Times New Roman" w:cs="Times New Roman"/>
          <w:spacing w:val="-8"/>
        </w:rPr>
      </w:pPr>
    </w:p>
    <w:p w:rsidR="00704132" w:rsidRPr="002459BE" w:rsidRDefault="00704132">
      <w:pPr>
        <w:jc w:val="center"/>
        <w:rPr>
          <w:rFonts w:ascii="Times New Roman" w:hAnsi="Times New Roman" w:cs="Times New Roman"/>
          <w:spacing w:val="-8"/>
        </w:rPr>
      </w:pPr>
    </w:p>
    <w:p w:rsidR="00CF6220" w:rsidRPr="002459BE" w:rsidRDefault="00745308">
      <w:pPr>
        <w:jc w:val="center"/>
      </w:pPr>
      <w:r w:rsidRPr="002459BE">
        <w:rPr>
          <w:rFonts w:ascii="Times New Roman" w:hAnsi="Times New Roman" w:cs="Times New Roman"/>
          <w:spacing w:val="-8"/>
        </w:rPr>
        <w:t xml:space="preserve">Члан </w:t>
      </w:r>
      <w:r w:rsidR="00704132" w:rsidRPr="002459BE">
        <w:rPr>
          <w:rFonts w:ascii="Times New Roman" w:hAnsi="Times New Roman" w:cs="Times New Roman"/>
          <w:spacing w:val="-8"/>
        </w:rPr>
        <w:t>9</w:t>
      </w:r>
      <w:r w:rsidRPr="002459BE">
        <w:rPr>
          <w:rFonts w:ascii="Times New Roman" w:hAnsi="Times New Roman" w:cs="Times New Roman"/>
          <w:spacing w:val="-8"/>
        </w:rPr>
        <w:t>.</w:t>
      </w:r>
    </w:p>
    <w:p w:rsidR="00CF6220" w:rsidRDefault="00745308">
      <w:pPr>
        <w:ind w:firstLine="1418"/>
        <w:jc w:val="both"/>
        <w:rPr>
          <w:rFonts w:ascii="Times New Roman" w:hAnsi="Times New Roman" w:cs="Times New Roman"/>
          <w:spacing w:val="-8"/>
        </w:rPr>
      </w:pPr>
      <w:r w:rsidRPr="002459BE">
        <w:rPr>
          <w:rFonts w:ascii="Times New Roman" w:hAnsi="Times New Roman" w:cs="Times New Roman"/>
          <w:spacing w:val="-8"/>
        </w:rPr>
        <w:t>У члану 20. речи: „компетентност неопходна” замењују се речима: „</w:t>
      </w:r>
      <w:r w:rsidRPr="002459BE">
        <w:rPr>
          <w:rFonts w:ascii="Times New Roman" w:eastAsia="Times New Roman" w:hAnsi="Times New Roman" w:cs="Times New Roman"/>
        </w:rPr>
        <w:t>квалификације неопходне</w:t>
      </w:r>
      <w:r w:rsidRPr="002459BE">
        <w:rPr>
          <w:rFonts w:ascii="Times New Roman" w:hAnsi="Times New Roman" w:cs="Times New Roman"/>
          <w:spacing w:val="-8"/>
        </w:rPr>
        <w:t>”.</w:t>
      </w:r>
    </w:p>
    <w:p w:rsidR="00ED59B3" w:rsidRPr="002459BE" w:rsidRDefault="00ED59B3">
      <w:pPr>
        <w:ind w:firstLine="1418"/>
        <w:jc w:val="both"/>
        <w:rPr>
          <w:rFonts w:ascii="Times New Roman" w:hAnsi="Times New Roman" w:cs="Times New Roman"/>
          <w:spacing w:val="-8"/>
        </w:rPr>
      </w:pPr>
    </w:p>
    <w:p w:rsidR="00CF6220" w:rsidRPr="002459BE" w:rsidRDefault="00CF6220">
      <w:pPr>
        <w:jc w:val="center"/>
        <w:rPr>
          <w:rFonts w:ascii="Times New Roman" w:hAnsi="Times New Roman" w:cs="Times New Roman"/>
          <w:spacing w:val="-8"/>
        </w:rPr>
      </w:pPr>
    </w:p>
    <w:p w:rsidR="00CF6220" w:rsidRPr="002459BE" w:rsidRDefault="00704132">
      <w:pPr>
        <w:jc w:val="center"/>
      </w:pPr>
      <w:r w:rsidRPr="002459BE">
        <w:rPr>
          <w:rFonts w:ascii="Times New Roman" w:hAnsi="Times New Roman" w:cs="Times New Roman"/>
          <w:spacing w:val="-8"/>
        </w:rPr>
        <w:t>Члан 10</w:t>
      </w:r>
      <w:r w:rsidR="00745308" w:rsidRPr="002459BE">
        <w:rPr>
          <w:rFonts w:ascii="Times New Roman" w:hAnsi="Times New Roman" w:cs="Times New Roman"/>
          <w:spacing w:val="-8"/>
        </w:rPr>
        <w:t>.</w:t>
      </w:r>
    </w:p>
    <w:p w:rsidR="00CF6220" w:rsidRPr="002459BE" w:rsidRDefault="00745308">
      <w:pPr>
        <w:ind w:firstLine="1418"/>
        <w:jc w:val="both"/>
        <w:rPr>
          <w:rFonts w:ascii="Times New Roman" w:hAnsi="Times New Roman" w:cs="Times New Roman"/>
          <w:spacing w:val="-8"/>
        </w:rPr>
      </w:pPr>
      <w:r w:rsidRPr="002459BE">
        <w:rPr>
          <w:rFonts w:ascii="Times New Roman" w:hAnsi="Times New Roman" w:cs="Times New Roman"/>
          <w:spacing w:val="-8"/>
        </w:rPr>
        <w:t>У члану 21. став 1. после речи: „садрже:” додају се речи: „</w:t>
      </w:r>
      <w:r w:rsidRPr="002459BE">
        <w:rPr>
          <w:rFonts w:ascii="Times New Roman" w:eastAsia="Times New Roman" w:hAnsi="Times New Roman" w:cs="Times New Roman"/>
        </w:rPr>
        <w:t>назив унутрашње јединице у којој се налази радно место,</w:t>
      </w:r>
      <w:r w:rsidRPr="002459BE">
        <w:rPr>
          <w:rFonts w:ascii="Times New Roman" w:hAnsi="Times New Roman" w:cs="Times New Roman"/>
          <w:spacing w:val="-8"/>
        </w:rPr>
        <w:t>”, а после речи: „</w:t>
      </w:r>
      <w:r w:rsidRPr="002459BE">
        <w:rPr>
          <w:rFonts w:ascii="Times New Roman" w:eastAsia="Times New Roman" w:hAnsi="Times New Roman" w:cs="Times New Roman"/>
        </w:rPr>
        <w:t>назив радног места,</w:t>
      </w:r>
      <w:r w:rsidRPr="002459BE">
        <w:rPr>
          <w:rFonts w:ascii="Times New Roman" w:hAnsi="Times New Roman" w:cs="Times New Roman"/>
          <w:spacing w:val="-8"/>
        </w:rPr>
        <w:t>” додају се речи: „</w:t>
      </w:r>
      <w:r w:rsidRPr="002459BE">
        <w:rPr>
          <w:rFonts w:ascii="Times New Roman" w:eastAsia="Times New Roman" w:hAnsi="Times New Roman" w:cs="Times New Roman"/>
        </w:rPr>
        <w:t>потребан број државних службеника,</w:t>
      </w:r>
      <w:r w:rsidRPr="002459BE">
        <w:rPr>
          <w:rFonts w:ascii="Times New Roman" w:hAnsi="Times New Roman" w:cs="Times New Roman"/>
          <w:spacing w:val="-8"/>
        </w:rPr>
        <w:t>”.</w:t>
      </w:r>
    </w:p>
    <w:p w:rsidR="00CF6220" w:rsidRPr="002459BE" w:rsidRDefault="00745308">
      <w:pPr>
        <w:ind w:firstLine="1418"/>
        <w:jc w:val="both"/>
        <w:rPr>
          <w:rFonts w:ascii="Times New Roman" w:eastAsia="Times New Roman" w:hAnsi="Times New Roman" w:cs="Times New Roman"/>
        </w:rPr>
      </w:pPr>
      <w:r w:rsidRPr="002459BE">
        <w:rPr>
          <w:rFonts w:ascii="Times New Roman" w:eastAsia="Times New Roman" w:hAnsi="Times New Roman" w:cs="Times New Roman"/>
        </w:rPr>
        <w:t>Став 4. мења се и гласи:</w:t>
      </w:r>
    </w:p>
    <w:p w:rsidR="00CF6220" w:rsidRPr="002459BE" w:rsidRDefault="00745308">
      <w:pPr>
        <w:ind w:firstLine="630"/>
        <w:jc w:val="both"/>
      </w:pPr>
      <w:r w:rsidRPr="002459BE">
        <w:rPr>
          <w:rFonts w:ascii="Times New Roman" w:eastAsia="Times New Roman" w:hAnsi="Times New Roman" w:cs="Times New Roman"/>
        </w:rPr>
        <w:t xml:space="preserve">            „Квалификације за рад на радном месту садрже: врсту и степен стручне спреме, односно образовања, државни стручни испит или посебан стручни испит и потребно радно искуство у струци који су неопходни за делотворан рад на радном месту.</w:t>
      </w:r>
      <w:r w:rsidRPr="002459BE">
        <w:rPr>
          <w:rFonts w:ascii="Times New Roman" w:eastAsia="Times New Roman" w:hAnsi="Times New Roman" w:cs="Times New Roman"/>
          <w:lang w:val="sr-Latn-RS"/>
        </w:rPr>
        <w:t>”</w:t>
      </w:r>
    </w:p>
    <w:p w:rsidR="00CF6220" w:rsidRPr="002459BE" w:rsidRDefault="00CF6220">
      <w:pPr>
        <w:ind w:firstLine="630"/>
        <w:jc w:val="both"/>
        <w:rPr>
          <w:rFonts w:ascii="Times New Roman" w:hAnsi="Times New Roman" w:cs="Times New Roman"/>
          <w:spacing w:val="-8"/>
        </w:rPr>
      </w:pPr>
    </w:p>
    <w:p w:rsidR="00CF6220" w:rsidRPr="002459BE" w:rsidRDefault="00704132">
      <w:pPr>
        <w:jc w:val="center"/>
      </w:pPr>
      <w:r w:rsidRPr="002459BE">
        <w:rPr>
          <w:rFonts w:ascii="Times New Roman" w:eastAsia="Times New Roman" w:hAnsi="Times New Roman" w:cs="Times New Roman"/>
        </w:rPr>
        <w:t>Члан 11</w:t>
      </w:r>
      <w:r w:rsidR="00745308" w:rsidRPr="002459BE">
        <w:rPr>
          <w:rFonts w:ascii="Times New Roman" w:eastAsia="Times New Roman" w:hAnsi="Times New Roman" w:cs="Times New Roman"/>
        </w:rPr>
        <w:t>.</w:t>
      </w:r>
    </w:p>
    <w:p w:rsidR="00CF6220" w:rsidRPr="002459BE" w:rsidRDefault="00745308">
      <w:pPr>
        <w:jc w:val="both"/>
        <w:rPr>
          <w:rFonts w:ascii="Times New Roman" w:eastAsia="Times New Roman" w:hAnsi="Times New Roman" w:cs="Times New Roman"/>
        </w:rPr>
      </w:pPr>
      <w:r w:rsidRPr="002459BE">
        <w:rPr>
          <w:rFonts w:ascii="Times New Roman" w:eastAsia="Times New Roman" w:hAnsi="Times New Roman" w:cs="Times New Roman"/>
        </w:rPr>
        <w:tab/>
      </w:r>
      <w:r w:rsidRPr="002459BE">
        <w:rPr>
          <w:rFonts w:ascii="Times New Roman" w:eastAsia="Times New Roman" w:hAnsi="Times New Roman" w:cs="Times New Roman"/>
        </w:rPr>
        <w:tab/>
        <w:t>После члана 24. додаје се нови члан 24а који гласи:</w:t>
      </w:r>
    </w:p>
    <w:p w:rsidR="00CF6220" w:rsidRPr="002459BE" w:rsidRDefault="00CF6220">
      <w:pPr>
        <w:jc w:val="both"/>
        <w:rPr>
          <w:rFonts w:ascii="Times New Roman" w:eastAsia="Times New Roman" w:hAnsi="Times New Roman" w:cs="Times New Roman"/>
        </w:rPr>
      </w:pPr>
    </w:p>
    <w:p w:rsidR="00CF6220" w:rsidRPr="002459BE" w:rsidRDefault="00745308">
      <w:pPr>
        <w:jc w:val="center"/>
        <w:rPr>
          <w:rFonts w:ascii="Times New Roman" w:eastAsia="Times New Roman" w:hAnsi="Times New Roman" w:cs="Times New Roman"/>
        </w:rPr>
      </w:pPr>
      <w:r w:rsidRPr="002459BE">
        <w:rPr>
          <w:rFonts w:ascii="Times New Roman" w:eastAsia="Times New Roman" w:hAnsi="Times New Roman" w:cs="Times New Roman"/>
        </w:rPr>
        <w:t>„Члан 24а</w:t>
      </w:r>
    </w:p>
    <w:p w:rsidR="00CF6220" w:rsidRPr="002459BE" w:rsidRDefault="00745308">
      <w:pPr>
        <w:jc w:val="both"/>
        <w:rPr>
          <w:rFonts w:ascii="Times New Roman" w:eastAsia="Times New Roman" w:hAnsi="Times New Roman" w:cs="Times New Roman"/>
        </w:rPr>
      </w:pPr>
      <w:r w:rsidRPr="002459BE">
        <w:rPr>
          <w:rFonts w:ascii="Times New Roman" w:eastAsia="Times New Roman" w:hAnsi="Times New Roman" w:cs="Times New Roman"/>
        </w:rPr>
        <w:tab/>
      </w:r>
      <w:r w:rsidRPr="002459BE">
        <w:rPr>
          <w:rFonts w:ascii="Times New Roman" w:eastAsia="Times New Roman" w:hAnsi="Times New Roman" w:cs="Times New Roman"/>
        </w:rPr>
        <w:tab/>
        <w:t>Уз претходни опис радног места, лице из члана 23. став 1. ове уредбе уноси предлог потребних компетенција за обављање послова радног места у Образац компетенција за то радно ме</w:t>
      </w:r>
      <w:r w:rsidR="00A55B10">
        <w:rPr>
          <w:rFonts w:ascii="Times New Roman" w:eastAsia="Times New Roman" w:hAnsi="Times New Roman" w:cs="Times New Roman"/>
        </w:rPr>
        <w:t>сто, прописан у</w:t>
      </w:r>
      <w:r w:rsidR="0040718D" w:rsidRPr="002459BE">
        <w:rPr>
          <w:rFonts w:ascii="Times New Roman" w:eastAsia="Times New Roman" w:hAnsi="Times New Roman" w:cs="Times New Roman"/>
        </w:rPr>
        <w:t>редбом Владе којо</w:t>
      </w:r>
      <w:r w:rsidRPr="002459BE">
        <w:rPr>
          <w:rFonts w:ascii="Times New Roman" w:eastAsia="Times New Roman" w:hAnsi="Times New Roman" w:cs="Times New Roman"/>
        </w:rPr>
        <w:t>м се утврђују комепетнције за рад у државним органима.”</w:t>
      </w:r>
    </w:p>
    <w:p w:rsidR="00CF6220" w:rsidRPr="002459BE" w:rsidRDefault="00CF6220">
      <w:pPr>
        <w:jc w:val="both"/>
        <w:rPr>
          <w:rFonts w:ascii="Times New Roman" w:eastAsia="Times New Roman" w:hAnsi="Times New Roman" w:cs="Times New Roman"/>
        </w:rPr>
      </w:pPr>
    </w:p>
    <w:p w:rsidR="00CF6220" w:rsidRPr="002459BE" w:rsidRDefault="00745308">
      <w:pPr>
        <w:jc w:val="center"/>
      </w:pPr>
      <w:r w:rsidRPr="002459BE">
        <w:rPr>
          <w:rFonts w:ascii="Times New Roman" w:eastAsia="Times New Roman" w:hAnsi="Times New Roman" w:cs="Times New Roman"/>
        </w:rPr>
        <w:t>Члан 1</w:t>
      </w:r>
      <w:r w:rsidR="00704132" w:rsidRPr="002459BE">
        <w:rPr>
          <w:rFonts w:ascii="Times New Roman" w:eastAsia="Times New Roman" w:hAnsi="Times New Roman" w:cs="Times New Roman"/>
          <w:lang w:val="sr-Cyrl-RS"/>
        </w:rPr>
        <w:t>2</w:t>
      </w:r>
      <w:r w:rsidRPr="002459BE">
        <w:rPr>
          <w:rFonts w:ascii="Times New Roman" w:eastAsia="Times New Roman" w:hAnsi="Times New Roman" w:cs="Times New Roman"/>
        </w:rPr>
        <w:t>.</w:t>
      </w:r>
    </w:p>
    <w:p w:rsidR="00CF6220" w:rsidRPr="002459BE" w:rsidRDefault="00745308">
      <w:pPr>
        <w:jc w:val="both"/>
        <w:rPr>
          <w:rFonts w:ascii="Times New Roman" w:eastAsia="Times New Roman" w:hAnsi="Times New Roman" w:cs="Times New Roman"/>
        </w:rPr>
      </w:pPr>
      <w:r w:rsidRPr="002459BE">
        <w:rPr>
          <w:rFonts w:ascii="Times New Roman" w:eastAsia="Times New Roman" w:hAnsi="Times New Roman" w:cs="Times New Roman"/>
        </w:rPr>
        <w:tab/>
      </w:r>
      <w:r w:rsidRPr="002459BE">
        <w:rPr>
          <w:rFonts w:ascii="Times New Roman" w:eastAsia="Times New Roman" w:hAnsi="Times New Roman" w:cs="Times New Roman"/>
        </w:rPr>
        <w:tab/>
        <w:t>У члану 25. став 1. после речи: „радног места”</w:t>
      </w:r>
      <w:r w:rsidRPr="002459BE">
        <w:rPr>
          <w:rFonts w:ascii="Times New Roman" w:eastAsia="Times New Roman" w:hAnsi="Times New Roman" w:cs="Times New Roman"/>
          <w:bCs/>
        </w:rPr>
        <w:t xml:space="preserve"> додају се речи: „</w:t>
      </w:r>
      <w:r w:rsidRPr="002459BE">
        <w:rPr>
          <w:rFonts w:ascii="Times New Roman" w:eastAsia="Times New Roman" w:hAnsi="Times New Roman" w:cs="Times New Roman"/>
        </w:rPr>
        <w:t>и образац компетенција”.</w:t>
      </w:r>
    </w:p>
    <w:p w:rsidR="00CF6220" w:rsidRPr="002459BE" w:rsidRDefault="00CF6220">
      <w:pPr>
        <w:jc w:val="both"/>
        <w:rPr>
          <w:rFonts w:ascii="Times New Roman" w:eastAsia="Times New Roman" w:hAnsi="Times New Roman" w:cs="Times New Roman"/>
        </w:rPr>
      </w:pPr>
    </w:p>
    <w:p w:rsidR="00CF6220" w:rsidRPr="002459BE" w:rsidRDefault="00CF6220">
      <w:pPr>
        <w:jc w:val="center"/>
        <w:rPr>
          <w:rFonts w:ascii="Times New Roman" w:eastAsia="Times New Roman" w:hAnsi="Times New Roman" w:cs="Times New Roman"/>
          <w:b/>
          <w:bCs/>
        </w:rPr>
      </w:pPr>
    </w:p>
    <w:p w:rsidR="00CF6220" w:rsidRPr="002459BE" w:rsidRDefault="00704132">
      <w:pPr>
        <w:jc w:val="center"/>
      </w:pPr>
      <w:r w:rsidRPr="002459BE">
        <w:rPr>
          <w:rFonts w:ascii="Times New Roman" w:eastAsia="Times New Roman" w:hAnsi="Times New Roman" w:cs="Times New Roman"/>
        </w:rPr>
        <w:t>Члан 13</w:t>
      </w:r>
      <w:r w:rsidR="00745308" w:rsidRPr="002459BE">
        <w:rPr>
          <w:rFonts w:ascii="Times New Roman" w:eastAsia="Times New Roman" w:hAnsi="Times New Roman" w:cs="Times New Roman"/>
        </w:rPr>
        <w:t>.</w:t>
      </w:r>
    </w:p>
    <w:p w:rsidR="00CF6220" w:rsidRPr="002459BE" w:rsidRDefault="00745308">
      <w:pPr>
        <w:jc w:val="both"/>
        <w:rPr>
          <w:rFonts w:ascii="Times New Roman" w:eastAsia="Times New Roman" w:hAnsi="Times New Roman" w:cs="Times New Roman"/>
        </w:rPr>
      </w:pPr>
      <w:r w:rsidRPr="002459BE">
        <w:rPr>
          <w:rFonts w:ascii="Times New Roman" w:eastAsia="Times New Roman" w:hAnsi="Times New Roman" w:cs="Times New Roman"/>
        </w:rPr>
        <w:tab/>
      </w:r>
      <w:r w:rsidRPr="002459BE">
        <w:rPr>
          <w:rFonts w:ascii="Times New Roman" w:eastAsia="Times New Roman" w:hAnsi="Times New Roman" w:cs="Times New Roman"/>
        </w:rPr>
        <w:tab/>
        <w:t>У члану 26. став 1. после речи: „радног места” додају се речи: „и потребних компетенција”.</w:t>
      </w:r>
    </w:p>
    <w:p w:rsidR="00CF6220" w:rsidRPr="002459BE" w:rsidRDefault="00CF6220">
      <w:pPr>
        <w:jc w:val="both"/>
        <w:rPr>
          <w:rFonts w:ascii="Times New Roman" w:eastAsia="Times New Roman" w:hAnsi="Times New Roman" w:cs="Times New Roman"/>
        </w:rPr>
      </w:pPr>
    </w:p>
    <w:p w:rsidR="00CF6220" w:rsidRPr="002459BE" w:rsidRDefault="00CF6220">
      <w:pPr>
        <w:ind w:firstLine="1418"/>
        <w:rPr>
          <w:rFonts w:ascii="Times New Roman" w:hAnsi="Times New Roman" w:cs="Times New Roman"/>
          <w:spacing w:val="-8"/>
        </w:rPr>
      </w:pPr>
    </w:p>
    <w:p w:rsidR="00CF6220" w:rsidRPr="002459BE" w:rsidRDefault="00704132">
      <w:pPr>
        <w:jc w:val="center"/>
        <w:rPr>
          <w:rFonts w:ascii="Times New Roman" w:hAnsi="Times New Roman" w:cs="Times New Roman"/>
          <w:spacing w:val="-8"/>
        </w:rPr>
      </w:pPr>
      <w:r w:rsidRPr="002459BE">
        <w:rPr>
          <w:rFonts w:ascii="Times New Roman" w:hAnsi="Times New Roman" w:cs="Times New Roman"/>
          <w:spacing w:val="-8"/>
        </w:rPr>
        <w:t>Члан 14</w:t>
      </w:r>
      <w:r w:rsidR="00745308" w:rsidRPr="002459BE">
        <w:rPr>
          <w:rFonts w:ascii="Times New Roman" w:hAnsi="Times New Roman" w:cs="Times New Roman"/>
          <w:spacing w:val="-8"/>
        </w:rPr>
        <w:t>.</w:t>
      </w:r>
    </w:p>
    <w:p w:rsidR="00CF6220" w:rsidRPr="002459BE" w:rsidRDefault="00745308">
      <w:pPr>
        <w:jc w:val="both"/>
        <w:rPr>
          <w:rFonts w:ascii="Times New Roman" w:hAnsi="Times New Roman" w:cs="Times New Roman"/>
          <w:spacing w:val="-8"/>
        </w:rPr>
      </w:pPr>
      <w:r w:rsidRPr="002459BE">
        <w:rPr>
          <w:rFonts w:ascii="Times New Roman" w:hAnsi="Times New Roman" w:cs="Times New Roman"/>
          <w:spacing w:val="-8"/>
        </w:rPr>
        <w:tab/>
      </w:r>
      <w:r w:rsidRPr="002459BE">
        <w:rPr>
          <w:rFonts w:ascii="Times New Roman" w:hAnsi="Times New Roman" w:cs="Times New Roman"/>
          <w:spacing w:val="-8"/>
        </w:rPr>
        <w:tab/>
        <w:t>Члан 27. мења се и гласи:</w:t>
      </w:r>
    </w:p>
    <w:p w:rsidR="00CF6220" w:rsidRPr="002459BE" w:rsidRDefault="00745308">
      <w:pPr>
        <w:jc w:val="center"/>
        <w:rPr>
          <w:rFonts w:ascii="Times New Roman" w:hAnsi="Times New Roman" w:cs="Times New Roman"/>
          <w:spacing w:val="-8"/>
        </w:rPr>
      </w:pPr>
      <w:r w:rsidRPr="002459BE">
        <w:rPr>
          <w:rFonts w:ascii="Times New Roman" w:hAnsi="Times New Roman" w:cs="Times New Roman"/>
          <w:spacing w:val="-8"/>
        </w:rPr>
        <w:t>„Члан 27.</w:t>
      </w:r>
    </w:p>
    <w:p w:rsidR="00CF6220" w:rsidRPr="002459BE" w:rsidRDefault="00745308">
      <w:pPr>
        <w:jc w:val="both"/>
        <w:rPr>
          <w:rFonts w:ascii="Times New Roman" w:hAnsi="Times New Roman" w:cs="Times New Roman"/>
          <w:spacing w:val="-8"/>
        </w:rPr>
      </w:pPr>
      <w:r w:rsidRPr="002459BE">
        <w:rPr>
          <w:rFonts w:ascii="Times New Roman" w:hAnsi="Times New Roman" w:cs="Times New Roman"/>
          <w:spacing w:val="-8"/>
        </w:rPr>
        <w:tab/>
      </w:r>
      <w:r w:rsidRPr="002459BE">
        <w:rPr>
          <w:rFonts w:ascii="Times New Roman" w:hAnsi="Times New Roman" w:cs="Times New Roman"/>
          <w:spacing w:val="-8"/>
        </w:rPr>
        <w:tab/>
      </w:r>
      <w:r w:rsidRPr="002459BE">
        <w:rPr>
          <w:rFonts w:ascii="Times New Roman" w:eastAsia="Times New Roman" w:hAnsi="Times New Roman" w:cs="Times New Roman"/>
        </w:rPr>
        <w:t>Ако сматра да елементи од којих се састоји претходни опис радног места нису међусобно усклађени, да описани послови нису битни за радно место нити међусобно усклађени, да предлог посебних функционалних компетенција не произилази из описа послова радног места, аналитичар радних места дужан је да претходни опис, односно образац компетенција врати на поновно састављање, да укаже на неусклађености и да захтева да се унесу неопходне измене.</w:t>
      </w:r>
    </w:p>
    <w:p w:rsidR="00CF6220" w:rsidRPr="002459BE" w:rsidRDefault="00745308">
      <w:pPr>
        <w:jc w:val="both"/>
        <w:rPr>
          <w:rFonts w:ascii="Times New Roman" w:hAnsi="Times New Roman" w:cs="Times New Roman"/>
          <w:spacing w:val="-8"/>
        </w:rPr>
      </w:pPr>
      <w:r w:rsidRPr="002459BE">
        <w:rPr>
          <w:rFonts w:ascii="Times New Roman" w:eastAsia="Times New Roman" w:hAnsi="Times New Roman" w:cs="Times New Roman"/>
        </w:rPr>
        <w:tab/>
      </w:r>
      <w:r w:rsidRPr="002459BE">
        <w:rPr>
          <w:rFonts w:ascii="Times New Roman" w:eastAsia="Times New Roman" w:hAnsi="Times New Roman" w:cs="Times New Roman"/>
        </w:rPr>
        <w:tab/>
        <w:t>Ако лице које је одговорно за правилност претходног описа радног места, односно обрасца компетенција сматра да не постоји ниједан разлог због којег би претходни опис, односно образац компетенција требало вратити на поновно састављање, одлуку о даљем поступку доноси секретар министарства или државни службеник задужен за кадровска питања кога секретар министарства одреди.</w:t>
      </w:r>
      <w:r w:rsidRPr="002459BE">
        <w:rPr>
          <w:rFonts w:ascii="Times New Roman" w:hAnsi="Times New Roman" w:cs="Times New Roman"/>
          <w:spacing w:val="-8"/>
        </w:rPr>
        <w:t>”</w:t>
      </w:r>
    </w:p>
    <w:p w:rsidR="00CF6220" w:rsidRPr="002459BE" w:rsidRDefault="00CF6220">
      <w:pPr>
        <w:rPr>
          <w:rFonts w:ascii="Times New Roman" w:eastAsia="Times New Roman" w:hAnsi="Times New Roman" w:cs="Times New Roman"/>
        </w:rPr>
      </w:pPr>
    </w:p>
    <w:p w:rsidR="00CF6220" w:rsidRDefault="00CF6220">
      <w:pPr>
        <w:rPr>
          <w:rFonts w:ascii="Times New Roman" w:eastAsia="Times New Roman" w:hAnsi="Times New Roman" w:cs="Times New Roman"/>
        </w:rPr>
      </w:pPr>
    </w:p>
    <w:p w:rsidR="00ED59B3" w:rsidRDefault="00ED59B3">
      <w:pPr>
        <w:rPr>
          <w:rFonts w:ascii="Times New Roman" w:eastAsia="Times New Roman" w:hAnsi="Times New Roman" w:cs="Times New Roman"/>
        </w:rPr>
      </w:pPr>
    </w:p>
    <w:p w:rsidR="00CF6220" w:rsidRPr="002459BE" w:rsidRDefault="00704132">
      <w:pPr>
        <w:jc w:val="center"/>
      </w:pPr>
      <w:r w:rsidRPr="002459BE">
        <w:rPr>
          <w:rFonts w:ascii="Times New Roman" w:hAnsi="Times New Roman" w:cs="Times New Roman"/>
          <w:spacing w:val="-8"/>
        </w:rPr>
        <w:t>Члан 15</w:t>
      </w:r>
      <w:r w:rsidR="00745308" w:rsidRPr="002459BE">
        <w:rPr>
          <w:rFonts w:ascii="Times New Roman" w:hAnsi="Times New Roman" w:cs="Times New Roman"/>
          <w:spacing w:val="-8"/>
        </w:rPr>
        <w:t>.</w:t>
      </w:r>
    </w:p>
    <w:p w:rsidR="00CF6220" w:rsidRPr="002459BE" w:rsidRDefault="00745308">
      <w:pPr>
        <w:jc w:val="both"/>
        <w:rPr>
          <w:rFonts w:ascii="Times New Roman" w:hAnsi="Times New Roman" w:cs="Times New Roman"/>
          <w:spacing w:val="-8"/>
        </w:rPr>
      </w:pPr>
      <w:r w:rsidRPr="002459BE">
        <w:rPr>
          <w:rFonts w:ascii="Times New Roman" w:hAnsi="Times New Roman" w:cs="Times New Roman"/>
          <w:spacing w:val="-8"/>
        </w:rPr>
        <w:tab/>
      </w:r>
      <w:r w:rsidRPr="002459BE">
        <w:rPr>
          <w:rFonts w:ascii="Times New Roman" w:hAnsi="Times New Roman" w:cs="Times New Roman"/>
          <w:spacing w:val="-8"/>
        </w:rPr>
        <w:tab/>
        <w:t>Члан 28. мења се и гласи:</w:t>
      </w:r>
    </w:p>
    <w:p w:rsidR="00CF6220" w:rsidRPr="002459BE" w:rsidRDefault="00745308">
      <w:pPr>
        <w:jc w:val="center"/>
        <w:rPr>
          <w:rFonts w:ascii="Times New Roman" w:hAnsi="Times New Roman" w:cs="Times New Roman"/>
          <w:spacing w:val="-8"/>
        </w:rPr>
      </w:pPr>
      <w:r w:rsidRPr="002459BE">
        <w:rPr>
          <w:rFonts w:ascii="Times New Roman" w:hAnsi="Times New Roman" w:cs="Times New Roman"/>
          <w:spacing w:val="-8"/>
        </w:rPr>
        <w:t>„Члан 28.</w:t>
      </w:r>
    </w:p>
    <w:p w:rsidR="00CF6220" w:rsidRPr="002459BE" w:rsidRDefault="00745308">
      <w:pPr>
        <w:jc w:val="both"/>
        <w:rPr>
          <w:rFonts w:ascii="Times New Roman" w:eastAsia="Times New Roman" w:hAnsi="Times New Roman" w:cs="Times New Roman"/>
        </w:rPr>
      </w:pPr>
      <w:r w:rsidRPr="002459BE">
        <w:rPr>
          <w:rFonts w:ascii="Times New Roman" w:hAnsi="Times New Roman" w:cs="Times New Roman"/>
          <w:spacing w:val="-8"/>
        </w:rPr>
        <w:tab/>
      </w:r>
      <w:r w:rsidRPr="002459BE">
        <w:rPr>
          <w:rFonts w:ascii="Times New Roman" w:hAnsi="Times New Roman" w:cs="Times New Roman"/>
          <w:spacing w:val="-8"/>
        </w:rPr>
        <w:tab/>
      </w:r>
      <w:r w:rsidRPr="002459BE">
        <w:rPr>
          <w:rFonts w:ascii="Times New Roman" w:eastAsia="Times New Roman" w:hAnsi="Times New Roman" w:cs="Times New Roman"/>
        </w:rPr>
        <w:t>Ако сматра да ни поновни претходни опис радног места, односно образац компетенција није правилно састављен, аналитичар радних места о томе обавештава секретара министарства.</w:t>
      </w:r>
    </w:p>
    <w:p w:rsidR="00CF6220" w:rsidRPr="002459BE" w:rsidRDefault="00745308">
      <w:pPr>
        <w:jc w:val="both"/>
        <w:rPr>
          <w:rFonts w:ascii="Times New Roman" w:eastAsia="Times New Roman" w:hAnsi="Times New Roman" w:cs="Times New Roman"/>
        </w:rPr>
      </w:pPr>
      <w:r w:rsidRPr="002459BE">
        <w:rPr>
          <w:rFonts w:ascii="Times New Roman" w:eastAsia="Times New Roman" w:hAnsi="Times New Roman" w:cs="Times New Roman"/>
        </w:rPr>
        <w:tab/>
      </w:r>
      <w:r w:rsidRPr="002459BE">
        <w:rPr>
          <w:rFonts w:ascii="Times New Roman" w:eastAsia="Times New Roman" w:hAnsi="Times New Roman" w:cs="Times New Roman"/>
        </w:rPr>
        <w:tab/>
        <w:t>Секретар министарства, после разговора са лицем које је одговорно за правилност претходног описа радног места, односно обрасца компетенција може издати налог како да се отклоне неусклађености у претходном опису, односно потребним компетенцијама, да се претходни опис поново састави или да се отпочне с разврставањем претходног описа радног места.”</w:t>
      </w:r>
    </w:p>
    <w:p w:rsidR="008A3811" w:rsidRPr="002459BE" w:rsidRDefault="008A3811">
      <w:pPr>
        <w:jc w:val="both"/>
        <w:rPr>
          <w:rFonts w:ascii="Times New Roman" w:eastAsia="Times New Roman" w:hAnsi="Times New Roman" w:cs="Times New Roman"/>
        </w:rPr>
      </w:pPr>
    </w:p>
    <w:p w:rsidR="008A3811" w:rsidRPr="002459BE" w:rsidRDefault="008A3811" w:rsidP="00322A91">
      <w:pPr>
        <w:jc w:val="center"/>
      </w:pPr>
      <w:r w:rsidRPr="002459BE">
        <w:rPr>
          <w:rFonts w:ascii="Times New Roman" w:hAnsi="Times New Roman" w:cs="Times New Roman"/>
          <w:spacing w:val="-8"/>
        </w:rPr>
        <w:t>Члан 16.</w:t>
      </w:r>
    </w:p>
    <w:p w:rsidR="008A3811" w:rsidRPr="002459BE" w:rsidRDefault="008A3811">
      <w:pPr>
        <w:jc w:val="both"/>
        <w:rPr>
          <w:rFonts w:ascii="Times New Roman" w:eastAsia="Times New Roman" w:hAnsi="Times New Roman" w:cs="Times New Roman"/>
        </w:rPr>
      </w:pPr>
      <w:r w:rsidRPr="002459BE">
        <w:rPr>
          <w:rFonts w:ascii="Times New Roman" w:hAnsi="Times New Roman" w:cs="Times New Roman"/>
          <w:lang w:val="sr-Latn-RS"/>
        </w:rPr>
        <w:tab/>
      </w:r>
      <w:r w:rsidRPr="002459BE">
        <w:rPr>
          <w:rFonts w:ascii="Times New Roman" w:hAnsi="Times New Roman" w:cs="Times New Roman"/>
          <w:lang w:val="sr-Latn-RS"/>
        </w:rPr>
        <w:tab/>
        <w:t xml:space="preserve">У члану </w:t>
      </w:r>
      <w:r w:rsidRPr="002459BE">
        <w:rPr>
          <w:rFonts w:ascii="Times New Roman" w:hAnsi="Times New Roman" w:cs="Times New Roman"/>
          <w:lang w:val="sr-Cyrl-RS"/>
        </w:rPr>
        <w:t>33. став 1.</w:t>
      </w:r>
      <w:r w:rsidRPr="002459BE">
        <w:rPr>
          <w:rFonts w:ascii="Times New Roman" w:hAnsi="Times New Roman" w:cs="Times New Roman"/>
          <w:lang w:val="sr-Latn-RS"/>
        </w:rPr>
        <w:t xml:space="preserve"> </w:t>
      </w:r>
      <w:r w:rsidRPr="002459BE">
        <w:rPr>
          <w:rFonts w:ascii="Times New Roman" w:hAnsi="Times New Roman" w:cs="Times New Roman"/>
        </w:rPr>
        <w:t>реч: „компетентност</w:t>
      </w:r>
      <w:r w:rsidRPr="002459BE">
        <w:rPr>
          <w:rFonts w:ascii="Times New Roman" w:hAnsi="Times New Roman" w:cs="Times New Roman"/>
          <w:lang w:val="sr-Cyrl-RS"/>
        </w:rPr>
        <w:t>и</w:t>
      </w:r>
      <w:r w:rsidRPr="002459BE">
        <w:rPr>
          <w:rFonts w:ascii="Times New Roman" w:hAnsi="Times New Roman" w:cs="Times New Roman"/>
        </w:rPr>
        <w:t>” замењује се речју: „</w:t>
      </w:r>
      <w:r w:rsidRPr="002459BE">
        <w:rPr>
          <w:rFonts w:ascii="Times New Roman" w:eastAsia="Times New Roman" w:hAnsi="Times New Roman" w:cs="Times New Roman"/>
        </w:rPr>
        <w:t>квалификација</w:t>
      </w:r>
      <w:r w:rsidRPr="002459BE">
        <w:rPr>
          <w:rFonts w:ascii="Times New Roman" w:hAnsi="Times New Roman" w:cs="Times New Roman"/>
        </w:rPr>
        <w:t>”</w:t>
      </w:r>
      <w:r w:rsidRPr="002459BE">
        <w:rPr>
          <w:rFonts w:ascii="Times New Roman" w:hAnsi="Times New Roman" w:cs="Times New Roman"/>
          <w:lang w:val="sr-Cyrl-RS"/>
        </w:rPr>
        <w:t>.</w:t>
      </w:r>
    </w:p>
    <w:p w:rsidR="008A3811" w:rsidRPr="002459BE" w:rsidRDefault="008A3811">
      <w:pPr>
        <w:jc w:val="center"/>
        <w:rPr>
          <w:rFonts w:ascii="Times New Roman" w:hAnsi="Times New Roman" w:cs="Times New Roman"/>
          <w:spacing w:val="-8"/>
        </w:rPr>
      </w:pPr>
    </w:p>
    <w:p w:rsidR="00CF6220" w:rsidRPr="002459BE" w:rsidRDefault="008A3811">
      <w:pPr>
        <w:jc w:val="center"/>
      </w:pPr>
      <w:r w:rsidRPr="002459BE">
        <w:rPr>
          <w:rFonts w:ascii="Times New Roman" w:hAnsi="Times New Roman" w:cs="Times New Roman"/>
          <w:spacing w:val="-8"/>
        </w:rPr>
        <w:t>Члан 17</w:t>
      </w:r>
      <w:r w:rsidR="00745308" w:rsidRPr="002459BE">
        <w:rPr>
          <w:rFonts w:ascii="Times New Roman" w:hAnsi="Times New Roman" w:cs="Times New Roman"/>
          <w:spacing w:val="-8"/>
        </w:rPr>
        <w:t>.</w:t>
      </w:r>
    </w:p>
    <w:p w:rsidR="00CF6220" w:rsidRPr="002459BE" w:rsidRDefault="00745308">
      <w:pPr>
        <w:jc w:val="both"/>
      </w:pPr>
      <w:r w:rsidRPr="002459BE">
        <w:rPr>
          <w:rFonts w:ascii="Times New Roman" w:hAnsi="Times New Roman" w:cs="Times New Roman"/>
          <w:spacing w:val="-8"/>
        </w:rPr>
        <w:tab/>
      </w:r>
      <w:r w:rsidRPr="002459BE">
        <w:rPr>
          <w:rFonts w:ascii="Times New Roman" w:hAnsi="Times New Roman" w:cs="Times New Roman"/>
          <w:spacing w:val="-8"/>
        </w:rPr>
        <w:tab/>
        <w:t>У члану 36. став 2. после речи: „разврстано” додају се речи: „</w:t>
      </w:r>
      <w:r w:rsidRPr="002459BE">
        <w:rPr>
          <w:rFonts w:ascii="Times New Roman" w:eastAsia="Times New Roman" w:hAnsi="Times New Roman" w:cs="Times New Roman"/>
        </w:rPr>
        <w:t>и потребне компетенције из обрасца компетенција.</w:t>
      </w:r>
      <w:r w:rsidRPr="002459BE">
        <w:rPr>
          <w:rFonts w:ascii="Times New Roman" w:hAnsi="Times New Roman" w:cs="Times New Roman"/>
          <w:spacing w:val="-8"/>
        </w:rPr>
        <w:t>”</w:t>
      </w:r>
    </w:p>
    <w:p w:rsidR="00CF6220" w:rsidRPr="002459BE" w:rsidRDefault="00CF6220">
      <w:pPr>
        <w:jc w:val="center"/>
        <w:rPr>
          <w:rFonts w:ascii="Times New Roman" w:eastAsia="Times New Roman" w:hAnsi="Times New Roman" w:cs="Times New Roman"/>
        </w:rPr>
      </w:pPr>
    </w:p>
    <w:p w:rsidR="00CF6220" w:rsidRPr="002459BE" w:rsidRDefault="008A3811">
      <w:pPr>
        <w:jc w:val="center"/>
      </w:pPr>
      <w:r w:rsidRPr="002459BE">
        <w:rPr>
          <w:rFonts w:ascii="Times New Roman" w:eastAsia="Times New Roman" w:hAnsi="Times New Roman" w:cs="Times New Roman"/>
        </w:rPr>
        <w:t>Члан 18</w:t>
      </w:r>
      <w:r w:rsidR="00745308" w:rsidRPr="002459BE">
        <w:rPr>
          <w:rFonts w:ascii="Times New Roman" w:eastAsia="Times New Roman" w:hAnsi="Times New Roman" w:cs="Times New Roman"/>
        </w:rPr>
        <w:t xml:space="preserve">. </w:t>
      </w:r>
    </w:p>
    <w:p w:rsidR="00CF6220" w:rsidRPr="002459BE" w:rsidRDefault="00745308">
      <w:pPr>
        <w:ind w:firstLine="1418"/>
        <w:jc w:val="both"/>
        <w:rPr>
          <w:rFonts w:ascii="Times New Roman" w:hAnsi="Times New Roman" w:cs="Times New Roman"/>
          <w:spacing w:val="-8"/>
          <w:lang w:val="sr-Cyrl-RS"/>
        </w:rPr>
      </w:pPr>
      <w:r w:rsidRPr="002459BE">
        <w:rPr>
          <w:rFonts w:ascii="Times New Roman" w:hAnsi="Times New Roman" w:cs="Times New Roman"/>
          <w:spacing w:val="-8"/>
        </w:rPr>
        <w:t>У чла</w:t>
      </w:r>
      <w:r w:rsidR="00F745A2" w:rsidRPr="002459BE">
        <w:rPr>
          <w:rFonts w:ascii="Times New Roman" w:hAnsi="Times New Roman" w:cs="Times New Roman"/>
          <w:spacing w:val="-8"/>
        </w:rPr>
        <w:t>ну 39.  став 1. после речи:</w:t>
      </w:r>
      <w:r w:rsidR="00F745A2" w:rsidRPr="002459BE">
        <w:rPr>
          <w:rFonts w:ascii="Times New Roman" w:hAnsi="Times New Roman" w:cs="Times New Roman"/>
          <w:spacing w:val="-8"/>
          <w:lang w:val="sr-Cyrl-RS"/>
        </w:rPr>
        <w:t xml:space="preserve"> </w:t>
      </w:r>
      <w:r w:rsidRPr="002459BE">
        <w:rPr>
          <w:rFonts w:ascii="Times New Roman" w:hAnsi="Times New Roman" w:cs="Times New Roman"/>
          <w:spacing w:val="-8"/>
        </w:rPr>
        <w:t>„</w:t>
      </w:r>
      <w:r w:rsidR="00F745A2" w:rsidRPr="002459BE">
        <w:rPr>
          <w:rFonts w:ascii="Times New Roman" w:hAnsi="Times New Roman" w:cs="Times New Roman"/>
          <w:spacing w:val="-8"/>
          <w:lang w:val="sr-Cyrl-RS"/>
        </w:rPr>
        <w:t>службама Владе</w:t>
      </w:r>
      <w:r w:rsidRPr="002459BE">
        <w:rPr>
          <w:rFonts w:ascii="Times New Roman" w:eastAsia="Times New Roman" w:hAnsi="Times New Roman" w:cs="Times New Roman"/>
        </w:rPr>
        <w:t>”</w:t>
      </w:r>
      <w:r w:rsidR="00F745A2" w:rsidRPr="002459BE">
        <w:rPr>
          <w:rFonts w:ascii="Times New Roman" w:eastAsia="Times New Roman" w:hAnsi="Times New Roman" w:cs="Times New Roman"/>
          <w:lang w:val="sr-Cyrl-RS"/>
        </w:rPr>
        <w:t xml:space="preserve"> брише се запета и додаје се реч: „и”</w:t>
      </w:r>
      <w:r w:rsidR="00A55B10">
        <w:rPr>
          <w:rFonts w:ascii="Times New Roman" w:eastAsia="Times New Roman" w:hAnsi="Times New Roman" w:cs="Times New Roman"/>
          <w:lang w:val="sr-Cyrl-RS"/>
        </w:rPr>
        <w:t>,</w:t>
      </w:r>
      <w:r w:rsidR="00F745A2" w:rsidRPr="002459BE">
        <w:rPr>
          <w:rFonts w:ascii="Times New Roman" w:eastAsia="Times New Roman" w:hAnsi="Times New Roman" w:cs="Times New Roman"/>
          <w:lang w:val="sr-Cyrl-RS"/>
        </w:rPr>
        <w:t xml:space="preserve"> а речи: „и Државном правобранилаштву” бришу се.</w:t>
      </w:r>
    </w:p>
    <w:p w:rsidR="00CF6220" w:rsidRPr="002459BE" w:rsidRDefault="00CF6220">
      <w:pPr>
        <w:jc w:val="both"/>
        <w:rPr>
          <w:rFonts w:ascii="Times New Roman" w:hAnsi="Times New Roman" w:cs="Times New Roman"/>
          <w:spacing w:val="-8"/>
        </w:rPr>
      </w:pPr>
    </w:p>
    <w:p w:rsidR="00CF6220" w:rsidRPr="002459BE" w:rsidRDefault="00745308">
      <w:pPr>
        <w:jc w:val="center"/>
      </w:pPr>
      <w:r w:rsidRPr="002459BE">
        <w:rPr>
          <w:rFonts w:ascii="Times New Roman" w:hAnsi="Times New Roman" w:cs="Times New Roman"/>
        </w:rPr>
        <w:t>Члан 1</w:t>
      </w:r>
      <w:r w:rsidR="008A3811" w:rsidRPr="002459BE">
        <w:rPr>
          <w:rFonts w:ascii="Times New Roman" w:hAnsi="Times New Roman" w:cs="Times New Roman"/>
          <w:lang w:val="sr-Cyrl-RS"/>
        </w:rPr>
        <w:t>9</w:t>
      </w:r>
      <w:r w:rsidRPr="002459BE">
        <w:rPr>
          <w:rFonts w:ascii="Times New Roman" w:hAnsi="Times New Roman" w:cs="Times New Roman"/>
        </w:rPr>
        <w:t>.</w:t>
      </w:r>
    </w:p>
    <w:p w:rsidR="00CF6220" w:rsidRPr="002459BE" w:rsidRDefault="00745308">
      <w:pPr>
        <w:ind w:firstLine="1418"/>
        <w:jc w:val="both"/>
      </w:pPr>
      <w:r w:rsidRPr="002459BE">
        <w:rPr>
          <w:rFonts w:ascii="Times New Roman" w:hAnsi="Times New Roman" w:cs="Times New Roman"/>
        </w:rPr>
        <w:t>Прилог 1. који је одштампан уз Уредбу о разврставању радних места и мерилима за опис радних места државних службеника (</w:t>
      </w:r>
      <w:r w:rsidRPr="002459BE">
        <w:rPr>
          <w:rFonts w:ascii="Times New Roman" w:hAnsi="Times New Roman" w:cs="Times New Roman"/>
          <w:shd w:val="clear" w:color="auto" w:fill="FFFFFF"/>
        </w:rPr>
        <w:t>„</w:t>
      </w:r>
      <w:r w:rsidRPr="002459BE">
        <w:rPr>
          <w:rFonts w:ascii="Times New Roman" w:hAnsi="Times New Roman" w:cs="Times New Roman"/>
        </w:rPr>
        <w:t>Службени гласник РС</w:t>
      </w:r>
      <w:r w:rsidRPr="002459BE">
        <w:rPr>
          <w:rFonts w:ascii="Times New Roman" w:hAnsi="Times New Roman" w:cs="Times New Roman"/>
          <w:spacing w:val="-8"/>
        </w:rPr>
        <w:t>”</w:t>
      </w:r>
      <w:r w:rsidRPr="002459BE">
        <w:rPr>
          <w:rFonts w:ascii="Times New Roman" w:hAnsi="Times New Roman" w:cs="Times New Roman"/>
        </w:rPr>
        <w:t>, бр. 117/05, 108/08, 109/09, 95/10, 117/12, 84/14, 132/14, 28/15, 102/15, 113/15</w:t>
      </w:r>
      <w:r w:rsidRPr="002459BE">
        <w:rPr>
          <w:rFonts w:ascii="Times New Roman" w:hAnsi="Times New Roman" w:cs="Times New Roman"/>
          <w:b/>
        </w:rPr>
        <w:t xml:space="preserve"> </w:t>
      </w:r>
      <w:r w:rsidRPr="002459BE">
        <w:rPr>
          <w:rFonts w:ascii="Times New Roman" w:hAnsi="Times New Roman" w:cs="Times New Roman"/>
        </w:rPr>
        <w:t xml:space="preserve">и </w:t>
      </w:r>
      <w:hyperlink r:id="rId9">
        <w:r w:rsidRPr="002459BE">
          <w:rPr>
            <w:rStyle w:val="InternetLink"/>
            <w:rFonts w:ascii="Times New Roman" w:hAnsi="Times New Roman" w:cs="Times New Roman"/>
            <w:bCs/>
            <w:color w:val="auto"/>
            <w:u w:val="none"/>
          </w:rPr>
          <w:t>16/18</w:t>
        </w:r>
      </w:hyperlink>
      <w:r w:rsidRPr="002459BE">
        <w:rPr>
          <w:rFonts w:ascii="Times New Roman" w:hAnsi="Times New Roman" w:cs="Times New Roman"/>
        </w:rPr>
        <w:t xml:space="preserve">) замењује се Прилогом 1. који је одштампан уз ову уредбу и који чини њен саставни део. </w:t>
      </w:r>
    </w:p>
    <w:p w:rsidR="00CF6220" w:rsidRPr="002459BE" w:rsidRDefault="00CF6220">
      <w:pPr>
        <w:ind w:firstLine="1418"/>
        <w:jc w:val="both"/>
        <w:rPr>
          <w:rFonts w:ascii="Times New Roman" w:hAnsi="Times New Roman" w:cs="Times New Roman"/>
        </w:rPr>
      </w:pPr>
    </w:p>
    <w:p w:rsidR="00CF6220" w:rsidRPr="002459BE" w:rsidRDefault="008A3811">
      <w:pPr>
        <w:jc w:val="center"/>
      </w:pPr>
      <w:r w:rsidRPr="002459BE">
        <w:rPr>
          <w:rFonts w:ascii="Times New Roman" w:hAnsi="Times New Roman" w:cs="Times New Roman"/>
        </w:rPr>
        <w:t>Члан 20</w:t>
      </w:r>
      <w:r w:rsidR="00745308" w:rsidRPr="002459BE">
        <w:rPr>
          <w:rFonts w:ascii="Times New Roman" w:hAnsi="Times New Roman" w:cs="Times New Roman"/>
        </w:rPr>
        <w:t>.</w:t>
      </w:r>
    </w:p>
    <w:p w:rsidR="00CF6220" w:rsidRPr="002459BE" w:rsidRDefault="00745308">
      <w:pPr>
        <w:ind w:firstLine="1418"/>
        <w:jc w:val="both"/>
      </w:pPr>
      <w:r w:rsidRPr="002459BE">
        <w:rPr>
          <w:rFonts w:ascii="Times New Roman" w:hAnsi="Times New Roman" w:cs="Times New Roman"/>
        </w:rPr>
        <w:t>Прилог 2. који је одштампан уз Уредбу о разврставању радних места и мерилима за опис радних места државних службеника (</w:t>
      </w:r>
      <w:r w:rsidRPr="002459BE">
        <w:rPr>
          <w:rFonts w:ascii="Times New Roman" w:hAnsi="Times New Roman" w:cs="Times New Roman"/>
          <w:shd w:val="clear" w:color="auto" w:fill="FFFFFF"/>
        </w:rPr>
        <w:t>„</w:t>
      </w:r>
      <w:r w:rsidRPr="002459BE">
        <w:rPr>
          <w:rFonts w:ascii="Times New Roman" w:hAnsi="Times New Roman" w:cs="Times New Roman"/>
        </w:rPr>
        <w:t>Службени гласник РС</w:t>
      </w:r>
      <w:r w:rsidRPr="002459BE">
        <w:rPr>
          <w:rFonts w:ascii="Times New Roman" w:hAnsi="Times New Roman" w:cs="Times New Roman"/>
          <w:spacing w:val="-8"/>
        </w:rPr>
        <w:t>”</w:t>
      </w:r>
      <w:r w:rsidRPr="002459BE">
        <w:rPr>
          <w:rFonts w:ascii="Times New Roman" w:hAnsi="Times New Roman" w:cs="Times New Roman"/>
        </w:rPr>
        <w:t>, бр. 117/05, 108/08, 109/09, 95/10, 117/12, 84/14, 132/14, 28/15, 102/15, 113/15</w:t>
      </w:r>
      <w:r w:rsidRPr="002459BE">
        <w:rPr>
          <w:rFonts w:ascii="Times New Roman" w:hAnsi="Times New Roman" w:cs="Times New Roman"/>
          <w:b/>
        </w:rPr>
        <w:t xml:space="preserve"> </w:t>
      </w:r>
      <w:r w:rsidRPr="002459BE">
        <w:rPr>
          <w:rFonts w:ascii="Times New Roman" w:hAnsi="Times New Roman" w:cs="Times New Roman"/>
        </w:rPr>
        <w:t xml:space="preserve">и </w:t>
      </w:r>
      <w:hyperlink r:id="rId10">
        <w:r w:rsidRPr="002459BE">
          <w:rPr>
            <w:rStyle w:val="InternetLink"/>
            <w:rFonts w:ascii="Times New Roman" w:hAnsi="Times New Roman" w:cs="Times New Roman"/>
            <w:bCs/>
            <w:color w:val="auto"/>
            <w:u w:val="none"/>
          </w:rPr>
          <w:t>16/18</w:t>
        </w:r>
      </w:hyperlink>
      <w:r w:rsidRPr="002459BE">
        <w:rPr>
          <w:rFonts w:ascii="Times New Roman" w:hAnsi="Times New Roman" w:cs="Times New Roman"/>
        </w:rPr>
        <w:t xml:space="preserve">) замењује се Прилогом 2. који је одштампан уз ову уредбу и који чини њен саставни део. </w:t>
      </w:r>
    </w:p>
    <w:p w:rsidR="00CF6220" w:rsidRPr="002459BE" w:rsidRDefault="00CF6220">
      <w:pPr>
        <w:jc w:val="center"/>
        <w:rPr>
          <w:rFonts w:ascii="Times New Roman" w:hAnsi="Times New Roman" w:cs="Times New Roman"/>
        </w:rPr>
      </w:pPr>
    </w:p>
    <w:p w:rsidR="00CF6220" w:rsidRPr="002459BE" w:rsidRDefault="008A3811">
      <w:pPr>
        <w:jc w:val="center"/>
      </w:pPr>
      <w:r w:rsidRPr="002459BE">
        <w:rPr>
          <w:rFonts w:ascii="Times New Roman" w:hAnsi="Times New Roman" w:cs="Times New Roman"/>
        </w:rPr>
        <w:t>Члан 21</w:t>
      </w:r>
      <w:r w:rsidR="00745308" w:rsidRPr="002459BE">
        <w:rPr>
          <w:rFonts w:ascii="Times New Roman" w:hAnsi="Times New Roman" w:cs="Times New Roman"/>
        </w:rPr>
        <w:t>.</w:t>
      </w:r>
    </w:p>
    <w:p w:rsidR="00CF6220" w:rsidRPr="002459BE" w:rsidRDefault="00745308">
      <w:pPr>
        <w:ind w:firstLine="1418"/>
        <w:jc w:val="both"/>
        <w:rPr>
          <w:rFonts w:ascii="Times New Roman" w:hAnsi="Times New Roman" w:cs="Times New Roman"/>
        </w:rPr>
      </w:pPr>
      <w:r w:rsidRPr="002459BE">
        <w:rPr>
          <w:rFonts w:ascii="Times New Roman" w:hAnsi="Times New Roman" w:cs="Times New Roman"/>
        </w:rPr>
        <w:t>Ова уредба ступа на снагу осмог дана од дана објављивања у „Службеном гласнику Републике Србије</w:t>
      </w:r>
      <w:r w:rsidRPr="002459BE">
        <w:rPr>
          <w:rFonts w:ascii="Times New Roman" w:hAnsi="Times New Roman" w:cs="Times New Roman"/>
          <w:spacing w:val="-8"/>
        </w:rPr>
        <w:t>”</w:t>
      </w:r>
      <w:r w:rsidRPr="002459BE">
        <w:rPr>
          <w:rFonts w:ascii="Times New Roman" w:eastAsia="Times New Roman" w:hAnsi="Times New Roman" w:cs="Times New Roman"/>
        </w:rPr>
        <w:t>.</w:t>
      </w:r>
    </w:p>
    <w:p w:rsidR="00CF6220" w:rsidRPr="002459BE" w:rsidRDefault="00CF6220">
      <w:pPr>
        <w:ind w:firstLine="1418"/>
        <w:jc w:val="both"/>
        <w:rPr>
          <w:rFonts w:ascii="Times New Roman" w:eastAsia="Times New Roman" w:hAnsi="Times New Roman" w:cs="Times New Roman"/>
        </w:rPr>
      </w:pPr>
    </w:p>
    <w:p w:rsidR="00FF2360" w:rsidRPr="00FF2360" w:rsidRDefault="00FF2360">
      <w:pPr>
        <w:rPr>
          <w:rFonts w:ascii="Times New Roman" w:hAnsi="Times New Roman" w:cs="Times New Roman"/>
          <w:color w:val="000000"/>
          <w:lang w:val="sr-Cyrl-CS"/>
        </w:rPr>
      </w:pPr>
      <w:r w:rsidRPr="00FF2360">
        <w:rPr>
          <w:rFonts w:ascii="Times New Roman" w:hAnsi="Times New Roman" w:cs="Times New Roman"/>
          <w:color w:val="000000"/>
          <w:lang w:val="sr-Cyrl-CS"/>
        </w:rPr>
        <w:t xml:space="preserve">05 Број: </w:t>
      </w:r>
      <w:r>
        <w:rPr>
          <w:rFonts w:ascii="Times New Roman" w:hAnsi="Times New Roman" w:cs="Times New Roman"/>
          <w:color w:val="000000"/>
          <w:lang w:val="sr-Cyrl-CS"/>
        </w:rPr>
        <w:t>110</w:t>
      </w:r>
      <w:r w:rsidRPr="00FF2360">
        <w:rPr>
          <w:rFonts w:ascii="Times New Roman" w:hAnsi="Times New Roman" w:cs="Times New Roman"/>
          <w:color w:val="000000"/>
          <w:lang w:val="sr-Cyrl-CS"/>
        </w:rPr>
        <w:t>-</w:t>
      </w:r>
      <w:r>
        <w:rPr>
          <w:rFonts w:ascii="Times New Roman" w:hAnsi="Times New Roman" w:cs="Times New Roman"/>
          <w:color w:val="000000"/>
          <w:lang w:val="sr-Cyrl-CS"/>
        </w:rPr>
        <w:t>12899</w:t>
      </w:r>
      <w:r w:rsidRPr="00FF2360">
        <w:rPr>
          <w:rFonts w:ascii="Times New Roman" w:hAnsi="Times New Roman" w:cs="Times New Roman"/>
          <w:color w:val="000000"/>
          <w:lang w:val="sr-Cyrl-CS"/>
        </w:rPr>
        <w:t>/</w:t>
      </w:r>
      <w:r w:rsidRPr="00FF2360">
        <w:rPr>
          <w:rFonts w:ascii="Times New Roman" w:hAnsi="Times New Roman" w:cs="Times New Roman"/>
          <w:lang w:val="sr-Cyrl-CS"/>
        </w:rPr>
        <w:t>201</w:t>
      </w:r>
      <w:r>
        <w:rPr>
          <w:rFonts w:ascii="Times New Roman" w:hAnsi="Times New Roman" w:cs="Times New Roman"/>
          <w:lang w:val="sr-Cyrl-CS"/>
        </w:rPr>
        <w:t>8-1</w:t>
      </w:r>
    </w:p>
    <w:p w:rsidR="00FF2360" w:rsidRPr="00FF2360" w:rsidRDefault="00FF2360">
      <w:pPr>
        <w:rPr>
          <w:rFonts w:ascii="Times New Roman" w:hAnsi="Times New Roman" w:cs="Times New Roman"/>
          <w:lang w:val="sr-Latn-CS"/>
        </w:rPr>
      </w:pPr>
      <w:r w:rsidRPr="00FF2360">
        <w:rPr>
          <w:rFonts w:ascii="Times New Roman" w:hAnsi="Times New Roman" w:cs="Times New Roman"/>
          <w:lang w:val="sr-Cyrl-CS"/>
        </w:rPr>
        <w:t>У</w:t>
      </w:r>
      <w:r w:rsidRPr="00FF2360">
        <w:rPr>
          <w:rFonts w:ascii="Times New Roman" w:hAnsi="Times New Roman" w:cs="Times New Roman"/>
          <w:lang w:val="sr-Latn-CS"/>
        </w:rPr>
        <w:t xml:space="preserve"> </w:t>
      </w:r>
      <w:r w:rsidRPr="00FF2360">
        <w:rPr>
          <w:rFonts w:ascii="Times New Roman" w:hAnsi="Times New Roman" w:cs="Times New Roman"/>
          <w:lang w:val="sr-Cyrl-CS"/>
        </w:rPr>
        <w:t>Београду</w:t>
      </w:r>
      <w:r w:rsidRPr="00FF2360">
        <w:rPr>
          <w:rFonts w:ascii="Times New Roman" w:hAnsi="Times New Roman" w:cs="Times New Roman"/>
          <w:lang w:val="sr-Latn-CS"/>
        </w:rPr>
        <w:t>,</w:t>
      </w:r>
      <w:r w:rsidRPr="00FF2360">
        <w:rPr>
          <w:rFonts w:ascii="Times New Roman" w:hAnsi="Times New Roman" w:cs="Times New Roman"/>
          <w:lang w:val="sr-Cyrl-RS"/>
        </w:rPr>
        <w:t xml:space="preserve"> </w:t>
      </w:r>
      <w:r>
        <w:rPr>
          <w:rFonts w:ascii="Times New Roman" w:hAnsi="Times New Roman" w:cs="Times New Roman"/>
          <w:lang w:val="sr-Cyrl-RS"/>
        </w:rPr>
        <w:t xml:space="preserve">10. јануара </w:t>
      </w:r>
      <w:r w:rsidRPr="00FF2360">
        <w:rPr>
          <w:rFonts w:ascii="Times New Roman" w:hAnsi="Times New Roman" w:cs="Times New Roman"/>
          <w:lang w:val="sr-Latn-CS"/>
        </w:rPr>
        <w:t>201</w:t>
      </w:r>
      <w:r>
        <w:rPr>
          <w:rFonts w:ascii="Times New Roman" w:hAnsi="Times New Roman" w:cs="Times New Roman"/>
          <w:lang w:val="sr-Cyrl-RS"/>
        </w:rPr>
        <w:t>9</w:t>
      </w:r>
      <w:r w:rsidRPr="00FF2360">
        <w:rPr>
          <w:rFonts w:ascii="Times New Roman" w:hAnsi="Times New Roman" w:cs="Times New Roman"/>
          <w:lang w:val="sr-Latn-CS"/>
        </w:rPr>
        <w:t xml:space="preserve">. </w:t>
      </w:r>
      <w:r w:rsidRPr="00FF2360">
        <w:rPr>
          <w:rFonts w:ascii="Times New Roman" w:hAnsi="Times New Roman" w:cs="Times New Roman"/>
          <w:lang w:val="sr-Cyrl-CS"/>
        </w:rPr>
        <w:t>године</w:t>
      </w:r>
    </w:p>
    <w:p w:rsidR="00FF2360" w:rsidRPr="00FF2360" w:rsidRDefault="00FF2360">
      <w:pPr>
        <w:rPr>
          <w:rFonts w:ascii="Times New Roman" w:hAnsi="Times New Roman" w:cs="Times New Roman"/>
          <w:lang w:val="sr-Cyrl-CS"/>
        </w:rPr>
      </w:pPr>
    </w:p>
    <w:p w:rsidR="00FF2360" w:rsidRPr="00FF2360" w:rsidRDefault="00FF2360">
      <w:pPr>
        <w:pStyle w:val="1tekst"/>
        <w:spacing w:before="0" w:after="0"/>
        <w:ind w:hanging="26"/>
        <w:jc w:val="center"/>
        <w:rPr>
          <w:spacing w:val="40"/>
          <w:szCs w:val="24"/>
          <w:lang w:val="sr-Cyrl-CS"/>
        </w:rPr>
      </w:pPr>
      <w:r w:rsidRPr="00FF2360">
        <w:rPr>
          <w:spacing w:val="40"/>
          <w:szCs w:val="24"/>
          <w:lang w:val="sr-Cyrl-CS"/>
        </w:rPr>
        <w:t>В</w:t>
      </w:r>
      <w:r w:rsidRPr="00FF2360">
        <w:rPr>
          <w:spacing w:val="40"/>
          <w:szCs w:val="24"/>
          <w:lang w:val="sr-Latn-CS"/>
        </w:rPr>
        <w:t xml:space="preserve"> </w:t>
      </w:r>
      <w:r w:rsidRPr="00FF2360">
        <w:rPr>
          <w:spacing w:val="40"/>
          <w:szCs w:val="24"/>
          <w:lang w:val="sr-Cyrl-CS"/>
        </w:rPr>
        <w:t>Л</w:t>
      </w:r>
      <w:r w:rsidRPr="00FF2360">
        <w:rPr>
          <w:spacing w:val="40"/>
          <w:szCs w:val="24"/>
          <w:lang w:val="sr-Latn-CS"/>
        </w:rPr>
        <w:t xml:space="preserve"> </w:t>
      </w:r>
      <w:r w:rsidRPr="00FF2360">
        <w:rPr>
          <w:spacing w:val="40"/>
          <w:szCs w:val="24"/>
          <w:lang w:val="sr-Cyrl-CS"/>
        </w:rPr>
        <w:t>А</w:t>
      </w:r>
      <w:r w:rsidRPr="00FF2360">
        <w:rPr>
          <w:spacing w:val="40"/>
          <w:szCs w:val="24"/>
          <w:lang w:val="sr-Latn-CS"/>
        </w:rPr>
        <w:t xml:space="preserve"> </w:t>
      </w:r>
      <w:r w:rsidRPr="00FF2360">
        <w:rPr>
          <w:spacing w:val="40"/>
          <w:szCs w:val="24"/>
          <w:lang w:val="sr-Cyrl-CS"/>
        </w:rPr>
        <w:t>Д</w:t>
      </w:r>
      <w:r w:rsidRPr="00FF2360">
        <w:rPr>
          <w:spacing w:val="40"/>
          <w:szCs w:val="24"/>
          <w:lang w:val="sr-Latn-CS"/>
        </w:rPr>
        <w:t xml:space="preserve"> </w:t>
      </w:r>
      <w:r w:rsidRPr="00FF2360">
        <w:rPr>
          <w:spacing w:val="40"/>
          <w:szCs w:val="24"/>
          <w:lang w:val="sr-Cyrl-CS"/>
        </w:rPr>
        <w:t>А</w:t>
      </w:r>
    </w:p>
    <w:p w:rsidR="00FF2360" w:rsidRPr="00FF2360" w:rsidRDefault="00FF2360">
      <w:pPr>
        <w:pStyle w:val="1tekst"/>
        <w:spacing w:before="0" w:after="0"/>
        <w:ind w:hanging="26"/>
        <w:jc w:val="center"/>
        <w:rPr>
          <w:spacing w:val="40"/>
          <w:szCs w:val="24"/>
          <w:lang w:val="sr-Cyrl-CS"/>
        </w:rPr>
      </w:pPr>
    </w:p>
    <w:tbl>
      <w:tblPr>
        <w:tblW w:w="0" w:type="auto"/>
        <w:tblLook w:val="01E0" w:firstRow="1" w:lastRow="1" w:firstColumn="1" w:lastColumn="1" w:noHBand="0" w:noVBand="0"/>
      </w:tblPr>
      <w:tblGrid>
        <w:gridCol w:w="4265"/>
        <w:gridCol w:w="4266"/>
      </w:tblGrid>
      <w:tr w:rsidR="00480646" w:rsidRPr="0018461D" w:rsidTr="00357119">
        <w:tc>
          <w:tcPr>
            <w:tcW w:w="4265" w:type="dxa"/>
            <w:shd w:val="clear" w:color="auto" w:fill="auto"/>
          </w:tcPr>
          <w:p w:rsidR="00480646" w:rsidRPr="0018461D" w:rsidRDefault="00480646" w:rsidP="00357119">
            <w:pPr>
              <w:pStyle w:val="Footer"/>
              <w:jc w:val="center"/>
              <w:rPr>
                <w:lang w:val="ru-RU"/>
              </w:rPr>
            </w:pPr>
            <w:r w:rsidRPr="0018461D">
              <w:rPr>
                <w:lang w:val="ru-RU"/>
              </w:rPr>
              <w:t>Тачност</w:t>
            </w:r>
            <w:r w:rsidRPr="0018461D">
              <w:rPr>
                <w:rFonts w:cs="CTimesRoman"/>
                <w:lang w:val="ru-RU"/>
              </w:rPr>
              <w:t xml:space="preserve"> </w:t>
            </w:r>
            <w:r w:rsidRPr="0018461D">
              <w:rPr>
                <w:lang w:val="ru-RU"/>
              </w:rPr>
              <w:t>преписа</w:t>
            </w:r>
            <w:r w:rsidRPr="0018461D">
              <w:rPr>
                <w:rFonts w:cs="CTimesRoman"/>
                <w:lang w:val="ru-RU"/>
              </w:rPr>
              <w:t xml:space="preserve"> </w:t>
            </w:r>
            <w:r w:rsidRPr="0018461D">
              <w:rPr>
                <w:lang w:val="ru-RU"/>
              </w:rPr>
              <w:t>оверава</w:t>
            </w:r>
          </w:p>
          <w:p w:rsidR="00480646" w:rsidRPr="0018461D" w:rsidRDefault="00480646" w:rsidP="00357119">
            <w:pPr>
              <w:pStyle w:val="Footer"/>
              <w:jc w:val="center"/>
              <w:rPr>
                <w:lang w:val="ru-RU"/>
              </w:rPr>
            </w:pPr>
            <w:r w:rsidRPr="0018461D">
              <w:rPr>
                <w:lang w:val="ru-RU"/>
              </w:rPr>
              <w:t>ГЕНЕРАЛНИ СЕКРЕТАР</w:t>
            </w:r>
          </w:p>
          <w:p w:rsidR="00480646" w:rsidRPr="0018461D" w:rsidRDefault="00480646" w:rsidP="00357119">
            <w:pPr>
              <w:jc w:val="center"/>
              <w:rPr>
                <w:lang w:val="sr-Cyrl-RS"/>
              </w:rPr>
            </w:pPr>
          </w:p>
          <w:p w:rsidR="00480646" w:rsidRPr="0018461D" w:rsidRDefault="00480646" w:rsidP="00357119">
            <w:pPr>
              <w:jc w:val="center"/>
              <w:rPr>
                <w:lang w:val="sr-Cyrl-RS"/>
              </w:rPr>
            </w:pPr>
          </w:p>
          <w:p w:rsidR="00480646" w:rsidRPr="0018461D" w:rsidRDefault="00480646" w:rsidP="00357119">
            <w:pPr>
              <w:spacing w:line="360" w:lineRule="auto"/>
              <w:jc w:val="center"/>
              <w:rPr>
                <w:lang w:val="sr-Cyrl-CS"/>
              </w:rPr>
            </w:pPr>
            <w:r w:rsidRPr="0018461D">
              <w:rPr>
                <w:lang w:val="ru-RU"/>
              </w:rPr>
              <w:t>Новак Недић</w:t>
            </w:r>
          </w:p>
        </w:tc>
        <w:tc>
          <w:tcPr>
            <w:tcW w:w="4266" w:type="dxa"/>
            <w:shd w:val="clear" w:color="auto" w:fill="auto"/>
          </w:tcPr>
          <w:p w:rsidR="00480646" w:rsidRPr="0018461D" w:rsidRDefault="00480646" w:rsidP="00357119">
            <w:pPr>
              <w:jc w:val="center"/>
              <w:rPr>
                <w:lang w:val="sr-Cyrl-RS"/>
              </w:rPr>
            </w:pPr>
          </w:p>
          <w:p w:rsidR="00480646" w:rsidRPr="0018461D" w:rsidRDefault="00480646" w:rsidP="00357119">
            <w:pPr>
              <w:jc w:val="center"/>
              <w:rPr>
                <w:lang w:val="ru-RU"/>
              </w:rPr>
            </w:pPr>
            <w:r w:rsidRPr="0018461D">
              <w:rPr>
                <w:lang w:val="ru-RU"/>
              </w:rPr>
              <w:t>ПРЕДСЕДНИК</w:t>
            </w:r>
          </w:p>
          <w:p w:rsidR="00480646" w:rsidRPr="0018461D" w:rsidRDefault="00480646" w:rsidP="00357119">
            <w:pPr>
              <w:jc w:val="center"/>
              <w:rPr>
                <w:lang w:val="sr-Cyrl-RS"/>
              </w:rPr>
            </w:pPr>
          </w:p>
          <w:p w:rsidR="00480646" w:rsidRPr="0018461D" w:rsidRDefault="00480646" w:rsidP="00357119">
            <w:pPr>
              <w:jc w:val="center"/>
              <w:rPr>
                <w:lang w:val="sr-Cyrl-RS"/>
              </w:rPr>
            </w:pPr>
          </w:p>
          <w:p w:rsidR="00480646" w:rsidRPr="0018461D" w:rsidRDefault="00480646" w:rsidP="00357119">
            <w:pPr>
              <w:jc w:val="center"/>
              <w:rPr>
                <w:lang w:val="sr-Cyrl-CS"/>
              </w:rPr>
            </w:pPr>
            <w:r w:rsidRPr="0018461D">
              <w:rPr>
                <w:lang w:val="ru-RU"/>
              </w:rPr>
              <w:t>Ана Брнабић, с.р.</w:t>
            </w:r>
          </w:p>
        </w:tc>
      </w:tr>
    </w:tbl>
    <w:p w:rsidR="00FF2360" w:rsidRPr="00D436EB" w:rsidRDefault="00FF2360">
      <w:pPr>
        <w:pStyle w:val="1tekst"/>
        <w:spacing w:before="0" w:after="0"/>
        <w:ind w:hanging="26"/>
        <w:jc w:val="center"/>
        <w:rPr>
          <w:spacing w:val="40"/>
          <w:szCs w:val="24"/>
        </w:rPr>
      </w:pPr>
    </w:p>
    <w:p w:rsidR="00FF2360" w:rsidRPr="00FF2360" w:rsidRDefault="00FF2360" w:rsidP="00FF2360">
      <w:pPr>
        <w:rPr>
          <w:rFonts w:ascii="Times New Roman" w:hAnsi="Times New Roman" w:cs="Times New Roman"/>
          <w:lang w:val="sr-Cyrl-RS"/>
        </w:rPr>
        <w:sectPr w:rsidR="00FF2360" w:rsidRPr="00FF2360" w:rsidSect="00FF2360">
          <w:footerReference w:type="default" r:id="rId11"/>
          <w:pgSz w:w="11906" w:h="16838"/>
          <w:pgMar w:top="1134" w:right="1134" w:bottom="1134" w:left="1134" w:header="0" w:footer="0" w:gutter="0"/>
          <w:cols w:space="720"/>
          <w:formProt w:val="0"/>
          <w:titlePg/>
          <w:docGrid w:linePitch="326" w:charSpace="-6145"/>
        </w:sectPr>
      </w:pPr>
    </w:p>
    <w:p w:rsidR="00F745A2" w:rsidRPr="002459BE" w:rsidRDefault="00F745A2">
      <w:pPr>
        <w:ind w:firstLine="1418"/>
        <w:jc w:val="both"/>
        <w:rPr>
          <w:rFonts w:ascii="Times New Roman" w:hAnsi="Times New Roman" w:cs="Times New Roman"/>
        </w:rPr>
      </w:pPr>
    </w:p>
    <w:p w:rsidR="00CF6220" w:rsidRDefault="00745308" w:rsidP="00A55B10">
      <w:pPr>
        <w:jc w:val="right"/>
        <w:rPr>
          <w:rFonts w:ascii="Times New Roman" w:eastAsia="Times New Roman" w:hAnsi="Times New Roman" w:cs="Times New Roman"/>
          <w:b/>
          <w:bCs/>
          <w:lang w:val="sr-Cyrl-RS"/>
        </w:rPr>
      </w:pPr>
      <w:r w:rsidRPr="002459BE">
        <w:rPr>
          <w:rFonts w:ascii="Times New Roman" w:eastAsia="Times New Roman" w:hAnsi="Times New Roman" w:cs="Times New Roman"/>
          <w:b/>
          <w:bCs/>
        </w:rPr>
        <w:t>Прилог 1</w:t>
      </w:r>
      <w:r w:rsidR="00A55B10">
        <w:rPr>
          <w:rFonts w:ascii="Times New Roman" w:eastAsia="Times New Roman" w:hAnsi="Times New Roman" w:cs="Times New Roman"/>
          <w:b/>
          <w:bCs/>
          <w:lang w:val="sr-Cyrl-RS"/>
        </w:rPr>
        <w:t>.</w:t>
      </w:r>
    </w:p>
    <w:p w:rsidR="00A55B10" w:rsidRPr="00A55B10" w:rsidRDefault="00A55B10" w:rsidP="00A55B10">
      <w:pPr>
        <w:jc w:val="right"/>
        <w:rPr>
          <w:rFonts w:ascii="Times New Roman" w:eastAsia="Times New Roman" w:hAnsi="Times New Roman" w:cs="Times New Roman"/>
          <w:b/>
          <w:bCs/>
          <w:lang w:val="sr-Cyrl-RS"/>
        </w:rPr>
      </w:pPr>
    </w:p>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rPr>
        <w:t>ОБРАЗАЦ ПРЕТХОДНОГ ОПИСА РАДНОГ МЕСТА</w:t>
      </w: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5388"/>
        <w:gridCol w:w="66"/>
        <w:gridCol w:w="758"/>
        <w:gridCol w:w="66"/>
        <w:gridCol w:w="3354"/>
      </w:tblGrid>
      <w:tr w:rsidR="002459BE" w:rsidRPr="002459BE">
        <w:tc>
          <w:tcPr>
            <w:tcW w:w="5392" w:type="dxa"/>
            <w:tcBorders>
              <w:top w:val="single" w:sz="2" w:space="0" w:color="00000A"/>
              <w:lef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Назив унутрашње јединице</w:t>
            </w: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радног места: </w:t>
            </w: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Потребан број државних службеника:</w:t>
            </w:r>
          </w:p>
        </w:tc>
        <w:tc>
          <w:tcPr>
            <w:tcW w:w="4246" w:type="dxa"/>
            <w:gridSpan w:val="4"/>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5392" w:type="dxa"/>
            <w:tcBorders>
              <w:lef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непосредно надређеног радног места: </w:t>
            </w:r>
          </w:p>
        </w:tc>
        <w:tc>
          <w:tcPr>
            <w:tcW w:w="4246" w:type="dxa"/>
            <w:gridSpan w:val="4"/>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5392" w:type="dxa"/>
            <w:tcBorders>
              <w:lef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непосредно подређеног радног места </w:t>
            </w:r>
          </w:p>
        </w:tc>
        <w:tc>
          <w:tcPr>
            <w:tcW w:w="66" w:type="dxa"/>
            <w:shd w:val="clear" w:color="auto" w:fill="auto"/>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  </w:t>
            </w:r>
          </w:p>
        </w:tc>
        <w:tc>
          <w:tcPr>
            <w:tcW w:w="758" w:type="dxa"/>
            <w:shd w:val="clear" w:color="auto" w:fill="auto"/>
            <w:vAlign w:val="center"/>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xml:space="preserve">Звање </w:t>
            </w:r>
          </w:p>
        </w:tc>
        <w:tc>
          <w:tcPr>
            <w:tcW w:w="66" w:type="dxa"/>
            <w:shd w:val="clear" w:color="auto" w:fill="auto"/>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w:t>
            </w:r>
          </w:p>
        </w:tc>
        <w:tc>
          <w:tcPr>
            <w:tcW w:w="3356" w:type="dxa"/>
            <w:tcBorders>
              <w:right w:val="single" w:sz="2" w:space="0" w:color="00000A"/>
            </w:tcBorders>
            <w:shd w:val="clear" w:color="auto" w:fill="auto"/>
            <w:vAlign w:val="center"/>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xml:space="preserve">Број државних службеника </w:t>
            </w:r>
          </w:p>
        </w:tc>
      </w:tr>
      <w:tr w:rsidR="002459BE" w:rsidRPr="002459BE">
        <w:tc>
          <w:tcPr>
            <w:tcW w:w="5392"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758"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3356"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5392"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tcBorders>
              <w:bottom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758"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tcBorders>
              <w:bottom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3356"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9330"/>
        <w:gridCol w:w="302"/>
      </w:tblGrid>
      <w:tr w:rsidR="002459BE" w:rsidRPr="002459BE" w:rsidTr="00EF2957">
        <w:tc>
          <w:tcPr>
            <w:tcW w:w="9335" w:type="dxa"/>
            <w:tcBorders>
              <w:top w:val="single" w:sz="2" w:space="0" w:color="00000A"/>
              <w:left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Сврха радног места</w:t>
            </w:r>
          </w:p>
        </w:tc>
        <w:tc>
          <w:tcPr>
            <w:tcW w:w="302" w:type="dxa"/>
            <w:tcBorders>
              <w:top w:val="single" w:sz="2" w:space="0" w:color="000001"/>
              <w:left w:val="single" w:sz="4" w:space="0" w:color="FFFFFF" w:themeColor="background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17" w:type="dxa"/>
        <w:tblBorders>
          <w:top w:val="single" w:sz="2" w:space="0" w:color="00000A"/>
          <w:left w:val="single" w:sz="2" w:space="0" w:color="00000A"/>
          <w:bottom w:val="single" w:sz="2" w:space="0" w:color="00000A"/>
          <w:insideH w:val="single" w:sz="2" w:space="0" w:color="00000A"/>
        </w:tblBorders>
        <w:tblCellMar>
          <w:left w:w="-2" w:type="dxa"/>
          <w:right w:w="0" w:type="dxa"/>
        </w:tblCellMar>
        <w:tblLook w:val="04A0" w:firstRow="1" w:lastRow="0" w:firstColumn="1" w:lastColumn="0" w:noHBand="0" w:noVBand="1"/>
      </w:tblPr>
      <w:tblGrid>
        <w:gridCol w:w="3173"/>
        <w:gridCol w:w="6459"/>
      </w:tblGrid>
      <w:tr w:rsidR="002459BE" w:rsidRPr="002459BE">
        <w:tc>
          <w:tcPr>
            <w:tcW w:w="3174" w:type="dxa"/>
            <w:tcBorders>
              <w:top w:val="single" w:sz="2" w:space="0" w:color="00000A"/>
              <w:left w:val="single" w:sz="2" w:space="0" w:color="00000A"/>
              <w:bottom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Послови радног места:</w:t>
            </w:r>
          </w:p>
        </w:tc>
        <w:tc>
          <w:tcPr>
            <w:tcW w:w="6463" w:type="dxa"/>
            <w:tcBorders>
              <w:top w:val="single" w:sz="2" w:space="0" w:color="00000A"/>
              <w:bottom w:val="single" w:sz="2" w:space="0" w:color="00000A"/>
              <w:right w:val="single" w:sz="2" w:space="0" w:color="00000A"/>
            </w:tcBorders>
            <w:shd w:val="clear" w:color="auto" w:fill="auto"/>
          </w:tcPr>
          <w:p w:rsidR="00CF6220" w:rsidRPr="002459BE" w:rsidRDefault="00745308">
            <w:pPr>
              <w:rPr>
                <w:rFonts w:ascii="Times New Roman" w:eastAsia="Times New Roman" w:hAnsi="Times New Roman" w:cs="Times New Roman"/>
                <w:iCs/>
              </w:rPr>
            </w:pPr>
            <w:r w:rsidRPr="002459BE">
              <w:rPr>
                <w:rFonts w:ascii="Times New Roman" w:eastAsia="Times New Roman" w:hAnsi="Times New Roman" w:cs="Times New Roman"/>
                <w:iCs/>
              </w:rPr>
              <w:t>време које се проведе у вршењу сваког посла у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3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left w:w="-22" w:type="dxa"/>
          <w:right w:w="0" w:type="dxa"/>
        </w:tblCellMar>
        <w:tblLook w:val="04A0" w:firstRow="1" w:lastRow="0" w:firstColumn="1" w:lastColumn="0" w:noHBand="0" w:noVBand="1"/>
      </w:tblPr>
      <w:tblGrid>
        <w:gridCol w:w="4811"/>
        <w:gridCol w:w="4811"/>
      </w:tblGrid>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9513"/>
        <w:gridCol w:w="119"/>
      </w:tblGrid>
      <w:tr w:rsidR="002459BE" w:rsidRPr="002459BE" w:rsidTr="00EF2957">
        <w:tc>
          <w:tcPr>
            <w:tcW w:w="9518" w:type="dxa"/>
            <w:tcBorders>
              <w:top w:val="single" w:sz="2" w:space="0" w:color="00000A"/>
              <w:left w:val="single" w:sz="2" w:space="0" w:color="00000A"/>
              <w:right w:val="single" w:sz="4" w:space="0" w:color="FFFFFF" w:themeColor="background1"/>
            </w:tcBorders>
            <w:shd w:val="clear" w:color="auto" w:fill="auto"/>
            <w:tcMar>
              <w:left w:w="-2" w:type="dxa"/>
            </w:tcMar>
          </w:tcPr>
          <w:p w:rsidR="00CF6220" w:rsidRPr="002459BE" w:rsidRDefault="00745308">
            <w:r w:rsidRPr="002459BE">
              <w:rPr>
                <w:rFonts w:ascii="Times New Roman" w:eastAsia="Times New Roman" w:hAnsi="Times New Roman" w:cs="Times New Roman"/>
                <w:b/>
                <w:bCs/>
                <w:iCs/>
              </w:rPr>
              <w:t>Квалификације за рад на радном месту:</w:t>
            </w:r>
          </w:p>
        </w:tc>
        <w:tc>
          <w:tcPr>
            <w:tcW w:w="119" w:type="dxa"/>
            <w:tcBorders>
              <w:top w:val="single" w:sz="2" w:space="0" w:color="00000A"/>
              <w:left w:val="single" w:sz="4" w:space="0" w:color="FFFFFF" w:themeColor="background1"/>
              <w:right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rsidTr="00EF2957">
        <w:tc>
          <w:tcPr>
            <w:tcW w:w="9637" w:type="dxa"/>
            <w:gridSpan w:val="2"/>
            <w:tcBorders>
              <w:left w:val="single" w:sz="2" w:space="0" w:color="00000A"/>
              <w:bottom w:val="single" w:sz="4" w:space="0" w:color="FFFFFF" w:themeColor="background1"/>
              <w:righ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rsidTr="00450FDE">
        <w:tc>
          <w:tcPr>
            <w:tcW w:w="9518" w:type="dxa"/>
            <w:tcBorders>
              <w:top w:val="single" w:sz="4" w:space="0" w:color="FFFFFF" w:themeColor="background1"/>
              <w:left w:val="single" w:sz="2" w:space="0" w:color="00000A"/>
              <w:bottom w:val="single" w:sz="4" w:space="0" w:color="FFFFFF" w:themeColor="background1"/>
              <w:right w:val="single" w:sz="4" w:space="0" w:color="FFFFFF" w:themeColor="background1"/>
            </w:tcBorders>
            <w:shd w:val="clear" w:color="auto" w:fill="auto"/>
            <w:tcMar>
              <w:left w:w="-2" w:type="dxa"/>
            </w:tcMar>
          </w:tcPr>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Предлог звања у које се радно место разврстава:</w:t>
            </w:r>
          </w:p>
        </w:tc>
        <w:tc>
          <w:tcPr>
            <w:tcW w:w="119" w:type="dxa"/>
            <w:tcBorders>
              <w:top w:val="single" w:sz="4" w:space="0" w:color="FFFFFF" w:themeColor="background1"/>
              <w:left w:val="single" w:sz="4" w:space="0" w:color="FFFFFF" w:themeColor="background1"/>
              <w:bottom w:val="single" w:sz="4" w:space="0" w:color="FFFFFF" w:themeColor="background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iCs/>
              </w:rPr>
            </w:pPr>
            <w:r w:rsidRPr="002459BE">
              <w:rPr>
                <w:rFonts w:ascii="Times New Roman" w:eastAsia="Times New Roman" w:hAnsi="Times New Roman" w:cs="Times New Roman"/>
                <w:iCs/>
              </w:rPr>
              <w:t xml:space="preserve">  </w:t>
            </w:r>
          </w:p>
        </w:tc>
      </w:tr>
      <w:tr w:rsidR="002459BE" w:rsidRPr="002459BE" w:rsidTr="00450FDE">
        <w:tc>
          <w:tcPr>
            <w:tcW w:w="9518" w:type="dxa"/>
            <w:tcBorders>
              <w:top w:val="single" w:sz="4" w:space="0" w:color="FFFFFF" w:themeColor="background1"/>
              <w:left w:val="single" w:sz="2" w:space="0" w:color="00000A"/>
              <w:bottom w:val="single" w:sz="4" w:space="0" w:color="FFFFFF" w:themeColor="background1"/>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Датум састављања претходног описа радног места </w:t>
            </w:r>
          </w:p>
        </w:tc>
        <w:tc>
          <w:tcPr>
            <w:tcW w:w="119" w:type="dxa"/>
            <w:tcBorders>
              <w:top w:val="single" w:sz="4" w:space="0" w:color="FFFFFF" w:themeColor="background1"/>
              <w:left w:val="single" w:sz="4" w:space="0" w:color="FFFFFF" w:themeColor="background1"/>
              <w:bottom w:val="single" w:sz="4" w:space="0" w:color="FFFFFF" w:themeColor="background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 xml:space="preserve">  </w:t>
            </w:r>
          </w:p>
        </w:tc>
      </w:tr>
      <w:tr w:rsidR="002459BE" w:rsidRPr="002459BE" w:rsidTr="00450FDE">
        <w:tc>
          <w:tcPr>
            <w:tcW w:w="9637" w:type="dxa"/>
            <w:gridSpan w:val="2"/>
            <w:tcBorders>
              <w:top w:val="single" w:sz="4" w:space="0" w:color="FFFFFF" w:themeColor="background1"/>
              <w:left w:val="single" w:sz="2" w:space="0" w:color="00000A"/>
              <w:righ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Потпис државног службеника који је припремио претходни опис радног места</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p w:rsidR="00CF6220" w:rsidRPr="002459BE" w:rsidRDefault="00CF6220">
      <w:pPr>
        <w:jc w:val="center"/>
        <w:rPr>
          <w:rFonts w:ascii="Times New Roman" w:eastAsia="Times New Roman" w:hAnsi="Times New Roman" w:cs="Times New Roman"/>
          <w:b/>
          <w:bCs/>
        </w:rPr>
      </w:pPr>
      <w:bookmarkStart w:id="0" w:name="str_30"/>
      <w:bookmarkEnd w:id="0"/>
    </w:p>
    <w:p w:rsidR="00145110" w:rsidRDefault="00145110">
      <w:pPr>
        <w:jc w:val="center"/>
        <w:rPr>
          <w:rFonts w:ascii="Times New Roman" w:eastAsia="Times New Roman" w:hAnsi="Times New Roman" w:cs="Times New Roman"/>
          <w:b/>
          <w:bCs/>
        </w:rPr>
        <w:sectPr w:rsidR="00145110" w:rsidSect="00145110">
          <w:pgSz w:w="11906" w:h="16838"/>
          <w:pgMar w:top="1134" w:right="1134" w:bottom="1134" w:left="1134" w:header="0" w:footer="0" w:gutter="0"/>
          <w:pgNumType w:start="1"/>
          <w:cols w:space="720"/>
          <w:formProt w:val="0"/>
          <w:titlePg/>
          <w:docGrid w:linePitch="326" w:charSpace="-6145"/>
        </w:sectPr>
      </w:pPr>
    </w:p>
    <w:p w:rsidR="00CF6220" w:rsidRDefault="00745308" w:rsidP="00A55B10">
      <w:pPr>
        <w:jc w:val="right"/>
        <w:rPr>
          <w:rFonts w:ascii="Times New Roman" w:eastAsia="Times New Roman" w:hAnsi="Times New Roman" w:cs="Times New Roman"/>
          <w:b/>
          <w:bCs/>
          <w:lang w:val="sr-Cyrl-RS"/>
        </w:rPr>
      </w:pPr>
      <w:r w:rsidRPr="002459BE">
        <w:rPr>
          <w:rFonts w:ascii="Times New Roman" w:eastAsia="Times New Roman" w:hAnsi="Times New Roman" w:cs="Times New Roman"/>
          <w:b/>
          <w:bCs/>
        </w:rPr>
        <w:lastRenderedPageBreak/>
        <w:t>Прилог 2</w:t>
      </w:r>
      <w:r w:rsidR="00A55B10">
        <w:rPr>
          <w:rFonts w:ascii="Times New Roman" w:eastAsia="Times New Roman" w:hAnsi="Times New Roman" w:cs="Times New Roman"/>
          <w:b/>
          <w:bCs/>
          <w:lang w:val="sr-Cyrl-RS"/>
        </w:rPr>
        <w:t>.</w:t>
      </w:r>
    </w:p>
    <w:p w:rsidR="00A55B10" w:rsidRPr="00A55B10" w:rsidRDefault="00A55B10" w:rsidP="00A55B10">
      <w:pPr>
        <w:jc w:val="right"/>
        <w:rPr>
          <w:rFonts w:ascii="Times New Roman" w:eastAsia="Times New Roman" w:hAnsi="Times New Roman" w:cs="Times New Roman"/>
          <w:b/>
          <w:bCs/>
          <w:lang w:val="sr-Cyrl-RS"/>
        </w:rPr>
      </w:pPr>
    </w:p>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rPr>
        <w:t>ОБРАЗАЦ КОНАЧНОГ ОПИСА РАДНОГ МЕСТА</w:t>
      </w: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5388"/>
        <w:gridCol w:w="66"/>
        <w:gridCol w:w="758"/>
        <w:gridCol w:w="66"/>
        <w:gridCol w:w="3354"/>
      </w:tblGrid>
      <w:tr w:rsidR="002459BE" w:rsidRPr="002459BE">
        <w:tc>
          <w:tcPr>
            <w:tcW w:w="5392" w:type="dxa"/>
            <w:tcBorders>
              <w:top w:val="single" w:sz="2" w:space="0" w:color="00000A"/>
              <w:left w:val="single" w:sz="2" w:space="0" w:color="00000A"/>
            </w:tcBorders>
            <w:shd w:val="clear" w:color="auto" w:fill="auto"/>
            <w:tcMar>
              <w:left w:w="-2" w:type="dxa"/>
            </w:tcMar>
          </w:tcPr>
          <w:p w:rsidR="00CF6220" w:rsidRPr="00450FDE" w:rsidRDefault="00745308">
            <w:pPr>
              <w:rPr>
                <w:rFonts w:ascii="Times New Roman" w:eastAsia="Times New Roman" w:hAnsi="Times New Roman" w:cs="Times New Roman"/>
                <w:b/>
                <w:bCs/>
                <w:iCs/>
                <w:lang w:val="sr-Cyrl-RS"/>
              </w:rPr>
            </w:pPr>
            <w:r w:rsidRPr="002459BE">
              <w:rPr>
                <w:rFonts w:ascii="Times New Roman" w:eastAsia="Times New Roman" w:hAnsi="Times New Roman" w:cs="Times New Roman"/>
                <w:b/>
                <w:bCs/>
                <w:iCs/>
              </w:rPr>
              <w:t>Назив унутрашње јединице</w:t>
            </w:r>
            <w:r w:rsidR="00450FDE">
              <w:rPr>
                <w:rFonts w:ascii="Times New Roman" w:eastAsia="Times New Roman" w:hAnsi="Times New Roman" w:cs="Times New Roman"/>
                <w:b/>
                <w:bCs/>
                <w:iCs/>
                <w:lang w:val="sr-Cyrl-RS"/>
              </w:rPr>
              <w:t>:</w:t>
            </w: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радног места: </w:t>
            </w: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Потребан број државних службеника :</w:t>
            </w:r>
          </w:p>
        </w:tc>
        <w:tc>
          <w:tcPr>
            <w:tcW w:w="4246" w:type="dxa"/>
            <w:gridSpan w:val="4"/>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5392" w:type="dxa"/>
            <w:tcBorders>
              <w:lef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непосредно надређеног радног места: </w:t>
            </w:r>
          </w:p>
        </w:tc>
        <w:tc>
          <w:tcPr>
            <w:tcW w:w="4246" w:type="dxa"/>
            <w:gridSpan w:val="4"/>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rsidTr="00450FDE">
        <w:tc>
          <w:tcPr>
            <w:tcW w:w="5392" w:type="dxa"/>
            <w:tcBorders>
              <w:left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Назив непосредно подређеног радног места </w:t>
            </w:r>
          </w:p>
        </w:tc>
        <w:tc>
          <w:tcPr>
            <w:tcW w:w="66" w:type="dxa"/>
            <w:tcBorders>
              <w:left w:val="single" w:sz="4" w:space="0" w:color="FFFFFF" w:themeColor="background1"/>
            </w:tcBorders>
            <w:shd w:val="clear" w:color="auto" w:fill="auto"/>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 xml:space="preserve">  </w:t>
            </w:r>
          </w:p>
        </w:tc>
        <w:tc>
          <w:tcPr>
            <w:tcW w:w="758" w:type="dxa"/>
            <w:tcBorders>
              <w:top w:val="single" w:sz="4" w:space="0" w:color="FFFFFF" w:themeColor="background1"/>
            </w:tcBorders>
            <w:shd w:val="clear" w:color="auto" w:fill="auto"/>
            <w:vAlign w:val="center"/>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xml:space="preserve">Звање </w:t>
            </w:r>
          </w:p>
        </w:tc>
        <w:tc>
          <w:tcPr>
            <w:tcW w:w="66" w:type="dxa"/>
            <w:tcBorders>
              <w:right w:val="single" w:sz="4" w:space="0" w:color="FFFFFF" w:themeColor="background1"/>
            </w:tcBorders>
            <w:shd w:val="clear" w:color="auto" w:fill="auto"/>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w:t>
            </w:r>
          </w:p>
        </w:tc>
        <w:tc>
          <w:tcPr>
            <w:tcW w:w="3356" w:type="dxa"/>
            <w:tcBorders>
              <w:left w:val="single" w:sz="4" w:space="0" w:color="FFFFFF" w:themeColor="background1"/>
              <w:right w:val="single" w:sz="2" w:space="0" w:color="00000A"/>
            </w:tcBorders>
            <w:shd w:val="clear" w:color="auto" w:fill="auto"/>
            <w:vAlign w:val="center"/>
          </w:tcPr>
          <w:p w:rsidR="00CF6220" w:rsidRPr="002459BE" w:rsidRDefault="00745308">
            <w:pPr>
              <w:jc w:val="center"/>
              <w:rPr>
                <w:rFonts w:ascii="Times New Roman" w:eastAsia="Times New Roman" w:hAnsi="Times New Roman" w:cs="Times New Roman"/>
                <w:iCs/>
              </w:rPr>
            </w:pPr>
            <w:r w:rsidRPr="002459BE">
              <w:rPr>
                <w:rFonts w:ascii="Times New Roman" w:eastAsia="Times New Roman" w:hAnsi="Times New Roman" w:cs="Times New Roman"/>
                <w:b/>
                <w:bCs/>
                <w:iCs/>
              </w:rPr>
              <w:t xml:space="preserve">Број државних службеника </w:t>
            </w:r>
          </w:p>
        </w:tc>
      </w:tr>
      <w:tr w:rsidR="002459BE" w:rsidRPr="002459BE">
        <w:tc>
          <w:tcPr>
            <w:tcW w:w="5392"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758"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3356"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5392"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tcBorders>
              <w:bottom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758"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66" w:type="dxa"/>
            <w:tcBorders>
              <w:bottom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3356" w:type="dxa"/>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9558"/>
        <w:gridCol w:w="26"/>
        <w:gridCol w:w="48"/>
      </w:tblGrid>
      <w:tr w:rsidR="002459BE" w:rsidRPr="002459BE">
        <w:tc>
          <w:tcPr>
            <w:tcW w:w="9564" w:type="dxa"/>
            <w:tcBorders>
              <w:top w:val="single" w:sz="2" w:space="0" w:color="00000A"/>
              <w:lef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Сврха радног места:</w:t>
            </w:r>
          </w:p>
        </w:tc>
        <w:tc>
          <w:tcPr>
            <w:tcW w:w="26" w:type="dxa"/>
            <w:tcBorders>
              <w:top w:val="single" w:sz="2" w:space="0" w:color="00000A"/>
            </w:tcBorders>
            <w:shd w:val="clear" w:color="auto" w:fill="auto"/>
          </w:tcPr>
          <w:p w:rsidR="00CF6220" w:rsidRPr="002459BE" w:rsidRDefault="00CF6220">
            <w:pPr>
              <w:jc w:val="center"/>
              <w:rPr>
                <w:rFonts w:ascii="Times New Roman" w:eastAsia="Times New Roman" w:hAnsi="Times New Roman" w:cs="Times New Roman"/>
                <w:b/>
                <w:bCs/>
              </w:rPr>
            </w:pPr>
          </w:p>
        </w:tc>
        <w:tc>
          <w:tcPr>
            <w:tcW w:w="48" w:type="dxa"/>
            <w:tcBorders>
              <w:top w:val="single" w:sz="2" w:space="0" w:color="00000A"/>
              <w:right w:val="single" w:sz="2" w:space="0" w:color="00000A"/>
            </w:tcBorders>
            <w:shd w:val="clear" w:color="auto" w:fill="auto"/>
          </w:tcPr>
          <w:p w:rsidR="00CF6220" w:rsidRPr="002459BE" w:rsidRDefault="00CF6220">
            <w:pPr>
              <w:jc w:val="right"/>
              <w:rPr>
                <w:rFonts w:ascii="Times New Roman" w:eastAsia="Times New Roman" w:hAnsi="Times New Roman" w:cs="Times New Roman"/>
                <w:b/>
                <w:bCs/>
              </w:rPr>
            </w:pPr>
          </w:p>
        </w:tc>
      </w:tr>
      <w:tr w:rsidR="002459BE" w:rsidRPr="002459BE">
        <w:tc>
          <w:tcPr>
            <w:tcW w:w="9638" w:type="dxa"/>
            <w:gridSpan w:val="3"/>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8" w:type="dxa"/>
            <w:gridSpan w:val="3"/>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17" w:type="dxa"/>
        <w:tblBorders>
          <w:top w:val="single" w:sz="2" w:space="0" w:color="00000A"/>
          <w:left w:val="single" w:sz="2" w:space="0" w:color="00000A"/>
          <w:bottom w:val="single" w:sz="2" w:space="0" w:color="00000A"/>
          <w:insideH w:val="single" w:sz="2" w:space="0" w:color="00000A"/>
        </w:tblBorders>
        <w:tblCellMar>
          <w:left w:w="-2" w:type="dxa"/>
          <w:right w:w="0" w:type="dxa"/>
        </w:tblCellMar>
        <w:tblLook w:val="04A0" w:firstRow="1" w:lastRow="0" w:firstColumn="1" w:lastColumn="0" w:noHBand="0" w:noVBand="1"/>
      </w:tblPr>
      <w:tblGrid>
        <w:gridCol w:w="3173"/>
        <w:gridCol w:w="6459"/>
      </w:tblGrid>
      <w:tr w:rsidR="002459BE" w:rsidRPr="002459BE">
        <w:tc>
          <w:tcPr>
            <w:tcW w:w="3174" w:type="dxa"/>
            <w:tcBorders>
              <w:top w:val="single" w:sz="2" w:space="0" w:color="00000A"/>
              <w:left w:val="single" w:sz="2" w:space="0" w:color="00000A"/>
              <w:bottom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Послови радног места:</w:t>
            </w:r>
          </w:p>
        </w:tc>
        <w:tc>
          <w:tcPr>
            <w:tcW w:w="6463" w:type="dxa"/>
            <w:tcBorders>
              <w:top w:val="single" w:sz="2" w:space="0" w:color="00000A"/>
              <w:bottom w:val="single" w:sz="2" w:space="0" w:color="00000A"/>
              <w:right w:val="single" w:sz="2" w:space="0" w:color="00000A"/>
            </w:tcBorders>
            <w:shd w:val="clear" w:color="auto" w:fill="auto"/>
          </w:tcPr>
          <w:p w:rsidR="00CF6220" w:rsidRPr="002459BE" w:rsidRDefault="00745308">
            <w:pPr>
              <w:rPr>
                <w:rFonts w:ascii="Times New Roman" w:eastAsia="Times New Roman" w:hAnsi="Times New Roman" w:cs="Times New Roman"/>
                <w:iCs/>
              </w:rPr>
            </w:pPr>
            <w:r w:rsidRPr="002459BE">
              <w:rPr>
                <w:rFonts w:ascii="Times New Roman" w:eastAsia="Times New Roman" w:hAnsi="Times New Roman" w:cs="Times New Roman"/>
                <w:iCs/>
              </w:rPr>
              <w:t>време које се проведе у вршењу сваког посла у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bl>
      <w:tblPr>
        <w:tblW w:w="5000" w:type="pct"/>
        <w:tblInd w:w="-3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left w:w="-22" w:type="dxa"/>
          <w:right w:w="0" w:type="dxa"/>
        </w:tblCellMar>
        <w:tblLook w:val="04A0" w:firstRow="1" w:lastRow="0" w:firstColumn="1" w:lastColumn="0" w:noHBand="0" w:noVBand="1"/>
      </w:tblPr>
      <w:tblGrid>
        <w:gridCol w:w="4811"/>
        <w:gridCol w:w="4811"/>
      </w:tblGrid>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4818"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481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9585"/>
        <w:gridCol w:w="64"/>
      </w:tblGrid>
      <w:tr w:rsidR="002459BE" w:rsidRPr="002459BE">
        <w:tc>
          <w:tcPr>
            <w:tcW w:w="9572" w:type="dxa"/>
            <w:tcBorders>
              <w:top w:val="single" w:sz="2" w:space="0" w:color="00000A"/>
              <w:left w:val="single" w:sz="2" w:space="0" w:color="00000A"/>
            </w:tcBorders>
            <w:shd w:val="clear" w:color="auto" w:fill="auto"/>
            <w:tcMar>
              <w:left w:w="-2" w:type="dxa"/>
            </w:tcMar>
          </w:tcPr>
          <w:p w:rsidR="00CF6220" w:rsidRPr="002459BE" w:rsidRDefault="00745308">
            <w:r w:rsidRPr="002459BE">
              <w:rPr>
                <w:rFonts w:ascii="Times New Roman" w:eastAsia="Times New Roman" w:hAnsi="Times New Roman" w:cs="Times New Roman"/>
                <w:b/>
                <w:bCs/>
                <w:iCs/>
              </w:rPr>
              <w:t>Квалификације за рад на радном месту:</w:t>
            </w:r>
          </w:p>
        </w:tc>
        <w:tc>
          <w:tcPr>
            <w:tcW w:w="65" w:type="dxa"/>
            <w:tcBorders>
              <w:top w:val="single" w:sz="2" w:space="0" w:color="00000A"/>
              <w:right w:val="single" w:sz="2" w:space="0" w:color="00000A"/>
            </w:tcBorders>
            <w:shd w:val="clear" w:color="auto" w:fill="auto"/>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left w:val="single" w:sz="2" w:space="0" w:color="00000A"/>
              <w:righ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iCs/>
              </w:rPr>
            </w:pPr>
            <w:r w:rsidRPr="002459BE">
              <w:rPr>
                <w:rFonts w:ascii="Times New Roman" w:eastAsia="Times New Roman" w:hAnsi="Times New Roman" w:cs="Times New Roman"/>
                <w:iCs/>
              </w:rPr>
              <w:t xml:space="preserve">  </w:t>
            </w:r>
          </w:p>
        </w:tc>
      </w:tr>
      <w:tr w:rsidR="002459BE" w:rsidRPr="002459BE" w:rsidTr="00450FDE">
        <w:tc>
          <w:tcPr>
            <w:tcW w:w="9572" w:type="dxa"/>
            <w:tcBorders>
              <w:left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iCs/>
              </w:rPr>
            </w:pPr>
            <w:ins w:id="1" w:author="Milica Bukvić" w:date="2018-12-03T11:21:00Z">
              <w:r w:rsidRPr="002459BE">
                <w:rPr>
                  <w:rFonts w:ascii="Times New Roman" w:eastAsia="Times New Roman" w:hAnsi="Times New Roman" w:cs="Times New Roman"/>
                  <w:b/>
                  <w:bCs/>
                  <w:iCs/>
                </w:rPr>
                <w:t xml:space="preserve"> </w:t>
              </w:r>
            </w:ins>
          </w:p>
          <w:p w:rsidR="00CF6220" w:rsidRPr="002459BE" w:rsidRDefault="00450FDE">
            <w:pPr>
              <w:rPr>
                <w:rFonts w:ascii="Times New Roman" w:eastAsia="Times New Roman" w:hAnsi="Times New Roman" w:cs="Times New Roman"/>
                <w:b/>
                <w:bCs/>
                <w:iCs/>
              </w:rPr>
            </w:pPr>
            <w:r>
              <w:rPr>
                <w:rFonts w:ascii="Times New Roman" w:eastAsia="Times New Roman" w:hAnsi="Times New Roman" w:cs="Times New Roman"/>
                <w:b/>
                <w:bCs/>
                <w:iCs/>
                <w:lang w:val="sr-Cyrl-RS"/>
              </w:rPr>
              <w:t xml:space="preserve">  </w:t>
            </w:r>
            <w:r w:rsidR="00745308" w:rsidRPr="002459BE">
              <w:rPr>
                <w:rFonts w:ascii="Times New Roman" w:eastAsia="Times New Roman" w:hAnsi="Times New Roman" w:cs="Times New Roman"/>
                <w:b/>
                <w:bCs/>
                <w:iCs/>
              </w:rPr>
              <w:t xml:space="preserve">Компетенције </w:t>
            </w:r>
          </w:p>
          <w:p w:rsidR="00CF6220" w:rsidRPr="002459BE" w:rsidRDefault="00CF6220">
            <w:pPr>
              <w:rPr>
                <w:rFonts w:ascii="Times New Roman" w:eastAsia="Times New Roman" w:hAnsi="Times New Roman" w:cs="Times New Roman"/>
                <w:b/>
                <w:bCs/>
                <w:iCs/>
              </w:rPr>
            </w:pPr>
          </w:p>
          <w:tbl>
            <w:tblPr>
              <w:tblStyle w:val="TableGrid"/>
              <w:tblW w:w="10191" w:type="dxa"/>
              <w:tblCellMar>
                <w:left w:w="103" w:type="dxa"/>
              </w:tblCellMar>
              <w:tblLook w:val="04A0" w:firstRow="1" w:lastRow="0" w:firstColumn="1" w:lastColumn="0" w:noHBand="0" w:noVBand="1"/>
            </w:tblPr>
            <w:tblGrid>
              <w:gridCol w:w="3119"/>
              <w:gridCol w:w="7072"/>
            </w:tblGrid>
            <w:tr w:rsidR="002459BE" w:rsidRPr="002459BE">
              <w:tc>
                <w:tcPr>
                  <w:tcW w:w="3119" w:type="dxa"/>
                  <w:shd w:val="clear" w:color="auto" w:fill="auto"/>
                  <w:tcMar>
                    <w:left w:w="103" w:type="dxa"/>
                  </w:tcMar>
                </w:tcPr>
                <w:p w:rsidR="00CF6220" w:rsidRPr="002459BE" w:rsidRDefault="00745308">
                  <w:pPr>
                    <w:shd w:val="clear" w:color="auto" w:fill="FFFFFF" w:themeFill="background1"/>
                    <w:rPr>
                      <w:rFonts w:ascii="Times New Roman" w:hAnsi="Times New Roman" w:cs="Times New Roman"/>
                      <w:b/>
                    </w:rPr>
                  </w:pPr>
                  <w:r w:rsidRPr="002459BE">
                    <w:rPr>
                      <w:rFonts w:ascii="Times New Roman" w:hAnsi="Times New Roman" w:cs="Times New Roman"/>
                      <w:b/>
                    </w:rPr>
                    <w:t>Понашајне компетенције</w:t>
                  </w:r>
                </w:p>
                <w:p w:rsidR="00CF6220" w:rsidRPr="002459BE" w:rsidRDefault="00CF6220">
                  <w:pPr>
                    <w:rPr>
                      <w:rFonts w:ascii="Times New Roman" w:hAnsi="Times New Roman" w:cs="Times New Roman"/>
                      <w:b/>
                    </w:rPr>
                  </w:pPr>
                </w:p>
              </w:tc>
              <w:tc>
                <w:tcPr>
                  <w:tcW w:w="7071" w:type="dxa"/>
                  <w:shd w:val="clear" w:color="auto" w:fill="auto"/>
                  <w:tcMar>
                    <w:left w:w="103" w:type="dxa"/>
                  </w:tcMar>
                </w:tcPr>
                <w:p w:rsidR="00CF6220" w:rsidRPr="002459BE" w:rsidRDefault="00CF6220">
                  <w:pPr>
                    <w:ind w:left="1800"/>
                    <w:rPr>
                      <w:b/>
                    </w:rPr>
                  </w:pPr>
                </w:p>
                <w:p w:rsidR="00CF6220" w:rsidRPr="002459BE" w:rsidRDefault="00CF6220">
                  <w:pPr>
                    <w:pStyle w:val="ListParagraph"/>
                    <w:ind w:left="601"/>
                    <w:rPr>
                      <w:rFonts w:asciiTheme="minorHAnsi" w:eastAsiaTheme="minorHAnsi" w:hAnsiTheme="minorHAnsi" w:cstheme="minorBidi"/>
                      <w:b/>
                    </w:rPr>
                  </w:pPr>
                </w:p>
              </w:tc>
            </w:tr>
            <w:tr w:rsidR="002459BE" w:rsidRPr="002459BE">
              <w:tc>
                <w:tcPr>
                  <w:tcW w:w="3119" w:type="dxa"/>
                  <w:shd w:val="clear" w:color="auto" w:fill="auto"/>
                  <w:tcMar>
                    <w:left w:w="103" w:type="dxa"/>
                  </w:tcMar>
                </w:tcPr>
                <w:p w:rsidR="00CF6220" w:rsidRPr="002459BE" w:rsidRDefault="00745308">
                  <w:pPr>
                    <w:shd w:val="clear" w:color="auto" w:fill="FFFFFF" w:themeFill="background1"/>
                    <w:rPr>
                      <w:rFonts w:ascii="Times New Roman" w:hAnsi="Times New Roman" w:cs="Times New Roman"/>
                      <w:b/>
                    </w:rPr>
                  </w:pPr>
                  <w:r w:rsidRPr="002459BE">
                    <w:rPr>
                      <w:rFonts w:ascii="Times New Roman" w:hAnsi="Times New Roman" w:cs="Times New Roman"/>
                      <w:b/>
                    </w:rPr>
                    <w:t>Опште функционалне компетенције</w:t>
                  </w:r>
                </w:p>
                <w:p w:rsidR="00CF6220" w:rsidRPr="002459BE" w:rsidRDefault="00CF6220">
                  <w:pPr>
                    <w:rPr>
                      <w:rFonts w:ascii="Times New Roman" w:hAnsi="Times New Roman" w:cs="Times New Roman"/>
                      <w:b/>
                    </w:rPr>
                  </w:pPr>
                </w:p>
              </w:tc>
              <w:tc>
                <w:tcPr>
                  <w:tcW w:w="7071" w:type="dxa"/>
                  <w:shd w:val="clear" w:color="auto" w:fill="auto"/>
                  <w:tcMar>
                    <w:left w:w="103" w:type="dxa"/>
                  </w:tcMar>
                </w:tcPr>
                <w:p w:rsidR="00CF6220" w:rsidRPr="002459BE" w:rsidRDefault="00CF6220">
                  <w:pPr>
                    <w:pStyle w:val="ListParagraph"/>
                    <w:ind w:left="601"/>
                    <w:rPr>
                      <w:rFonts w:asciiTheme="minorHAnsi" w:eastAsiaTheme="minorHAnsi" w:hAnsiTheme="minorHAnsi" w:cstheme="minorBidi"/>
                      <w:b/>
                    </w:rPr>
                  </w:pPr>
                </w:p>
              </w:tc>
            </w:tr>
            <w:tr w:rsidR="002459BE" w:rsidRPr="002459BE">
              <w:tc>
                <w:tcPr>
                  <w:tcW w:w="3119" w:type="dxa"/>
                  <w:shd w:val="clear" w:color="auto" w:fill="auto"/>
                  <w:tcMar>
                    <w:left w:w="103" w:type="dxa"/>
                  </w:tcMar>
                </w:tcPr>
                <w:p w:rsidR="00CF6220" w:rsidRPr="002459BE" w:rsidRDefault="00745308">
                  <w:pPr>
                    <w:shd w:val="clear" w:color="auto" w:fill="FFFFFF" w:themeFill="background1"/>
                    <w:rPr>
                      <w:rFonts w:ascii="Times New Roman" w:hAnsi="Times New Roman" w:cs="Times New Roman"/>
                      <w:b/>
                    </w:rPr>
                  </w:pPr>
                  <w:r w:rsidRPr="002459BE">
                    <w:rPr>
                      <w:rFonts w:ascii="Times New Roman" w:hAnsi="Times New Roman" w:cs="Times New Roman"/>
                      <w:b/>
                    </w:rPr>
                    <w:t>Посебне функционалне компетенције у одређеној области рада</w:t>
                  </w:r>
                </w:p>
                <w:p w:rsidR="00CF6220" w:rsidRPr="002459BE" w:rsidRDefault="00745308">
                  <w:pPr>
                    <w:rPr>
                      <w:rFonts w:ascii="Times New Roman" w:hAnsi="Times New Roman" w:cs="Times New Roman"/>
                      <w:b/>
                    </w:rPr>
                  </w:pPr>
                  <w:r w:rsidRPr="002459BE">
                    <w:rPr>
                      <w:rFonts w:ascii="Times New Roman" w:hAnsi="Times New Roman" w:cs="Times New Roman"/>
                    </w:rPr>
                    <w:t>(уписати)</w:t>
                  </w:r>
                </w:p>
              </w:tc>
              <w:tc>
                <w:tcPr>
                  <w:tcW w:w="7071" w:type="dxa"/>
                  <w:shd w:val="clear" w:color="auto" w:fill="auto"/>
                  <w:tcMar>
                    <w:left w:w="103" w:type="dxa"/>
                  </w:tcMar>
                </w:tcPr>
                <w:p w:rsidR="00CF6220" w:rsidRPr="002459BE" w:rsidRDefault="00745308">
                  <w:pPr>
                    <w:shd w:val="clear" w:color="auto" w:fill="FFFFFF" w:themeFill="background1"/>
                    <w:rPr>
                      <w:rFonts w:ascii="Times New Roman" w:hAnsi="Times New Roman" w:cs="Times New Roman"/>
                      <w:b/>
                    </w:rPr>
                  </w:pPr>
                  <w:r w:rsidRPr="002459BE">
                    <w:rPr>
                      <w:rFonts w:ascii="Times New Roman" w:hAnsi="Times New Roman" w:cs="Times New Roman"/>
                      <w:b/>
                    </w:rPr>
                    <w:t>Области знања и вештина</w:t>
                  </w:r>
                </w:p>
                <w:p w:rsidR="00CF6220" w:rsidRPr="002459BE" w:rsidRDefault="00745308">
                  <w:pPr>
                    <w:shd w:val="clear" w:color="auto" w:fill="FFFFFF" w:themeFill="background1"/>
                    <w:rPr>
                      <w:rFonts w:ascii="Times New Roman" w:hAnsi="Times New Roman" w:cs="Times New Roman"/>
                    </w:rPr>
                  </w:pPr>
                  <w:r w:rsidRPr="002459BE">
                    <w:rPr>
                      <w:rFonts w:ascii="Times New Roman" w:hAnsi="Times New Roman" w:cs="Times New Roman"/>
                    </w:rPr>
                    <w:t>(уписати)</w:t>
                  </w:r>
                </w:p>
                <w:p w:rsidR="00CF6220" w:rsidRPr="002459BE" w:rsidRDefault="00CF6220">
                  <w:pPr>
                    <w:rPr>
                      <w:rFonts w:ascii="Times New Roman" w:hAnsi="Times New Roman" w:cs="Times New Roman"/>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745308">
                  <w:pPr>
                    <w:shd w:val="clear" w:color="auto" w:fill="FFFFFF" w:themeFill="background1"/>
                    <w:rPr>
                      <w:rFonts w:ascii="Times New Roman" w:hAnsi="Times New Roman" w:cs="Times New Roman"/>
                      <w:b/>
                    </w:rPr>
                  </w:pPr>
                  <w:r w:rsidRPr="002459BE">
                    <w:rPr>
                      <w:rFonts w:ascii="Times New Roman" w:hAnsi="Times New Roman" w:cs="Times New Roman"/>
                      <w:b/>
                    </w:rPr>
                    <w:lastRenderedPageBreak/>
                    <w:t xml:space="preserve">Посебне функционалне компетенције </w:t>
                  </w:r>
                </w:p>
                <w:p w:rsidR="00CF6220" w:rsidRPr="002459BE" w:rsidRDefault="00745308">
                  <w:pPr>
                    <w:rPr>
                      <w:rFonts w:ascii="Times New Roman" w:hAnsi="Times New Roman" w:cs="Times New Roman"/>
                      <w:b/>
                    </w:rPr>
                  </w:pPr>
                  <w:r w:rsidRPr="002459BE">
                    <w:rPr>
                      <w:rFonts w:ascii="Times New Roman" w:hAnsi="Times New Roman" w:cs="Times New Roman"/>
                      <w:b/>
                    </w:rPr>
                    <w:t>за одређено радно место</w:t>
                  </w:r>
                </w:p>
                <w:p w:rsidR="00CF6220" w:rsidRPr="002459BE" w:rsidRDefault="00745308">
                  <w:pPr>
                    <w:rPr>
                      <w:rFonts w:ascii="Times New Roman" w:hAnsi="Times New Roman" w:cs="Times New Roman"/>
                    </w:rPr>
                  </w:pPr>
                  <w:r w:rsidRPr="002459BE">
                    <w:rPr>
                      <w:rFonts w:ascii="Times New Roman" w:hAnsi="Times New Roman" w:cs="Times New Roman"/>
                    </w:rPr>
                    <w:t>(уписати)</w:t>
                  </w:r>
                </w:p>
              </w:tc>
              <w:tc>
                <w:tcPr>
                  <w:tcW w:w="7071" w:type="dxa"/>
                  <w:shd w:val="clear" w:color="auto" w:fill="auto"/>
                  <w:tcMar>
                    <w:left w:w="103" w:type="dxa"/>
                  </w:tcMar>
                </w:tcPr>
                <w:p w:rsidR="00CF6220" w:rsidRPr="002459BE" w:rsidRDefault="00745308">
                  <w:pPr>
                    <w:rPr>
                      <w:rFonts w:ascii="Times New Roman" w:hAnsi="Times New Roman" w:cs="Times New Roman"/>
                      <w:b/>
                    </w:rPr>
                  </w:pPr>
                  <w:r w:rsidRPr="002459BE">
                    <w:rPr>
                      <w:rFonts w:ascii="Times New Roman" w:hAnsi="Times New Roman" w:cs="Times New Roman"/>
                      <w:b/>
                    </w:rPr>
                    <w:t xml:space="preserve">Области знања и вештина </w:t>
                  </w:r>
                  <w:r w:rsidRPr="002459BE">
                    <w:rPr>
                      <w:rFonts w:ascii="Times New Roman" w:hAnsi="Times New Roman" w:cs="Times New Roman"/>
                    </w:rPr>
                    <w:t>(уписати)</w:t>
                  </w: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r w:rsidR="002459BE" w:rsidRPr="002459BE">
              <w:tc>
                <w:tcPr>
                  <w:tcW w:w="3119" w:type="dxa"/>
                  <w:shd w:val="clear" w:color="auto" w:fill="auto"/>
                  <w:tcMar>
                    <w:left w:w="103" w:type="dxa"/>
                  </w:tcMar>
                </w:tcPr>
                <w:p w:rsidR="00CF6220" w:rsidRPr="002459BE" w:rsidRDefault="00CF6220">
                  <w:pPr>
                    <w:rPr>
                      <w:b/>
                    </w:rPr>
                  </w:pPr>
                </w:p>
              </w:tc>
              <w:tc>
                <w:tcPr>
                  <w:tcW w:w="7071" w:type="dxa"/>
                  <w:shd w:val="clear" w:color="auto" w:fill="auto"/>
                  <w:tcMar>
                    <w:left w:w="103" w:type="dxa"/>
                  </w:tcMar>
                </w:tcPr>
                <w:p w:rsidR="00CF6220" w:rsidRPr="002459BE" w:rsidRDefault="00CF6220">
                  <w:pPr>
                    <w:rPr>
                      <w:b/>
                    </w:rPr>
                  </w:pPr>
                </w:p>
              </w:tc>
            </w:tr>
          </w:tbl>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CF6220">
            <w:pPr>
              <w:rPr>
                <w:rFonts w:ascii="Times New Roman" w:eastAsia="Times New Roman" w:hAnsi="Times New Roman" w:cs="Times New Roman"/>
                <w:b/>
                <w:bCs/>
                <w:iCs/>
              </w:rPr>
            </w:pPr>
          </w:p>
          <w:p w:rsidR="00CF6220" w:rsidRPr="002459BE" w:rsidRDefault="00745308">
            <w:pPr>
              <w:rPr>
                <w:ins w:id="2" w:author="Ksenija Berić" w:date="2018-11-30T14:41:00Z"/>
                <w:rFonts w:ascii="Times New Roman" w:eastAsia="Times New Roman" w:hAnsi="Times New Roman" w:cs="Times New Roman"/>
                <w:b/>
                <w:bCs/>
                <w:iCs/>
              </w:rPr>
            </w:pPr>
            <w:r w:rsidRPr="002459BE">
              <w:rPr>
                <w:rFonts w:ascii="Times New Roman" w:eastAsia="Times New Roman" w:hAnsi="Times New Roman" w:cs="Times New Roman"/>
                <w:b/>
                <w:bCs/>
                <w:iCs/>
              </w:rPr>
              <w:t>Предлог звања у које се радно место разврстава:</w:t>
            </w:r>
          </w:p>
          <w:p w:rsidR="00CF6220" w:rsidRPr="002459BE" w:rsidRDefault="00745308">
            <w:pPr>
              <w:rPr>
                <w:rFonts w:ascii="Times New Roman" w:eastAsia="Times New Roman" w:hAnsi="Times New Roman" w:cs="Times New Roman"/>
                <w:b/>
                <w:bCs/>
                <w:iCs/>
              </w:rPr>
            </w:pPr>
            <w:r w:rsidRPr="002459BE">
              <w:rPr>
                <w:rFonts w:ascii="Times New Roman" w:eastAsia="Times New Roman" w:hAnsi="Times New Roman" w:cs="Times New Roman"/>
                <w:b/>
                <w:bCs/>
                <w:iCs/>
              </w:rPr>
              <w:t>Звање у које се радно место разврстава:</w:t>
            </w:r>
          </w:p>
        </w:tc>
        <w:tc>
          <w:tcPr>
            <w:tcW w:w="65" w:type="dxa"/>
            <w:tcBorders>
              <w:top w:val="single" w:sz="2" w:space="0" w:color="000001"/>
              <w:left w:val="single" w:sz="4" w:space="0" w:color="FFFFFF" w:themeColor="background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lastRenderedPageBreak/>
              <w:t> </w:t>
            </w:r>
          </w:p>
        </w:tc>
      </w:tr>
      <w:tr w:rsidR="002459BE" w:rsidRPr="002459BE" w:rsidTr="00450FDE">
        <w:tc>
          <w:tcPr>
            <w:tcW w:w="9572" w:type="dxa"/>
            <w:tcBorders>
              <w:left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Датум састављања коначног описа радног места </w:t>
            </w:r>
          </w:p>
        </w:tc>
        <w:tc>
          <w:tcPr>
            <w:tcW w:w="65" w:type="dxa"/>
            <w:tcBorders>
              <w:top w:val="single" w:sz="2" w:space="0" w:color="000001"/>
              <w:left w:val="single" w:sz="4" w:space="0" w:color="FFFFFF" w:themeColor="background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 xml:space="preserve">  </w:t>
            </w:r>
          </w:p>
        </w:tc>
      </w:tr>
      <w:tr w:rsidR="002459BE" w:rsidRPr="002459BE" w:rsidTr="00450FDE">
        <w:tc>
          <w:tcPr>
            <w:tcW w:w="9572" w:type="dxa"/>
            <w:tcBorders>
              <w:left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 xml:space="preserve">Потпис аналитичара радног места </w:t>
            </w:r>
          </w:p>
        </w:tc>
        <w:tc>
          <w:tcPr>
            <w:tcW w:w="65" w:type="dxa"/>
            <w:tcBorders>
              <w:top w:val="single" w:sz="2" w:space="0" w:color="000001"/>
              <w:left w:val="single" w:sz="4" w:space="0" w:color="FFFFFF" w:themeColor="background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r w:rsidR="002459BE" w:rsidRPr="002459BE">
        <w:tc>
          <w:tcPr>
            <w:tcW w:w="9637" w:type="dxa"/>
            <w:gridSpan w:val="2"/>
            <w:tcBorders>
              <w:left w:val="single" w:sz="2" w:space="0" w:color="00000A"/>
              <w:right w:val="single" w:sz="2" w:space="0" w:color="00000A"/>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 xml:space="preserve">Потпис секретара министарства или државног службеника задуженог за кадровска питања </w:t>
            </w:r>
          </w:p>
        </w:tc>
      </w:tr>
      <w:tr w:rsidR="002459BE" w:rsidRPr="002459BE">
        <w:tc>
          <w:tcPr>
            <w:tcW w:w="9637" w:type="dxa"/>
            <w:gridSpan w:val="2"/>
            <w:tcBorders>
              <w:top w:val="single" w:sz="2" w:space="0" w:color="000001"/>
              <w:left w:val="single" w:sz="2" w:space="0" w:color="00000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bl>
    <w:p w:rsidR="00450FDE" w:rsidRDefault="00745308">
      <w:pPr>
        <w:rPr>
          <w:rFonts w:ascii="Times New Roman" w:eastAsia="Times New Roman" w:hAnsi="Times New Roman" w:cs="Times New Roman"/>
        </w:rPr>
      </w:pPr>
      <w:r w:rsidRPr="002459BE">
        <w:rPr>
          <w:rFonts w:ascii="Times New Roman" w:eastAsia="Times New Roman" w:hAnsi="Times New Roman" w:cs="Times New Roman"/>
        </w:rPr>
        <w:t> </w:t>
      </w:r>
    </w:p>
    <w:p w:rsidR="00145110" w:rsidRDefault="00450FDE">
      <w:pPr>
        <w:rPr>
          <w:rFonts w:ascii="Times New Roman" w:eastAsia="Times New Roman" w:hAnsi="Times New Roman" w:cs="Times New Roman"/>
        </w:rPr>
        <w:sectPr w:rsidR="00145110" w:rsidSect="00145110">
          <w:pgSz w:w="11906" w:h="16838"/>
          <w:pgMar w:top="1134" w:right="1134" w:bottom="1134" w:left="1134" w:header="0" w:footer="0" w:gutter="0"/>
          <w:pgNumType w:start="1"/>
          <w:cols w:space="720"/>
          <w:formProt w:val="0"/>
          <w:titlePg/>
          <w:docGrid w:linePitch="326" w:charSpace="-6145"/>
        </w:sectPr>
      </w:pPr>
      <w:r>
        <w:rPr>
          <w:rFonts w:ascii="Times New Roman" w:eastAsia="Times New Roman" w:hAnsi="Times New Roman" w:cs="Times New Roman"/>
        </w:rPr>
        <w:br w:type="page"/>
      </w:r>
    </w:p>
    <w:p w:rsidR="00CF6220" w:rsidRPr="002459BE" w:rsidRDefault="00CF6220">
      <w:pPr>
        <w:rPr>
          <w:rFonts w:ascii="Times New Roman" w:eastAsia="Times New Roman" w:hAnsi="Times New Roman" w:cs="Times New Roman"/>
        </w:rPr>
      </w:pPr>
    </w:p>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rPr>
        <w:t>Посебан прилог</w:t>
      </w:r>
    </w:p>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rPr>
        <w:t>Посебне изјаве у којима се одређује звање у које би сваки посао радног места био разврстан када се на њега примене сва мерила</w:t>
      </w: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3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left w:w="-22" w:type="dxa"/>
          <w:right w:w="0" w:type="dxa"/>
        </w:tblCellMar>
        <w:tblLook w:val="04A0" w:firstRow="1" w:lastRow="0" w:firstColumn="1" w:lastColumn="0" w:noHBand="0" w:noVBand="1"/>
      </w:tblPr>
      <w:tblGrid>
        <w:gridCol w:w="1601"/>
        <w:gridCol w:w="5845"/>
        <w:gridCol w:w="2176"/>
      </w:tblGrid>
      <w:tr w:rsidR="002459BE" w:rsidRPr="002459BE">
        <w:tc>
          <w:tcPr>
            <w:tcW w:w="1603"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b/>
                <w:bCs/>
                <w:i/>
                <w:iCs/>
              </w:rPr>
            </w:pPr>
            <w:r w:rsidRPr="002459BE">
              <w:rPr>
                <w:rFonts w:ascii="Times New Roman" w:eastAsia="Times New Roman" w:hAnsi="Times New Roman" w:cs="Times New Roman"/>
                <w:b/>
                <w:bCs/>
                <w:i/>
                <w:iCs/>
              </w:rPr>
              <w:t>Посао</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мерило </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right"/>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звање      </w:t>
            </w:r>
          </w:p>
        </w:tc>
      </w:tr>
      <w:tr w:rsidR="002459BE" w:rsidRPr="002459BE">
        <w:tc>
          <w:tcPr>
            <w:tcW w:w="1603" w:type="dxa"/>
            <w:vMerge w:val="restart"/>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Сложеност послова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Самосталност у раду</w:t>
            </w:r>
            <w:r w:rsidRPr="002459BE">
              <w:rPr>
                <w:rFonts w:ascii="Times New Roman" w:eastAsia="Times New Roman" w:hAnsi="Times New Roman" w:cs="Times New Roman"/>
              </w:rPr>
              <w:br/>
              <w:t>Одговорност</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Пословна комуникација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strike/>
              </w:rPr>
            </w:pPr>
            <w:r w:rsidRPr="002459BE">
              <w:rPr>
                <w:rFonts w:ascii="Times New Roman" w:eastAsia="Times New Roman" w:hAnsi="Times New Roman" w:cs="Times New Roman"/>
              </w:rPr>
              <w:t>Квалификације</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450FDE" w:rsidRDefault="00745308">
      <w:pPr>
        <w:rPr>
          <w:rFonts w:ascii="Times New Roman" w:eastAsia="Times New Roman" w:hAnsi="Times New Roman" w:cs="Times New Roman"/>
        </w:rPr>
      </w:pPr>
      <w:r w:rsidRPr="002459BE">
        <w:rPr>
          <w:rFonts w:ascii="Times New Roman" w:eastAsia="Times New Roman" w:hAnsi="Times New Roman" w:cs="Times New Roman"/>
          <w:b/>
          <w:bCs/>
          <w:i/>
          <w:iCs/>
        </w:rPr>
        <w:t>Звање</w:t>
      </w:r>
      <w:r w:rsidRPr="002459BE">
        <w:rPr>
          <w:rFonts w:ascii="Times New Roman" w:eastAsia="Times New Roman" w:hAnsi="Times New Roman" w:cs="Times New Roman"/>
        </w:rPr>
        <w:t xml:space="preserve"> </w:t>
      </w:r>
    </w:p>
    <w:p w:rsidR="00450FDE" w:rsidRDefault="00450FDE">
      <w:pPr>
        <w:rPr>
          <w:rFonts w:ascii="Times New Roman" w:eastAsia="Times New Roman" w:hAnsi="Times New Roman" w:cs="Times New Roman"/>
        </w:rPr>
      </w:pP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_________________________________________________</w:t>
      </w:r>
      <w:r w:rsidR="00450FDE">
        <w:rPr>
          <w:rFonts w:ascii="Times New Roman" w:eastAsia="Times New Roman" w:hAnsi="Times New Roman" w:cs="Times New Roman"/>
        </w:rPr>
        <w:t>_______________________________</w:t>
      </w: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bl>
      <w:tblPr>
        <w:tblW w:w="5000" w:type="pct"/>
        <w:tblInd w:w="-3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left w:w="-22" w:type="dxa"/>
          <w:right w:w="0" w:type="dxa"/>
        </w:tblCellMar>
        <w:tblLook w:val="04A0" w:firstRow="1" w:lastRow="0" w:firstColumn="1" w:lastColumn="0" w:noHBand="0" w:noVBand="1"/>
      </w:tblPr>
      <w:tblGrid>
        <w:gridCol w:w="1601"/>
        <w:gridCol w:w="5845"/>
        <w:gridCol w:w="2176"/>
      </w:tblGrid>
      <w:tr w:rsidR="002459BE" w:rsidRPr="002459BE">
        <w:tc>
          <w:tcPr>
            <w:tcW w:w="1603"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b/>
                <w:bCs/>
                <w:i/>
                <w:iCs/>
              </w:rPr>
            </w:pPr>
            <w:r w:rsidRPr="002459BE">
              <w:rPr>
                <w:rFonts w:ascii="Times New Roman" w:eastAsia="Times New Roman" w:hAnsi="Times New Roman" w:cs="Times New Roman"/>
                <w:b/>
                <w:bCs/>
                <w:i/>
                <w:iCs/>
              </w:rPr>
              <w:t>Посао</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мерило </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right"/>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звање      </w:t>
            </w:r>
          </w:p>
        </w:tc>
      </w:tr>
      <w:tr w:rsidR="002459BE" w:rsidRPr="002459BE">
        <w:tc>
          <w:tcPr>
            <w:tcW w:w="1603" w:type="dxa"/>
            <w:vMerge w:val="restart"/>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Сложеност послова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Самосталност у раду</w:t>
            </w:r>
            <w:r w:rsidRPr="002459BE">
              <w:rPr>
                <w:rFonts w:ascii="Times New Roman" w:eastAsia="Times New Roman" w:hAnsi="Times New Roman" w:cs="Times New Roman"/>
              </w:rPr>
              <w:br/>
              <w:t>Одговорност</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Пословна комуникација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r w:rsidRPr="002459BE">
              <w:rPr>
                <w:rFonts w:ascii="Times New Roman" w:eastAsia="Times New Roman" w:hAnsi="Times New Roman" w:cs="Times New Roman"/>
              </w:rPr>
              <w:t>Квалификације</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450FDE" w:rsidRDefault="00745308">
      <w:pPr>
        <w:rPr>
          <w:rFonts w:ascii="Times New Roman" w:eastAsia="Times New Roman" w:hAnsi="Times New Roman" w:cs="Times New Roman"/>
        </w:rPr>
      </w:pPr>
      <w:r w:rsidRPr="002459BE">
        <w:rPr>
          <w:rFonts w:ascii="Times New Roman" w:eastAsia="Times New Roman" w:hAnsi="Times New Roman" w:cs="Times New Roman"/>
          <w:b/>
          <w:bCs/>
          <w:i/>
          <w:iCs/>
        </w:rPr>
        <w:t>Звање</w:t>
      </w:r>
      <w:r w:rsidRPr="002459BE">
        <w:rPr>
          <w:rFonts w:ascii="Times New Roman" w:eastAsia="Times New Roman" w:hAnsi="Times New Roman" w:cs="Times New Roman"/>
        </w:rPr>
        <w:t xml:space="preserve"> </w:t>
      </w:r>
    </w:p>
    <w:p w:rsidR="00450FDE" w:rsidRDefault="00450FDE">
      <w:pPr>
        <w:rPr>
          <w:rFonts w:ascii="Times New Roman" w:eastAsia="Times New Roman" w:hAnsi="Times New Roman" w:cs="Times New Roman"/>
        </w:rPr>
      </w:pP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_________________________________________________</w:t>
      </w:r>
      <w:r w:rsidR="00450FDE">
        <w:rPr>
          <w:rFonts w:ascii="Times New Roman" w:eastAsia="Times New Roman" w:hAnsi="Times New Roman" w:cs="Times New Roman"/>
        </w:rPr>
        <w:t>_______________________________</w:t>
      </w:r>
      <w:r w:rsidRPr="002459BE">
        <w:rPr>
          <w:rFonts w:ascii="Times New Roman" w:eastAsia="Times New Roman" w:hAnsi="Times New Roman" w:cs="Times New Roman"/>
        </w:rPr>
        <w:t> </w:t>
      </w:r>
    </w:p>
    <w:tbl>
      <w:tblPr>
        <w:tblW w:w="5000" w:type="pct"/>
        <w:tblInd w:w="-3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left w:w="-22" w:type="dxa"/>
          <w:right w:w="0" w:type="dxa"/>
        </w:tblCellMar>
        <w:tblLook w:val="04A0" w:firstRow="1" w:lastRow="0" w:firstColumn="1" w:lastColumn="0" w:noHBand="0" w:noVBand="1"/>
      </w:tblPr>
      <w:tblGrid>
        <w:gridCol w:w="1601"/>
        <w:gridCol w:w="5845"/>
        <w:gridCol w:w="2176"/>
      </w:tblGrid>
      <w:tr w:rsidR="002459BE" w:rsidRPr="002459BE">
        <w:tc>
          <w:tcPr>
            <w:tcW w:w="1603"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b/>
                <w:bCs/>
                <w:i/>
                <w:iCs/>
              </w:rPr>
            </w:pPr>
            <w:r w:rsidRPr="002459BE">
              <w:rPr>
                <w:rFonts w:ascii="Times New Roman" w:eastAsia="Times New Roman" w:hAnsi="Times New Roman" w:cs="Times New Roman"/>
                <w:b/>
                <w:bCs/>
                <w:i/>
                <w:iCs/>
              </w:rPr>
              <w:t>Посао</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center"/>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мерило </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jc w:val="right"/>
              <w:rPr>
                <w:rFonts w:ascii="Times New Roman" w:eastAsia="Times New Roman" w:hAnsi="Times New Roman" w:cs="Times New Roman"/>
                <w:b/>
                <w:bCs/>
              </w:rPr>
            </w:pPr>
            <w:r w:rsidRPr="002459BE">
              <w:rPr>
                <w:rFonts w:ascii="Times New Roman" w:eastAsia="Times New Roman" w:hAnsi="Times New Roman" w:cs="Times New Roman"/>
                <w:b/>
                <w:bCs/>
                <w:i/>
                <w:iCs/>
              </w:rPr>
              <w:t xml:space="preserve">звање      </w:t>
            </w:r>
          </w:p>
        </w:tc>
      </w:tr>
      <w:tr w:rsidR="002459BE" w:rsidRPr="002459BE">
        <w:tc>
          <w:tcPr>
            <w:tcW w:w="1603" w:type="dxa"/>
            <w:vMerge w:val="restart"/>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Сложеност послова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Самосталност у раду</w:t>
            </w:r>
            <w:r w:rsidRPr="002459BE">
              <w:rPr>
                <w:rFonts w:ascii="Times New Roman" w:eastAsia="Times New Roman" w:hAnsi="Times New Roman" w:cs="Times New Roman"/>
              </w:rPr>
              <w:br/>
              <w:t>Одговорност</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Пословна комуникација</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r w:rsidR="002459BE" w:rsidRPr="002459BE">
        <w:tc>
          <w:tcPr>
            <w:tcW w:w="1603" w:type="dxa"/>
            <w:vMerge/>
            <w:tcBorders>
              <w:top w:val="outset" w:sz="6" w:space="0" w:color="00000A"/>
              <w:left w:val="outset" w:sz="6" w:space="0" w:color="00000A"/>
              <w:bottom w:val="outset" w:sz="6" w:space="0" w:color="00000A"/>
              <w:right w:val="outset" w:sz="6" w:space="0" w:color="00000A"/>
            </w:tcBorders>
            <w:shd w:val="clear" w:color="auto" w:fill="auto"/>
            <w:tcMar>
              <w:top w:w="15" w:type="dxa"/>
              <w:left w:w="14" w:type="dxa"/>
              <w:bottom w:w="15" w:type="dxa"/>
              <w:right w:w="15" w:type="dxa"/>
            </w:tcMar>
            <w:vAlign w:val="center"/>
          </w:tcPr>
          <w:p w:rsidR="00CF6220" w:rsidRPr="002459BE" w:rsidRDefault="00CF6220">
            <w:pPr>
              <w:rPr>
                <w:rFonts w:ascii="Times New Roman" w:eastAsia="Times New Roman" w:hAnsi="Times New Roman" w:cs="Times New Roman"/>
              </w:rPr>
            </w:pPr>
          </w:p>
        </w:tc>
        <w:tc>
          <w:tcPr>
            <w:tcW w:w="5856"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strike/>
              </w:rPr>
            </w:pPr>
            <w:r w:rsidRPr="002459BE">
              <w:rPr>
                <w:rFonts w:ascii="Times New Roman" w:eastAsia="Times New Roman" w:hAnsi="Times New Roman" w:cs="Times New Roman"/>
              </w:rPr>
              <w:t>Квалификације</w:t>
            </w:r>
          </w:p>
        </w:tc>
        <w:tc>
          <w:tcPr>
            <w:tcW w:w="2179" w:type="dxa"/>
            <w:tcBorders>
              <w:top w:val="outset" w:sz="6" w:space="0" w:color="00000A"/>
              <w:left w:val="outset" w:sz="6" w:space="0" w:color="00000A"/>
              <w:bottom w:val="outset" w:sz="6" w:space="0" w:color="00000A"/>
              <w:right w:val="outset" w:sz="6" w:space="0" w:color="00000A"/>
            </w:tcBorders>
            <w:shd w:val="clear" w:color="auto" w:fill="auto"/>
            <w:tcMar>
              <w:left w:w="-2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xml:space="preserve">  </w:t>
            </w:r>
          </w:p>
        </w:tc>
      </w:tr>
    </w:tbl>
    <w:p w:rsidR="00450FDE" w:rsidRDefault="00745308">
      <w:pPr>
        <w:rPr>
          <w:rFonts w:ascii="Times New Roman" w:eastAsia="Times New Roman" w:hAnsi="Times New Roman" w:cs="Times New Roman"/>
        </w:rPr>
      </w:pPr>
      <w:r w:rsidRPr="002459BE">
        <w:rPr>
          <w:rFonts w:ascii="Times New Roman" w:eastAsia="Times New Roman" w:hAnsi="Times New Roman" w:cs="Times New Roman"/>
          <w:b/>
          <w:bCs/>
          <w:i/>
          <w:iCs/>
        </w:rPr>
        <w:t>Звање</w:t>
      </w:r>
      <w:r w:rsidRPr="002459BE">
        <w:rPr>
          <w:rFonts w:ascii="Times New Roman" w:eastAsia="Times New Roman" w:hAnsi="Times New Roman" w:cs="Times New Roman"/>
        </w:rPr>
        <w:t xml:space="preserve"> </w:t>
      </w:r>
    </w:p>
    <w:p w:rsidR="00450FDE" w:rsidRDefault="00450FDE">
      <w:pPr>
        <w:rPr>
          <w:rFonts w:ascii="Times New Roman" w:eastAsia="Times New Roman" w:hAnsi="Times New Roman" w:cs="Times New Roman"/>
        </w:rPr>
      </w:pPr>
    </w:p>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_________________________________________________________________________________</w:t>
      </w:r>
    </w:p>
    <w:tbl>
      <w:tblPr>
        <w:tblW w:w="5000" w:type="pct"/>
        <w:tblInd w:w="-17" w:type="dxa"/>
        <w:tblBorders>
          <w:top w:val="single" w:sz="2" w:space="0" w:color="00000A"/>
          <w:left w:val="single" w:sz="2" w:space="0" w:color="00000A"/>
        </w:tblBorders>
        <w:tblCellMar>
          <w:left w:w="-2" w:type="dxa"/>
          <w:right w:w="0" w:type="dxa"/>
        </w:tblCellMar>
        <w:tblLook w:val="04A0" w:firstRow="1" w:lastRow="0" w:firstColumn="1" w:lastColumn="0" w:noHBand="0" w:noVBand="1"/>
      </w:tblPr>
      <w:tblGrid>
        <w:gridCol w:w="9531"/>
        <w:gridCol w:w="101"/>
      </w:tblGrid>
      <w:tr w:rsidR="002459BE" w:rsidRPr="002459BE" w:rsidTr="00450FDE">
        <w:tc>
          <w:tcPr>
            <w:tcW w:w="9536" w:type="dxa"/>
            <w:tcBorders>
              <w:top w:val="single" w:sz="2" w:space="0" w:color="00000A"/>
              <w:left w:val="single" w:sz="2" w:space="0" w:color="00000A"/>
              <w:bottom w:val="single" w:sz="4" w:space="0" w:color="FFFFFF" w:themeColor="background1"/>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rPr>
            </w:pPr>
            <w:r w:rsidRPr="002459BE">
              <w:rPr>
                <w:rFonts w:ascii="Times New Roman" w:eastAsia="Times New Roman" w:hAnsi="Times New Roman" w:cs="Times New Roman"/>
                <w:b/>
                <w:bCs/>
              </w:rPr>
              <w:t xml:space="preserve">Потпис аналитичара радног места </w:t>
            </w:r>
          </w:p>
        </w:tc>
        <w:tc>
          <w:tcPr>
            <w:tcW w:w="101" w:type="dxa"/>
            <w:tcBorders>
              <w:top w:val="single" w:sz="2" w:space="0" w:color="000001"/>
              <w:left w:val="single" w:sz="4" w:space="0" w:color="FFFFFF" w:themeColor="background1"/>
              <w:bottom w:val="single" w:sz="4" w:space="0" w:color="FFFFFF" w:themeColor="background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i/>
                <w:iCs/>
              </w:rPr>
            </w:pPr>
            <w:r w:rsidRPr="002459BE">
              <w:rPr>
                <w:rFonts w:ascii="Times New Roman" w:eastAsia="Times New Roman" w:hAnsi="Times New Roman" w:cs="Times New Roman"/>
                <w:i/>
                <w:iCs/>
              </w:rPr>
              <w:t xml:space="preserve">  </w:t>
            </w:r>
          </w:p>
        </w:tc>
      </w:tr>
      <w:tr w:rsidR="002459BE" w:rsidRPr="002459BE" w:rsidTr="00450FDE">
        <w:tc>
          <w:tcPr>
            <w:tcW w:w="9536" w:type="dxa"/>
            <w:tcBorders>
              <w:top w:val="single" w:sz="4" w:space="0" w:color="FFFFFF" w:themeColor="background1"/>
              <w:left w:val="single" w:sz="2" w:space="0" w:color="00000A"/>
              <w:bottom w:val="single" w:sz="2" w:space="0" w:color="00000A"/>
              <w:right w:val="single" w:sz="4" w:space="0" w:color="FFFFFF" w:themeColor="background1"/>
            </w:tcBorders>
            <w:shd w:val="clear" w:color="auto" w:fill="auto"/>
            <w:tcMar>
              <w:left w:w="-2" w:type="dxa"/>
            </w:tcMar>
          </w:tcPr>
          <w:p w:rsidR="00CF6220" w:rsidRPr="002459BE" w:rsidRDefault="00745308">
            <w:pPr>
              <w:rPr>
                <w:rFonts w:ascii="Times New Roman" w:eastAsia="Times New Roman" w:hAnsi="Times New Roman" w:cs="Times New Roman"/>
                <w:b/>
                <w:bCs/>
                <w:i/>
                <w:iCs/>
              </w:rPr>
            </w:pPr>
            <w:r w:rsidRPr="002459BE">
              <w:rPr>
                <w:rFonts w:ascii="Times New Roman" w:eastAsia="Times New Roman" w:hAnsi="Times New Roman" w:cs="Times New Roman"/>
                <w:b/>
                <w:bCs/>
                <w:i/>
                <w:iCs/>
              </w:rPr>
              <w:t>Потпис секретара министарства или државног службеника</w:t>
            </w:r>
            <w:r w:rsidRPr="002459BE">
              <w:rPr>
                <w:rFonts w:ascii="Times New Roman" w:eastAsia="Times New Roman" w:hAnsi="Times New Roman" w:cs="Times New Roman"/>
                <w:b/>
                <w:bCs/>
                <w:i/>
                <w:iCs/>
              </w:rPr>
              <w:br/>
              <w:t xml:space="preserve">задуженог за кадровска питања </w:t>
            </w:r>
          </w:p>
        </w:tc>
        <w:tc>
          <w:tcPr>
            <w:tcW w:w="101" w:type="dxa"/>
            <w:tcBorders>
              <w:top w:val="single" w:sz="4" w:space="0" w:color="FFFFFF" w:themeColor="background1"/>
              <w:left w:val="single" w:sz="4" w:space="0" w:color="FFFFFF" w:themeColor="background1"/>
              <w:bottom w:val="single" w:sz="6" w:space="0" w:color="000001"/>
              <w:right w:val="single" w:sz="2" w:space="0" w:color="000001"/>
            </w:tcBorders>
            <w:shd w:val="clear" w:color="auto" w:fill="auto"/>
            <w:tcMar>
              <w:left w:w="-2" w:type="dxa"/>
            </w:tcMar>
          </w:tcPr>
          <w:p w:rsidR="00CF6220" w:rsidRPr="002459BE" w:rsidRDefault="00745308">
            <w:pPr>
              <w:rPr>
                <w:rFonts w:ascii="Times New Roman" w:eastAsia="Times New Roman" w:hAnsi="Times New Roman" w:cs="Times New Roman"/>
              </w:rPr>
            </w:pPr>
            <w:r w:rsidRPr="002459BE">
              <w:rPr>
                <w:rFonts w:ascii="Times New Roman" w:eastAsia="Times New Roman" w:hAnsi="Times New Roman" w:cs="Times New Roman"/>
              </w:rPr>
              <w:t> </w:t>
            </w:r>
          </w:p>
        </w:tc>
      </w:tr>
    </w:tbl>
    <w:p w:rsidR="00CF6220" w:rsidRPr="002459BE" w:rsidRDefault="00CF6220" w:rsidP="008C4AFD">
      <w:pPr>
        <w:jc w:val="both"/>
      </w:pPr>
      <w:bookmarkStart w:id="3" w:name="_GoBack"/>
      <w:bookmarkEnd w:id="3"/>
    </w:p>
    <w:sectPr w:rsidR="00CF6220" w:rsidRPr="002459BE" w:rsidSect="00145110">
      <w:pgSz w:w="11906" w:h="16838"/>
      <w:pgMar w:top="1134" w:right="1134" w:bottom="1134" w:left="1134" w:header="0" w:footer="0" w:gutter="0"/>
      <w:pgNumType w:start="1"/>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F3E" w:rsidRDefault="003D1F3E" w:rsidP="00FF2360">
      <w:r>
        <w:separator/>
      </w:r>
    </w:p>
  </w:endnote>
  <w:endnote w:type="continuationSeparator" w:id="0">
    <w:p w:rsidR="003D1F3E" w:rsidRDefault="003D1F3E" w:rsidP="00FF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ans CJK SC Regular">
    <w:altName w:val="Times New Roman"/>
    <w:charset w:val="01"/>
    <w:family w:val="auto"/>
    <w:pitch w:val="variable"/>
  </w:font>
  <w:font w:name="FreeSan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444535"/>
      <w:docPartObj>
        <w:docPartGallery w:val="Page Numbers (Bottom of Page)"/>
        <w:docPartUnique/>
      </w:docPartObj>
    </w:sdtPr>
    <w:sdtEndPr>
      <w:rPr>
        <w:noProof/>
      </w:rPr>
    </w:sdtEndPr>
    <w:sdtContent>
      <w:p w:rsidR="00145110" w:rsidRDefault="00145110">
        <w:pPr>
          <w:pStyle w:val="Footer"/>
          <w:jc w:val="right"/>
        </w:pPr>
        <w:r>
          <w:fldChar w:fldCharType="begin"/>
        </w:r>
        <w:r>
          <w:instrText xml:space="preserve"> PAGE   \* MERGEFORMAT </w:instrText>
        </w:r>
        <w:r>
          <w:fldChar w:fldCharType="separate"/>
        </w:r>
        <w:r w:rsidR="008C4AFD">
          <w:rPr>
            <w:noProof/>
          </w:rPr>
          <w:t>2</w:t>
        </w:r>
        <w:r>
          <w:rPr>
            <w:noProof/>
          </w:rPr>
          <w:fldChar w:fldCharType="end"/>
        </w:r>
      </w:p>
    </w:sdtContent>
  </w:sdt>
  <w:p w:rsidR="00FF2360" w:rsidRDefault="00FF2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F3E" w:rsidRDefault="003D1F3E" w:rsidP="00FF2360">
      <w:r>
        <w:separator/>
      </w:r>
    </w:p>
  </w:footnote>
  <w:footnote w:type="continuationSeparator" w:id="0">
    <w:p w:rsidR="003D1F3E" w:rsidRDefault="003D1F3E" w:rsidP="00FF2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36385A"/>
    <w:multiLevelType w:val="multilevel"/>
    <w:tmpl w:val="1AD4A76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20"/>
    <w:rsid w:val="000B4257"/>
    <w:rsid w:val="00145110"/>
    <w:rsid w:val="002459BE"/>
    <w:rsid w:val="00291B74"/>
    <w:rsid w:val="00322A91"/>
    <w:rsid w:val="003D1F3E"/>
    <w:rsid w:val="0040718D"/>
    <w:rsid w:val="00450FDE"/>
    <w:rsid w:val="00480646"/>
    <w:rsid w:val="004A1AAF"/>
    <w:rsid w:val="00704132"/>
    <w:rsid w:val="00745308"/>
    <w:rsid w:val="007811A3"/>
    <w:rsid w:val="008A3811"/>
    <w:rsid w:val="008C4AFD"/>
    <w:rsid w:val="00965BD3"/>
    <w:rsid w:val="00A55B10"/>
    <w:rsid w:val="00AA2B69"/>
    <w:rsid w:val="00B64F69"/>
    <w:rsid w:val="00CF6220"/>
    <w:rsid w:val="00ED59B3"/>
    <w:rsid w:val="00EF2957"/>
    <w:rsid w:val="00F732A5"/>
    <w:rsid w:val="00F745A2"/>
    <w:rsid w:val="00FF2360"/>
    <w:rsid w:val="00FF29B7"/>
  </w:rsids>
  <m:mathPr>
    <m:mathFont m:val="Cambria Math"/>
    <m:brkBin m:val="before"/>
    <m:brkBinSub m:val="--"/>
    <m:smallFrac m:val="0"/>
    <m:dispDef/>
    <m:lMargin m:val="0"/>
    <m:rMargin m:val="0"/>
    <m:defJc m:val="centerGroup"/>
    <m:wrapIndent m:val="1440"/>
    <m:intLim m:val="subSup"/>
    <m:naryLim m:val="undOvr"/>
  </m:mathPr>
  <w:themeFontLang w:val="sr-Latn-C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39E55"/>
  <w15:docId w15:val="{91EAAA1B-56B1-4E0B-A395-9A25F2F3B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0DA"/>
  </w:style>
  <w:style w:type="paragraph" w:styleId="Heading1">
    <w:name w:val="heading 1"/>
    <w:basedOn w:val="Normal"/>
    <w:next w:val="Normal"/>
    <w:link w:val="Heading1Char"/>
    <w:uiPriority w:val="9"/>
    <w:qFormat/>
    <w:rsid w:val="00291B74"/>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4">
    <w:name w:val="heading 4"/>
    <w:basedOn w:val="Heading"/>
    <w:next w:val="BodyText"/>
    <w:qFormat/>
    <w:rsid w:val="000550DA"/>
    <w:pPr>
      <w:numPr>
        <w:ilvl w:val="3"/>
        <w:numId w:val="1"/>
      </w:numPr>
      <w:spacing w:before="120"/>
      <w:outlineLvl w:val="3"/>
    </w:pPr>
    <w:rPr>
      <w:rFonts w:ascii="Liberation Serif;Times New Roma" w:hAnsi="Liberation Serif;Times New R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rs1">
    <w:name w:val="trs1"/>
    <w:basedOn w:val="DefaultParagraphFont"/>
    <w:qFormat/>
    <w:rsid w:val="000550DA"/>
    <w:rPr>
      <w:b w:val="0"/>
      <w:bCs w:val="0"/>
      <w:color w:val="000000"/>
      <w:sz w:val="20"/>
      <w:szCs w:val="20"/>
    </w:rPr>
  </w:style>
  <w:style w:type="character" w:customStyle="1" w:styleId="InternetLink">
    <w:name w:val="Internet Link"/>
    <w:basedOn w:val="DefaultParagraphFont"/>
    <w:uiPriority w:val="99"/>
    <w:semiHidden/>
    <w:unhideWhenUsed/>
    <w:rsid w:val="0013647E"/>
    <w:rPr>
      <w:color w:val="0000FF"/>
      <w:u w:val="single"/>
    </w:rPr>
  </w:style>
  <w:style w:type="character" w:customStyle="1" w:styleId="BalloonTextChar">
    <w:name w:val="Balloon Text Char"/>
    <w:basedOn w:val="DefaultParagraphFont"/>
    <w:link w:val="BalloonText"/>
    <w:uiPriority w:val="99"/>
    <w:semiHidden/>
    <w:qFormat/>
    <w:rsid w:val="00966888"/>
    <w:rPr>
      <w:rFonts w:ascii="Segoe UI" w:hAnsi="Segoe UI" w:cs="Mangal"/>
      <w:sz w:val="18"/>
      <w:szCs w:val="16"/>
    </w:rPr>
  </w:style>
  <w:style w:type="character" w:customStyle="1" w:styleId="trs">
    <w:name w:val="trs"/>
    <w:basedOn w:val="DefaultParagraphFont"/>
    <w:qFormat/>
    <w:rsid w:val="006F74B4"/>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MS Mincho"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paragraph" w:customStyle="1" w:styleId="Heading">
    <w:name w:val="Heading"/>
    <w:basedOn w:val="Normal"/>
    <w:next w:val="BodyText"/>
    <w:qFormat/>
    <w:rsid w:val="000550DA"/>
    <w:pPr>
      <w:keepNext/>
      <w:spacing w:before="240" w:after="120"/>
    </w:pPr>
    <w:rPr>
      <w:rFonts w:ascii="Liberation Sans" w:hAnsi="Liberation Sans"/>
      <w:sz w:val="28"/>
      <w:szCs w:val="28"/>
    </w:rPr>
  </w:style>
  <w:style w:type="paragraph" w:styleId="BodyText">
    <w:name w:val="Body Text"/>
    <w:basedOn w:val="Normal"/>
    <w:rsid w:val="000550DA"/>
    <w:pPr>
      <w:spacing w:after="140" w:line="288" w:lineRule="auto"/>
    </w:pPr>
  </w:style>
  <w:style w:type="paragraph" w:styleId="List">
    <w:name w:val="List"/>
    <w:basedOn w:val="BodyText"/>
    <w:rsid w:val="000550DA"/>
  </w:style>
  <w:style w:type="paragraph" w:styleId="Caption">
    <w:name w:val="caption"/>
    <w:basedOn w:val="Normal"/>
    <w:qFormat/>
    <w:rsid w:val="000550DA"/>
    <w:pPr>
      <w:suppressLineNumbers/>
      <w:spacing w:before="120" w:after="120"/>
    </w:pPr>
    <w:rPr>
      <w:i/>
      <w:iCs/>
    </w:rPr>
  </w:style>
  <w:style w:type="paragraph" w:customStyle="1" w:styleId="Index">
    <w:name w:val="Index"/>
    <w:basedOn w:val="Normal"/>
    <w:qFormat/>
    <w:rsid w:val="000550DA"/>
    <w:pPr>
      <w:suppressLineNumbers/>
    </w:pPr>
  </w:style>
  <w:style w:type="paragraph" w:customStyle="1" w:styleId="pn1">
    <w:name w:val="pn1"/>
    <w:basedOn w:val="Normal"/>
    <w:qFormat/>
    <w:rsid w:val="000550DA"/>
    <w:pPr>
      <w:spacing w:after="450"/>
      <w:ind w:left="750" w:right="750"/>
      <w:jc w:val="center"/>
    </w:pPr>
    <w:rPr>
      <w:rFonts w:eastAsia="Times New Roman"/>
      <w:b/>
      <w:bCs/>
      <w:color w:val="006633"/>
    </w:rPr>
  </w:style>
  <w:style w:type="paragraph" w:customStyle="1" w:styleId="Quotations">
    <w:name w:val="Quotations"/>
    <w:basedOn w:val="Normal"/>
    <w:qFormat/>
    <w:rsid w:val="000550DA"/>
    <w:pPr>
      <w:spacing w:after="283"/>
      <w:ind w:left="567" w:right="567"/>
    </w:pPr>
  </w:style>
  <w:style w:type="paragraph" w:customStyle="1" w:styleId="TableContents">
    <w:name w:val="Table Contents"/>
    <w:basedOn w:val="Normal"/>
    <w:qFormat/>
    <w:rsid w:val="000550DA"/>
    <w:pPr>
      <w:suppressLineNumbers/>
    </w:pPr>
  </w:style>
  <w:style w:type="paragraph" w:customStyle="1" w:styleId="CharCharCharCharCharCharCharCharCharCharCharCharCharCharCharChar">
    <w:name w:val="Char Char Char Char Char Char Char Char Char Char Char Char Char Char Char Char"/>
    <w:basedOn w:val="Normal"/>
    <w:qFormat/>
    <w:rsid w:val="00802017"/>
    <w:pPr>
      <w:spacing w:after="160" w:line="240" w:lineRule="exact"/>
    </w:pPr>
    <w:rPr>
      <w:rFonts w:ascii="Tahoma" w:eastAsia="Times New Roman" w:hAnsi="Tahoma" w:cs="Times New Roman"/>
      <w:sz w:val="20"/>
      <w:szCs w:val="20"/>
      <w:lang w:eastAsia="en-US" w:bidi="ar-SA"/>
    </w:rPr>
  </w:style>
  <w:style w:type="paragraph" w:styleId="NormalWeb">
    <w:name w:val="Normal (Web)"/>
    <w:basedOn w:val="Normal"/>
    <w:uiPriority w:val="99"/>
    <w:semiHidden/>
    <w:unhideWhenUsed/>
    <w:qFormat/>
    <w:rsid w:val="00725856"/>
    <w:pPr>
      <w:spacing w:beforeAutospacing="1" w:afterAutospacing="1"/>
    </w:pPr>
    <w:rPr>
      <w:rFonts w:ascii="Times New Roman" w:eastAsia="Times New Roman" w:hAnsi="Times New Roman" w:cs="Times New Roman"/>
      <w:lang w:val="en-GB" w:eastAsia="en-GB" w:bidi="ar-SA"/>
    </w:rPr>
  </w:style>
  <w:style w:type="paragraph" w:styleId="ListParagraph">
    <w:name w:val="List Paragraph"/>
    <w:basedOn w:val="Normal"/>
    <w:uiPriority w:val="34"/>
    <w:qFormat/>
    <w:rsid w:val="00C058CF"/>
    <w:pPr>
      <w:spacing w:after="200" w:line="276" w:lineRule="auto"/>
      <w:ind w:left="720"/>
    </w:pPr>
    <w:rPr>
      <w:rFonts w:ascii="Calibri" w:eastAsia="Times New Roman" w:hAnsi="Calibri" w:cs="Times New Roman"/>
      <w:sz w:val="22"/>
      <w:szCs w:val="22"/>
      <w:lang w:eastAsia="en-US" w:bidi="ar-SA"/>
    </w:rPr>
  </w:style>
  <w:style w:type="paragraph" w:styleId="BalloonText">
    <w:name w:val="Balloon Text"/>
    <w:basedOn w:val="Normal"/>
    <w:link w:val="BalloonTextChar"/>
    <w:uiPriority w:val="99"/>
    <w:semiHidden/>
    <w:unhideWhenUsed/>
    <w:qFormat/>
    <w:rsid w:val="00966888"/>
    <w:rPr>
      <w:rFonts w:ascii="Segoe UI" w:hAnsi="Segoe UI" w:cs="Mangal"/>
      <w:sz w:val="18"/>
      <w:szCs w:val="16"/>
    </w:rPr>
  </w:style>
  <w:style w:type="paragraph" w:customStyle="1" w:styleId="wyq080---odsek">
    <w:name w:val="wyq080---odsek"/>
    <w:basedOn w:val="Normal"/>
    <w:qFormat/>
    <w:rsid w:val="002606A0"/>
    <w:pPr>
      <w:jc w:val="center"/>
    </w:pPr>
    <w:rPr>
      <w:rFonts w:ascii="Arial" w:eastAsia="Times New Roman" w:hAnsi="Arial" w:cs="Arial"/>
      <w:b/>
      <w:bCs/>
      <w:sz w:val="29"/>
      <w:szCs w:val="29"/>
      <w:lang w:eastAsia="en-US" w:bidi="ar-SA"/>
    </w:rPr>
  </w:style>
  <w:style w:type="table" w:styleId="TableGrid">
    <w:name w:val="Table Grid"/>
    <w:basedOn w:val="TableNormal"/>
    <w:uiPriority w:val="59"/>
    <w:rsid w:val="00ED56B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360"/>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F2360"/>
    <w:rPr>
      <w:rFonts w:cs="Mangal"/>
      <w:szCs w:val="21"/>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F2360"/>
    <w:pPr>
      <w:tabs>
        <w:tab w:val="center" w:pos="4680"/>
        <w:tab w:val="right" w:pos="9360"/>
      </w:tabs>
    </w:pPr>
    <w:rPr>
      <w:rFonts w:cs="Mangal"/>
      <w:szCs w:val="21"/>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F2360"/>
    <w:rPr>
      <w:rFonts w:cs="Mangal"/>
      <w:szCs w:val="21"/>
    </w:rPr>
  </w:style>
  <w:style w:type="paragraph" w:customStyle="1" w:styleId="1tekst">
    <w:name w:val="1tekst"/>
    <w:basedOn w:val="Normal"/>
    <w:rsid w:val="00FF2360"/>
    <w:pPr>
      <w:spacing w:before="100" w:after="100"/>
      <w:ind w:firstLine="240"/>
      <w:jc w:val="both"/>
    </w:pPr>
    <w:rPr>
      <w:rFonts w:ascii="Times New Roman" w:eastAsia="Times New Roman" w:hAnsi="Times New Roman" w:cs="Times New Roman"/>
      <w:szCs w:val="20"/>
      <w:lang w:eastAsia="en-US" w:bidi="ar-SA"/>
    </w:rPr>
  </w:style>
  <w:style w:type="character" w:customStyle="1" w:styleId="Heading1Char">
    <w:name w:val="Heading 1 Char"/>
    <w:basedOn w:val="DefaultParagraphFont"/>
    <w:link w:val="Heading1"/>
    <w:uiPriority w:val="9"/>
    <w:rsid w:val="00291B74"/>
    <w:rPr>
      <w:rFonts w:asciiTheme="majorHAnsi" w:eastAsiaTheme="majorEastAsia" w:hAnsiTheme="majorHAnsi" w:cs="Mangal"/>
      <w:color w:val="365F91" w:themeColor="accent1" w:themeShade="BF"/>
      <w:sz w:val="32"/>
      <w:szCs w:val="29"/>
    </w:rPr>
  </w:style>
  <w:style w:type="paragraph" w:styleId="NoSpacing">
    <w:name w:val="No Spacing"/>
    <w:uiPriority w:val="99"/>
    <w:qFormat/>
    <w:rsid w:val="00291B74"/>
    <w:rPr>
      <w:rFonts w:ascii="Calibri" w:eastAsia="Calibri" w:hAnsi="Calibri" w:cs="Calibri"/>
      <w:sz w:val="22"/>
      <w:szCs w:val="22"/>
      <w:lang w:val="sr-Latn-CS" w:eastAsia="en-US" w:bidi="ar-SA"/>
    </w:rPr>
  </w:style>
  <w:style w:type="paragraph" w:customStyle="1" w:styleId="ZAKON">
    <w:name w:val="ZAKON"/>
    <w:basedOn w:val="Normal"/>
    <w:qFormat/>
    <w:rsid w:val="00291B74"/>
    <w:pPr>
      <w:keepNext/>
      <w:spacing w:after="120"/>
      <w:ind w:left="720" w:right="720"/>
      <w:jc w:val="center"/>
    </w:pPr>
    <w:rPr>
      <w:rFonts w:ascii="Arial Bold" w:eastAsia="Calibri" w:hAnsi="Arial Bold" w:cs="Times New Roman"/>
      <w:b/>
      <w:caps/>
      <w:sz w:val="36"/>
      <w:szCs w:val="22"/>
      <w:lang w:val="sr-Cyrl-C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32859&amp;action=propis&amp;path=13285901.html&amp;domen=0&amp;mark=false&amp;query=&amp;tipPretrage=1&amp;tipPropisa=1&amp;domen=0&amp;mojiPropisi=false&amp;datumOd=&amp;datumDo=&amp;group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e2.cekos.com/ce/index.xhtml?&amp;file=f132859&amp;action=propis&amp;path=13285901.html&amp;domen=0&amp;mark=false&amp;query=&amp;tipPretrage=1&amp;tipPropisa=1&amp;domen=0&amp;mojiPropisi=false&amp;datumOd=&amp;datumDo=&amp;groups=-@--@--@--@--@-" TargetMode="External"/><Relationship Id="rId4" Type="http://schemas.openxmlformats.org/officeDocument/2006/relationships/settings" Target="settings.xml"/><Relationship Id="rId9" Type="http://schemas.openxmlformats.org/officeDocument/2006/relationships/hyperlink" Target="http://we2.cekos.com/ce/index.xhtml?&amp;file=f132859&amp;action=propis&amp;path=13285901.html&amp;domen=0&amp;mark=false&amp;query=&amp;tipPretrage=1&amp;tipPropisa=1&amp;domen=0&amp;mojiPropisi=false&amp;datumOd=&amp;datumDo=&amp;gro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B7E37-B935-417B-A095-A7C06D4D5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Јелена Љубинковић</dc:creator>
  <dc:description/>
  <cp:lastModifiedBy>Jovan Stojanovic</cp:lastModifiedBy>
  <cp:revision>3</cp:revision>
  <cp:lastPrinted>2019-01-11T09:35:00Z</cp:lastPrinted>
  <dcterms:created xsi:type="dcterms:W3CDTF">2019-01-15T13:31:00Z</dcterms:created>
  <dcterms:modified xsi:type="dcterms:W3CDTF">2019-01-15T13:31:00Z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