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723" w:rsidRPr="00157F5E" w:rsidRDefault="00BC5723" w:rsidP="00BC5723">
      <w:pPr>
        <w:pStyle w:val="ListContinue"/>
        <w:rPr>
          <w:lang/>
        </w:rPr>
      </w:pPr>
    </w:p>
    <w:p w:rsidR="00697242" w:rsidRPr="00BC0A38" w:rsidRDefault="00697242" w:rsidP="00975665">
      <w:pPr>
        <w:pStyle w:val="ListParagraph1"/>
        <w:spacing w:after="0"/>
        <w:rPr>
          <w:lang w:val="sr-Cyrl-CS"/>
        </w:rPr>
      </w:pPr>
      <w:r w:rsidRPr="00BC0A38">
        <w:rPr>
          <w:lang w:val="sr-Cyrl-CS"/>
        </w:rPr>
        <w:t>ПРЕДЛОГ</w:t>
      </w:r>
      <w:r w:rsidR="00EC6615" w:rsidRPr="00BC0A38">
        <w:rPr>
          <w:lang w:val="sr-Cyrl-CS"/>
        </w:rPr>
        <w:t xml:space="preserve"> ЗАКОНА О ИЗМЕНАМА И ДОПУНАМА ЗАКОНА О ПРЕВОЗУ ТЕРЕТА </w:t>
      </w:r>
    </w:p>
    <w:p w:rsidR="00A349C5" w:rsidRPr="00BC0A38" w:rsidRDefault="00EC6615" w:rsidP="00975665">
      <w:pPr>
        <w:pStyle w:val="ListParagraph1"/>
        <w:spacing w:after="0"/>
        <w:rPr>
          <w:lang w:val="sr-Cyrl-CS"/>
        </w:rPr>
      </w:pPr>
      <w:r w:rsidRPr="00BC0A38">
        <w:rPr>
          <w:lang w:val="sr-Cyrl-CS"/>
        </w:rPr>
        <w:t>У ДРУМСКОМ САОБРАЋАЈУ</w:t>
      </w:r>
    </w:p>
    <w:p w:rsidR="00A349C5" w:rsidRPr="00BC0A38" w:rsidRDefault="00A349C5" w:rsidP="00A349C5">
      <w:pPr>
        <w:pStyle w:val="ListContinue"/>
        <w:rPr>
          <w:lang w:val="sr-Cyrl-CS"/>
        </w:rPr>
      </w:pPr>
    </w:p>
    <w:p w:rsidR="00A349C5" w:rsidRPr="00BC0A38" w:rsidRDefault="00A349C5" w:rsidP="00975665">
      <w:pPr>
        <w:pStyle w:val="ListParagraph1"/>
        <w:spacing w:after="0"/>
        <w:rPr>
          <w:lang w:val="sr-Cyrl-CS"/>
        </w:rPr>
      </w:pPr>
      <w:r w:rsidRPr="00BC0A38">
        <w:rPr>
          <w:lang w:val="sr-Cyrl-CS"/>
        </w:rPr>
        <w:t>Члан 1.</w:t>
      </w:r>
    </w:p>
    <w:p w:rsidR="00A349C5" w:rsidRPr="00BC0A38" w:rsidRDefault="00A349C5" w:rsidP="00A349C5">
      <w:pPr>
        <w:pStyle w:val="ListContinue"/>
        <w:ind w:left="0"/>
        <w:rPr>
          <w:lang w:val="sr-Cyrl-CS"/>
        </w:rPr>
      </w:pPr>
      <w:r w:rsidRPr="00BC0A38">
        <w:rPr>
          <w:lang w:val="sr-Cyrl-CS"/>
        </w:rPr>
        <w:t>У Закону о превозу терета у друмском саобраћају („Службени гласник РС</w:t>
      </w:r>
      <w:r w:rsidR="00CE1ACE" w:rsidRPr="00BC0A38">
        <w:rPr>
          <w:lang w:val="sr-Cyrl-CS"/>
        </w:rPr>
        <w:t>”</w:t>
      </w:r>
      <w:r w:rsidRPr="00BC0A38">
        <w:rPr>
          <w:lang w:val="sr-Cyrl-CS"/>
        </w:rPr>
        <w:t>, број 68/15)</w:t>
      </w:r>
      <w:r w:rsidR="005A16DB" w:rsidRPr="00BC0A38">
        <w:rPr>
          <w:lang w:val="sr-Cyrl-CS"/>
        </w:rPr>
        <w:t xml:space="preserve"> </w:t>
      </w:r>
      <w:r w:rsidR="00EC6615" w:rsidRPr="00BC0A38">
        <w:rPr>
          <w:lang w:val="sr-Cyrl-CS"/>
        </w:rPr>
        <w:t xml:space="preserve">у </w:t>
      </w:r>
      <w:r w:rsidRPr="00BC0A38">
        <w:rPr>
          <w:lang w:val="sr-Cyrl-CS"/>
        </w:rPr>
        <w:t>члан</w:t>
      </w:r>
      <w:r w:rsidR="00EC6615" w:rsidRPr="00BC0A38">
        <w:rPr>
          <w:lang w:val="sr-Cyrl-CS"/>
        </w:rPr>
        <w:t>у</w:t>
      </w:r>
      <w:r w:rsidRPr="00BC0A38">
        <w:rPr>
          <w:lang w:val="sr-Cyrl-CS"/>
        </w:rPr>
        <w:t xml:space="preserve"> 1. став 3. тачка 2) мења се и гласи:</w:t>
      </w:r>
    </w:p>
    <w:p w:rsidR="00A349C5" w:rsidRPr="00BC0A38" w:rsidRDefault="00A349C5" w:rsidP="00A349C5">
      <w:pPr>
        <w:tabs>
          <w:tab w:val="num" w:pos="1080"/>
        </w:tabs>
        <w:rPr>
          <w:lang w:val="sr-Cyrl-CS"/>
        </w:rPr>
      </w:pPr>
      <w:r w:rsidRPr="00BC0A38">
        <w:rPr>
          <w:lang w:val="sr-Cyrl-CS"/>
        </w:rPr>
        <w:t xml:space="preserve">„2) превоз терета који </w:t>
      </w:r>
      <w:r w:rsidR="00F736BD" w:rsidRPr="00BC0A38">
        <w:rPr>
          <w:lang w:val="sr-Cyrl-CS"/>
        </w:rPr>
        <w:t xml:space="preserve">се </w:t>
      </w:r>
      <w:r w:rsidRPr="00BC0A38">
        <w:rPr>
          <w:lang w:val="sr-Cyrl-CS"/>
        </w:rPr>
        <w:t xml:space="preserve">обавља теретним возилом или скупом возила </w:t>
      </w:r>
      <w:r w:rsidR="00815126" w:rsidRPr="00BC0A38">
        <w:rPr>
          <w:lang w:val="sr-Cyrl-CS"/>
        </w:rPr>
        <w:t xml:space="preserve">који чини теретно </w:t>
      </w:r>
      <w:r w:rsidR="003C6032" w:rsidRPr="00BC0A38">
        <w:rPr>
          <w:lang w:val="sr-Cyrl-CS"/>
        </w:rPr>
        <w:t xml:space="preserve">возило </w:t>
      </w:r>
      <w:r w:rsidR="00815126" w:rsidRPr="00BC0A38">
        <w:rPr>
          <w:lang w:val="sr-Cyrl-CS"/>
        </w:rPr>
        <w:t xml:space="preserve">и прикључно возило, </w:t>
      </w:r>
      <w:r w:rsidRPr="00BC0A38">
        <w:rPr>
          <w:lang w:val="sr-Cyrl-CS"/>
        </w:rPr>
        <w:t>чија највећа дозвољена маса не прелази 1.500 kg.</w:t>
      </w:r>
      <w:r w:rsidR="00CE1ACE" w:rsidRPr="00BC0A38">
        <w:rPr>
          <w:lang w:val="sr-Cyrl-CS"/>
        </w:rPr>
        <w:t>”</w:t>
      </w:r>
    </w:p>
    <w:p w:rsidR="00A349C5" w:rsidRPr="00BC0A38" w:rsidRDefault="00A349C5" w:rsidP="00A349C5">
      <w:pPr>
        <w:tabs>
          <w:tab w:val="num" w:pos="1080"/>
        </w:tabs>
        <w:rPr>
          <w:lang w:val="sr-Cyrl-CS"/>
        </w:rPr>
      </w:pPr>
    </w:p>
    <w:p w:rsidR="00A349C5" w:rsidRPr="00BC0A38" w:rsidRDefault="00A349C5" w:rsidP="00975665">
      <w:pPr>
        <w:pStyle w:val="ListParagraph1"/>
        <w:spacing w:after="0"/>
        <w:rPr>
          <w:lang w:val="sr-Cyrl-CS"/>
        </w:rPr>
      </w:pPr>
      <w:r w:rsidRPr="00BC0A38">
        <w:rPr>
          <w:lang w:val="sr-Cyrl-CS"/>
        </w:rPr>
        <w:t>Члан 2.</w:t>
      </w:r>
    </w:p>
    <w:p w:rsidR="006843DF" w:rsidRPr="00BC0A38" w:rsidRDefault="00A349C5" w:rsidP="00A349C5">
      <w:pPr>
        <w:rPr>
          <w:lang w:val="sr-Cyrl-CS"/>
        </w:rPr>
      </w:pPr>
      <w:r w:rsidRPr="00BC0A38">
        <w:rPr>
          <w:lang w:val="sr-Cyrl-CS"/>
        </w:rPr>
        <w:t>Члан 3. мења се и гласи:</w:t>
      </w:r>
    </w:p>
    <w:p w:rsidR="00A349C5" w:rsidRDefault="00A349C5" w:rsidP="00A87504">
      <w:pPr>
        <w:spacing w:after="0"/>
        <w:ind w:firstLine="0"/>
        <w:jc w:val="center"/>
      </w:pPr>
      <w:r w:rsidRPr="00BC0A38">
        <w:rPr>
          <w:lang w:val="sr-Cyrl-CS"/>
        </w:rPr>
        <w:t>„Члан 3.</w:t>
      </w:r>
    </w:p>
    <w:p w:rsidR="00A87504" w:rsidRPr="00A87504" w:rsidRDefault="00A87504" w:rsidP="00A87504">
      <w:pPr>
        <w:spacing w:after="0"/>
        <w:ind w:firstLine="0"/>
        <w:jc w:val="center"/>
      </w:pPr>
    </w:p>
    <w:p w:rsidR="00A349C5" w:rsidRPr="00BC0A38" w:rsidRDefault="00A349C5" w:rsidP="00A349C5">
      <w:pPr>
        <w:rPr>
          <w:lang w:val="sr-Cyrl-CS"/>
        </w:rPr>
      </w:pPr>
      <w:bookmarkStart w:id="0" w:name="_Hlk483822327"/>
      <w:r w:rsidRPr="00BC0A38">
        <w:rPr>
          <w:lang w:val="sr-Cyrl-CS"/>
        </w:rPr>
        <w:t>Превоз терета у друмском саобраћају може бити јавни превоз терета или превоз терета за сопствене потребе.</w:t>
      </w:r>
    </w:p>
    <w:p w:rsidR="00A349C5" w:rsidRPr="00BC0A38" w:rsidRDefault="00A349C5" w:rsidP="00A349C5">
      <w:pPr>
        <w:rPr>
          <w:lang w:val="sr-Cyrl-CS"/>
        </w:rPr>
      </w:pPr>
      <w:r w:rsidRPr="00BC0A38">
        <w:rPr>
          <w:lang w:val="sr-Cyrl-CS"/>
        </w:rPr>
        <w:t>При обављању јавног превоза терета, релација, цена превоза и други услови превоза одређују се уговором закљученим између превозника и корисника превоза.</w:t>
      </w:r>
    </w:p>
    <w:p w:rsidR="00A349C5" w:rsidRPr="00BC0A38" w:rsidRDefault="00A349C5" w:rsidP="00A349C5">
      <w:pPr>
        <w:pStyle w:val="T-98-2"/>
        <w:tabs>
          <w:tab w:val="clear" w:pos="2153"/>
          <w:tab w:val="left" w:pos="540"/>
        </w:tabs>
        <w:spacing w:after="0"/>
        <w:ind w:firstLine="709"/>
        <w:rPr>
          <w:rFonts w:ascii="Times New Roman" w:hAnsi="Times New Roman"/>
          <w:sz w:val="24"/>
          <w:szCs w:val="24"/>
          <w:lang w:val="sr-Cyrl-CS"/>
        </w:rPr>
      </w:pPr>
      <w:r w:rsidRPr="00BC0A38">
        <w:rPr>
          <w:rFonts w:ascii="Times New Roman" w:hAnsi="Times New Roman"/>
          <w:sz w:val="24"/>
          <w:szCs w:val="24"/>
          <w:lang w:val="sr-Cyrl-CS"/>
        </w:rPr>
        <w:t>При обављању превоза терета за сопствене потребе морају бити испуњени следећи услови:</w:t>
      </w:r>
    </w:p>
    <w:p w:rsidR="00250C48" w:rsidRPr="00BC0A38" w:rsidRDefault="00A349C5" w:rsidP="00F651AA">
      <w:pPr>
        <w:pStyle w:val="T-98-2"/>
        <w:numPr>
          <w:ilvl w:val="0"/>
          <w:numId w:val="3"/>
        </w:numPr>
        <w:tabs>
          <w:tab w:val="clear" w:pos="2153"/>
          <w:tab w:val="left" w:pos="0"/>
          <w:tab w:val="left" w:pos="993"/>
        </w:tabs>
        <w:spacing w:after="0"/>
        <w:ind w:left="0" w:firstLine="709"/>
        <w:rPr>
          <w:rFonts w:ascii="Times New Roman" w:hAnsi="Times New Roman"/>
          <w:sz w:val="24"/>
          <w:szCs w:val="24"/>
          <w:lang w:val="sr-Cyrl-CS"/>
        </w:rPr>
      </w:pPr>
      <w:r w:rsidRPr="00BC0A38">
        <w:rPr>
          <w:rFonts w:ascii="Times New Roman" w:hAnsi="Times New Roman"/>
          <w:sz w:val="24"/>
          <w:szCs w:val="24"/>
          <w:lang w:val="sr-Cyrl-CS"/>
        </w:rPr>
        <w:t>да превоз терета није претежна делатност лица које га обавља</w:t>
      </w:r>
      <w:r w:rsidR="00D378D1" w:rsidRPr="00BC0A38">
        <w:rPr>
          <w:rFonts w:ascii="Times New Roman" w:hAnsi="Times New Roman"/>
          <w:sz w:val="24"/>
          <w:szCs w:val="24"/>
          <w:lang w:val="sr-Cyrl-CS"/>
        </w:rPr>
        <w:t>;</w:t>
      </w:r>
    </w:p>
    <w:p w:rsidR="00A349C5" w:rsidRPr="00BC0A38" w:rsidRDefault="00250C48" w:rsidP="00F651AA">
      <w:pPr>
        <w:pStyle w:val="T-98-2"/>
        <w:numPr>
          <w:ilvl w:val="0"/>
          <w:numId w:val="3"/>
        </w:numPr>
        <w:tabs>
          <w:tab w:val="clear" w:pos="2153"/>
          <w:tab w:val="left" w:pos="0"/>
          <w:tab w:val="left" w:pos="993"/>
        </w:tabs>
        <w:spacing w:after="0"/>
        <w:ind w:left="0" w:firstLine="709"/>
        <w:rPr>
          <w:rFonts w:ascii="Times New Roman" w:hAnsi="Times New Roman"/>
          <w:sz w:val="24"/>
          <w:szCs w:val="24"/>
          <w:lang w:val="sr-Cyrl-CS"/>
        </w:rPr>
      </w:pPr>
      <w:r w:rsidRPr="00BC0A38">
        <w:rPr>
          <w:rFonts w:ascii="Times New Roman" w:hAnsi="Times New Roman"/>
          <w:sz w:val="24"/>
          <w:szCs w:val="24"/>
          <w:lang w:val="sr-Cyrl-CS"/>
        </w:rPr>
        <w:t xml:space="preserve">да </w:t>
      </w:r>
      <w:r w:rsidR="00D378D1" w:rsidRPr="00BC0A38">
        <w:rPr>
          <w:rFonts w:ascii="Times New Roman" w:hAnsi="Times New Roman"/>
          <w:sz w:val="24"/>
          <w:szCs w:val="24"/>
          <w:lang w:val="sr-Cyrl-CS"/>
        </w:rPr>
        <w:t xml:space="preserve">се </w:t>
      </w:r>
      <w:r w:rsidRPr="00BC0A38">
        <w:rPr>
          <w:rFonts w:ascii="Times New Roman" w:hAnsi="Times New Roman"/>
          <w:sz w:val="24"/>
          <w:szCs w:val="24"/>
          <w:lang w:val="sr-Cyrl-CS"/>
        </w:rPr>
        <w:t xml:space="preserve">превоз терета </w:t>
      </w:r>
      <w:r w:rsidR="00D378D1" w:rsidRPr="00BC0A38">
        <w:rPr>
          <w:rFonts w:ascii="Times New Roman" w:hAnsi="Times New Roman"/>
          <w:sz w:val="24"/>
          <w:szCs w:val="24"/>
          <w:lang w:val="sr-Cyrl-CS"/>
        </w:rPr>
        <w:t>обавља без накнаде;</w:t>
      </w:r>
    </w:p>
    <w:p w:rsidR="00A349C5" w:rsidRPr="00BC0A38" w:rsidRDefault="00A349C5" w:rsidP="00F651AA">
      <w:pPr>
        <w:pStyle w:val="T-98-2"/>
        <w:numPr>
          <w:ilvl w:val="0"/>
          <w:numId w:val="3"/>
        </w:numPr>
        <w:tabs>
          <w:tab w:val="clear" w:pos="2153"/>
          <w:tab w:val="left" w:pos="0"/>
          <w:tab w:val="left" w:pos="993"/>
        </w:tabs>
        <w:spacing w:after="0"/>
        <w:ind w:left="0" w:firstLine="709"/>
        <w:rPr>
          <w:rFonts w:ascii="Times New Roman" w:hAnsi="Times New Roman"/>
          <w:sz w:val="24"/>
          <w:szCs w:val="24"/>
          <w:lang w:val="sr-Cyrl-CS"/>
        </w:rPr>
      </w:pPr>
      <w:r w:rsidRPr="00BC0A38">
        <w:rPr>
          <w:rFonts w:ascii="Times New Roman" w:hAnsi="Times New Roman"/>
          <w:sz w:val="24"/>
          <w:szCs w:val="24"/>
          <w:lang w:val="sr-Cyrl-CS"/>
        </w:rPr>
        <w:t>терет који се превози мора бити у власништву, продат, купљен, узет или предат у закуп, произведен, дорађен или поправљен од стране истог домаћег привредног друштва, другог правног лица, предузетника, пољопривредника, односно страног правног лица, предузетника или физичког лица који обав</w:t>
      </w:r>
      <w:r w:rsidR="00966BB2" w:rsidRPr="00BC0A38">
        <w:rPr>
          <w:rFonts w:ascii="Times New Roman" w:hAnsi="Times New Roman"/>
          <w:sz w:val="24"/>
          <w:szCs w:val="24"/>
          <w:lang w:val="sr-Cyrl-CS"/>
        </w:rPr>
        <w:t>ља превоз за сопствене потребе;</w:t>
      </w:r>
    </w:p>
    <w:p w:rsidR="00A349C5" w:rsidRPr="00BC0A38" w:rsidRDefault="00A349C5" w:rsidP="00F651AA">
      <w:pPr>
        <w:pStyle w:val="T-98-2"/>
        <w:numPr>
          <w:ilvl w:val="0"/>
          <w:numId w:val="3"/>
        </w:numPr>
        <w:tabs>
          <w:tab w:val="clear" w:pos="2153"/>
          <w:tab w:val="left" w:pos="0"/>
          <w:tab w:val="left" w:pos="993"/>
        </w:tabs>
        <w:spacing w:after="0"/>
        <w:ind w:left="0" w:firstLine="709"/>
        <w:rPr>
          <w:rFonts w:ascii="Times New Roman" w:hAnsi="Times New Roman"/>
          <w:sz w:val="24"/>
          <w:szCs w:val="24"/>
          <w:lang w:val="sr-Cyrl-CS"/>
        </w:rPr>
      </w:pPr>
      <w:r w:rsidRPr="00BC0A38">
        <w:rPr>
          <w:rFonts w:ascii="Times New Roman" w:hAnsi="Times New Roman"/>
          <w:sz w:val="24"/>
          <w:szCs w:val="24"/>
          <w:lang w:val="sr-Cyrl-CS"/>
        </w:rPr>
        <w:t>сврха превоза мора бити превоз терета до или од истог домаћег привредног друштва, другог правног лица, предузетника, пољопривредника, односно страног правног лица, предузетника или физичког лица</w:t>
      </w:r>
      <w:r w:rsidRPr="00BC0A38" w:rsidDel="000839C8">
        <w:rPr>
          <w:rFonts w:ascii="Times New Roman" w:hAnsi="Times New Roman"/>
          <w:sz w:val="24"/>
          <w:szCs w:val="24"/>
          <w:lang w:val="sr-Cyrl-CS"/>
        </w:rPr>
        <w:t xml:space="preserve"> </w:t>
      </w:r>
      <w:r w:rsidRPr="00BC0A38">
        <w:rPr>
          <w:rFonts w:ascii="Times New Roman" w:hAnsi="Times New Roman"/>
          <w:sz w:val="24"/>
          <w:szCs w:val="24"/>
          <w:lang w:val="sr-Cyrl-CS"/>
        </w:rPr>
        <w:t>који обавља превоз за сопствене потребе или њено премештање било унутар било изван седишта истог домаћег привредног друштва, другог правног лица, предузетника, пољопривредника, односно страног правног лица, предузетника или физичког лица који обавља превоз за сопствене потребе;</w:t>
      </w:r>
    </w:p>
    <w:p w:rsidR="00A349C5" w:rsidRPr="00BC0A38" w:rsidRDefault="00A349C5" w:rsidP="00F651AA">
      <w:pPr>
        <w:pStyle w:val="T-98-2"/>
        <w:numPr>
          <w:ilvl w:val="0"/>
          <w:numId w:val="3"/>
        </w:numPr>
        <w:tabs>
          <w:tab w:val="clear" w:pos="2153"/>
          <w:tab w:val="left" w:pos="0"/>
          <w:tab w:val="left" w:pos="993"/>
        </w:tabs>
        <w:spacing w:after="0"/>
        <w:ind w:left="0" w:firstLine="709"/>
        <w:rPr>
          <w:rFonts w:ascii="Times New Roman" w:hAnsi="Times New Roman"/>
          <w:sz w:val="24"/>
          <w:szCs w:val="24"/>
          <w:lang w:val="sr-Cyrl-CS"/>
        </w:rPr>
      </w:pPr>
      <w:r w:rsidRPr="00BC0A38">
        <w:rPr>
          <w:rFonts w:ascii="Times New Roman" w:hAnsi="Times New Roman"/>
          <w:sz w:val="24"/>
          <w:szCs w:val="24"/>
          <w:lang w:val="sr-Cyrl-CS"/>
        </w:rPr>
        <w:t>теретни</w:t>
      </w:r>
      <w:r w:rsidR="00157F5E">
        <w:rPr>
          <w:rFonts w:ascii="Times New Roman" w:hAnsi="Times New Roman"/>
          <w:sz w:val="24"/>
          <w:szCs w:val="24"/>
          <w:lang w:val="sr-Cyrl-CS"/>
        </w:rPr>
        <w:t>м возилом или скупом возила које</w:t>
      </w:r>
      <w:r w:rsidRPr="00BC0A38">
        <w:rPr>
          <w:rFonts w:ascii="Times New Roman" w:hAnsi="Times New Roman"/>
          <w:sz w:val="24"/>
          <w:szCs w:val="24"/>
          <w:lang w:val="sr-Cyrl-CS"/>
        </w:rPr>
        <w:t xml:space="preserve"> се користи за такав превоз мора управљати </w:t>
      </w:r>
      <w:r w:rsidR="00D81D0C" w:rsidRPr="00BC0A38">
        <w:rPr>
          <w:rFonts w:ascii="Times New Roman" w:hAnsi="Times New Roman"/>
          <w:sz w:val="24"/>
          <w:szCs w:val="24"/>
          <w:lang w:val="sr-Cyrl-CS"/>
        </w:rPr>
        <w:t xml:space="preserve">возач </w:t>
      </w:r>
      <w:r w:rsidRPr="00BC0A38">
        <w:rPr>
          <w:rFonts w:ascii="Times New Roman" w:hAnsi="Times New Roman"/>
          <w:sz w:val="24"/>
          <w:szCs w:val="24"/>
          <w:lang w:val="sr-Cyrl-CS"/>
        </w:rPr>
        <w:t xml:space="preserve">радно ангажован код истог домаћег привредног друштва, другог правног лица или предузетника, </w:t>
      </w:r>
      <w:r w:rsidR="0008242A" w:rsidRPr="00BC0A38">
        <w:rPr>
          <w:rFonts w:ascii="Times New Roman" w:hAnsi="Times New Roman"/>
          <w:sz w:val="24"/>
          <w:szCs w:val="24"/>
          <w:lang w:val="sr-Cyrl-CS"/>
        </w:rPr>
        <w:t xml:space="preserve">у складу са прописима којима се уређују радни односи и подношење јединствене пријаве на обавезно социјално осигурање </w:t>
      </w:r>
      <w:r w:rsidRPr="00BC0A38">
        <w:rPr>
          <w:rFonts w:ascii="Times New Roman" w:hAnsi="Times New Roman"/>
          <w:sz w:val="24"/>
          <w:szCs w:val="24"/>
          <w:lang w:val="sr-Cyrl-CS"/>
        </w:rPr>
        <w:t>као и пољопривредник, односно лице радно ангажовано код истог страног правног лица, предузетника или физичког лица који обавља превоз за сопствене потребе;</w:t>
      </w:r>
    </w:p>
    <w:p w:rsidR="00A349C5" w:rsidRPr="00BC0A38" w:rsidRDefault="00A349C5" w:rsidP="00F651AA">
      <w:pPr>
        <w:pStyle w:val="T-98-2"/>
        <w:numPr>
          <w:ilvl w:val="0"/>
          <w:numId w:val="3"/>
        </w:numPr>
        <w:tabs>
          <w:tab w:val="clear" w:pos="2153"/>
          <w:tab w:val="left" w:pos="0"/>
          <w:tab w:val="left" w:pos="993"/>
        </w:tabs>
        <w:spacing w:after="0"/>
        <w:ind w:left="0" w:firstLine="709"/>
        <w:rPr>
          <w:rFonts w:ascii="Times New Roman" w:hAnsi="Times New Roman"/>
          <w:sz w:val="24"/>
          <w:szCs w:val="24"/>
          <w:lang w:val="sr-Cyrl-CS"/>
        </w:rPr>
      </w:pPr>
      <w:r w:rsidRPr="00BC0A38">
        <w:rPr>
          <w:rFonts w:ascii="Times New Roman" w:hAnsi="Times New Roman"/>
          <w:sz w:val="24"/>
          <w:szCs w:val="24"/>
          <w:lang w:val="sr-Cyrl-CS"/>
        </w:rPr>
        <w:t xml:space="preserve">теретно возило или скуп возила мора бити </w:t>
      </w:r>
      <w:r w:rsidR="00136ADC" w:rsidRPr="00BC0A38">
        <w:rPr>
          <w:rFonts w:ascii="Times New Roman" w:hAnsi="Times New Roman"/>
          <w:sz w:val="24"/>
          <w:szCs w:val="24"/>
          <w:lang w:val="sr-Cyrl-CS"/>
        </w:rPr>
        <w:t xml:space="preserve">регистровано у складу са прописима којима се уређује безбедност саобраћаја на путевима и </w:t>
      </w:r>
      <w:r w:rsidRPr="00BC0A38">
        <w:rPr>
          <w:rFonts w:ascii="Times New Roman" w:hAnsi="Times New Roman"/>
          <w:sz w:val="24"/>
          <w:szCs w:val="24"/>
          <w:lang w:val="sr-Cyrl-CS"/>
        </w:rPr>
        <w:t xml:space="preserve">у власништву истог домаћег привредног друштва, другог правног лица, предузетника или пољопривредника који обавља превоз за сопствене потребе или се користи на основу уговора о финансијском лизингу или се користи на основу уговора о закупу који је закључен са привредним друштвом, другим правним лицем, предузетником или физичким лицем коме се седиште, </w:t>
      </w:r>
      <w:r w:rsidRPr="00BC0A38">
        <w:rPr>
          <w:rFonts w:ascii="Times New Roman" w:hAnsi="Times New Roman"/>
          <w:sz w:val="24"/>
          <w:szCs w:val="24"/>
          <w:lang w:val="sr-Cyrl-CS"/>
        </w:rPr>
        <w:lastRenderedPageBreak/>
        <w:t>односно пребивалиште налази на територији Републике Србије.</w:t>
      </w:r>
    </w:p>
    <w:p w:rsidR="00D378D1" w:rsidRPr="00BC0A38" w:rsidRDefault="00D378D1" w:rsidP="00D378D1">
      <w:pPr>
        <w:rPr>
          <w:lang w:val="sr-Cyrl-CS"/>
        </w:rPr>
      </w:pPr>
      <w:r w:rsidRPr="00BC0A38">
        <w:rPr>
          <w:lang w:val="sr-Cyrl-CS"/>
        </w:rPr>
        <w:t>Изузетно од става 3. тачка 1) овог члана домаће привредно друштво, друго правно лице, односно предузетник коме је јавни превоз терета претежна делатност може да обавља превоз терета за сопствене потребе када се тај превоз обавља у складу са ставом 3. тач. 2) до 6) овог члана.</w:t>
      </w:r>
    </w:p>
    <w:p w:rsidR="0039038B" w:rsidRPr="00BC0A38" w:rsidRDefault="0039038B" w:rsidP="00D378D1">
      <w:pPr>
        <w:rPr>
          <w:lang w:val="sr-Cyrl-CS"/>
        </w:rPr>
      </w:pPr>
      <w:r w:rsidRPr="00BC0A38">
        <w:rPr>
          <w:lang w:val="sr-Cyrl-CS"/>
        </w:rPr>
        <w:t xml:space="preserve">Под превозом терета за сопствене потребе подразумева се и управљање теретним возилом приликом </w:t>
      </w:r>
      <w:r w:rsidR="00B421CB" w:rsidRPr="00BC0A38">
        <w:rPr>
          <w:lang w:val="sr-Cyrl-CS"/>
        </w:rPr>
        <w:t xml:space="preserve">оспособљавања кандидата </w:t>
      </w:r>
      <w:r w:rsidR="00C613C8" w:rsidRPr="00BC0A38">
        <w:rPr>
          <w:lang w:val="sr-Cyrl-CS"/>
        </w:rPr>
        <w:t>за возач</w:t>
      </w:r>
      <w:r w:rsidR="00B421CB" w:rsidRPr="00BC0A38">
        <w:rPr>
          <w:lang w:val="sr-Cyrl-CS"/>
        </w:rPr>
        <w:t>е</w:t>
      </w:r>
      <w:r w:rsidR="00C613C8" w:rsidRPr="00BC0A38">
        <w:rPr>
          <w:lang w:val="sr-Cyrl-CS"/>
        </w:rPr>
        <w:t xml:space="preserve"> кој</w:t>
      </w:r>
      <w:r w:rsidR="00B421CB" w:rsidRPr="00BC0A38">
        <w:rPr>
          <w:lang w:val="sr-Cyrl-CS"/>
        </w:rPr>
        <w:t>е</w:t>
      </w:r>
      <w:r w:rsidR="00C613C8" w:rsidRPr="00BC0A38">
        <w:rPr>
          <w:lang w:val="sr-Cyrl-CS"/>
        </w:rPr>
        <w:t xml:space="preserve"> </w:t>
      </w:r>
      <w:r w:rsidR="00B421CB" w:rsidRPr="00BC0A38">
        <w:rPr>
          <w:lang w:val="sr-Cyrl-CS"/>
        </w:rPr>
        <w:t xml:space="preserve"> врше правна лица, односно средње стручне школе и приликом полагања практичног испита кандидата за возача.</w:t>
      </w:r>
    </w:p>
    <w:p w:rsidR="00A349C5" w:rsidRPr="00BC0A38" w:rsidRDefault="00A349C5" w:rsidP="00A349C5">
      <w:pPr>
        <w:rPr>
          <w:lang w:val="sr-Cyrl-CS"/>
        </w:rPr>
      </w:pPr>
      <w:r w:rsidRPr="00BC0A38">
        <w:rPr>
          <w:lang w:val="sr-Cyrl-CS"/>
        </w:rPr>
        <w:t>Теретно возило којим се обавља превоз терета за сопствене потребе у друмском саобраћају</w:t>
      </w:r>
      <w:r w:rsidR="00D81D0C" w:rsidRPr="00BC0A38">
        <w:rPr>
          <w:lang w:val="sr-Cyrl-CS"/>
        </w:rPr>
        <w:t>,</w:t>
      </w:r>
      <w:r w:rsidRPr="00BC0A38">
        <w:rPr>
          <w:lang w:val="sr-Cyrl-CS"/>
        </w:rPr>
        <w:t xml:space="preserve"> </w:t>
      </w:r>
      <w:r w:rsidR="009E5E33" w:rsidRPr="00BC0A38">
        <w:rPr>
          <w:lang w:val="sr-Cyrl-CS"/>
        </w:rPr>
        <w:t>осим т</w:t>
      </w:r>
      <w:r w:rsidR="000A45BC" w:rsidRPr="00BC0A38">
        <w:rPr>
          <w:lang w:val="sr-Cyrl-CS"/>
        </w:rPr>
        <w:t>еретног возила из ст.</w:t>
      </w:r>
      <w:r w:rsidR="009E5E33" w:rsidRPr="00BC0A38">
        <w:rPr>
          <w:lang w:val="sr-Cyrl-CS"/>
        </w:rPr>
        <w:t xml:space="preserve"> </w:t>
      </w:r>
      <w:r w:rsidR="00092171" w:rsidRPr="00BC0A38">
        <w:rPr>
          <w:lang w:val="sr-Cyrl-CS"/>
        </w:rPr>
        <w:t>4</w:t>
      </w:r>
      <w:r w:rsidR="00FF740C" w:rsidRPr="00BC0A38">
        <w:rPr>
          <w:lang w:val="sr-Cyrl-CS"/>
        </w:rPr>
        <w:t>.</w:t>
      </w:r>
      <w:r w:rsidR="00092171" w:rsidRPr="00BC0A38">
        <w:rPr>
          <w:lang w:val="sr-Cyrl-CS"/>
        </w:rPr>
        <w:t xml:space="preserve"> и </w:t>
      </w:r>
      <w:r w:rsidR="00E43D7F" w:rsidRPr="00BC0A38">
        <w:rPr>
          <w:lang w:val="sr-Cyrl-CS"/>
        </w:rPr>
        <w:t>5</w:t>
      </w:r>
      <w:r w:rsidR="00D81D0C" w:rsidRPr="00BC0A38">
        <w:rPr>
          <w:lang w:val="sr-Cyrl-CS"/>
        </w:rPr>
        <w:t xml:space="preserve">. овог члана, </w:t>
      </w:r>
      <w:r w:rsidRPr="00BC0A38">
        <w:rPr>
          <w:lang w:val="sr-Cyrl-CS"/>
        </w:rPr>
        <w:t>мора имати на бочним вратима, односно на бочним странама кабине теретног возила, пословно име и натпис „Превоз за сопствене потребе”,</w:t>
      </w:r>
      <w:r w:rsidRPr="00BC0A38">
        <w:rPr>
          <w:iCs/>
          <w:lang w:val="sr-Cyrl-CS"/>
        </w:rPr>
        <w:t xml:space="preserve"> исписано словима висине најмање три центиметра и бојом или налепницом која се битно разликује од основне боје возила,</w:t>
      </w:r>
      <w:r w:rsidRPr="00BC0A38">
        <w:rPr>
          <w:lang w:val="sr-Cyrl-CS"/>
        </w:rPr>
        <w:t xml:space="preserve"> а може имати и његов знак који ужива заштиту у складу са законом којим се уређују жигови.</w:t>
      </w:r>
    </w:p>
    <w:p w:rsidR="00A349C5" w:rsidRPr="00BC0A38" w:rsidRDefault="00A349C5" w:rsidP="00A349C5">
      <w:pPr>
        <w:pStyle w:val="Default"/>
        <w:outlineLvl w:val="0"/>
        <w:rPr>
          <w:rFonts w:ascii="Times New Roman" w:hAnsi="Times New Roman" w:cs="Times New Roman"/>
          <w:color w:val="auto"/>
          <w:lang w:val="sr-Cyrl-CS"/>
        </w:rPr>
      </w:pPr>
      <w:r w:rsidRPr="00BC0A38">
        <w:rPr>
          <w:rFonts w:ascii="Times New Roman" w:hAnsi="Times New Roman" w:cs="Times New Roman"/>
          <w:color w:val="auto"/>
          <w:lang w:val="sr-Cyrl-CS"/>
        </w:rPr>
        <w:t xml:space="preserve">На бочним вратима или бочним странама кабине теретног возила не могу се стављати други </w:t>
      </w:r>
      <w:r w:rsidR="00D378D1" w:rsidRPr="00BC0A38">
        <w:rPr>
          <w:rFonts w:ascii="Times New Roman" w:hAnsi="Times New Roman" w:cs="Times New Roman"/>
          <w:color w:val="auto"/>
          <w:lang w:val="sr-Cyrl-CS"/>
        </w:rPr>
        <w:t>натписи, осим натписа из става</w:t>
      </w:r>
      <w:r w:rsidR="001652C4" w:rsidRPr="00BC0A38">
        <w:rPr>
          <w:rFonts w:ascii="Times New Roman" w:hAnsi="Times New Roman" w:cs="Times New Roman"/>
          <w:color w:val="auto"/>
          <w:lang w:val="sr-Cyrl-CS"/>
        </w:rPr>
        <w:t xml:space="preserve"> 6</w:t>
      </w:r>
      <w:r w:rsidRPr="00BC0A38">
        <w:rPr>
          <w:rFonts w:ascii="Times New Roman" w:hAnsi="Times New Roman" w:cs="Times New Roman"/>
          <w:color w:val="auto"/>
          <w:lang w:val="sr-Cyrl-CS"/>
        </w:rPr>
        <w:t>. овог члана.</w:t>
      </w:r>
    </w:p>
    <w:p w:rsidR="00A349C5" w:rsidRPr="00BC0A38" w:rsidRDefault="00A349C5" w:rsidP="00A349C5">
      <w:pPr>
        <w:rPr>
          <w:lang w:val="sr-Cyrl-CS"/>
        </w:rPr>
      </w:pPr>
      <w:r w:rsidRPr="00BC0A38">
        <w:rPr>
          <w:lang w:val="sr-Cyrl-CS"/>
        </w:rPr>
        <w:t xml:space="preserve">У теретном возилу којим се </w:t>
      </w:r>
      <w:r w:rsidR="00EC6615" w:rsidRPr="00BC0A38">
        <w:rPr>
          <w:lang w:val="sr-Cyrl-CS"/>
        </w:rPr>
        <w:t xml:space="preserve">обавља </w:t>
      </w:r>
      <w:r w:rsidRPr="00BC0A38">
        <w:rPr>
          <w:lang w:val="sr-Cyrl-CS"/>
        </w:rPr>
        <w:t xml:space="preserve">превоз за сопствене потребе мора се налазити </w:t>
      </w:r>
      <w:r w:rsidR="00D378D1" w:rsidRPr="00BC0A38">
        <w:rPr>
          <w:lang w:val="sr-Cyrl-CS"/>
        </w:rPr>
        <w:t>доказ о радном ангажовању</w:t>
      </w:r>
      <w:r w:rsidR="006F0B66" w:rsidRPr="00BC0A38">
        <w:rPr>
          <w:lang w:val="sr-Cyrl-CS"/>
        </w:rPr>
        <w:t xml:space="preserve"> возача</w:t>
      </w:r>
      <w:r w:rsidR="00D378D1" w:rsidRPr="00BC0A38">
        <w:rPr>
          <w:lang w:val="sr-Cyrl-CS"/>
        </w:rPr>
        <w:t xml:space="preserve"> </w:t>
      </w:r>
      <w:r w:rsidR="003E2DF7" w:rsidRPr="00BC0A38">
        <w:rPr>
          <w:lang w:val="sr-Cyrl-CS"/>
        </w:rPr>
        <w:t xml:space="preserve">у складу са прописима којима се уређују радни односи и подношење јединствене пријаве </w:t>
      </w:r>
      <w:r w:rsidR="000A45BC" w:rsidRPr="00BC0A38">
        <w:rPr>
          <w:lang w:val="sr-Cyrl-CS"/>
        </w:rPr>
        <w:t>на обавезно социјално осигурање</w:t>
      </w:r>
      <w:r w:rsidRPr="00BC0A38">
        <w:rPr>
          <w:lang w:val="sr-Cyrl-CS"/>
        </w:rPr>
        <w:t>, осим ако је возач пољопривредник</w:t>
      </w:r>
      <w:r w:rsidR="003E2DF7" w:rsidRPr="00BC0A38">
        <w:rPr>
          <w:lang w:val="sr-Cyrl-CS"/>
        </w:rPr>
        <w:t>.</w:t>
      </w:r>
    </w:p>
    <w:p w:rsidR="00A349C5" w:rsidRPr="00BC0A38" w:rsidRDefault="00A349C5" w:rsidP="00A349C5">
      <w:pPr>
        <w:pStyle w:val="T-98-2"/>
        <w:ind w:firstLine="709"/>
        <w:rPr>
          <w:rFonts w:ascii="Times New Roman" w:hAnsi="Times New Roman"/>
          <w:sz w:val="24"/>
          <w:szCs w:val="24"/>
          <w:lang w:val="sr-Cyrl-CS"/>
        </w:rPr>
      </w:pPr>
      <w:r w:rsidRPr="00BC0A38">
        <w:rPr>
          <w:rFonts w:ascii="Times New Roman" w:hAnsi="Times New Roman"/>
          <w:sz w:val="24"/>
          <w:szCs w:val="24"/>
          <w:lang w:val="sr-Cyrl-CS"/>
        </w:rPr>
        <w:t>Теретно возило или скуп возила из става 3. овог члана које припада домаћем привредном друштву, другом правном лицу, предузетнику или пољопривреднику којим се обавља превоз терета за сопствене потребе у међународном друмском саобраћају, поред услова дефинисаних прописима о безбедности саобраћаја на путевима, ако је то предвиђено међународним у</w:t>
      </w:r>
      <w:r w:rsidR="00F67CCC">
        <w:rPr>
          <w:rFonts w:ascii="Times New Roman" w:hAnsi="Times New Roman"/>
          <w:sz w:val="24"/>
          <w:szCs w:val="24"/>
          <w:lang w:val="sr-Cyrl-CS"/>
        </w:rPr>
        <w:t>говорима или другим међународно</w:t>
      </w:r>
      <w:r w:rsidRPr="00BC0A38">
        <w:rPr>
          <w:rFonts w:ascii="Times New Roman" w:hAnsi="Times New Roman"/>
          <w:sz w:val="24"/>
          <w:szCs w:val="24"/>
          <w:lang w:val="sr-Cyrl-CS"/>
        </w:rPr>
        <w:t>правним актима који се закључују ради извршавања међународних уговора,</w:t>
      </w:r>
      <w:r w:rsidRPr="00BC0A38" w:rsidDel="00B92A5B">
        <w:rPr>
          <w:rFonts w:ascii="Times New Roman" w:hAnsi="Times New Roman"/>
          <w:sz w:val="24"/>
          <w:szCs w:val="24"/>
          <w:lang w:val="sr-Cyrl-CS"/>
        </w:rPr>
        <w:t xml:space="preserve"> </w:t>
      </w:r>
      <w:r w:rsidRPr="00BC0A38">
        <w:rPr>
          <w:rFonts w:ascii="Times New Roman" w:hAnsi="Times New Roman"/>
          <w:sz w:val="24"/>
          <w:szCs w:val="24"/>
          <w:lang w:val="sr-Cyrl-CS"/>
        </w:rPr>
        <w:t xml:space="preserve">мора испуњавати и техничке услове у погледу буке и емисије загађивача и техничко-експлоатационе услове у погледу безбедности саобраћаја, прописане </w:t>
      </w:r>
      <w:r w:rsidR="00EC6615" w:rsidRPr="00BC0A38">
        <w:rPr>
          <w:rFonts w:ascii="Times New Roman" w:hAnsi="Times New Roman"/>
          <w:sz w:val="24"/>
          <w:szCs w:val="24"/>
          <w:lang w:val="sr-Cyrl-CS"/>
        </w:rPr>
        <w:t>актом</w:t>
      </w:r>
      <w:r w:rsidRPr="00BC0A38">
        <w:rPr>
          <w:rFonts w:ascii="Times New Roman" w:hAnsi="Times New Roman"/>
          <w:sz w:val="24"/>
          <w:szCs w:val="24"/>
          <w:lang w:val="sr-Cyrl-CS"/>
        </w:rPr>
        <w:t xml:space="preserve"> из члана 13. став 11. овог закона, о чему се министарству надлежном за послове саобраћаја (у даљем тексту: Министарств</w:t>
      </w:r>
      <w:r w:rsidR="00EC6615" w:rsidRPr="00BC0A38">
        <w:rPr>
          <w:rFonts w:ascii="Times New Roman" w:hAnsi="Times New Roman"/>
          <w:sz w:val="24"/>
          <w:szCs w:val="24"/>
          <w:lang w:val="sr-Cyrl-CS"/>
        </w:rPr>
        <w:t>о</w:t>
      </w:r>
      <w:r w:rsidRPr="00BC0A38">
        <w:rPr>
          <w:rFonts w:ascii="Times New Roman" w:hAnsi="Times New Roman"/>
          <w:sz w:val="24"/>
          <w:szCs w:val="24"/>
          <w:lang w:val="sr-Cyrl-CS"/>
        </w:rPr>
        <w:t>), као доказ, доставља потврда из члана 13. став 9. овог закона.</w:t>
      </w:r>
    </w:p>
    <w:p w:rsidR="00A349C5" w:rsidRPr="00BC0A38" w:rsidRDefault="00A349C5" w:rsidP="00A349C5">
      <w:pPr>
        <w:pStyle w:val="T-98-2"/>
        <w:ind w:firstLine="709"/>
        <w:rPr>
          <w:rFonts w:ascii="Times New Roman" w:hAnsi="Times New Roman"/>
          <w:sz w:val="24"/>
          <w:szCs w:val="24"/>
          <w:lang w:val="sr-Cyrl-CS"/>
        </w:rPr>
      </w:pPr>
      <w:r w:rsidRPr="00BC0A38">
        <w:rPr>
          <w:rFonts w:ascii="Times New Roman" w:hAnsi="Times New Roman"/>
          <w:sz w:val="24"/>
          <w:szCs w:val="24"/>
          <w:lang w:val="sr-Cyrl-CS"/>
        </w:rPr>
        <w:t>О испуњености услова из става</w:t>
      </w:r>
      <w:r w:rsidR="001931AC" w:rsidRPr="00BC0A38">
        <w:rPr>
          <w:rFonts w:ascii="Times New Roman" w:hAnsi="Times New Roman"/>
          <w:sz w:val="24"/>
          <w:szCs w:val="24"/>
          <w:lang w:val="sr-Cyrl-CS"/>
        </w:rPr>
        <w:t xml:space="preserve"> </w:t>
      </w:r>
      <w:r w:rsidR="00062601" w:rsidRPr="00BC0A38">
        <w:rPr>
          <w:rFonts w:ascii="Times New Roman" w:hAnsi="Times New Roman"/>
          <w:sz w:val="24"/>
          <w:szCs w:val="24"/>
          <w:lang w:val="sr-Cyrl-CS"/>
        </w:rPr>
        <w:t>9.</w:t>
      </w:r>
      <w:r w:rsidRPr="00BC0A38">
        <w:rPr>
          <w:rFonts w:ascii="Times New Roman" w:hAnsi="Times New Roman"/>
          <w:sz w:val="24"/>
          <w:szCs w:val="24"/>
          <w:lang w:val="sr-Cyrl-CS"/>
        </w:rPr>
        <w:t xml:space="preserve"> овог члана Министарство издаје потврду из члана 13. став 10. овог закона.</w:t>
      </w:r>
    </w:p>
    <w:p w:rsidR="00A349C5" w:rsidRPr="00BC0A38" w:rsidRDefault="00A349C5" w:rsidP="00A349C5">
      <w:pPr>
        <w:rPr>
          <w:lang w:val="sr-Cyrl-CS"/>
        </w:rPr>
      </w:pPr>
      <w:r w:rsidRPr="00BC0A38">
        <w:rPr>
          <w:lang w:val="sr-Cyrl-CS"/>
        </w:rPr>
        <w:t xml:space="preserve">Вођење евиденције </w:t>
      </w:r>
      <w:r w:rsidR="006F0B66" w:rsidRPr="00BC0A38">
        <w:rPr>
          <w:lang w:val="sr-Cyrl-CS"/>
        </w:rPr>
        <w:t xml:space="preserve">о </w:t>
      </w:r>
      <w:r w:rsidR="001D75B7" w:rsidRPr="00BC0A38">
        <w:rPr>
          <w:lang w:val="sr-Cyrl-CS"/>
        </w:rPr>
        <w:t>теретн</w:t>
      </w:r>
      <w:r w:rsidR="00E952CF" w:rsidRPr="00BC0A38">
        <w:rPr>
          <w:lang w:val="sr-Cyrl-CS"/>
        </w:rPr>
        <w:t>о</w:t>
      </w:r>
      <w:r w:rsidR="006F0B66" w:rsidRPr="00BC0A38">
        <w:rPr>
          <w:lang w:val="sr-Cyrl-CS"/>
        </w:rPr>
        <w:t>м возилу</w:t>
      </w:r>
      <w:r w:rsidR="000A45BC" w:rsidRPr="00BC0A38">
        <w:rPr>
          <w:lang w:val="sr-Cyrl-CS"/>
        </w:rPr>
        <w:t>,</w:t>
      </w:r>
      <w:r w:rsidR="001D75B7" w:rsidRPr="00BC0A38">
        <w:rPr>
          <w:lang w:val="sr-Cyrl-CS"/>
        </w:rPr>
        <w:t xml:space="preserve"> </w:t>
      </w:r>
      <w:r w:rsidR="00876263" w:rsidRPr="00BC0A38">
        <w:rPr>
          <w:lang w:val="sr-Cyrl-CS"/>
        </w:rPr>
        <w:t xml:space="preserve">као и евиденције </w:t>
      </w:r>
      <w:r w:rsidRPr="00BC0A38">
        <w:rPr>
          <w:lang w:val="sr-Cyrl-CS"/>
        </w:rPr>
        <w:t xml:space="preserve">домаћег привредног друштва, другог правног лица, предузетника, односно пољопривредника које обавља превоз терета за сопствене потребе </w:t>
      </w:r>
      <w:r w:rsidR="00D378D1" w:rsidRPr="00BC0A38">
        <w:rPr>
          <w:lang w:val="sr-Cyrl-CS"/>
        </w:rPr>
        <w:t>у домаћем друмском саобраћају</w:t>
      </w:r>
      <w:r w:rsidR="00AB01F7" w:rsidRPr="00BC0A38">
        <w:rPr>
          <w:lang w:val="sr-Cyrl-CS"/>
        </w:rPr>
        <w:t xml:space="preserve">, осим </w:t>
      </w:r>
      <w:r w:rsidR="00815126" w:rsidRPr="00BC0A38">
        <w:rPr>
          <w:lang w:val="sr-Cyrl-CS"/>
        </w:rPr>
        <w:t xml:space="preserve">теретних </w:t>
      </w:r>
      <w:r w:rsidR="00815126" w:rsidRPr="00BC0A38">
        <w:rPr>
          <w:rFonts w:eastAsia="MS Mincho"/>
          <w:lang w:val="sr-Cyrl-CS"/>
        </w:rPr>
        <w:t xml:space="preserve">возила чија највећа дозвољена маса не прелази 3.500 kg, </w:t>
      </w:r>
      <w:r w:rsidR="00AB01F7" w:rsidRPr="00BC0A38">
        <w:rPr>
          <w:lang w:val="sr-Cyrl-CS"/>
        </w:rPr>
        <w:t xml:space="preserve">теретних возила </w:t>
      </w:r>
      <w:r w:rsidR="006B3740" w:rsidRPr="00BC0A38">
        <w:rPr>
          <w:lang w:val="sr-Cyrl-CS"/>
        </w:rPr>
        <w:t xml:space="preserve">школа за возаче </w:t>
      </w:r>
      <w:r w:rsidR="00AB01F7" w:rsidRPr="00BC0A38">
        <w:rPr>
          <w:lang w:val="sr-Cyrl-CS"/>
        </w:rPr>
        <w:t xml:space="preserve">из става 5. овог члана, </w:t>
      </w:r>
      <w:r w:rsidRPr="00BC0A38">
        <w:rPr>
          <w:lang w:val="sr-Cyrl-CS"/>
        </w:rPr>
        <w:t xml:space="preserve">поверава се општинској, односно градској управи, односно </w:t>
      </w:r>
      <w:r w:rsidR="00106E29">
        <w:rPr>
          <w:lang w:val="sr-Cyrl-CS"/>
        </w:rPr>
        <w:t>управи г</w:t>
      </w:r>
      <w:r w:rsidRPr="00BC0A38">
        <w:rPr>
          <w:lang w:val="sr-Cyrl-CS"/>
        </w:rPr>
        <w:t>рада Београда</w:t>
      </w:r>
      <w:r w:rsidR="00092171" w:rsidRPr="00BC0A38">
        <w:rPr>
          <w:lang w:val="sr-Cyrl-CS"/>
        </w:rPr>
        <w:t xml:space="preserve"> на чијој територији се налази седиште домаћег привредног друштва, другог правног лица или предузетника, односно пребивалиште пољопривредника</w:t>
      </w:r>
      <w:r w:rsidRPr="00BC0A38">
        <w:rPr>
          <w:lang w:val="sr-Cyrl-CS"/>
        </w:rPr>
        <w:t>.</w:t>
      </w:r>
    </w:p>
    <w:p w:rsidR="000B5785" w:rsidRPr="00BC0A38" w:rsidRDefault="000B5785" w:rsidP="00A349C5">
      <w:pPr>
        <w:rPr>
          <w:lang w:val="sr-Cyrl-CS"/>
        </w:rPr>
      </w:pPr>
      <w:r w:rsidRPr="00BC0A38">
        <w:rPr>
          <w:lang w:val="sr-Cyrl-CS"/>
        </w:rPr>
        <w:t xml:space="preserve">Евиденцију </w:t>
      </w:r>
      <w:r w:rsidR="001D75B7" w:rsidRPr="00BC0A38">
        <w:rPr>
          <w:lang w:val="sr-Cyrl-CS"/>
        </w:rPr>
        <w:t>теретног возила</w:t>
      </w:r>
      <w:r w:rsidR="000A45BC" w:rsidRPr="00BC0A38">
        <w:rPr>
          <w:lang w:val="sr-Cyrl-CS"/>
        </w:rPr>
        <w:t>,</w:t>
      </w:r>
      <w:r w:rsidR="001D75B7" w:rsidRPr="00BC0A38">
        <w:rPr>
          <w:lang w:val="sr-Cyrl-CS"/>
        </w:rPr>
        <w:t xml:space="preserve"> </w:t>
      </w:r>
      <w:r w:rsidR="00876263" w:rsidRPr="00BC0A38">
        <w:rPr>
          <w:lang w:val="sr-Cyrl-CS"/>
        </w:rPr>
        <w:t xml:space="preserve">као и евиденцију </w:t>
      </w:r>
      <w:r w:rsidRPr="00BC0A38">
        <w:rPr>
          <w:lang w:val="sr-Cyrl-CS"/>
        </w:rPr>
        <w:t>домаћег привредног друштва, другог правног лица, предузетника, односно пољопривредника који обавља превоз терета за сопствене потребе у међународном друмском саобраћају води Министарство.</w:t>
      </w:r>
    </w:p>
    <w:p w:rsidR="00A349C5" w:rsidRPr="00BC0A38" w:rsidRDefault="00A349C5" w:rsidP="00A349C5">
      <w:pPr>
        <w:tabs>
          <w:tab w:val="left" w:pos="720"/>
        </w:tabs>
        <w:rPr>
          <w:lang w:val="sr-Cyrl-CS"/>
        </w:rPr>
      </w:pPr>
      <w:r w:rsidRPr="00BC0A38">
        <w:rPr>
          <w:lang w:val="sr-Cyrl-CS"/>
        </w:rPr>
        <w:t xml:space="preserve">Домаће привредно друштво, друго правно лице, предузетник, односно пољопривредник подноси захтев за упис у евиденцију </w:t>
      </w:r>
      <w:r w:rsidR="000B5785" w:rsidRPr="00BC0A38">
        <w:rPr>
          <w:lang w:val="sr-Cyrl-CS"/>
        </w:rPr>
        <w:t>из ст.</w:t>
      </w:r>
      <w:r w:rsidR="00E952CF" w:rsidRPr="00BC0A38">
        <w:rPr>
          <w:lang w:val="sr-Cyrl-CS"/>
        </w:rPr>
        <w:t xml:space="preserve"> </w:t>
      </w:r>
      <w:r w:rsidR="00062601" w:rsidRPr="00BC0A38">
        <w:rPr>
          <w:lang w:val="sr-Cyrl-CS"/>
        </w:rPr>
        <w:t>11</w:t>
      </w:r>
      <w:r w:rsidRPr="00BC0A38">
        <w:rPr>
          <w:lang w:val="sr-Cyrl-CS"/>
        </w:rPr>
        <w:t xml:space="preserve">. </w:t>
      </w:r>
      <w:r w:rsidR="00B37880" w:rsidRPr="00BC0A38">
        <w:rPr>
          <w:lang w:val="sr-Cyrl-CS"/>
        </w:rPr>
        <w:t>и</w:t>
      </w:r>
      <w:r w:rsidR="00E952CF" w:rsidRPr="00BC0A38">
        <w:rPr>
          <w:lang w:val="sr-Cyrl-CS"/>
        </w:rPr>
        <w:t xml:space="preserve"> </w:t>
      </w:r>
      <w:r w:rsidR="00062601" w:rsidRPr="00BC0A38">
        <w:rPr>
          <w:lang w:val="sr-Cyrl-CS"/>
        </w:rPr>
        <w:t>12</w:t>
      </w:r>
      <w:r w:rsidR="000B5785" w:rsidRPr="00BC0A38">
        <w:rPr>
          <w:lang w:val="sr-Cyrl-CS"/>
        </w:rPr>
        <w:t xml:space="preserve">. </w:t>
      </w:r>
      <w:r w:rsidRPr="00BC0A38">
        <w:rPr>
          <w:lang w:val="sr-Cyrl-CS"/>
        </w:rPr>
        <w:t>овог члана.</w:t>
      </w:r>
    </w:p>
    <w:p w:rsidR="00FC0858" w:rsidRPr="00BC0A38" w:rsidRDefault="00A349C5" w:rsidP="00E01968">
      <w:pPr>
        <w:pStyle w:val="T-98-2"/>
        <w:tabs>
          <w:tab w:val="clear" w:pos="2153"/>
          <w:tab w:val="left" w:pos="720"/>
          <w:tab w:val="left" w:pos="993"/>
          <w:tab w:val="left" w:pos="1418"/>
        </w:tabs>
        <w:spacing w:after="0"/>
        <w:ind w:left="709" w:firstLine="0"/>
        <w:rPr>
          <w:rFonts w:ascii="Times New Roman" w:hAnsi="Times New Roman"/>
          <w:sz w:val="24"/>
          <w:szCs w:val="24"/>
          <w:lang w:val="sr-Cyrl-CS"/>
        </w:rPr>
      </w:pPr>
      <w:r w:rsidRPr="00BC0A38">
        <w:rPr>
          <w:rFonts w:ascii="Times New Roman" w:hAnsi="Times New Roman"/>
          <w:sz w:val="24"/>
          <w:szCs w:val="24"/>
          <w:lang w:val="sr-Cyrl-CS"/>
        </w:rPr>
        <w:tab/>
      </w:r>
    </w:p>
    <w:p w:rsidR="00FC0858" w:rsidRPr="00BC0A38" w:rsidRDefault="00FC0858" w:rsidP="00A349C5">
      <w:pPr>
        <w:pStyle w:val="T-98-2"/>
        <w:tabs>
          <w:tab w:val="clear" w:pos="2153"/>
          <w:tab w:val="left" w:pos="720"/>
        </w:tabs>
        <w:spacing w:after="0"/>
        <w:ind w:firstLine="709"/>
        <w:rPr>
          <w:rFonts w:ascii="Times New Roman" w:hAnsi="Times New Roman"/>
          <w:sz w:val="24"/>
          <w:szCs w:val="24"/>
          <w:lang w:val="sr-Cyrl-CS"/>
        </w:rPr>
      </w:pPr>
      <w:r w:rsidRPr="00BC0A38">
        <w:rPr>
          <w:rFonts w:ascii="Times New Roman" w:hAnsi="Times New Roman"/>
          <w:sz w:val="24"/>
          <w:szCs w:val="24"/>
          <w:lang w:val="sr-Cyrl-CS"/>
        </w:rPr>
        <w:lastRenderedPageBreak/>
        <w:t>Упис у евиденцију из ст. 11. и 12. овог члана врши се</w:t>
      </w:r>
      <w:r w:rsidR="00FC07A2" w:rsidRPr="00BC0A38">
        <w:rPr>
          <w:rFonts w:ascii="Times New Roman" w:hAnsi="Times New Roman"/>
          <w:sz w:val="24"/>
          <w:szCs w:val="24"/>
          <w:lang w:val="sr-Cyrl-CS"/>
        </w:rPr>
        <w:t xml:space="preserve"> на основу захтева из става 13. овог члана који садржи изјаву о регистарским ознакама теретних возила којима ће обављати превоз за сопствене потребе и </w:t>
      </w:r>
      <w:r w:rsidRPr="00BC0A38">
        <w:rPr>
          <w:rFonts w:ascii="Times New Roman" w:hAnsi="Times New Roman"/>
          <w:sz w:val="24"/>
          <w:szCs w:val="24"/>
          <w:lang w:val="sr-Cyrl-CS"/>
        </w:rPr>
        <w:t xml:space="preserve">ако су испуњени услови из </w:t>
      </w:r>
      <w:r w:rsidR="00FC07A2" w:rsidRPr="00BC0A38">
        <w:rPr>
          <w:rFonts w:ascii="Times New Roman" w:hAnsi="Times New Roman"/>
          <w:sz w:val="24"/>
          <w:szCs w:val="24"/>
          <w:lang w:val="sr-Cyrl-CS"/>
        </w:rPr>
        <w:t xml:space="preserve"> ста</w:t>
      </w:r>
      <w:r w:rsidR="005A621B" w:rsidRPr="00BC0A38">
        <w:rPr>
          <w:rFonts w:ascii="Times New Roman" w:hAnsi="Times New Roman"/>
          <w:sz w:val="24"/>
          <w:szCs w:val="24"/>
          <w:lang w:val="sr-Cyrl-CS"/>
        </w:rPr>
        <w:t>ва 3. тач. 1) и 6) овог члана.</w:t>
      </w:r>
    </w:p>
    <w:p w:rsidR="00A349C5" w:rsidRPr="00BC0A38" w:rsidRDefault="00A349C5" w:rsidP="00A349C5">
      <w:pPr>
        <w:pStyle w:val="T-98-2"/>
        <w:tabs>
          <w:tab w:val="clear" w:pos="2153"/>
          <w:tab w:val="left" w:pos="720"/>
        </w:tabs>
        <w:spacing w:after="0"/>
        <w:ind w:firstLine="709"/>
        <w:rPr>
          <w:rFonts w:ascii="Times New Roman" w:hAnsi="Times New Roman"/>
          <w:i/>
          <w:sz w:val="24"/>
          <w:szCs w:val="24"/>
          <w:lang w:val="sr-Cyrl-CS"/>
        </w:rPr>
      </w:pPr>
      <w:r w:rsidRPr="00BC0A38">
        <w:rPr>
          <w:rFonts w:ascii="Times New Roman" w:hAnsi="Times New Roman"/>
          <w:sz w:val="24"/>
          <w:szCs w:val="24"/>
          <w:lang w:val="sr-Cyrl-CS"/>
        </w:rPr>
        <w:t>Ако је једна од уговорних страна физичко лице, уговор из става</w:t>
      </w:r>
      <w:r w:rsidR="00BC5723" w:rsidRPr="00BC0A38">
        <w:rPr>
          <w:rFonts w:ascii="Times New Roman" w:hAnsi="Times New Roman"/>
          <w:sz w:val="24"/>
          <w:szCs w:val="24"/>
          <w:lang w:val="sr-Cyrl-CS"/>
        </w:rPr>
        <w:t xml:space="preserve"> </w:t>
      </w:r>
      <w:r w:rsidR="00FC07A2" w:rsidRPr="00BC0A38">
        <w:rPr>
          <w:rFonts w:ascii="Times New Roman" w:hAnsi="Times New Roman"/>
          <w:sz w:val="24"/>
          <w:szCs w:val="24"/>
          <w:lang w:val="sr-Cyrl-CS"/>
        </w:rPr>
        <w:t>3</w:t>
      </w:r>
      <w:r w:rsidRPr="00BC0A38">
        <w:rPr>
          <w:rFonts w:ascii="Times New Roman" w:hAnsi="Times New Roman"/>
          <w:sz w:val="24"/>
          <w:szCs w:val="24"/>
          <w:lang w:val="sr-Cyrl-CS"/>
        </w:rPr>
        <w:t xml:space="preserve">. тачка </w:t>
      </w:r>
      <w:r w:rsidR="00FC07A2" w:rsidRPr="00BC0A38">
        <w:rPr>
          <w:rFonts w:ascii="Times New Roman" w:hAnsi="Times New Roman"/>
          <w:sz w:val="24"/>
          <w:szCs w:val="24"/>
          <w:lang w:val="sr-Cyrl-CS"/>
        </w:rPr>
        <w:t>6</w:t>
      </w:r>
      <w:r w:rsidR="00980250">
        <w:rPr>
          <w:rFonts w:ascii="Times New Roman" w:hAnsi="Times New Roman"/>
          <w:sz w:val="24"/>
          <w:szCs w:val="24"/>
          <w:lang/>
        </w:rPr>
        <w:t>)</w:t>
      </w:r>
      <w:r w:rsidRPr="00BC0A38">
        <w:rPr>
          <w:rFonts w:ascii="Times New Roman" w:hAnsi="Times New Roman"/>
          <w:sz w:val="24"/>
          <w:szCs w:val="24"/>
          <w:lang w:val="sr-Cyrl-CS"/>
        </w:rPr>
        <w:t xml:space="preserve"> овог члана мора бити оверен код органа надлежног за оверу.</w:t>
      </w:r>
    </w:p>
    <w:p w:rsidR="00A349C5" w:rsidRPr="00BC0A38" w:rsidRDefault="00A349C5" w:rsidP="00A349C5">
      <w:pPr>
        <w:pStyle w:val="T-98-2"/>
        <w:tabs>
          <w:tab w:val="clear" w:pos="2153"/>
          <w:tab w:val="left" w:pos="720"/>
        </w:tabs>
        <w:spacing w:after="0"/>
        <w:ind w:firstLine="709"/>
        <w:rPr>
          <w:rFonts w:ascii="Times New Roman" w:hAnsi="Times New Roman"/>
          <w:sz w:val="24"/>
          <w:szCs w:val="24"/>
          <w:lang w:val="sr-Cyrl-CS"/>
        </w:rPr>
      </w:pPr>
      <w:r w:rsidRPr="00BC0A38">
        <w:rPr>
          <w:rFonts w:ascii="Times New Roman" w:hAnsi="Times New Roman"/>
          <w:sz w:val="24"/>
          <w:szCs w:val="24"/>
          <w:lang w:val="sr-Cyrl-CS"/>
        </w:rPr>
        <w:t xml:space="preserve">Орган општинске, односно </w:t>
      </w:r>
      <w:r w:rsidR="008D6BF0">
        <w:rPr>
          <w:rFonts w:ascii="Times New Roman" w:hAnsi="Times New Roman"/>
          <w:sz w:val="24"/>
          <w:szCs w:val="24"/>
          <w:lang w:val="sr-Cyrl-CS"/>
        </w:rPr>
        <w:t xml:space="preserve">градске управе, односно управе </w:t>
      </w:r>
      <w:r w:rsidR="008D6BF0">
        <w:rPr>
          <w:rFonts w:ascii="Times New Roman" w:hAnsi="Times New Roman"/>
          <w:sz w:val="24"/>
          <w:szCs w:val="24"/>
          <w:lang/>
        </w:rPr>
        <w:t>г</w:t>
      </w:r>
      <w:r w:rsidRPr="00BC0A38">
        <w:rPr>
          <w:rFonts w:ascii="Times New Roman" w:hAnsi="Times New Roman"/>
          <w:sz w:val="24"/>
          <w:szCs w:val="24"/>
          <w:lang w:val="sr-Cyrl-CS"/>
        </w:rPr>
        <w:t xml:space="preserve">рада Београда одлучује о </w:t>
      </w:r>
      <w:r w:rsidR="004D3A0C" w:rsidRPr="00BC0A38">
        <w:rPr>
          <w:rFonts w:ascii="Times New Roman" w:hAnsi="Times New Roman"/>
          <w:sz w:val="24"/>
          <w:szCs w:val="24"/>
          <w:lang w:val="sr-Cyrl-CS"/>
        </w:rPr>
        <w:t>захтеву</w:t>
      </w:r>
      <w:r w:rsidR="000B5785" w:rsidRPr="00BC0A38">
        <w:rPr>
          <w:rFonts w:ascii="Times New Roman" w:hAnsi="Times New Roman"/>
          <w:sz w:val="24"/>
          <w:szCs w:val="24"/>
          <w:lang w:val="sr-Cyrl-CS"/>
        </w:rPr>
        <w:t xml:space="preserve">, </w:t>
      </w:r>
      <w:r w:rsidR="004D3A0C" w:rsidRPr="00BC0A38">
        <w:rPr>
          <w:rFonts w:ascii="Times New Roman" w:hAnsi="Times New Roman"/>
          <w:sz w:val="24"/>
          <w:szCs w:val="24"/>
          <w:lang w:val="sr-Cyrl-CS"/>
        </w:rPr>
        <w:t xml:space="preserve">доноси решење, </w:t>
      </w:r>
      <w:r w:rsidR="00B37880" w:rsidRPr="00BC0A38">
        <w:rPr>
          <w:rFonts w:ascii="Times New Roman" w:hAnsi="Times New Roman"/>
          <w:sz w:val="24"/>
          <w:szCs w:val="24"/>
          <w:lang w:val="sr-Cyrl-CS"/>
        </w:rPr>
        <w:t xml:space="preserve">врши упис у евиденцију и </w:t>
      </w:r>
      <w:r w:rsidR="000B5785" w:rsidRPr="00BC0A38">
        <w:rPr>
          <w:rFonts w:ascii="Times New Roman" w:hAnsi="Times New Roman"/>
          <w:sz w:val="24"/>
          <w:szCs w:val="24"/>
          <w:lang w:val="sr-Cyrl-CS"/>
        </w:rPr>
        <w:t xml:space="preserve">издаје </w:t>
      </w:r>
      <w:r w:rsidR="001D75B7" w:rsidRPr="00BC0A38">
        <w:rPr>
          <w:rFonts w:ascii="Times New Roman" w:hAnsi="Times New Roman"/>
          <w:sz w:val="24"/>
          <w:szCs w:val="24"/>
          <w:lang w:val="sr-Cyrl-CS"/>
        </w:rPr>
        <w:t xml:space="preserve">одговарајућу </w:t>
      </w:r>
      <w:r w:rsidR="000B5785" w:rsidRPr="00BC0A38">
        <w:rPr>
          <w:rFonts w:ascii="Times New Roman" w:hAnsi="Times New Roman"/>
          <w:sz w:val="24"/>
          <w:szCs w:val="24"/>
          <w:lang w:val="sr-Cyrl-CS"/>
        </w:rPr>
        <w:t>потврду</w:t>
      </w:r>
      <w:r w:rsidRPr="00BC0A38">
        <w:rPr>
          <w:rFonts w:ascii="Times New Roman" w:hAnsi="Times New Roman"/>
          <w:sz w:val="24"/>
          <w:szCs w:val="24"/>
          <w:lang w:val="sr-Cyrl-CS"/>
        </w:rPr>
        <w:t xml:space="preserve"> </w:t>
      </w:r>
      <w:r w:rsidR="001D75B7" w:rsidRPr="00BC0A38">
        <w:rPr>
          <w:rFonts w:ascii="Times New Roman" w:hAnsi="Times New Roman"/>
          <w:sz w:val="24"/>
          <w:szCs w:val="24"/>
          <w:lang w:val="sr-Cyrl-CS"/>
        </w:rPr>
        <w:t xml:space="preserve">за свако пријављено теретно возило </w:t>
      </w:r>
      <w:r w:rsidR="004D3A0C" w:rsidRPr="00BC0A38">
        <w:rPr>
          <w:rFonts w:ascii="Times New Roman" w:hAnsi="Times New Roman"/>
          <w:sz w:val="24"/>
          <w:szCs w:val="24"/>
          <w:lang w:val="sr-Cyrl-CS"/>
        </w:rPr>
        <w:t>коме се</w:t>
      </w:r>
      <w:r w:rsidR="00A17560" w:rsidRPr="00BC0A38">
        <w:rPr>
          <w:rFonts w:ascii="Times New Roman" w:hAnsi="Times New Roman"/>
          <w:sz w:val="24"/>
          <w:szCs w:val="24"/>
          <w:lang w:val="sr-Cyrl-CS"/>
        </w:rPr>
        <w:t xml:space="preserve"> дозвољ</w:t>
      </w:r>
      <w:r w:rsidR="004D3A0C" w:rsidRPr="00BC0A38">
        <w:rPr>
          <w:rFonts w:ascii="Times New Roman" w:hAnsi="Times New Roman"/>
          <w:sz w:val="24"/>
          <w:szCs w:val="24"/>
          <w:lang w:val="sr-Cyrl-CS"/>
        </w:rPr>
        <w:t>ава</w:t>
      </w:r>
      <w:r w:rsidR="00A17560" w:rsidRPr="00BC0A38">
        <w:rPr>
          <w:rFonts w:ascii="Times New Roman" w:hAnsi="Times New Roman"/>
          <w:sz w:val="24"/>
          <w:szCs w:val="24"/>
          <w:lang w:val="sr-Cyrl-CS"/>
        </w:rPr>
        <w:t xml:space="preserve"> </w:t>
      </w:r>
      <w:r w:rsidR="00AC6B85" w:rsidRPr="00BC0A38">
        <w:rPr>
          <w:rFonts w:ascii="Times New Roman" w:hAnsi="Times New Roman"/>
          <w:sz w:val="24"/>
          <w:szCs w:val="24"/>
          <w:lang w:val="sr-Cyrl-CS"/>
        </w:rPr>
        <w:t xml:space="preserve">обављање превоза </w:t>
      </w:r>
      <w:r w:rsidR="00826349" w:rsidRPr="00BC0A38">
        <w:rPr>
          <w:rFonts w:ascii="Times New Roman" w:hAnsi="Times New Roman"/>
          <w:sz w:val="24"/>
          <w:szCs w:val="24"/>
          <w:lang w:val="sr-Cyrl-CS"/>
        </w:rPr>
        <w:t xml:space="preserve">терета </w:t>
      </w:r>
      <w:r w:rsidR="00AC6B85" w:rsidRPr="00BC0A38">
        <w:rPr>
          <w:rFonts w:ascii="Times New Roman" w:hAnsi="Times New Roman"/>
          <w:sz w:val="24"/>
          <w:szCs w:val="24"/>
          <w:lang w:val="sr-Cyrl-CS"/>
        </w:rPr>
        <w:t xml:space="preserve">за сопствене потребе у домаћем друмском саобраћају </w:t>
      </w:r>
      <w:r w:rsidRPr="00BC0A38">
        <w:rPr>
          <w:rFonts w:ascii="Times New Roman" w:hAnsi="Times New Roman"/>
          <w:sz w:val="24"/>
          <w:szCs w:val="24"/>
          <w:lang w:val="sr-Cyrl-CS"/>
        </w:rPr>
        <w:t>и доставља Министарству податке о упису у евиденцију.</w:t>
      </w:r>
    </w:p>
    <w:p w:rsidR="009E3DFE" w:rsidRPr="00BC0A38" w:rsidRDefault="001D75B7" w:rsidP="001D75B7">
      <w:pPr>
        <w:pStyle w:val="T-98-2"/>
        <w:tabs>
          <w:tab w:val="clear" w:pos="2153"/>
          <w:tab w:val="left" w:pos="720"/>
        </w:tabs>
        <w:spacing w:after="0"/>
        <w:ind w:firstLine="709"/>
        <w:rPr>
          <w:rFonts w:ascii="Times New Roman" w:hAnsi="Times New Roman"/>
          <w:sz w:val="24"/>
          <w:szCs w:val="24"/>
          <w:lang w:val="sr-Cyrl-CS"/>
        </w:rPr>
      </w:pPr>
      <w:r w:rsidRPr="00BC0A38">
        <w:rPr>
          <w:rFonts w:ascii="Times New Roman" w:hAnsi="Times New Roman"/>
          <w:sz w:val="24"/>
          <w:szCs w:val="24"/>
          <w:lang w:val="sr-Cyrl-CS"/>
        </w:rPr>
        <w:t xml:space="preserve">Министарство одлучује о </w:t>
      </w:r>
      <w:r w:rsidR="004D3A0C" w:rsidRPr="00BC0A38">
        <w:rPr>
          <w:rFonts w:ascii="Times New Roman" w:hAnsi="Times New Roman"/>
          <w:sz w:val="24"/>
          <w:szCs w:val="24"/>
          <w:lang w:val="sr-Cyrl-CS"/>
        </w:rPr>
        <w:t>захтеву</w:t>
      </w:r>
      <w:r w:rsidRPr="00BC0A38">
        <w:rPr>
          <w:rFonts w:ascii="Times New Roman" w:hAnsi="Times New Roman"/>
          <w:sz w:val="24"/>
          <w:szCs w:val="24"/>
          <w:lang w:val="sr-Cyrl-CS"/>
        </w:rPr>
        <w:t>,</w:t>
      </w:r>
      <w:r w:rsidR="004D3A0C" w:rsidRPr="00BC0A38">
        <w:rPr>
          <w:rFonts w:ascii="Times New Roman" w:hAnsi="Times New Roman"/>
          <w:sz w:val="24"/>
          <w:szCs w:val="24"/>
          <w:lang w:val="sr-Cyrl-CS"/>
        </w:rPr>
        <w:t xml:space="preserve"> доноси решење,</w:t>
      </w:r>
      <w:r w:rsidRPr="00BC0A38">
        <w:rPr>
          <w:rFonts w:ascii="Times New Roman" w:hAnsi="Times New Roman"/>
          <w:sz w:val="24"/>
          <w:szCs w:val="24"/>
          <w:lang w:val="sr-Cyrl-CS"/>
        </w:rPr>
        <w:t xml:space="preserve"> </w:t>
      </w:r>
      <w:r w:rsidR="00390831" w:rsidRPr="00BC0A38">
        <w:rPr>
          <w:rFonts w:ascii="Times New Roman" w:hAnsi="Times New Roman"/>
          <w:sz w:val="24"/>
          <w:szCs w:val="24"/>
          <w:lang w:val="sr-Cyrl-CS"/>
        </w:rPr>
        <w:t xml:space="preserve">врши упис у евиденцију и </w:t>
      </w:r>
      <w:r w:rsidRPr="00BC0A38">
        <w:rPr>
          <w:rFonts w:ascii="Times New Roman" w:hAnsi="Times New Roman"/>
          <w:sz w:val="24"/>
          <w:szCs w:val="24"/>
          <w:lang w:val="sr-Cyrl-CS"/>
        </w:rPr>
        <w:t xml:space="preserve">издаје одговарајућу потврду за свако пријављено теретно возило </w:t>
      </w:r>
      <w:r w:rsidR="004D3A0C" w:rsidRPr="00BC0A38">
        <w:rPr>
          <w:rFonts w:ascii="Times New Roman" w:hAnsi="Times New Roman"/>
          <w:sz w:val="24"/>
          <w:szCs w:val="24"/>
          <w:lang w:val="sr-Cyrl-CS"/>
        </w:rPr>
        <w:t xml:space="preserve">коме </w:t>
      </w:r>
      <w:r w:rsidR="004D264E" w:rsidRPr="00BC0A38">
        <w:rPr>
          <w:rFonts w:ascii="Times New Roman" w:hAnsi="Times New Roman"/>
          <w:sz w:val="24"/>
          <w:szCs w:val="24"/>
          <w:lang w:val="sr-Cyrl-CS"/>
        </w:rPr>
        <w:t xml:space="preserve">се домаћем привредном друштву, другом правном лицу, предузетнику, односно пољопривреднику </w:t>
      </w:r>
      <w:r w:rsidR="00390831" w:rsidRPr="00BC0A38">
        <w:rPr>
          <w:rFonts w:ascii="Times New Roman" w:hAnsi="Times New Roman"/>
          <w:sz w:val="24"/>
          <w:szCs w:val="24"/>
          <w:lang w:val="sr-Cyrl-CS"/>
        </w:rPr>
        <w:t xml:space="preserve">дозвољава обављање превоза </w:t>
      </w:r>
      <w:r w:rsidR="00826349" w:rsidRPr="00BC0A38">
        <w:rPr>
          <w:rFonts w:ascii="Times New Roman" w:hAnsi="Times New Roman"/>
          <w:sz w:val="24"/>
          <w:szCs w:val="24"/>
          <w:lang w:val="sr-Cyrl-CS"/>
        </w:rPr>
        <w:t xml:space="preserve">терета </w:t>
      </w:r>
      <w:r w:rsidR="00390831" w:rsidRPr="00BC0A38">
        <w:rPr>
          <w:rFonts w:ascii="Times New Roman" w:hAnsi="Times New Roman"/>
          <w:sz w:val="24"/>
          <w:szCs w:val="24"/>
          <w:lang w:val="sr-Cyrl-CS"/>
        </w:rPr>
        <w:t xml:space="preserve">за сопствене потребе у </w:t>
      </w:r>
      <w:r w:rsidR="00497B19" w:rsidRPr="00BC0A38">
        <w:rPr>
          <w:rFonts w:ascii="Times New Roman" w:hAnsi="Times New Roman"/>
          <w:sz w:val="24"/>
          <w:szCs w:val="24"/>
          <w:lang w:val="sr-Cyrl-CS"/>
        </w:rPr>
        <w:t>међународном</w:t>
      </w:r>
      <w:r w:rsidR="00390831" w:rsidRPr="00BC0A38">
        <w:rPr>
          <w:rFonts w:ascii="Times New Roman" w:hAnsi="Times New Roman"/>
          <w:sz w:val="24"/>
          <w:szCs w:val="24"/>
          <w:lang w:val="sr-Cyrl-CS"/>
        </w:rPr>
        <w:t xml:space="preserve"> друмском саобраћају</w:t>
      </w:r>
      <w:r w:rsidRPr="00BC0A38">
        <w:rPr>
          <w:rFonts w:ascii="Times New Roman" w:hAnsi="Times New Roman"/>
          <w:sz w:val="24"/>
          <w:szCs w:val="24"/>
          <w:lang w:val="sr-Cyrl-CS"/>
        </w:rPr>
        <w:t>.</w:t>
      </w:r>
      <w:r w:rsidR="00B37880" w:rsidRPr="00BC0A38">
        <w:rPr>
          <w:rFonts w:ascii="Times New Roman" w:hAnsi="Times New Roman"/>
          <w:sz w:val="24"/>
          <w:szCs w:val="24"/>
          <w:lang w:val="sr-Cyrl-CS"/>
        </w:rPr>
        <w:t xml:space="preserve"> </w:t>
      </w:r>
    </w:p>
    <w:p w:rsidR="00AC4598" w:rsidRPr="00BC0A38" w:rsidRDefault="00E02BC0" w:rsidP="00E02BC0">
      <w:pPr>
        <w:pStyle w:val="NoSpacing"/>
        <w:ind w:firstLine="720"/>
        <w:jc w:val="both"/>
        <w:rPr>
          <w:rFonts w:ascii="Times New Roman" w:eastAsia="Times New Roman" w:hAnsi="Times New Roman" w:cs="Times New Roman"/>
          <w:sz w:val="24"/>
          <w:szCs w:val="24"/>
          <w:lang w:val="sr-Cyrl-CS"/>
        </w:rPr>
      </w:pPr>
      <w:r w:rsidRPr="00BC0A38">
        <w:rPr>
          <w:rFonts w:ascii="Times New Roman" w:eastAsia="Times New Roman" w:hAnsi="Times New Roman" w:cs="Times New Roman"/>
          <w:sz w:val="24"/>
          <w:szCs w:val="24"/>
          <w:lang w:val="sr-Cyrl-CS"/>
        </w:rPr>
        <w:t>Домаће привредно друштво, друго правно лице, предузетник, односно пољопривредник дужан је да о промени података о условима на основу којих је извршен упис у евиденцију у року од 15 дана од дана настале промене обавести орган из ст. 16. и 17. овог члана.</w:t>
      </w:r>
    </w:p>
    <w:p w:rsidR="00E02BC0" w:rsidRPr="00BC0A38" w:rsidRDefault="004D3A0C" w:rsidP="00E02BC0">
      <w:pPr>
        <w:pStyle w:val="NoSpacing"/>
        <w:ind w:firstLine="720"/>
        <w:jc w:val="both"/>
        <w:rPr>
          <w:rFonts w:ascii="Times New Roman" w:eastAsia="Times New Roman" w:hAnsi="Times New Roman" w:cs="Times New Roman"/>
          <w:sz w:val="24"/>
          <w:szCs w:val="24"/>
          <w:lang w:val="sr-Cyrl-CS"/>
        </w:rPr>
      </w:pPr>
      <w:r w:rsidRPr="00BC0A38">
        <w:rPr>
          <w:rFonts w:ascii="Times New Roman" w:eastAsia="Times New Roman" w:hAnsi="Times New Roman" w:cs="Times New Roman"/>
          <w:sz w:val="24"/>
          <w:szCs w:val="24"/>
          <w:lang w:val="sr-Cyrl-CS"/>
        </w:rPr>
        <w:t xml:space="preserve"> Орган из ст. 16. и 17. овог члана доноси решење о упису промене података у евиденције из ст. 11. и 12. овог члана.</w:t>
      </w:r>
    </w:p>
    <w:p w:rsidR="00E02BC0" w:rsidRPr="00BC0A38" w:rsidRDefault="00E02BC0" w:rsidP="003A2AC0">
      <w:pPr>
        <w:pStyle w:val="NoSpacing"/>
        <w:ind w:firstLine="720"/>
        <w:jc w:val="both"/>
        <w:rPr>
          <w:rFonts w:ascii="Times New Roman" w:hAnsi="Times New Roman" w:cs="Times New Roman"/>
          <w:sz w:val="24"/>
          <w:szCs w:val="24"/>
          <w:lang w:val="sr-Cyrl-CS"/>
        </w:rPr>
      </w:pPr>
      <w:r w:rsidRPr="00BC0A38">
        <w:rPr>
          <w:rFonts w:ascii="Times New Roman" w:eastAsia="Times New Roman" w:hAnsi="Times New Roman" w:cs="Times New Roman"/>
          <w:sz w:val="24"/>
          <w:szCs w:val="24"/>
          <w:lang w:val="sr-Cyrl-CS"/>
        </w:rPr>
        <w:t xml:space="preserve">Привредно друштво, друго правно лице или предузетник дужан је да </w:t>
      </w:r>
      <w:r w:rsidR="00246C3B" w:rsidRPr="00BC0A38">
        <w:rPr>
          <w:rFonts w:ascii="Times New Roman" w:eastAsia="Times New Roman" w:hAnsi="Times New Roman" w:cs="Times New Roman"/>
          <w:sz w:val="24"/>
          <w:szCs w:val="24"/>
          <w:lang w:val="sr-Cyrl-CS"/>
        </w:rPr>
        <w:t xml:space="preserve">органу из ст. 16. и 17. овог члана </w:t>
      </w:r>
      <w:r w:rsidRPr="00BC0A38">
        <w:rPr>
          <w:rFonts w:ascii="Times New Roman" w:eastAsia="Times New Roman" w:hAnsi="Times New Roman" w:cs="Times New Roman"/>
          <w:sz w:val="24"/>
          <w:szCs w:val="24"/>
          <w:lang w:val="sr-Cyrl-CS"/>
        </w:rPr>
        <w:t xml:space="preserve">врати </w:t>
      </w:r>
      <w:r w:rsidR="00246C3B" w:rsidRPr="00BC0A38">
        <w:rPr>
          <w:rFonts w:ascii="Times New Roman" w:hAnsi="Times New Roman" w:cs="Times New Roman"/>
          <w:sz w:val="24"/>
          <w:szCs w:val="24"/>
          <w:lang w:val="sr-Cyrl-CS"/>
        </w:rPr>
        <w:t xml:space="preserve">одговарајућу потврду </w:t>
      </w:r>
      <w:r w:rsidR="00246C3B" w:rsidRPr="00BC0A38">
        <w:rPr>
          <w:rFonts w:ascii="Times New Roman" w:eastAsia="Times New Roman" w:hAnsi="Times New Roman" w:cs="Times New Roman"/>
          <w:sz w:val="24"/>
          <w:szCs w:val="24"/>
          <w:lang w:val="sr-Cyrl-CS"/>
        </w:rPr>
        <w:t>из ст.</w:t>
      </w:r>
      <w:r w:rsidRPr="00BC0A38">
        <w:rPr>
          <w:rFonts w:ascii="Times New Roman" w:eastAsia="Times New Roman" w:hAnsi="Times New Roman" w:cs="Times New Roman"/>
          <w:sz w:val="24"/>
          <w:szCs w:val="24"/>
          <w:lang w:val="sr-Cyrl-CS"/>
        </w:rPr>
        <w:t xml:space="preserve"> 1</w:t>
      </w:r>
      <w:r w:rsidR="004048D5" w:rsidRPr="00BC0A38">
        <w:rPr>
          <w:rFonts w:ascii="Times New Roman" w:eastAsia="Times New Roman" w:hAnsi="Times New Roman" w:cs="Times New Roman"/>
          <w:sz w:val="24"/>
          <w:szCs w:val="24"/>
          <w:lang w:val="sr-Cyrl-CS"/>
        </w:rPr>
        <w:t>6</w:t>
      </w:r>
      <w:r w:rsidRPr="00BC0A38">
        <w:rPr>
          <w:rFonts w:ascii="Times New Roman" w:eastAsia="Times New Roman" w:hAnsi="Times New Roman" w:cs="Times New Roman"/>
          <w:sz w:val="24"/>
          <w:szCs w:val="24"/>
          <w:lang w:val="sr-Cyrl-CS"/>
        </w:rPr>
        <w:t>.</w:t>
      </w:r>
      <w:r w:rsidR="004048D5" w:rsidRPr="00BC0A38">
        <w:rPr>
          <w:rFonts w:ascii="Times New Roman" w:eastAsia="Times New Roman" w:hAnsi="Times New Roman" w:cs="Times New Roman"/>
          <w:sz w:val="24"/>
          <w:szCs w:val="24"/>
          <w:lang w:val="sr-Cyrl-CS"/>
        </w:rPr>
        <w:t xml:space="preserve"> и 17.</w:t>
      </w:r>
      <w:r w:rsidRPr="00BC0A38">
        <w:rPr>
          <w:rFonts w:ascii="Times New Roman" w:eastAsia="Times New Roman" w:hAnsi="Times New Roman" w:cs="Times New Roman"/>
          <w:sz w:val="24"/>
          <w:szCs w:val="24"/>
          <w:lang w:val="sr-Cyrl-CS"/>
        </w:rPr>
        <w:t xml:space="preserve"> овог члана ако је престао да користи </w:t>
      </w:r>
      <w:r w:rsidR="00246C3B" w:rsidRPr="00BC0A38">
        <w:rPr>
          <w:rFonts w:ascii="Times New Roman" w:eastAsia="Times New Roman" w:hAnsi="Times New Roman" w:cs="Times New Roman"/>
          <w:sz w:val="24"/>
          <w:szCs w:val="24"/>
          <w:lang w:val="sr-Cyrl-CS"/>
        </w:rPr>
        <w:t>теретно возило</w:t>
      </w:r>
      <w:r w:rsidRPr="00BC0A38">
        <w:rPr>
          <w:rFonts w:ascii="Times New Roman" w:eastAsia="Times New Roman" w:hAnsi="Times New Roman" w:cs="Times New Roman"/>
          <w:sz w:val="24"/>
          <w:szCs w:val="24"/>
          <w:lang w:val="sr-Cyrl-CS"/>
        </w:rPr>
        <w:t xml:space="preserve"> за које је издата потврда или ако промењени подаци мењају садржину издате потврде.</w:t>
      </w:r>
    </w:p>
    <w:p w:rsidR="00B201FD" w:rsidRPr="00BC0A38" w:rsidRDefault="00B201FD" w:rsidP="001D75B7">
      <w:pPr>
        <w:rPr>
          <w:lang w:val="sr-Cyrl-CS"/>
        </w:rPr>
      </w:pPr>
      <w:r w:rsidRPr="00BC0A38">
        <w:rPr>
          <w:lang w:val="sr-Cyrl-CS"/>
        </w:rPr>
        <w:t>Терет</w:t>
      </w:r>
      <w:r w:rsidR="00826349" w:rsidRPr="00BC0A38">
        <w:rPr>
          <w:lang w:val="sr-Cyrl-CS"/>
        </w:rPr>
        <w:t>н</w:t>
      </w:r>
      <w:r w:rsidRPr="00BC0A38">
        <w:rPr>
          <w:lang w:val="sr-Cyrl-CS"/>
        </w:rPr>
        <w:t>им возилом из става</w:t>
      </w:r>
      <w:r w:rsidR="00E02BC0" w:rsidRPr="00BC0A38">
        <w:rPr>
          <w:lang w:val="sr-Cyrl-CS"/>
        </w:rPr>
        <w:t xml:space="preserve"> </w:t>
      </w:r>
      <w:r w:rsidR="00A17560" w:rsidRPr="00BC0A38">
        <w:rPr>
          <w:lang w:val="sr-Cyrl-CS"/>
        </w:rPr>
        <w:t>17</w:t>
      </w:r>
      <w:r w:rsidRPr="00BC0A38">
        <w:rPr>
          <w:lang w:val="sr-Cyrl-CS"/>
        </w:rPr>
        <w:t>. овог члана може се обављати превоз терета за сопствене потребе у домаћем друмском саобраћају.</w:t>
      </w:r>
    </w:p>
    <w:p w:rsidR="001D75B7" w:rsidRPr="00BC0A38" w:rsidRDefault="001D75B7" w:rsidP="001D75B7">
      <w:pPr>
        <w:rPr>
          <w:lang w:val="sr-Cyrl-CS"/>
        </w:rPr>
      </w:pPr>
      <w:r w:rsidRPr="00BC0A38">
        <w:rPr>
          <w:lang w:val="sr-Cyrl-CS"/>
        </w:rPr>
        <w:t xml:space="preserve">Документација којом се доказујe испуњеност услова из става 3. </w:t>
      </w:r>
      <w:r w:rsidR="00A33D84" w:rsidRPr="00BC0A38">
        <w:rPr>
          <w:lang w:val="sr-Cyrl-CS"/>
        </w:rPr>
        <w:t>тач. 2)-</w:t>
      </w:r>
      <w:r w:rsidR="00A17560" w:rsidRPr="00BC0A38">
        <w:rPr>
          <w:lang w:val="sr-Cyrl-CS"/>
        </w:rPr>
        <w:t>6</w:t>
      </w:r>
      <w:r w:rsidR="00A33D84" w:rsidRPr="00BC0A38">
        <w:rPr>
          <w:lang w:val="sr-Cyrl-CS"/>
        </w:rPr>
        <w:t xml:space="preserve">) </w:t>
      </w:r>
      <w:r w:rsidRPr="00BC0A38">
        <w:rPr>
          <w:lang w:val="sr-Cyrl-CS"/>
        </w:rPr>
        <w:t>овог члана и потврда из ст.</w:t>
      </w:r>
      <w:r w:rsidR="00246C3B" w:rsidRPr="00BC0A38">
        <w:rPr>
          <w:lang w:val="sr-Cyrl-CS"/>
        </w:rPr>
        <w:t xml:space="preserve"> </w:t>
      </w:r>
      <w:r w:rsidR="00A17560" w:rsidRPr="00BC0A38">
        <w:rPr>
          <w:lang w:val="sr-Cyrl-CS"/>
        </w:rPr>
        <w:t>16</w:t>
      </w:r>
      <w:r w:rsidRPr="00BC0A38">
        <w:rPr>
          <w:lang w:val="sr-Cyrl-CS"/>
        </w:rPr>
        <w:t>. и</w:t>
      </w:r>
      <w:r w:rsidR="00246C3B" w:rsidRPr="00BC0A38">
        <w:rPr>
          <w:lang w:val="sr-Cyrl-CS"/>
        </w:rPr>
        <w:t xml:space="preserve"> </w:t>
      </w:r>
      <w:r w:rsidR="00A17560" w:rsidRPr="00BC0A38">
        <w:rPr>
          <w:lang w:val="sr-Cyrl-CS"/>
        </w:rPr>
        <w:t>17</w:t>
      </w:r>
      <w:r w:rsidRPr="00BC0A38">
        <w:rPr>
          <w:lang w:val="sr-Cyrl-CS"/>
        </w:rPr>
        <w:t>. овог члана мора се налазити у теретном возилу или скупу возила и показати на захтев органа који врши надзор у складу са овим законом.</w:t>
      </w:r>
    </w:p>
    <w:p w:rsidR="0090090E" w:rsidRPr="00BC0A38" w:rsidRDefault="00260FC7" w:rsidP="00C30162">
      <w:pPr>
        <w:pStyle w:val="T-98-2"/>
        <w:tabs>
          <w:tab w:val="clear" w:pos="2153"/>
          <w:tab w:val="left" w:pos="720"/>
        </w:tabs>
        <w:spacing w:after="0"/>
        <w:ind w:firstLine="0"/>
        <w:rPr>
          <w:rFonts w:ascii="Times New Roman" w:hAnsi="Times New Roman"/>
          <w:sz w:val="24"/>
          <w:szCs w:val="24"/>
          <w:lang w:val="sr-Cyrl-CS"/>
        </w:rPr>
      </w:pPr>
      <w:r>
        <w:rPr>
          <w:rFonts w:ascii="Times New Roman" w:hAnsi="Times New Roman"/>
          <w:sz w:val="24"/>
          <w:szCs w:val="24"/>
        </w:rPr>
        <w:tab/>
      </w:r>
      <w:r w:rsidR="001D75B7" w:rsidRPr="00BC0A38">
        <w:rPr>
          <w:rFonts w:ascii="Times New Roman" w:hAnsi="Times New Roman"/>
          <w:sz w:val="24"/>
          <w:szCs w:val="24"/>
          <w:lang w:val="sr-Cyrl-CS"/>
        </w:rPr>
        <w:t xml:space="preserve">Министар прописује </w:t>
      </w:r>
      <w:r w:rsidR="00B37880" w:rsidRPr="00BC0A38">
        <w:rPr>
          <w:rFonts w:ascii="Times New Roman" w:hAnsi="Times New Roman"/>
          <w:sz w:val="24"/>
          <w:szCs w:val="24"/>
          <w:lang w:val="sr-Cyrl-CS"/>
        </w:rPr>
        <w:t>начин вођења евиденције из ст.</w:t>
      </w:r>
      <w:r w:rsidR="00246C3B" w:rsidRPr="00BC0A38">
        <w:rPr>
          <w:rFonts w:ascii="Times New Roman" w:hAnsi="Times New Roman"/>
          <w:sz w:val="24"/>
          <w:szCs w:val="24"/>
          <w:lang w:val="sr-Cyrl-CS"/>
        </w:rPr>
        <w:t xml:space="preserve"> </w:t>
      </w:r>
      <w:r w:rsidR="00A17560" w:rsidRPr="00BC0A38">
        <w:rPr>
          <w:rFonts w:ascii="Times New Roman" w:hAnsi="Times New Roman"/>
          <w:sz w:val="24"/>
          <w:szCs w:val="24"/>
          <w:lang w:val="sr-Cyrl-CS"/>
        </w:rPr>
        <w:t>11</w:t>
      </w:r>
      <w:r w:rsidR="00B37880" w:rsidRPr="00BC0A38">
        <w:rPr>
          <w:rFonts w:ascii="Times New Roman" w:hAnsi="Times New Roman"/>
          <w:sz w:val="24"/>
          <w:szCs w:val="24"/>
          <w:lang w:val="sr-Cyrl-CS"/>
        </w:rPr>
        <w:t>. и</w:t>
      </w:r>
      <w:r w:rsidR="00246C3B" w:rsidRPr="00BC0A38">
        <w:rPr>
          <w:rFonts w:ascii="Times New Roman" w:hAnsi="Times New Roman"/>
          <w:sz w:val="24"/>
          <w:szCs w:val="24"/>
          <w:lang w:val="sr-Cyrl-CS"/>
        </w:rPr>
        <w:t xml:space="preserve"> </w:t>
      </w:r>
      <w:r w:rsidR="00A17560" w:rsidRPr="00BC0A38">
        <w:rPr>
          <w:rFonts w:ascii="Times New Roman" w:hAnsi="Times New Roman"/>
          <w:sz w:val="24"/>
          <w:szCs w:val="24"/>
          <w:lang w:val="sr-Cyrl-CS"/>
        </w:rPr>
        <w:t>12</w:t>
      </w:r>
      <w:r w:rsidR="00A349C5" w:rsidRPr="00BC0A38">
        <w:rPr>
          <w:rFonts w:ascii="Times New Roman" w:hAnsi="Times New Roman"/>
          <w:sz w:val="24"/>
          <w:szCs w:val="24"/>
          <w:lang w:val="sr-Cyrl-CS"/>
        </w:rPr>
        <w:t>. овог члана</w:t>
      </w:r>
      <w:r w:rsidR="00390831" w:rsidRPr="00BC0A38">
        <w:rPr>
          <w:rFonts w:ascii="Times New Roman" w:hAnsi="Times New Roman"/>
          <w:sz w:val="24"/>
          <w:szCs w:val="24"/>
          <w:lang w:val="sr-Cyrl-CS"/>
        </w:rPr>
        <w:t>,</w:t>
      </w:r>
      <w:r w:rsidR="00A349C5" w:rsidRPr="00BC0A38">
        <w:rPr>
          <w:rFonts w:ascii="Times New Roman" w:hAnsi="Times New Roman"/>
          <w:sz w:val="24"/>
          <w:szCs w:val="24"/>
          <w:lang w:val="sr-Cyrl-CS"/>
        </w:rPr>
        <w:t xml:space="preserve"> </w:t>
      </w:r>
      <w:r w:rsidR="00390831" w:rsidRPr="00BC0A38">
        <w:rPr>
          <w:rFonts w:ascii="Times New Roman" w:hAnsi="Times New Roman"/>
          <w:sz w:val="24"/>
          <w:szCs w:val="24"/>
          <w:lang w:val="sr-Cyrl-CS"/>
        </w:rPr>
        <w:t>образац потврде из ст.</w:t>
      </w:r>
      <w:r w:rsidR="00246C3B" w:rsidRPr="00BC0A38">
        <w:rPr>
          <w:rFonts w:ascii="Times New Roman" w:hAnsi="Times New Roman"/>
          <w:sz w:val="24"/>
          <w:szCs w:val="24"/>
          <w:lang w:val="sr-Cyrl-CS"/>
        </w:rPr>
        <w:t xml:space="preserve"> </w:t>
      </w:r>
      <w:r w:rsidR="00A17560" w:rsidRPr="00BC0A38">
        <w:rPr>
          <w:rFonts w:ascii="Times New Roman" w:hAnsi="Times New Roman"/>
          <w:sz w:val="24"/>
          <w:szCs w:val="24"/>
          <w:lang w:val="sr-Cyrl-CS"/>
        </w:rPr>
        <w:t>16</w:t>
      </w:r>
      <w:r w:rsidR="00390831" w:rsidRPr="00BC0A38">
        <w:rPr>
          <w:rFonts w:ascii="Times New Roman" w:hAnsi="Times New Roman"/>
          <w:sz w:val="24"/>
          <w:szCs w:val="24"/>
          <w:lang w:val="sr-Cyrl-CS"/>
        </w:rPr>
        <w:t>. и</w:t>
      </w:r>
      <w:r w:rsidR="00246C3B" w:rsidRPr="00BC0A38">
        <w:rPr>
          <w:rFonts w:ascii="Times New Roman" w:hAnsi="Times New Roman"/>
          <w:sz w:val="24"/>
          <w:szCs w:val="24"/>
          <w:lang w:val="sr-Cyrl-CS"/>
        </w:rPr>
        <w:t xml:space="preserve"> </w:t>
      </w:r>
      <w:r w:rsidR="00A17560" w:rsidRPr="00BC0A38">
        <w:rPr>
          <w:rFonts w:ascii="Times New Roman" w:hAnsi="Times New Roman"/>
          <w:sz w:val="24"/>
          <w:szCs w:val="24"/>
          <w:lang w:val="sr-Cyrl-CS"/>
        </w:rPr>
        <w:t>17</w:t>
      </w:r>
      <w:r w:rsidR="00390831" w:rsidRPr="00BC0A38">
        <w:rPr>
          <w:rFonts w:ascii="Times New Roman" w:hAnsi="Times New Roman"/>
          <w:sz w:val="24"/>
          <w:szCs w:val="24"/>
          <w:lang w:val="sr-Cyrl-CS"/>
        </w:rPr>
        <w:t>. овог члана</w:t>
      </w:r>
      <w:r w:rsidR="00EC6615" w:rsidRPr="00BC0A38">
        <w:rPr>
          <w:rFonts w:ascii="Times New Roman" w:hAnsi="Times New Roman"/>
          <w:sz w:val="24"/>
          <w:szCs w:val="24"/>
          <w:lang w:val="sr-Cyrl-CS"/>
        </w:rPr>
        <w:t>,</w:t>
      </w:r>
      <w:r w:rsidR="00390831" w:rsidRPr="00BC0A38">
        <w:rPr>
          <w:rFonts w:ascii="Times New Roman" w:hAnsi="Times New Roman"/>
          <w:sz w:val="24"/>
          <w:szCs w:val="24"/>
          <w:lang w:val="sr-Cyrl-CS"/>
        </w:rPr>
        <w:t xml:space="preserve"> као </w:t>
      </w:r>
      <w:r w:rsidR="00A349C5" w:rsidRPr="00BC0A38">
        <w:rPr>
          <w:rFonts w:ascii="Times New Roman" w:hAnsi="Times New Roman"/>
          <w:sz w:val="24"/>
          <w:szCs w:val="24"/>
          <w:lang w:val="sr-Cyrl-CS"/>
        </w:rPr>
        <w:t>и начин достављања података из става</w:t>
      </w:r>
      <w:r w:rsidR="009E5E33" w:rsidRPr="00BC0A38">
        <w:rPr>
          <w:rFonts w:ascii="Times New Roman" w:hAnsi="Times New Roman"/>
          <w:sz w:val="24"/>
          <w:szCs w:val="24"/>
          <w:lang w:val="sr-Cyrl-CS"/>
        </w:rPr>
        <w:t xml:space="preserve"> </w:t>
      </w:r>
      <w:r w:rsidR="00A17560" w:rsidRPr="00BC0A38">
        <w:rPr>
          <w:rFonts w:ascii="Times New Roman" w:hAnsi="Times New Roman"/>
          <w:sz w:val="24"/>
          <w:szCs w:val="24"/>
          <w:lang w:val="sr-Cyrl-CS"/>
        </w:rPr>
        <w:t>16</w:t>
      </w:r>
      <w:r w:rsidR="00A349C5" w:rsidRPr="00BC0A38">
        <w:rPr>
          <w:rFonts w:ascii="Times New Roman" w:hAnsi="Times New Roman"/>
          <w:sz w:val="24"/>
          <w:szCs w:val="24"/>
          <w:lang w:val="sr-Cyrl-CS"/>
        </w:rPr>
        <w:t>. овог члана</w:t>
      </w:r>
      <w:r w:rsidR="00390831" w:rsidRPr="00BC0A38">
        <w:rPr>
          <w:rFonts w:ascii="Times New Roman" w:hAnsi="Times New Roman"/>
          <w:sz w:val="24"/>
          <w:szCs w:val="24"/>
          <w:lang w:val="sr-Cyrl-CS"/>
        </w:rPr>
        <w:t>.</w:t>
      </w:r>
    </w:p>
    <w:p w:rsidR="00FC0858" w:rsidRPr="00BC0A38" w:rsidRDefault="00FC0858" w:rsidP="00FC0858">
      <w:pPr>
        <w:tabs>
          <w:tab w:val="left" w:pos="720"/>
        </w:tabs>
        <w:rPr>
          <w:lang w:val="sr-Cyrl-CS"/>
        </w:rPr>
      </w:pPr>
      <w:r w:rsidRPr="00BC0A38">
        <w:rPr>
          <w:lang w:val="sr-Cyrl-CS"/>
        </w:rPr>
        <w:t>Е</w:t>
      </w:r>
      <w:r w:rsidR="009E5E33" w:rsidRPr="00BC0A38">
        <w:rPr>
          <w:lang w:val="sr-Cyrl-CS"/>
        </w:rPr>
        <w:t xml:space="preserve">виденције </w:t>
      </w:r>
      <w:r w:rsidR="00B37880" w:rsidRPr="00BC0A38">
        <w:rPr>
          <w:lang w:val="sr-Cyrl-CS"/>
        </w:rPr>
        <w:t>из ст.</w:t>
      </w:r>
      <w:r w:rsidR="00246C3B" w:rsidRPr="00BC0A38">
        <w:rPr>
          <w:lang w:val="sr-Cyrl-CS"/>
        </w:rPr>
        <w:t xml:space="preserve"> </w:t>
      </w:r>
      <w:r w:rsidR="00A17560" w:rsidRPr="00BC0A38">
        <w:rPr>
          <w:lang w:val="sr-Cyrl-CS"/>
        </w:rPr>
        <w:t>11</w:t>
      </w:r>
      <w:r w:rsidR="00B37880" w:rsidRPr="00BC0A38">
        <w:rPr>
          <w:lang w:val="sr-Cyrl-CS"/>
        </w:rPr>
        <w:t>. и</w:t>
      </w:r>
      <w:r w:rsidR="00246C3B" w:rsidRPr="00BC0A38">
        <w:rPr>
          <w:lang w:val="sr-Cyrl-CS"/>
        </w:rPr>
        <w:t xml:space="preserve"> </w:t>
      </w:r>
      <w:r w:rsidR="00A17560" w:rsidRPr="00BC0A38">
        <w:rPr>
          <w:lang w:val="sr-Cyrl-CS"/>
        </w:rPr>
        <w:t>12</w:t>
      </w:r>
      <w:r w:rsidR="00B37880" w:rsidRPr="00BC0A38">
        <w:rPr>
          <w:lang w:val="sr-Cyrl-CS"/>
        </w:rPr>
        <w:t xml:space="preserve">. </w:t>
      </w:r>
      <w:r w:rsidR="00A349C5" w:rsidRPr="00BC0A38">
        <w:rPr>
          <w:lang w:val="sr-Cyrl-CS"/>
        </w:rPr>
        <w:t xml:space="preserve">овог члана </w:t>
      </w:r>
      <w:r w:rsidR="00FC07A2" w:rsidRPr="00BC0A38">
        <w:rPr>
          <w:lang w:val="sr-Cyrl-CS"/>
        </w:rPr>
        <w:t>садрже</w:t>
      </w:r>
      <w:r w:rsidRPr="00BC0A38">
        <w:rPr>
          <w:lang w:val="sr-Cyrl-CS"/>
        </w:rPr>
        <w:t xml:space="preserve"> податак о регистрацији домаћег привредног друштва, другог правног лица, предузетника, односно пољопривредника</w:t>
      </w:r>
      <w:r w:rsidR="00FC07A2" w:rsidRPr="00BC0A38">
        <w:rPr>
          <w:lang w:val="sr-Cyrl-CS"/>
        </w:rPr>
        <w:t xml:space="preserve"> и</w:t>
      </w:r>
      <w:r w:rsidRPr="00BC0A38">
        <w:rPr>
          <w:lang w:val="sr-Cyrl-CS"/>
        </w:rPr>
        <w:t xml:space="preserve"> податке о издатим потврдама из ст. 16. и 17. овог члана.</w:t>
      </w:r>
    </w:p>
    <w:p w:rsidR="00720E51" w:rsidRPr="00BC0A38" w:rsidRDefault="00FC0858" w:rsidP="00A22F4A">
      <w:pPr>
        <w:tabs>
          <w:tab w:val="left" w:pos="720"/>
        </w:tabs>
        <w:rPr>
          <w:lang w:val="sr-Cyrl-CS"/>
        </w:rPr>
      </w:pPr>
      <w:r w:rsidRPr="00BC0A38">
        <w:rPr>
          <w:lang w:val="sr-Cyrl-CS"/>
        </w:rPr>
        <w:t xml:space="preserve">Податак </w:t>
      </w:r>
      <w:r w:rsidR="00A349C5" w:rsidRPr="00BC0A38">
        <w:rPr>
          <w:lang w:val="sr-Cyrl-CS"/>
        </w:rPr>
        <w:t>кој</w:t>
      </w:r>
      <w:r w:rsidRPr="00BC0A38">
        <w:rPr>
          <w:lang w:val="sr-Cyrl-CS"/>
        </w:rPr>
        <w:t>и</w:t>
      </w:r>
      <w:r w:rsidR="00A349C5" w:rsidRPr="00BC0A38">
        <w:rPr>
          <w:lang w:val="sr-Cyrl-CS"/>
        </w:rPr>
        <w:t xml:space="preserve"> се односи на пољопривредника садржи име, презиме, место и датум рођења лица као податке о личности</w:t>
      </w:r>
      <w:r w:rsidR="00DA140E" w:rsidRPr="00BC0A38">
        <w:rPr>
          <w:lang w:val="sr-Cyrl-CS"/>
        </w:rPr>
        <w:t>, у складу са законом који уређује заштиту података о личности</w:t>
      </w:r>
      <w:r w:rsidR="00A349C5" w:rsidRPr="00BC0A38">
        <w:rPr>
          <w:lang w:val="sr-Cyrl-CS"/>
        </w:rPr>
        <w:t>.</w:t>
      </w:r>
    </w:p>
    <w:p w:rsidR="00A349C5" w:rsidRPr="00BC0A38" w:rsidRDefault="00720E51" w:rsidP="00A22F4A">
      <w:pPr>
        <w:tabs>
          <w:tab w:val="left" w:pos="720"/>
        </w:tabs>
        <w:rPr>
          <w:lang w:val="sr-Cyrl-CS"/>
        </w:rPr>
      </w:pPr>
      <w:r w:rsidRPr="00BC0A38">
        <w:rPr>
          <w:lang w:val="sr-Cyrl-CS"/>
        </w:rPr>
        <w:t>Решење из става 17</w:t>
      </w:r>
      <w:r w:rsidR="009712A2" w:rsidRPr="00BC0A38">
        <w:rPr>
          <w:lang w:val="sr-Cyrl-CS"/>
        </w:rPr>
        <w:t>. овог члана</w:t>
      </w:r>
      <w:r w:rsidR="00A95382" w:rsidRPr="00BC0A38">
        <w:rPr>
          <w:lang w:val="sr-Cyrl-CS"/>
        </w:rPr>
        <w:t>, решење о упису промене података у евиденцију из става 12.</w:t>
      </w:r>
      <w:r w:rsidR="00D5028E">
        <w:rPr>
          <w:lang w:val="sr-Cyrl-CS"/>
        </w:rPr>
        <w:t xml:space="preserve"> </w:t>
      </w:r>
      <w:r w:rsidR="00030A20" w:rsidRPr="00BC0A38">
        <w:rPr>
          <w:lang w:val="sr-Cyrl-CS"/>
        </w:rPr>
        <w:t>овог члана</w:t>
      </w:r>
      <w:r w:rsidR="009712A2" w:rsidRPr="00BC0A38">
        <w:rPr>
          <w:lang w:val="sr-Cyrl-CS"/>
        </w:rPr>
        <w:t xml:space="preserve"> </w:t>
      </w:r>
      <w:r w:rsidR="00A95382" w:rsidRPr="00BC0A38">
        <w:rPr>
          <w:lang w:val="sr-Cyrl-CS"/>
        </w:rPr>
        <w:t>које доноси Министарство,</w:t>
      </w:r>
      <w:r w:rsidRPr="00BC0A38">
        <w:rPr>
          <w:lang w:val="sr-Cyrl-CS"/>
        </w:rPr>
        <w:t xml:space="preserve"> као и решење </w:t>
      </w:r>
      <w:r w:rsidR="00DC08E7" w:rsidRPr="00BC0A38">
        <w:rPr>
          <w:lang w:val="sr-Cyrl-CS"/>
        </w:rPr>
        <w:t xml:space="preserve">по жалби </w:t>
      </w:r>
      <w:r w:rsidR="00A95382" w:rsidRPr="00BC0A38">
        <w:rPr>
          <w:lang w:val="sr-Cyrl-CS"/>
        </w:rPr>
        <w:t xml:space="preserve">на првостепено решење органа општинске, односно </w:t>
      </w:r>
      <w:r w:rsidR="008D6BF0">
        <w:rPr>
          <w:lang w:val="sr-Cyrl-CS"/>
        </w:rPr>
        <w:t>градске управе, односно управе г</w:t>
      </w:r>
      <w:r w:rsidR="00A95382" w:rsidRPr="00BC0A38">
        <w:rPr>
          <w:lang w:val="sr-Cyrl-CS"/>
        </w:rPr>
        <w:t>рада Београда</w:t>
      </w:r>
      <w:r w:rsidRPr="00BC0A38">
        <w:rPr>
          <w:lang w:val="sr-Cyrl-CS"/>
        </w:rPr>
        <w:t xml:space="preserve"> </w:t>
      </w:r>
      <w:r w:rsidR="00DC08E7" w:rsidRPr="00BC0A38">
        <w:rPr>
          <w:lang w:val="sr-Cyrl-CS"/>
        </w:rPr>
        <w:t xml:space="preserve">које доноси Министарство </w:t>
      </w:r>
      <w:r w:rsidRPr="00BC0A38">
        <w:rPr>
          <w:lang w:val="sr-Cyrl-CS"/>
        </w:rPr>
        <w:t>је коначно.</w:t>
      </w:r>
      <w:r w:rsidR="00CE1ACE" w:rsidRPr="00BC0A38">
        <w:rPr>
          <w:lang w:val="sr-Cyrl-CS"/>
        </w:rPr>
        <w:t>”</w:t>
      </w:r>
    </w:p>
    <w:bookmarkEnd w:id="0"/>
    <w:p w:rsidR="00EC6615" w:rsidRPr="00BC0A38" w:rsidRDefault="00EC6615" w:rsidP="00A22F4A">
      <w:pPr>
        <w:pStyle w:val="ListParagraph1"/>
        <w:spacing w:after="0"/>
        <w:rPr>
          <w:lang w:val="sr-Cyrl-CS"/>
        </w:rPr>
      </w:pPr>
    </w:p>
    <w:p w:rsidR="00E42F4B" w:rsidRPr="00BC0A38" w:rsidRDefault="00E42F4B" w:rsidP="00975665">
      <w:pPr>
        <w:pStyle w:val="ListParagraph1"/>
        <w:spacing w:after="0"/>
        <w:rPr>
          <w:lang w:val="sr-Cyrl-CS"/>
        </w:rPr>
      </w:pPr>
      <w:r w:rsidRPr="00BC0A38">
        <w:rPr>
          <w:lang w:val="sr-Cyrl-CS"/>
        </w:rPr>
        <w:t>Члан 3.</w:t>
      </w:r>
    </w:p>
    <w:p w:rsidR="00136ADC" w:rsidRPr="00BC0A38" w:rsidRDefault="006A5236" w:rsidP="00E42F4B">
      <w:pPr>
        <w:rPr>
          <w:lang w:val="sr-Cyrl-CS"/>
        </w:rPr>
      </w:pPr>
      <w:r w:rsidRPr="00BC0A38">
        <w:rPr>
          <w:lang w:val="sr-Cyrl-CS"/>
        </w:rPr>
        <w:t>У ч</w:t>
      </w:r>
      <w:r w:rsidR="00E42F4B" w:rsidRPr="00BC0A38">
        <w:rPr>
          <w:lang w:val="sr-Cyrl-CS"/>
        </w:rPr>
        <w:t>лан</w:t>
      </w:r>
      <w:r w:rsidRPr="00BC0A38">
        <w:rPr>
          <w:lang w:val="sr-Cyrl-CS"/>
        </w:rPr>
        <w:t>у</w:t>
      </w:r>
      <w:r w:rsidR="00E42F4B" w:rsidRPr="00BC0A38">
        <w:rPr>
          <w:lang w:val="sr-Cyrl-CS"/>
        </w:rPr>
        <w:t xml:space="preserve"> 6. </w:t>
      </w:r>
      <w:r w:rsidR="00136ADC" w:rsidRPr="00BC0A38">
        <w:rPr>
          <w:lang w:val="sr-Cyrl-CS"/>
        </w:rPr>
        <w:t>став 1. мења се и гласи:</w:t>
      </w:r>
    </w:p>
    <w:p w:rsidR="00136ADC" w:rsidRPr="00BC0A38" w:rsidRDefault="00A87E79" w:rsidP="00136ADC">
      <w:pPr>
        <w:spacing w:after="0"/>
        <w:rPr>
          <w:lang w:val="sr-Cyrl-CS"/>
        </w:rPr>
      </w:pPr>
      <w:r w:rsidRPr="00BC0A38">
        <w:rPr>
          <w:lang w:val="sr-Cyrl-CS"/>
        </w:rPr>
        <w:lastRenderedPageBreak/>
        <w:t>„</w:t>
      </w:r>
      <w:r w:rsidR="00136ADC" w:rsidRPr="00BC0A38">
        <w:rPr>
          <w:lang w:val="sr-Cyrl-CS"/>
        </w:rPr>
        <w:t>Јавни превоз терета може обављати домаће привредно друштво, друго правно лице или предузетник теретним возилом или скупом возила регистрованим у складу са прописима којима се уређује безбедност саобраћаја на путевима, на основу лиценце за превоз, и то за:</w:t>
      </w:r>
    </w:p>
    <w:p w:rsidR="00136ADC" w:rsidRPr="00BC0A38" w:rsidRDefault="00136ADC" w:rsidP="00F651AA">
      <w:pPr>
        <w:numPr>
          <w:ilvl w:val="1"/>
          <w:numId w:val="4"/>
        </w:numPr>
        <w:tabs>
          <w:tab w:val="num" w:pos="567"/>
        </w:tabs>
        <w:ind w:left="993" w:hanging="284"/>
        <w:rPr>
          <w:lang w:val="sr-Cyrl-CS"/>
        </w:rPr>
      </w:pPr>
      <w:r w:rsidRPr="00BC0A38">
        <w:rPr>
          <w:lang w:val="sr-Cyrl-CS"/>
        </w:rPr>
        <w:t>јавни превоз терета у домаћем друмском саобраћају и</w:t>
      </w:r>
    </w:p>
    <w:p w:rsidR="00136ADC" w:rsidRPr="00BC0A38" w:rsidRDefault="00136ADC" w:rsidP="00F651AA">
      <w:pPr>
        <w:numPr>
          <w:ilvl w:val="1"/>
          <w:numId w:val="4"/>
        </w:numPr>
        <w:tabs>
          <w:tab w:val="num" w:pos="567"/>
        </w:tabs>
        <w:ind w:left="993" w:hanging="284"/>
        <w:rPr>
          <w:lang w:val="sr-Cyrl-CS"/>
        </w:rPr>
      </w:pPr>
      <w:r w:rsidRPr="00BC0A38">
        <w:rPr>
          <w:lang w:val="sr-Cyrl-CS"/>
        </w:rPr>
        <w:t>јавни превоз терета у домаћем и међународном друмском саобраћају.</w:t>
      </w:r>
      <w:r w:rsidR="00CE1ACE" w:rsidRPr="00BC0A38">
        <w:rPr>
          <w:lang w:val="sr-Cyrl-CS"/>
        </w:rPr>
        <w:t>”</w:t>
      </w:r>
    </w:p>
    <w:p w:rsidR="00E42F4B" w:rsidRPr="00BC0A38" w:rsidRDefault="00136ADC" w:rsidP="00E42F4B">
      <w:pPr>
        <w:rPr>
          <w:lang w:val="sr-Cyrl-CS"/>
        </w:rPr>
      </w:pPr>
      <w:r w:rsidRPr="00BC0A38">
        <w:rPr>
          <w:lang w:val="sr-Cyrl-CS"/>
        </w:rPr>
        <w:t xml:space="preserve">У </w:t>
      </w:r>
      <w:r w:rsidR="006A5236" w:rsidRPr="00BC0A38">
        <w:rPr>
          <w:lang w:val="sr-Cyrl-CS"/>
        </w:rPr>
        <w:t>став</w:t>
      </w:r>
      <w:r w:rsidRPr="00BC0A38">
        <w:rPr>
          <w:lang w:val="sr-Cyrl-CS"/>
        </w:rPr>
        <w:t>у</w:t>
      </w:r>
      <w:r w:rsidR="006A5236" w:rsidRPr="00BC0A38">
        <w:rPr>
          <w:lang w:val="sr-Cyrl-CS"/>
        </w:rPr>
        <w:t xml:space="preserve"> 5. </w:t>
      </w:r>
      <w:r w:rsidR="00A17560" w:rsidRPr="00BC0A38">
        <w:rPr>
          <w:lang w:val="sr-Cyrl-CS"/>
        </w:rPr>
        <w:t xml:space="preserve">тачка </w:t>
      </w:r>
      <w:r w:rsidR="006A5236" w:rsidRPr="00BC0A38">
        <w:rPr>
          <w:lang w:val="sr-Cyrl-CS"/>
        </w:rPr>
        <w:t xml:space="preserve">5) </w:t>
      </w:r>
      <w:r w:rsidR="00E42F4B" w:rsidRPr="00BC0A38">
        <w:rPr>
          <w:lang w:val="sr-Cyrl-CS"/>
        </w:rPr>
        <w:t>мења се</w:t>
      </w:r>
      <w:r w:rsidRPr="00BC0A38">
        <w:rPr>
          <w:lang w:val="sr-Cyrl-CS"/>
        </w:rPr>
        <w:t xml:space="preserve"> </w:t>
      </w:r>
      <w:r w:rsidR="00E42F4B" w:rsidRPr="00BC0A38">
        <w:rPr>
          <w:lang w:val="sr-Cyrl-CS"/>
        </w:rPr>
        <w:t>и гласи:</w:t>
      </w:r>
    </w:p>
    <w:p w:rsidR="00E42F4B" w:rsidRPr="00BC0A38" w:rsidRDefault="006A5236" w:rsidP="00F71525">
      <w:pPr>
        <w:ind w:firstLine="720"/>
        <w:rPr>
          <w:lang w:val="sr-Cyrl-CS"/>
        </w:rPr>
      </w:pPr>
      <w:r w:rsidRPr="00BC0A38">
        <w:rPr>
          <w:lang w:val="sr-Cyrl-CS"/>
        </w:rPr>
        <w:t xml:space="preserve">„5) </w:t>
      </w:r>
      <w:r w:rsidR="00E42F4B" w:rsidRPr="00BC0A38">
        <w:rPr>
          <w:lang w:val="sr-Cyrl-CS"/>
        </w:rPr>
        <w:t>превоз терета</w:t>
      </w:r>
      <w:r w:rsidR="00B01EC7" w:rsidRPr="00BC0A38">
        <w:rPr>
          <w:lang w:val="sr-Cyrl-CS"/>
        </w:rPr>
        <w:t xml:space="preserve"> у друмском саобраћају</w:t>
      </w:r>
      <w:r w:rsidR="00E42F4B" w:rsidRPr="00BC0A38">
        <w:rPr>
          <w:lang w:val="sr-Cyrl-CS"/>
        </w:rPr>
        <w:t xml:space="preserve"> теретним возилом или скупом возила чија највећа дозвољена маса не прелази 3.500 kg</w:t>
      </w:r>
      <w:r w:rsidR="009E5E33" w:rsidRPr="00BC0A38">
        <w:rPr>
          <w:lang w:val="sr-Cyrl-CS"/>
        </w:rPr>
        <w:t>.”</w:t>
      </w:r>
    </w:p>
    <w:p w:rsidR="00A17560" w:rsidRPr="00BC0A38" w:rsidRDefault="00EF7C2C" w:rsidP="006A5236">
      <w:pPr>
        <w:ind w:left="720" w:firstLine="0"/>
        <w:rPr>
          <w:lang w:val="sr-Cyrl-CS"/>
        </w:rPr>
      </w:pPr>
      <w:r w:rsidRPr="00BC0A38">
        <w:rPr>
          <w:lang w:val="sr-Cyrl-CS"/>
        </w:rPr>
        <w:t>Т</w:t>
      </w:r>
      <w:r w:rsidR="00A17560" w:rsidRPr="00BC0A38">
        <w:rPr>
          <w:lang w:val="sr-Cyrl-CS"/>
        </w:rPr>
        <w:t>ачка 6. брише се.</w:t>
      </w:r>
    </w:p>
    <w:p w:rsidR="001931AC" w:rsidRPr="00BC0A38" w:rsidRDefault="001931AC" w:rsidP="00975665">
      <w:pPr>
        <w:pStyle w:val="ListParagraph1"/>
        <w:spacing w:after="0"/>
        <w:rPr>
          <w:lang w:val="sr-Cyrl-CS"/>
        </w:rPr>
      </w:pPr>
    </w:p>
    <w:p w:rsidR="00892F0C" w:rsidRPr="00BC0A38" w:rsidRDefault="00892F0C" w:rsidP="00975665">
      <w:pPr>
        <w:pStyle w:val="ListParagraph1"/>
        <w:spacing w:after="0"/>
        <w:rPr>
          <w:lang w:val="sr-Cyrl-CS"/>
        </w:rPr>
      </w:pPr>
      <w:r w:rsidRPr="00BC0A38">
        <w:rPr>
          <w:lang w:val="sr-Cyrl-CS"/>
        </w:rPr>
        <w:t>Члан 4.</w:t>
      </w:r>
    </w:p>
    <w:p w:rsidR="005F3695" w:rsidRPr="00BC0A38" w:rsidRDefault="00892F0C" w:rsidP="00892F0C">
      <w:pPr>
        <w:rPr>
          <w:lang w:val="sr-Cyrl-CS"/>
        </w:rPr>
      </w:pPr>
      <w:r w:rsidRPr="00BC0A38">
        <w:rPr>
          <w:lang w:val="sr-Cyrl-CS"/>
        </w:rPr>
        <w:t xml:space="preserve">У члану 8. </w:t>
      </w:r>
      <w:r w:rsidR="005F3695" w:rsidRPr="00BC0A38">
        <w:rPr>
          <w:lang w:val="sr-Cyrl-CS"/>
        </w:rPr>
        <w:t>став 1. тачка 1</w:t>
      </w:r>
      <w:r w:rsidR="00EC6615" w:rsidRPr="00BC0A38">
        <w:rPr>
          <w:lang w:val="sr-Cyrl-CS"/>
        </w:rPr>
        <w:t>.</w:t>
      </w:r>
      <w:r w:rsidR="005F3695" w:rsidRPr="00BC0A38">
        <w:rPr>
          <w:lang w:val="sr-Cyrl-CS"/>
        </w:rPr>
        <w:t xml:space="preserve"> подтачка 4) мења се и гласи:</w:t>
      </w:r>
    </w:p>
    <w:p w:rsidR="005F3695" w:rsidRPr="00E65716" w:rsidRDefault="005F3695" w:rsidP="005F3695">
      <w:pPr>
        <w:pStyle w:val="T-98-2"/>
        <w:tabs>
          <w:tab w:val="clear" w:pos="2153"/>
          <w:tab w:val="left" w:pos="993"/>
        </w:tabs>
        <w:ind w:firstLine="709"/>
        <w:rPr>
          <w:rFonts w:ascii="Times New Roman" w:hAnsi="Times New Roman"/>
          <w:sz w:val="24"/>
          <w:szCs w:val="24"/>
        </w:rPr>
      </w:pPr>
      <w:r w:rsidRPr="00BC0A38">
        <w:rPr>
          <w:rFonts w:ascii="Times New Roman" w:hAnsi="Times New Roman"/>
          <w:sz w:val="24"/>
          <w:szCs w:val="24"/>
          <w:lang w:val="sr-Cyrl-CS"/>
        </w:rPr>
        <w:t xml:space="preserve">„4) није, у последње две године, </w:t>
      </w:r>
      <w:r w:rsidR="002718A4" w:rsidRPr="00BC0A38">
        <w:rPr>
          <w:rFonts w:ascii="Times New Roman" w:hAnsi="Times New Roman"/>
          <w:sz w:val="24"/>
          <w:szCs w:val="24"/>
          <w:lang w:val="sr-Cyrl-CS"/>
        </w:rPr>
        <w:t xml:space="preserve">било </w:t>
      </w:r>
      <w:r w:rsidRPr="00BC0A38">
        <w:rPr>
          <w:rFonts w:ascii="Times New Roman" w:hAnsi="Times New Roman"/>
          <w:sz w:val="24"/>
          <w:szCs w:val="24"/>
          <w:lang w:val="sr-Cyrl-CS"/>
        </w:rPr>
        <w:t>три или више пута, правноснажн</w:t>
      </w:r>
      <w:r w:rsidR="002718A4" w:rsidRPr="00BC0A38">
        <w:rPr>
          <w:rFonts w:ascii="Times New Roman" w:hAnsi="Times New Roman"/>
          <w:sz w:val="24"/>
          <w:szCs w:val="24"/>
          <w:lang w:val="sr-Cyrl-CS"/>
        </w:rPr>
        <w:t>ом</w:t>
      </w:r>
      <w:r w:rsidRPr="00BC0A38">
        <w:rPr>
          <w:rFonts w:ascii="Times New Roman" w:hAnsi="Times New Roman"/>
          <w:sz w:val="24"/>
          <w:szCs w:val="24"/>
          <w:lang w:val="sr-Cyrl-CS"/>
        </w:rPr>
        <w:t xml:space="preserve"> пресуд</w:t>
      </w:r>
      <w:r w:rsidR="002718A4" w:rsidRPr="00BC0A38">
        <w:rPr>
          <w:rFonts w:ascii="Times New Roman" w:hAnsi="Times New Roman"/>
          <w:sz w:val="24"/>
          <w:szCs w:val="24"/>
          <w:lang w:val="sr-Cyrl-CS"/>
        </w:rPr>
        <w:t>ом</w:t>
      </w:r>
      <w:r w:rsidRPr="00BC0A38">
        <w:rPr>
          <w:rFonts w:ascii="Times New Roman" w:hAnsi="Times New Roman"/>
          <w:sz w:val="24"/>
          <w:szCs w:val="24"/>
          <w:lang w:val="sr-Cyrl-CS"/>
        </w:rPr>
        <w:t xml:space="preserve"> привредног суда, </w:t>
      </w:r>
      <w:r w:rsidR="002718A4" w:rsidRPr="00BC0A38">
        <w:rPr>
          <w:rFonts w:ascii="Times New Roman" w:hAnsi="Times New Roman"/>
          <w:sz w:val="24"/>
          <w:szCs w:val="24"/>
          <w:lang w:val="sr-Cyrl-CS"/>
        </w:rPr>
        <w:t xml:space="preserve">кажњено </w:t>
      </w:r>
      <w:r w:rsidRPr="00BC0A38">
        <w:rPr>
          <w:rFonts w:ascii="Times New Roman" w:hAnsi="Times New Roman"/>
          <w:sz w:val="24"/>
          <w:szCs w:val="24"/>
          <w:lang w:val="sr-Cyrl-CS"/>
        </w:rPr>
        <w:t>за тежи привредни преступ у области</w:t>
      </w:r>
      <w:r w:rsidR="002718A4" w:rsidRPr="00BC0A38">
        <w:rPr>
          <w:rFonts w:ascii="Times New Roman" w:hAnsi="Times New Roman"/>
          <w:sz w:val="24"/>
          <w:szCs w:val="24"/>
          <w:lang w:val="sr-Cyrl-CS"/>
        </w:rPr>
        <w:t>ма</w:t>
      </w:r>
      <w:r w:rsidRPr="00BC0A38">
        <w:rPr>
          <w:rFonts w:ascii="Times New Roman" w:hAnsi="Times New Roman"/>
          <w:sz w:val="24"/>
          <w:szCs w:val="24"/>
          <w:lang w:val="sr-Cyrl-CS"/>
        </w:rPr>
        <w:t xml:space="preserve"> јавног превоза у друмском саобраћају и безбедности саобраћаја на путевима за који је прописана новчана казна у износу од најмање 100.000 динара;</w:t>
      </w:r>
      <w:r w:rsidR="00CE1ACE" w:rsidRPr="00BC0A38">
        <w:rPr>
          <w:rFonts w:ascii="Times New Roman" w:hAnsi="Times New Roman"/>
          <w:sz w:val="24"/>
          <w:szCs w:val="24"/>
          <w:lang w:val="sr-Cyrl-CS"/>
        </w:rPr>
        <w:t>”</w:t>
      </w:r>
      <w:r w:rsidR="00E65716">
        <w:rPr>
          <w:rFonts w:ascii="Times New Roman" w:hAnsi="Times New Roman"/>
          <w:sz w:val="24"/>
          <w:szCs w:val="24"/>
        </w:rPr>
        <w:t>.</w:t>
      </w:r>
    </w:p>
    <w:p w:rsidR="00892F0C" w:rsidRPr="00BC0A38" w:rsidRDefault="005F3695" w:rsidP="00892F0C">
      <w:pPr>
        <w:rPr>
          <w:lang w:val="sr-Cyrl-CS"/>
        </w:rPr>
      </w:pPr>
      <w:r w:rsidRPr="00BC0A38">
        <w:rPr>
          <w:lang w:val="sr-Cyrl-CS"/>
        </w:rPr>
        <w:t>У</w:t>
      </w:r>
      <w:r w:rsidR="00EC6615" w:rsidRPr="00BC0A38">
        <w:rPr>
          <w:lang w:val="sr-Cyrl-CS"/>
        </w:rPr>
        <w:t xml:space="preserve"> </w:t>
      </w:r>
      <w:r w:rsidR="00892F0C" w:rsidRPr="00BC0A38">
        <w:rPr>
          <w:lang w:val="sr-Cyrl-CS"/>
        </w:rPr>
        <w:t>тачк</w:t>
      </w:r>
      <w:r w:rsidR="00BA7095" w:rsidRPr="00BC0A38">
        <w:rPr>
          <w:lang w:val="sr-Cyrl-CS"/>
        </w:rPr>
        <w:t>и</w:t>
      </w:r>
      <w:r w:rsidR="00892F0C" w:rsidRPr="00BC0A38">
        <w:rPr>
          <w:lang w:val="sr-Cyrl-CS"/>
        </w:rPr>
        <w:t xml:space="preserve"> 2</w:t>
      </w:r>
      <w:r w:rsidR="00EC6615" w:rsidRPr="00BC0A38">
        <w:rPr>
          <w:lang w:val="sr-Cyrl-CS"/>
        </w:rPr>
        <w:t>.</w:t>
      </w:r>
      <w:r w:rsidR="00892F0C" w:rsidRPr="00BC0A38">
        <w:rPr>
          <w:lang w:val="sr-Cyrl-CS"/>
        </w:rPr>
        <w:t xml:space="preserve"> подтачка 1</w:t>
      </w:r>
      <w:r w:rsidR="00EC6615" w:rsidRPr="00BC0A38">
        <w:rPr>
          <w:lang w:val="sr-Cyrl-CS"/>
        </w:rPr>
        <w:t>)</w:t>
      </w:r>
      <w:r w:rsidR="00892F0C" w:rsidRPr="00BC0A38">
        <w:rPr>
          <w:lang w:val="sr-Cyrl-CS"/>
        </w:rPr>
        <w:t xml:space="preserve"> мења се и гласи:</w:t>
      </w:r>
    </w:p>
    <w:p w:rsidR="00892F0C" w:rsidRPr="00E65716" w:rsidRDefault="005A1B38" w:rsidP="00892F0C">
      <w:pPr>
        <w:pStyle w:val="T-98-2"/>
        <w:tabs>
          <w:tab w:val="clear" w:pos="2153"/>
          <w:tab w:val="left" w:pos="993"/>
        </w:tabs>
        <w:ind w:firstLine="709"/>
        <w:rPr>
          <w:rFonts w:ascii="Times New Roman" w:hAnsi="Times New Roman"/>
          <w:sz w:val="24"/>
          <w:szCs w:val="24"/>
        </w:rPr>
      </w:pPr>
      <w:r w:rsidRPr="00BC0A38">
        <w:rPr>
          <w:rFonts w:ascii="Times New Roman" w:hAnsi="Times New Roman"/>
          <w:sz w:val="24"/>
          <w:szCs w:val="24"/>
          <w:lang w:val="sr-Cyrl-CS"/>
        </w:rPr>
        <w:t>„</w:t>
      </w:r>
      <w:r w:rsidR="00892F0C" w:rsidRPr="00BC0A38">
        <w:rPr>
          <w:rFonts w:ascii="Times New Roman" w:hAnsi="Times New Roman"/>
          <w:sz w:val="24"/>
          <w:szCs w:val="24"/>
          <w:lang w:val="sr-Cyrl-CS"/>
        </w:rPr>
        <w:t xml:space="preserve">1) нема правноснажно изречену заштитну меру забране </w:t>
      </w:r>
      <w:r w:rsidR="00DA140E" w:rsidRPr="00BC0A38">
        <w:rPr>
          <w:rFonts w:ascii="Times New Roman" w:hAnsi="Times New Roman"/>
          <w:sz w:val="24"/>
          <w:szCs w:val="24"/>
          <w:lang w:val="sr-Cyrl-CS"/>
        </w:rPr>
        <w:t xml:space="preserve">правном лицу да се бави одређеном </w:t>
      </w:r>
      <w:r w:rsidR="001D492C" w:rsidRPr="00BC0A38">
        <w:rPr>
          <w:rFonts w:ascii="Times New Roman" w:hAnsi="Times New Roman"/>
          <w:sz w:val="24"/>
          <w:szCs w:val="24"/>
          <w:lang w:val="sr-Cyrl-CS"/>
        </w:rPr>
        <w:t xml:space="preserve">привредном </w:t>
      </w:r>
      <w:r w:rsidR="00DA140E" w:rsidRPr="00BC0A38">
        <w:rPr>
          <w:rFonts w:ascii="Times New Roman" w:hAnsi="Times New Roman"/>
          <w:sz w:val="24"/>
          <w:szCs w:val="24"/>
          <w:lang w:val="sr-Cyrl-CS"/>
        </w:rPr>
        <w:t xml:space="preserve">делатношћу (забране </w:t>
      </w:r>
      <w:r w:rsidR="00892F0C" w:rsidRPr="00BC0A38">
        <w:rPr>
          <w:rFonts w:ascii="Times New Roman" w:hAnsi="Times New Roman"/>
          <w:sz w:val="24"/>
          <w:szCs w:val="24"/>
          <w:lang w:val="sr-Cyrl-CS"/>
        </w:rPr>
        <w:t xml:space="preserve">вршења </w:t>
      </w:r>
      <w:r w:rsidR="002718A4" w:rsidRPr="00BC0A38">
        <w:rPr>
          <w:rFonts w:ascii="Times New Roman" w:hAnsi="Times New Roman"/>
          <w:sz w:val="24"/>
          <w:szCs w:val="24"/>
          <w:lang w:val="sr-Cyrl-CS"/>
        </w:rPr>
        <w:t xml:space="preserve">делатности </w:t>
      </w:r>
      <w:r w:rsidR="00892F0C" w:rsidRPr="00BC0A38">
        <w:rPr>
          <w:rFonts w:ascii="Times New Roman" w:hAnsi="Times New Roman"/>
          <w:sz w:val="24"/>
          <w:szCs w:val="24"/>
          <w:lang w:val="sr-Cyrl-CS"/>
        </w:rPr>
        <w:t>јавног превоза у друмском саобраћају</w:t>
      </w:r>
      <w:r w:rsidR="00DA140E" w:rsidRPr="00BC0A38">
        <w:rPr>
          <w:rFonts w:ascii="Times New Roman" w:hAnsi="Times New Roman"/>
          <w:sz w:val="24"/>
          <w:szCs w:val="24"/>
          <w:lang w:val="sr-Cyrl-CS"/>
        </w:rPr>
        <w:t>)</w:t>
      </w:r>
      <w:r w:rsidR="00892F0C" w:rsidRPr="00BC0A38">
        <w:rPr>
          <w:rFonts w:ascii="Times New Roman" w:hAnsi="Times New Roman"/>
          <w:sz w:val="24"/>
          <w:szCs w:val="24"/>
          <w:lang w:val="sr-Cyrl-CS"/>
        </w:rPr>
        <w:t xml:space="preserve">, </w:t>
      </w:r>
      <w:r w:rsidR="000262F6" w:rsidRPr="00BC0A38">
        <w:rPr>
          <w:rFonts w:ascii="Times New Roman" w:hAnsi="Times New Roman"/>
          <w:sz w:val="24"/>
          <w:szCs w:val="24"/>
          <w:lang w:val="sr-Cyrl-CS"/>
        </w:rPr>
        <w:t>прописану</w:t>
      </w:r>
      <w:r w:rsidR="00892F0C" w:rsidRPr="00BC0A38">
        <w:rPr>
          <w:rFonts w:ascii="Times New Roman" w:hAnsi="Times New Roman"/>
          <w:sz w:val="24"/>
          <w:szCs w:val="24"/>
          <w:lang w:val="sr-Cyrl-CS"/>
        </w:rPr>
        <w:t xml:space="preserve"> законом којим се уређују привредни преступи;</w:t>
      </w:r>
      <w:r w:rsidR="00CE1ACE" w:rsidRPr="00BC0A38">
        <w:rPr>
          <w:rFonts w:ascii="Times New Roman" w:hAnsi="Times New Roman"/>
          <w:sz w:val="24"/>
          <w:szCs w:val="24"/>
          <w:lang w:val="sr-Cyrl-CS"/>
        </w:rPr>
        <w:t>”</w:t>
      </w:r>
      <w:r w:rsidR="00E65716">
        <w:rPr>
          <w:rFonts w:ascii="Times New Roman" w:hAnsi="Times New Roman"/>
          <w:sz w:val="24"/>
          <w:szCs w:val="24"/>
        </w:rPr>
        <w:t>.</w:t>
      </w:r>
    </w:p>
    <w:p w:rsidR="00892F0C" w:rsidRPr="00BC0A38" w:rsidRDefault="00E65716" w:rsidP="00892F0C">
      <w:pPr>
        <w:rPr>
          <w:lang w:val="sr-Cyrl-CS"/>
        </w:rPr>
      </w:pPr>
      <w:r>
        <w:rPr>
          <w:lang w:val="sr-Cyrl-CS"/>
        </w:rPr>
        <w:t>У</w:t>
      </w:r>
      <w:r w:rsidR="00892F0C" w:rsidRPr="00BC0A38">
        <w:rPr>
          <w:lang w:val="sr-Cyrl-CS"/>
        </w:rPr>
        <w:t xml:space="preserve"> тачк</w:t>
      </w:r>
      <w:r w:rsidR="00BA7095" w:rsidRPr="00BC0A38">
        <w:rPr>
          <w:lang w:val="sr-Cyrl-CS"/>
        </w:rPr>
        <w:t>и</w:t>
      </w:r>
      <w:r w:rsidR="00892F0C" w:rsidRPr="00BC0A38">
        <w:rPr>
          <w:lang w:val="sr-Cyrl-CS"/>
        </w:rPr>
        <w:t xml:space="preserve"> 3</w:t>
      </w:r>
      <w:r w:rsidR="00EC6615" w:rsidRPr="00BC0A38">
        <w:rPr>
          <w:lang w:val="sr-Cyrl-CS"/>
        </w:rPr>
        <w:t>.</w:t>
      </w:r>
      <w:r w:rsidR="00892F0C" w:rsidRPr="00BC0A38">
        <w:rPr>
          <w:lang w:val="sr-Cyrl-CS"/>
        </w:rPr>
        <w:t xml:space="preserve"> подтач</w:t>
      </w:r>
      <w:r w:rsidR="00EF7C2C" w:rsidRPr="00BC0A38">
        <w:rPr>
          <w:lang w:val="sr-Cyrl-CS"/>
        </w:rPr>
        <w:t>.</w:t>
      </w:r>
      <w:r w:rsidR="00892F0C" w:rsidRPr="00BC0A38">
        <w:rPr>
          <w:lang w:val="sr-Cyrl-CS"/>
        </w:rPr>
        <w:t xml:space="preserve"> 1) </w:t>
      </w:r>
      <w:r w:rsidR="00EF7C2C" w:rsidRPr="00BC0A38">
        <w:rPr>
          <w:lang w:val="sr-Cyrl-CS"/>
        </w:rPr>
        <w:t xml:space="preserve">и 2) </w:t>
      </w:r>
      <w:r w:rsidR="00892F0C" w:rsidRPr="00BC0A38">
        <w:rPr>
          <w:lang w:val="sr-Cyrl-CS"/>
        </w:rPr>
        <w:t>мења</w:t>
      </w:r>
      <w:r w:rsidR="00EF7C2C" w:rsidRPr="00BC0A38">
        <w:rPr>
          <w:lang w:val="sr-Cyrl-CS"/>
        </w:rPr>
        <w:t>ју</w:t>
      </w:r>
      <w:r w:rsidR="00892F0C" w:rsidRPr="00BC0A38">
        <w:rPr>
          <w:lang w:val="sr-Cyrl-CS"/>
        </w:rPr>
        <w:t xml:space="preserve"> се и глас</w:t>
      </w:r>
      <w:r w:rsidR="00EF7C2C" w:rsidRPr="00BC0A38">
        <w:rPr>
          <w:lang w:val="sr-Cyrl-CS"/>
        </w:rPr>
        <w:t>е</w:t>
      </w:r>
      <w:r w:rsidR="00892F0C" w:rsidRPr="00BC0A38">
        <w:rPr>
          <w:lang w:val="sr-Cyrl-CS"/>
        </w:rPr>
        <w:t>:</w:t>
      </w:r>
    </w:p>
    <w:p w:rsidR="00892F0C" w:rsidRPr="00BC0A38" w:rsidRDefault="005A1B38" w:rsidP="00892F0C">
      <w:pPr>
        <w:pStyle w:val="T-98-2"/>
        <w:tabs>
          <w:tab w:val="clear" w:pos="2153"/>
          <w:tab w:val="left" w:pos="993"/>
        </w:tabs>
        <w:ind w:firstLine="709"/>
        <w:rPr>
          <w:rFonts w:ascii="Times New Roman" w:hAnsi="Times New Roman"/>
          <w:sz w:val="24"/>
          <w:szCs w:val="24"/>
          <w:lang w:val="sr-Cyrl-CS"/>
        </w:rPr>
      </w:pPr>
      <w:r w:rsidRPr="00BC0A38">
        <w:rPr>
          <w:rFonts w:ascii="Times New Roman" w:hAnsi="Times New Roman"/>
          <w:sz w:val="24"/>
          <w:szCs w:val="24"/>
          <w:lang w:val="sr-Cyrl-CS"/>
        </w:rPr>
        <w:t>„</w:t>
      </w:r>
      <w:r w:rsidR="00892F0C" w:rsidRPr="00BC0A38">
        <w:rPr>
          <w:rFonts w:ascii="Times New Roman" w:hAnsi="Times New Roman"/>
          <w:sz w:val="24"/>
          <w:szCs w:val="24"/>
          <w:lang w:val="sr-Cyrl-CS"/>
        </w:rPr>
        <w:t>1) није правноснажно изречена заштитна мера забране</w:t>
      </w:r>
      <w:r w:rsidR="002718A4" w:rsidRPr="00BC0A38">
        <w:rPr>
          <w:rFonts w:ascii="Times New Roman" w:hAnsi="Times New Roman"/>
          <w:sz w:val="24"/>
          <w:szCs w:val="24"/>
          <w:lang w:val="sr-Cyrl-CS"/>
        </w:rPr>
        <w:t xml:space="preserve"> вршења</w:t>
      </w:r>
      <w:r w:rsidR="00DA140E" w:rsidRPr="00BC0A38">
        <w:rPr>
          <w:rFonts w:ascii="Times New Roman" w:hAnsi="Times New Roman"/>
          <w:sz w:val="24"/>
          <w:szCs w:val="24"/>
          <w:lang w:val="sr-Cyrl-CS"/>
        </w:rPr>
        <w:t xml:space="preserve"> одређених делатности (забране вршења</w:t>
      </w:r>
      <w:r w:rsidR="002718A4" w:rsidRPr="00BC0A38">
        <w:rPr>
          <w:rFonts w:ascii="Times New Roman" w:hAnsi="Times New Roman"/>
          <w:sz w:val="24"/>
          <w:szCs w:val="24"/>
          <w:lang w:val="sr-Cyrl-CS"/>
        </w:rPr>
        <w:t xml:space="preserve"> делатности </w:t>
      </w:r>
      <w:r w:rsidR="00892F0C" w:rsidRPr="00BC0A38">
        <w:rPr>
          <w:rFonts w:ascii="Times New Roman" w:hAnsi="Times New Roman"/>
          <w:sz w:val="24"/>
          <w:szCs w:val="24"/>
          <w:lang w:val="sr-Cyrl-CS"/>
        </w:rPr>
        <w:t>јавног превоза у друмском саобраћају</w:t>
      </w:r>
      <w:r w:rsidR="00DA140E" w:rsidRPr="00BC0A38">
        <w:rPr>
          <w:rFonts w:ascii="Times New Roman" w:hAnsi="Times New Roman"/>
          <w:sz w:val="24"/>
          <w:szCs w:val="24"/>
          <w:lang w:val="sr-Cyrl-CS"/>
        </w:rPr>
        <w:t>)</w:t>
      </w:r>
      <w:r w:rsidR="00892F0C" w:rsidRPr="00BC0A38">
        <w:rPr>
          <w:rFonts w:ascii="Times New Roman" w:hAnsi="Times New Roman"/>
          <w:sz w:val="24"/>
          <w:szCs w:val="24"/>
          <w:lang w:val="sr-Cyrl-CS"/>
        </w:rPr>
        <w:t>, прописана законом којим се уређују прекршаји;</w:t>
      </w:r>
    </w:p>
    <w:p w:rsidR="005F3695" w:rsidRPr="00BC0A38" w:rsidRDefault="00EF7C2C" w:rsidP="005F3695">
      <w:pPr>
        <w:pStyle w:val="T-98-2"/>
        <w:tabs>
          <w:tab w:val="clear" w:pos="2153"/>
          <w:tab w:val="left" w:pos="993"/>
        </w:tabs>
        <w:ind w:firstLine="709"/>
        <w:rPr>
          <w:rFonts w:ascii="Times New Roman" w:hAnsi="Times New Roman"/>
          <w:sz w:val="24"/>
          <w:szCs w:val="24"/>
          <w:lang w:val="sr-Cyrl-CS"/>
        </w:rPr>
      </w:pPr>
      <w:r w:rsidRPr="00BC0A38" w:rsidDel="00EF7C2C">
        <w:rPr>
          <w:rFonts w:ascii="Times New Roman" w:hAnsi="Times New Roman"/>
          <w:sz w:val="24"/>
          <w:szCs w:val="24"/>
          <w:lang w:val="sr-Cyrl-CS"/>
        </w:rPr>
        <w:t xml:space="preserve"> </w:t>
      </w:r>
      <w:r w:rsidR="005F3695" w:rsidRPr="00BC0A38">
        <w:rPr>
          <w:rFonts w:ascii="Times New Roman" w:hAnsi="Times New Roman"/>
          <w:sz w:val="24"/>
          <w:szCs w:val="24"/>
          <w:lang w:val="sr-Cyrl-CS"/>
        </w:rPr>
        <w:t>2) није, у последње две године, било три или више пута правноснажном пресудом прекршајног суда кажњено за тежи прекршај у области јавног превоза у друмском саобраћају и безбедности саобраћаја на путевима за који је прописана новчана казна од најмање 300.000 динара.</w:t>
      </w:r>
      <w:r w:rsidR="00CE1ACE" w:rsidRPr="00BC0A38">
        <w:rPr>
          <w:rFonts w:ascii="Times New Roman" w:hAnsi="Times New Roman"/>
          <w:sz w:val="24"/>
          <w:szCs w:val="24"/>
          <w:lang w:val="sr-Cyrl-CS"/>
        </w:rPr>
        <w:t>”</w:t>
      </w:r>
    </w:p>
    <w:p w:rsidR="00892F0C" w:rsidRPr="00BC0A38" w:rsidRDefault="00892F0C" w:rsidP="00892F0C">
      <w:pPr>
        <w:pStyle w:val="T-98-2"/>
        <w:tabs>
          <w:tab w:val="clear" w:pos="2153"/>
          <w:tab w:val="left" w:pos="993"/>
        </w:tabs>
        <w:ind w:firstLine="709"/>
        <w:rPr>
          <w:rFonts w:ascii="Times New Roman" w:hAnsi="Times New Roman"/>
          <w:sz w:val="24"/>
          <w:szCs w:val="24"/>
          <w:lang w:val="sr-Cyrl-CS"/>
        </w:rPr>
      </w:pPr>
    </w:p>
    <w:p w:rsidR="00892F0C" w:rsidRPr="00BC0A38" w:rsidRDefault="00892F0C" w:rsidP="00975665">
      <w:pPr>
        <w:pStyle w:val="ListParagraph1"/>
        <w:spacing w:after="0"/>
        <w:rPr>
          <w:lang w:val="sr-Cyrl-CS"/>
        </w:rPr>
      </w:pPr>
      <w:r w:rsidRPr="00BC0A38">
        <w:rPr>
          <w:lang w:val="sr-Cyrl-CS"/>
        </w:rPr>
        <w:t>Члан 5.</w:t>
      </w:r>
    </w:p>
    <w:p w:rsidR="00034C30" w:rsidRPr="00BC0A38" w:rsidRDefault="00034C30" w:rsidP="00034C30">
      <w:pPr>
        <w:rPr>
          <w:lang w:val="sr-Cyrl-CS"/>
        </w:rPr>
      </w:pPr>
      <w:r w:rsidRPr="00BC0A38">
        <w:rPr>
          <w:lang w:val="sr-Cyrl-CS"/>
        </w:rPr>
        <w:t xml:space="preserve">У члану 11. </w:t>
      </w:r>
      <w:r w:rsidR="00BF4231" w:rsidRPr="00BC0A38">
        <w:rPr>
          <w:lang w:val="sr-Cyrl-CS"/>
        </w:rPr>
        <w:t>ст.</w:t>
      </w:r>
      <w:r w:rsidRPr="00BC0A38">
        <w:rPr>
          <w:lang w:val="sr-Cyrl-CS"/>
        </w:rPr>
        <w:t xml:space="preserve"> 3.</w:t>
      </w:r>
      <w:r w:rsidR="00BF4231" w:rsidRPr="00BC0A38">
        <w:rPr>
          <w:lang w:val="sr-Cyrl-CS"/>
        </w:rPr>
        <w:t xml:space="preserve"> и 4.</w:t>
      </w:r>
      <w:r w:rsidRPr="00BC0A38">
        <w:rPr>
          <w:lang w:val="sr-Cyrl-CS"/>
        </w:rPr>
        <w:t xml:space="preserve"> мења</w:t>
      </w:r>
      <w:r w:rsidR="00BF4231" w:rsidRPr="00BC0A38">
        <w:rPr>
          <w:lang w:val="sr-Cyrl-CS"/>
        </w:rPr>
        <w:t>ју се и гласе</w:t>
      </w:r>
      <w:r w:rsidRPr="00BC0A38">
        <w:rPr>
          <w:lang w:val="sr-Cyrl-CS"/>
        </w:rPr>
        <w:t>:</w:t>
      </w:r>
    </w:p>
    <w:p w:rsidR="00034C30" w:rsidRPr="00BC0A38" w:rsidRDefault="000262F6" w:rsidP="00034C30">
      <w:pPr>
        <w:pStyle w:val="T-98-2"/>
        <w:ind w:firstLine="709"/>
        <w:rPr>
          <w:rFonts w:ascii="Times New Roman" w:hAnsi="Times New Roman"/>
          <w:strike/>
          <w:sz w:val="24"/>
          <w:szCs w:val="24"/>
          <w:lang w:val="sr-Cyrl-CS"/>
        </w:rPr>
      </w:pPr>
      <w:r w:rsidRPr="00BC0A38">
        <w:rPr>
          <w:rFonts w:ascii="Times New Roman" w:hAnsi="Times New Roman"/>
          <w:sz w:val="24"/>
          <w:szCs w:val="24"/>
          <w:lang w:val="sr-Cyrl-CS"/>
        </w:rPr>
        <w:t>„</w:t>
      </w:r>
      <w:r w:rsidR="00034C30" w:rsidRPr="00BC0A38">
        <w:rPr>
          <w:rFonts w:ascii="Times New Roman" w:hAnsi="Times New Roman"/>
          <w:sz w:val="24"/>
          <w:szCs w:val="24"/>
          <w:lang w:val="sr-Cyrl-CS"/>
        </w:rPr>
        <w:t>Комисија из става 2. овог члана састоји се од најмање три члана</w:t>
      </w:r>
      <w:r w:rsidR="00BF4231" w:rsidRPr="00BC0A38">
        <w:rPr>
          <w:rFonts w:ascii="Times New Roman" w:hAnsi="Times New Roman"/>
          <w:sz w:val="24"/>
          <w:szCs w:val="24"/>
          <w:lang w:val="sr-Cyrl-CS"/>
        </w:rPr>
        <w:t>.</w:t>
      </w:r>
      <w:r w:rsidR="00034C30" w:rsidRPr="00BC0A38">
        <w:rPr>
          <w:rFonts w:ascii="Times New Roman" w:hAnsi="Times New Roman"/>
          <w:strike/>
          <w:sz w:val="24"/>
          <w:szCs w:val="24"/>
          <w:lang w:val="sr-Cyrl-CS"/>
        </w:rPr>
        <w:t xml:space="preserve"> </w:t>
      </w:r>
    </w:p>
    <w:p w:rsidR="001401E9" w:rsidRPr="00BC0A38" w:rsidRDefault="001730BC" w:rsidP="001401E9">
      <w:pPr>
        <w:rPr>
          <w:lang w:val="sr-Cyrl-CS"/>
        </w:rPr>
      </w:pPr>
      <w:r w:rsidRPr="00BC0A38">
        <w:rPr>
          <w:lang w:val="sr-Cyrl-CS"/>
        </w:rPr>
        <w:t xml:space="preserve">Комисију из става 2. </w:t>
      </w:r>
      <w:r w:rsidR="00034C30" w:rsidRPr="00BC0A38">
        <w:rPr>
          <w:lang w:val="sr-Cyrl-CS"/>
        </w:rPr>
        <w:t xml:space="preserve">овог члана </w:t>
      </w:r>
      <w:r w:rsidRPr="00BC0A38">
        <w:rPr>
          <w:lang w:val="sr-Cyrl-CS"/>
        </w:rPr>
        <w:t xml:space="preserve">чине </w:t>
      </w:r>
      <w:r w:rsidR="00034C30" w:rsidRPr="00BC0A38">
        <w:rPr>
          <w:lang w:val="sr-Cyrl-CS"/>
        </w:rPr>
        <w:t>лица која имају стечено високо образовање на студијама другог степена (</w:t>
      </w:r>
      <w:r w:rsidR="00034C30" w:rsidRPr="00BC0A38">
        <w:rPr>
          <w:color w:val="000000"/>
          <w:lang w:val="sr-Cyrl-CS"/>
        </w:rPr>
        <w:t>мастер академске студије, мастер струковне студије,</w:t>
      </w:r>
      <w:r w:rsidR="00034C30" w:rsidRPr="00BC0A38">
        <w:rPr>
          <w:lang w:val="sr-Cyrl-CS"/>
        </w:rPr>
        <w:t xml:space="preserve"> специјалистичке струковне студије и специјалистичке академске студије), односно на основним студијама у траја</w:t>
      </w:r>
      <w:r w:rsidR="009F1AA8" w:rsidRPr="00BC0A38">
        <w:rPr>
          <w:lang w:val="sr-Cyrl-CS"/>
        </w:rPr>
        <w:t>њу од најмање четири године на с</w:t>
      </w:r>
      <w:r w:rsidR="00034C30" w:rsidRPr="00BC0A38">
        <w:rPr>
          <w:lang w:val="sr-Cyrl-CS"/>
        </w:rPr>
        <w:t xml:space="preserve">аобраћајном, </w:t>
      </w:r>
      <w:r w:rsidR="009F1AA8" w:rsidRPr="00BC0A38">
        <w:rPr>
          <w:lang w:val="sr-Cyrl-CS"/>
        </w:rPr>
        <w:t>м</w:t>
      </w:r>
      <w:r w:rsidR="00034C30" w:rsidRPr="00BC0A38">
        <w:rPr>
          <w:lang w:val="sr-Cyrl-CS"/>
        </w:rPr>
        <w:t xml:space="preserve">ашинском, </w:t>
      </w:r>
      <w:r w:rsidR="009F1AA8" w:rsidRPr="00BC0A38">
        <w:rPr>
          <w:lang w:val="sr-Cyrl-CS"/>
        </w:rPr>
        <w:t>правном или е</w:t>
      </w:r>
      <w:r w:rsidR="00034C30" w:rsidRPr="00BC0A38">
        <w:rPr>
          <w:lang w:val="sr-Cyrl-CS"/>
        </w:rPr>
        <w:t>кономском факултету и најмање пет година радног искуства</w:t>
      </w:r>
      <w:r w:rsidR="009F1AA8" w:rsidRPr="00BC0A38">
        <w:rPr>
          <w:lang w:val="sr-Cyrl-CS"/>
        </w:rPr>
        <w:t>.</w:t>
      </w:r>
      <w:r w:rsidR="000262F6" w:rsidRPr="00BC0A38">
        <w:rPr>
          <w:lang w:val="sr-Cyrl-CS"/>
        </w:rPr>
        <w:t>”</w:t>
      </w:r>
    </w:p>
    <w:p w:rsidR="00A97102" w:rsidRPr="00BC0A38" w:rsidRDefault="00A97102" w:rsidP="00A97102">
      <w:pPr>
        <w:rPr>
          <w:lang w:val="sr-Cyrl-CS"/>
        </w:rPr>
      </w:pPr>
      <w:r w:rsidRPr="00BC0A38">
        <w:rPr>
          <w:lang w:val="sr-Cyrl-CS"/>
        </w:rPr>
        <w:t>У ставу 6. речи: „Комисија из става 2. овог члана” замењују се реч</w:t>
      </w:r>
      <w:r w:rsidR="00887B99" w:rsidRPr="00BC0A38">
        <w:rPr>
          <w:lang w:val="sr-Cyrl-CS"/>
        </w:rPr>
        <w:t>ју</w:t>
      </w:r>
      <w:r w:rsidRPr="00BC0A38">
        <w:rPr>
          <w:lang w:val="sr-Cyrl-CS"/>
        </w:rPr>
        <w:t>: „Министарство”.</w:t>
      </w:r>
    </w:p>
    <w:p w:rsidR="00CE0CFE" w:rsidRPr="00BC0A38" w:rsidRDefault="00CE0CFE" w:rsidP="00CE0CFE">
      <w:pPr>
        <w:rPr>
          <w:lang w:val="sr-Cyrl-CS"/>
        </w:rPr>
      </w:pPr>
      <w:r w:rsidRPr="00BC0A38">
        <w:rPr>
          <w:lang w:val="sr-Cyrl-CS"/>
        </w:rPr>
        <w:t>У ставу 12. речи: „утврђује висину трошкова полагања испита о професионалној оспособљености уз сагласност министра</w:t>
      </w:r>
      <w:r w:rsidR="008C5A4E">
        <w:rPr>
          <w:lang w:val="sr-Cyrl-CS"/>
        </w:rPr>
        <w:t xml:space="preserve"> надлежног за послове финансијаˮ</w:t>
      </w:r>
      <w:r w:rsidRPr="00BC0A38">
        <w:rPr>
          <w:lang w:val="sr-Cyrl-CS"/>
        </w:rPr>
        <w:t xml:space="preserve"> и запета бришу се.</w:t>
      </w:r>
    </w:p>
    <w:p w:rsidR="00CE0CFE" w:rsidRPr="00BC0A38" w:rsidRDefault="00CE0CFE" w:rsidP="00CE0CFE">
      <w:pPr>
        <w:rPr>
          <w:lang w:val="sr-Cyrl-CS"/>
        </w:rPr>
      </w:pPr>
    </w:p>
    <w:p w:rsidR="00172608" w:rsidRPr="00BC0A38" w:rsidRDefault="00172608" w:rsidP="003A2AC0">
      <w:pPr>
        <w:jc w:val="center"/>
        <w:rPr>
          <w:lang w:val="sr-Cyrl-CS"/>
        </w:rPr>
      </w:pPr>
      <w:r w:rsidRPr="00BC0A38">
        <w:rPr>
          <w:lang w:val="sr-Cyrl-CS"/>
        </w:rPr>
        <w:lastRenderedPageBreak/>
        <w:t>Члан</w:t>
      </w:r>
      <w:r w:rsidR="006A7C59" w:rsidRPr="00BC0A38">
        <w:rPr>
          <w:lang w:val="sr-Cyrl-CS"/>
        </w:rPr>
        <w:t xml:space="preserve"> 6.</w:t>
      </w:r>
    </w:p>
    <w:p w:rsidR="00172608" w:rsidRPr="00BC0A38" w:rsidRDefault="00172608" w:rsidP="00172608">
      <w:pPr>
        <w:rPr>
          <w:lang w:val="sr-Cyrl-CS"/>
        </w:rPr>
      </w:pPr>
      <w:r w:rsidRPr="00BC0A38">
        <w:rPr>
          <w:lang w:val="sr-Cyrl-CS"/>
        </w:rPr>
        <w:tab/>
        <w:t>У члану 14. став 2. мења се и гласи:</w:t>
      </w:r>
    </w:p>
    <w:p w:rsidR="00172608" w:rsidRPr="00BC0A38" w:rsidRDefault="00172608" w:rsidP="00172608">
      <w:pPr>
        <w:rPr>
          <w:lang w:val="sr-Cyrl-CS"/>
        </w:rPr>
      </w:pPr>
      <w:r w:rsidRPr="00BC0A38">
        <w:rPr>
          <w:lang w:val="sr-Cyrl-CS"/>
        </w:rPr>
        <w:t>„Возач из става 1. овог члана мора поседовати лиценцу возача и не може бити лице коме нису престале правне последице осуде за кривична дела против безбедности јавног саобраћаја</w:t>
      </w:r>
      <w:r w:rsidR="00AB5F9B" w:rsidRPr="00BC0A38">
        <w:rPr>
          <w:lang w:val="sr-Cyrl-CS"/>
        </w:rPr>
        <w:t>.</w:t>
      </w:r>
      <w:r w:rsidR="004E31D3" w:rsidRPr="00BC0A38">
        <w:rPr>
          <w:lang w:val="sr-Cyrl-CS"/>
        </w:rPr>
        <w:t>”</w:t>
      </w:r>
    </w:p>
    <w:p w:rsidR="006A7C59" w:rsidRPr="00BC0A38" w:rsidRDefault="006A7C59" w:rsidP="00975665">
      <w:pPr>
        <w:pStyle w:val="ListParagraph1"/>
        <w:spacing w:after="0"/>
        <w:rPr>
          <w:lang w:val="sr-Cyrl-CS"/>
        </w:rPr>
      </w:pPr>
    </w:p>
    <w:p w:rsidR="001401E9" w:rsidRPr="00BC0A38" w:rsidRDefault="001401E9" w:rsidP="00975665">
      <w:pPr>
        <w:pStyle w:val="ListParagraph1"/>
        <w:spacing w:after="0"/>
        <w:rPr>
          <w:lang w:val="sr-Cyrl-CS"/>
        </w:rPr>
      </w:pPr>
      <w:r w:rsidRPr="00BC0A38">
        <w:rPr>
          <w:lang w:val="sr-Cyrl-CS"/>
        </w:rPr>
        <w:t>Члан</w:t>
      </w:r>
      <w:r w:rsidR="004E31D3" w:rsidRPr="00BC0A38">
        <w:rPr>
          <w:lang w:val="sr-Cyrl-CS"/>
        </w:rPr>
        <w:t xml:space="preserve"> </w:t>
      </w:r>
      <w:r w:rsidR="006A7C59" w:rsidRPr="00BC0A38">
        <w:rPr>
          <w:lang w:val="sr-Cyrl-CS"/>
        </w:rPr>
        <w:t>7</w:t>
      </w:r>
      <w:r w:rsidRPr="00BC0A38">
        <w:rPr>
          <w:lang w:val="sr-Cyrl-CS"/>
        </w:rPr>
        <w:t>.</w:t>
      </w:r>
    </w:p>
    <w:p w:rsidR="001401E9" w:rsidRPr="00BC0A38" w:rsidRDefault="001401E9" w:rsidP="00975665">
      <w:pPr>
        <w:rPr>
          <w:lang w:val="sr-Cyrl-CS"/>
        </w:rPr>
      </w:pPr>
      <w:r w:rsidRPr="00BC0A38">
        <w:rPr>
          <w:lang w:val="sr-Cyrl-CS"/>
        </w:rPr>
        <w:t xml:space="preserve">У члану 16. </w:t>
      </w:r>
      <w:r w:rsidR="005E54CB" w:rsidRPr="00BC0A38">
        <w:rPr>
          <w:lang w:val="sr-Cyrl-CS"/>
        </w:rPr>
        <w:t>став 7. брише</w:t>
      </w:r>
      <w:r w:rsidRPr="00BC0A38">
        <w:rPr>
          <w:lang w:val="sr-Cyrl-CS"/>
        </w:rPr>
        <w:t xml:space="preserve"> се</w:t>
      </w:r>
      <w:r w:rsidR="009F1AA8" w:rsidRPr="00BC0A38">
        <w:rPr>
          <w:lang w:val="sr-Cyrl-CS"/>
        </w:rPr>
        <w:t>.</w:t>
      </w:r>
    </w:p>
    <w:p w:rsidR="00871783" w:rsidRPr="00BC0A38" w:rsidRDefault="00871783" w:rsidP="00034C30">
      <w:pPr>
        <w:pStyle w:val="T-98-2"/>
        <w:ind w:firstLine="709"/>
        <w:rPr>
          <w:rFonts w:ascii="Times New Roman" w:hAnsi="Times New Roman"/>
          <w:sz w:val="24"/>
          <w:szCs w:val="24"/>
          <w:lang w:val="sr-Cyrl-CS"/>
        </w:rPr>
      </w:pPr>
    </w:p>
    <w:p w:rsidR="005E54CB" w:rsidRPr="00BC0A38" w:rsidRDefault="005E54CB" w:rsidP="005E54CB">
      <w:pPr>
        <w:pStyle w:val="ListParagraph1"/>
        <w:spacing w:after="0"/>
        <w:rPr>
          <w:lang w:val="sr-Cyrl-CS"/>
        </w:rPr>
      </w:pPr>
      <w:r w:rsidRPr="00BC0A38">
        <w:rPr>
          <w:lang w:val="sr-Cyrl-CS"/>
        </w:rPr>
        <w:t>Члан 8.</w:t>
      </w:r>
    </w:p>
    <w:p w:rsidR="005E54CB" w:rsidRPr="00BC0A38" w:rsidRDefault="005E54CB" w:rsidP="005E54CB">
      <w:pPr>
        <w:rPr>
          <w:lang w:val="sr-Cyrl-CS"/>
        </w:rPr>
      </w:pPr>
      <w:r w:rsidRPr="00BC0A38">
        <w:rPr>
          <w:lang w:val="sr-Cyrl-CS"/>
        </w:rPr>
        <w:t>У члану 18. став 1. мења се и гласи:</w:t>
      </w:r>
    </w:p>
    <w:p w:rsidR="005E54CB" w:rsidRPr="00BC0A38" w:rsidRDefault="005E54CB" w:rsidP="005E54CB">
      <w:pPr>
        <w:spacing w:after="0"/>
        <w:rPr>
          <w:lang w:val="sr-Cyrl-CS"/>
        </w:rPr>
      </w:pPr>
      <w:r w:rsidRPr="00BC0A38">
        <w:rPr>
          <w:lang w:val="sr-Cyrl-CS"/>
        </w:rPr>
        <w:t>„Домаћи превозник дужан је да обавести Министарство о промени података у вези са условима за издавање лиценце за превоз из члана 7. став 1. тач. 2)-5), најкасније у року од 15 дана од дана настале промене, како би се донело решење из члана 15. став 2</w:t>
      </w:r>
      <w:r w:rsidR="00E65716">
        <w:t>.</w:t>
      </w:r>
      <w:r w:rsidRPr="00BC0A38">
        <w:rPr>
          <w:lang w:val="sr-Cyrl-CS"/>
        </w:rPr>
        <w:t xml:space="preserve"> овог закона.”</w:t>
      </w:r>
    </w:p>
    <w:p w:rsidR="005E54CB" w:rsidRPr="00BC0A38" w:rsidRDefault="005E54CB" w:rsidP="005E54CB">
      <w:pPr>
        <w:rPr>
          <w:lang w:val="sr-Cyrl-CS"/>
        </w:rPr>
      </w:pPr>
    </w:p>
    <w:p w:rsidR="001730BC" w:rsidRPr="00BC0A38" w:rsidRDefault="007452AC" w:rsidP="001730BC">
      <w:pPr>
        <w:pStyle w:val="ListParagraph1"/>
        <w:spacing w:after="0"/>
        <w:rPr>
          <w:lang w:val="sr-Cyrl-CS"/>
        </w:rPr>
      </w:pPr>
      <w:r w:rsidRPr="00BC0A38">
        <w:rPr>
          <w:lang w:val="sr-Cyrl-CS"/>
        </w:rPr>
        <w:t>Члан</w:t>
      </w:r>
      <w:r w:rsidR="004E31D3" w:rsidRPr="00BC0A38">
        <w:rPr>
          <w:lang w:val="sr-Cyrl-CS"/>
        </w:rPr>
        <w:t xml:space="preserve"> </w:t>
      </w:r>
      <w:r w:rsidR="0044179F" w:rsidRPr="00BC0A38">
        <w:rPr>
          <w:lang w:val="sr-Cyrl-CS"/>
        </w:rPr>
        <w:t>9</w:t>
      </w:r>
      <w:r w:rsidR="001730BC" w:rsidRPr="00BC0A38">
        <w:rPr>
          <w:lang w:val="sr-Cyrl-CS"/>
        </w:rPr>
        <w:t>.</w:t>
      </w:r>
    </w:p>
    <w:p w:rsidR="00AB5F9B" w:rsidRPr="00BC0A38" w:rsidRDefault="00892F0C" w:rsidP="008921F1">
      <w:pPr>
        <w:rPr>
          <w:lang w:val="sr-Cyrl-CS"/>
        </w:rPr>
      </w:pPr>
      <w:r w:rsidRPr="00BC0A38">
        <w:rPr>
          <w:lang w:val="sr-Cyrl-CS"/>
        </w:rPr>
        <w:t>У члану 23. ст</w:t>
      </w:r>
      <w:r w:rsidR="00AB5F9B" w:rsidRPr="00BC0A38">
        <w:rPr>
          <w:lang w:val="sr-Cyrl-CS"/>
        </w:rPr>
        <w:t>. 1, 2. и</w:t>
      </w:r>
      <w:r w:rsidRPr="00BC0A38">
        <w:rPr>
          <w:lang w:val="sr-Cyrl-CS"/>
        </w:rPr>
        <w:t xml:space="preserve"> 3.</w:t>
      </w:r>
      <w:r w:rsidR="00AB5F9B" w:rsidRPr="00BC0A38">
        <w:rPr>
          <w:lang w:val="sr-Cyrl-CS"/>
        </w:rPr>
        <w:t xml:space="preserve"> мењају се и гласе:</w:t>
      </w:r>
    </w:p>
    <w:p w:rsidR="00930A70" w:rsidRPr="00BC0A38" w:rsidRDefault="00AB5F9B" w:rsidP="008921F1">
      <w:pPr>
        <w:rPr>
          <w:lang w:val="sr-Cyrl-CS"/>
        </w:rPr>
      </w:pPr>
      <w:r w:rsidRPr="00BC0A38">
        <w:rPr>
          <w:lang w:val="sr-Cyrl-CS"/>
        </w:rPr>
        <w:t>„Потврда за возача је исправа која се издаје домаћем превознику за возача који није држављанин Републике Србије и који је</w:t>
      </w:r>
      <w:r w:rsidR="00E43D7F" w:rsidRPr="00BC0A38">
        <w:rPr>
          <w:lang w:val="sr-Cyrl-CS"/>
        </w:rPr>
        <w:t>,</w:t>
      </w:r>
      <w:r w:rsidRPr="00BC0A38">
        <w:rPr>
          <w:lang w:val="sr-Cyrl-CS"/>
        </w:rPr>
        <w:t xml:space="preserve"> </w:t>
      </w:r>
      <w:r w:rsidR="00930A70" w:rsidRPr="00BC0A38">
        <w:rPr>
          <w:lang w:val="sr-Cyrl-CS"/>
        </w:rPr>
        <w:t>за управљање теретним возилом за које домаћи превозник поседује извод лиценце за превоз</w:t>
      </w:r>
      <w:r w:rsidR="00E43D7F" w:rsidRPr="00BC0A38">
        <w:rPr>
          <w:lang w:val="sr-Cyrl-CS"/>
        </w:rPr>
        <w:t>,</w:t>
      </w:r>
      <w:r w:rsidR="00930A70" w:rsidRPr="00BC0A38">
        <w:rPr>
          <w:lang w:val="sr-Cyrl-CS"/>
        </w:rPr>
        <w:t xml:space="preserve"> </w:t>
      </w:r>
      <w:r w:rsidRPr="00BC0A38">
        <w:rPr>
          <w:lang w:val="sr-Cyrl-CS"/>
        </w:rPr>
        <w:t>радно ангажован</w:t>
      </w:r>
      <w:r w:rsidR="00930A70" w:rsidRPr="00BC0A38">
        <w:rPr>
          <w:lang w:val="sr-Cyrl-CS"/>
        </w:rPr>
        <w:t xml:space="preserve"> у складу са прописима Републике Србије којима се уређују услови за запошљавање странаца, прописима у области рада и прописима у области превоза терета у друмском саобраћају.</w:t>
      </w:r>
    </w:p>
    <w:p w:rsidR="00AB5F9B" w:rsidRPr="00BC0A38" w:rsidRDefault="0038622A" w:rsidP="008921F1">
      <w:pPr>
        <w:rPr>
          <w:lang w:val="sr-Cyrl-CS"/>
        </w:rPr>
      </w:pPr>
      <w:r w:rsidRPr="00BC0A38">
        <w:rPr>
          <w:lang w:val="sr-Cyrl-CS"/>
        </w:rPr>
        <w:t>На захтев домаћег превозника за издавање потврде за возача Министарство решењем одбија захтев или доноси решење о издавању потврде за возача. П</w:t>
      </w:r>
      <w:r w:rsidR="00930A70" w:rsidRPr="00BC0A38">
        <w:rPr>
          <w:lang w:val="sr-Cyrl-CS"/>
        </w:rPr>
        <w:t>отврда с</w:t>
      </w:r>
      <w:r w:rsidRPr="00BC0A38">
        <w:rPr>
          <w:lang w:val="sr-Cyrl-CS"/>
        </w:rPr>
        <w:t>е</w:t>
      </w:r>
      <w:r w:rsidR="00930A70" w:rsidRPr="00BC0A38">
        <w:rPr>
          <w:lang w:val="sr-Cyrl-CS"/>
        </w:rPr>
        <w:t xml:space="preserve"> </w:t>
      </w:r>
      <w:r w:rsidRPr="00BC0A38">
        <w:rPr>
          <w:lang w:val="sr-Cyrl-CS"/>
        </w:rPr>
        <w:t xml:space="preserve">издаје са </w:t>
      </w:r>
      <w:r w:rsidR="00930A70" w:rsidRPr="00BC0A38">
        <w:rPr>
          <w:lang w:val="sr-Cyrl-CS"/>
        </w:rPr>
        <w:t xml:space="preserve">роком важења који је исти као и рок важења уговора на основу кога је возач радно ангажован, а најдуже </w:t>
      </w:r>
      <w:r w:rsidR="005F0DBB" w:rsidRPr="00BC0A38">
        <w:rPr>
          <w:lang w:val="sr-Cyrl-CS"/>
        </w:rPr>
        <w:t>до пет година.</w:t>
      </w:r>
    </w:p>
    <w:p w:rsidR="00892F0C" w:rsidRPr="00BC0A38" w:rsidRDefault="008921F1" w:rsidP="008921F1">
      <w:pPr>
        <w:rPr>
          <w:lang w:val="sr-Cyrl-CS"/>
        </w:rPr>
      </w:pPr>
      <w:r w:rsidRPr="00BC0A38">
        <w:rPr>
          <w:lang w:val="sr-Cyrl-CS"/>
        </w:rPr>
        <w:t xml:space="preserve">Решење из става </w:t>
      </w:r>
      <w:r w:rsidR="0038622A" w:rsidRPr="00BC0A38">
        <w:rPr>
          <w:lang w:val="sr-Cyrl-CS"/>
        </w:rPr>
        <w:t>2</w:t>
      </w:r>
      <w:r w:rsidRPr="00BC0A38">
        <w:rPr>
          <w:lang w:val="sr-Cyrl-CS"/>
        </w:rPr>
        <w:t>. овог члана</w:t>
      </w:r>
      <w:r w:rsidR="0038622A" w:rsidRPr="00BC0A38">
        <w:rPr>
          <w:lang w:val="sr-Cyrl-CS"/>
        </w:rPr>
        <w:t xml:space="preserve"> коначно је у управном поступку и против њега се може покренути спор пред Управним судом.</w:t>
      </w:r>
      <w:r w:rsidR="00380B00" w:rsidRPr="00BC0A38">
        <w:rPr>
          <w:lang w:val="sr-Cyrl-CS"/>
        </w:rPr>
        <w:t>”</w:t>
      </w:r>
    </w:p>
    <w:p w:rsidR="001953DB" w:rsidRPr="00BC0A38" w:rsidRDefault="001953DB" w:rsidP="008921F1">
      <w:pPr>
        <w:rPr>
          <w:lang w:val="sr-Cyrl-CS"/>
        </w:rPr>
      </w:pPr>
    </w:p>
    <w:p w:rsidR="0044179F" w:rsidRPr="00BC0A38" w:rsidRDefault="0044179F" w:rsidP="0044179F">
      <w:pPr>
        <w:pStyle w:val="ListParagraph1"/>
        <w:spacing w:after="0"/>
        <w:rPr>
          <w:lang w:val="sr-Cyrl-CS"/>
        </w:rPr>
      </w:pPr>
      <w:r w:rsidRPr="00BC0A38">
        <w:rPr>
          <w:lang w:val="sr-Cyrl-CS"/>
        </w:rPr>
        <w:t>Члан 10.</w:t>
      </w:r>
    </w:p>
    <w:p w:rsidR="0044179F" w:rsidRPr="00BC0A38" w:rsidRDefault="00F63485" w:rsidP="0044179F">
      <w:pPr>
        <w:rPr>
          <w:lang w:val="sr-Cyrl-CS"/>
        </w:rPr>
      </w:pPr>
      <w:r w:rsidRPr="00BC0A38">
        <w:rPr>
          <w:lang w:val="sr-Cyrl-CS"/>
        </w:rPr>
        <w:t>Ч</w:t>
      </w:r>
      <w:r w:rsidR="0044179F" w:rsidRPr="00BC0A38">
        <w:rPr>
          <w:lang w:val="sr-Cyrl-CS"/>
        </w:rPr>
        <w:t xml:space="preserve">лан 35. </w:t>
      </w:r>
      <w:r w:rsidRPr="00BC0A38">
        <w:rPr>
          <w:lang w:val="sr-Cyrl-CS"/>
        </w:rPr>
        <w:t xml:space="preserve"> мења се </w:t>
      </w:r>
      <w:r w:rsidR="0044179F" w:rsidRPr="00BC0A38">
        <w:rPr>
          <w:lang w:val="sr-Cyrl-CS"/>
        </w:rPr>
        <w:t>и гласи:</w:t>
      </w:r>
    </w:p>
    <w:p w:rsidR="00CF4506" w:rsidRPr="00BC0A38" w:rsidRDefault="00CF4506" w:rsidP="00C509E4">
      <w:pPr>
        <w:ind w:firstLine="0"/>
        <w:jc w:val="center"/>
        <w:rPr>
          <w:lang w:val="sr-Cyrl-CS"/>
        </w:rPr>
      </w:pPr>
      <w:r w:rsidRPr="00BC0A38">
        <w:rPr>
          <w:lang w:val="sr-Cyrl-CS"/>
        </w:rPr>
        <w:t>„Члан 35.</w:t>
      </w:r>
    </w:p>
    <w:p w:rsidR="0044179F" w:rsidRPr="00BC0A38" w:rsidRDefault="0044179F" w:rsidP="008921F1">
      <w:pPr>
        <w:rPr>
          <w:lang w:val="sr-Cyrl-CS"/>
        </w:rPr>
      </w:pPr>
      <w:r w:rsidRPr="00BC0A38">
        <w:rPr>
          <w:lang w:val="sr-Cyrl-CS"/>
        </w:rPr>
        <w:t xml:space="preserve">Домаћи превозник дужан је да </w:t>
      </w:r>
      <w:r w:rsidR="00554FCB" w:rsidRPr="00BC0A38">
        <w:rPr>
          <w:lang w:val="sr-Cyrl-CS"/>
        </w:rPr>
        <w:t>додељене</w:t>
      </w:r>
      <w:r w:rsidRPr="00BC0A38">
        <w:rPr>
          <w:lang w:val="sr-Cyrl-CS"/>
        </w:rPr>
        <w:t xml:space="preserve"> дозволе из члана 34. став 1. овог закона врати Министарств</w:t>
      </w:r>
      <w:r w:rsidR="00554FCB" w:rsidRPr="00BC0A38">
        <w:rPr>
          <w:lang w:val="sr-Cyrl-CS"/>
        </w:rPr>
        <w:t>у.</w:t>
      </w:r>
    </w:p>
    <w:p w:rsidR="00F63485" w:rsidRPr="00BC0A38" w:rsidRDefault="00F63485" w:rsidP="00054E2B">
      <w:pPr>
        <w:rPr>
          <w:lang w:val="sr-Cyrl-CS"/>
        </w:rPr>
      </w:pPr>
      <w:r w:rsidRPr="00BC0A38">
        <w:rPr>
          <w:lang w:val="sr-Cyrl-CS"/>
        </w:rPr>
        <w:t>Министарство води евиденцију о додељеним и враћеним појединачним, временским и мултилатералним дозволама, листовима из дневника путовања временских и мултилатералних дозвола, односно обављеним превозима евидентираним у листовима из дневника путовања временских и мултилатералних дозвола, као и о возним картама на основу којих је обављен комбиновани превоз.</w:t>
      </w:r>
      <w:r w:rsidR="00CF4506" w:rsidRPr="00BC0A38">
        <w:rPr>
          <w:lang w:val="sr-Cyrl-CS"/>
        </w:rPr>
        <w:t>”</w:t>
      </w:r>
    </w:p>
    <w:p w:rsidR="00554FCB" w:rsidRPr="00BC0A38" w:rsidRDefault="00554FCB" w:rsidP="008921F1">
      <w:pPr>
        <w:rPr>
          <w:lang w:val="sr-Cyrl-CS"/>
        </w:rPr>
      </w:pPr>
    </w:p>
    <w:p w:rsidR="001953DB" w:rsidRPr="00BC0A38" w:rsidRDefault="001953DB" w:rsidP="001953DB">
      <w:pPr>
        <w:pStyle w:val="ListParagraph1"/>
        <w:spacing w:after="0"/>
        <w:rPr>
          <w:lang w:val="sr-Cyrl-CS"/>
        </w:rPr>
      </w:pPr>
      <w:r w:rsidRPr="00BC0A38">
        <w:rPr>
          <w:lang w:val="sr-Cyrl-CS"/>
        </w:rPr>
        <w:t>Члан</w:t>
      </w:r>
      <w:r w:rsidR="004E31D3" w:rsidRPr="00BC0A38">
        <w:rPr>
          <w:lang w:val="sr-Cyrl-CS"/>
        </w:rPr>
        <w:t xml:space="preserve"> </w:t>
      </w:r>
      <w:r w:rsidR="00554FCB" w:rsidRPr="00BC0A38">
        <w:rPr>
          <w:lang w:val="sr-Cyrl-CS"/>
        </w:rPr>
        <w:t>11</w:t>
      </w:r>
      <w:r w:rsidRPr="00BC0A38">
        <w:rPr>
          <w:lang w:val="sr-Cyrl-CS"/>
        </w:rPr>
        <w:t>.</w:t>
      </w:r>
    </w:p>
    <w:p w:rsidR="00822FA6" w:rsidRPr="00BC0A38" w:rsidRDefault="00822FA6" w:rsidP="00822FA6">
      <w:pPr>
        <w:rPr>
          <w:lang w:val="sr-Cyrl-CS"/>
        </w:rPr>
      </w:pPr>
      <w:r w:rsidRPr="00BC0A38">
        <w:rPr>
          <w:lang w:val="sr-Cyrl-CS"/>
        </w:rPr>
        <w:t xml:space="preserve">У члану 37. </w:t>
      </w:r>
      <w:r w:rsidR="006A6A9C" w:rsidRPr="00BC0A38">
        <w:rPr>
          <w:lang w:val="sr-Cyrl-CS"/>
        </w:rPr>
        <w:t>ст</w:t>
      </w:r>
      <w:r w:rsidR="0050702A" w:rsidRPr="00BC0A38">
        <w:rPr>
          <w:lang w:val="sr-Cyrl-CS"/>
        </w:rPr>
        <w:t>ав</w:t>
      </w:r>
      <w:r w:rsidRPr="00BC0A38">
        <w:rPr>
          <w:lang w:val="sr-Cyrl-CS"/>
        </w:rPr>
        <w:t xml:space="preserve"> 1</w:t>
      </w:r>
      <w:r w:rsidR="0050702A" w:rsidRPr="00BC0A38">
        <w:rPr>
          <w:lang w:val="sr-Cyrl-CS"/>
        </w:rPr>
        <w:t>.</w:t>
      </w:r>
      <w:r w:rsidRPr="00BC0A38">
        <w:rPr>
          <w:lang w:val="sr-Cyrl-CS"/>
        </w:rPr>
        <w:t xml:space="preserve"> речи: </w:t>
      </w:r>
      <w:r w:rsidR="00EC5743" w:rsidRPr="00BC0A38">
        <w:rPr>
          <w:lang w:val="sr-Cyrl-CS"/>
        </w:rPr>
        <w:t>„</w:t>
      </w:r>
      <w:r w:rsidRPr="00BC0A38">
        <w:rPr>
          <w:lang w:val="sr-Cyrl-CS"/>
        </w:rPr>
        <w:t>или скупу возила</w:t>
      </w:r>
      <w:r w:rsidR="00EC5743" w:rsidRPr="00BC0A38">
        <w:rPr>
          <w:lang w:val="sr-Cyrl-CS"/>
        </w:rPr>
        <w:t>”</w:t>
      </w:r>
      <w:r w:rsidRPr="00BC0A38">
        <w:rPr>
          <w:lang w:val="sr-Cyrl-CS"/>
        </w:rPr>
        <w:t xml:space="preserve"> бришу се</w:t>
      </w:r>
      <w:r w:rsidR="00EC5743" w:rsidRPr="00BC0A38">
        <w:rPr>
          <w:lang w:val="sr-Cyrl-CS"/>
        </w:rPr>
        <w:t>.</w:t>
      </w:r>
    </w:p>
    <w:p w:rsidR="0050702A" w:rsidRPr="00BC0A38" w:rsidRDefault="0050702A" w:rsidP="00822FA6">
      <w:pPr>
        <w:rPr>
          <w:lang w:val="sr-Cyrl-CS"/>
        </w:rPr>
      </w:pPr>
      <w:r w:rsidRPr="00BC0A38">
        <w:rPr>
          <w:lang w:val="sr-Cyrl-CS"/>
        </w:rPr>
        <w:t>Ст. 2. и 3. мењају се  и гласе:</w:t>
      </w:r>
    </w:p>
    <w:p w:rsidR="0050702A" w:rsidRPr="00BC0A38" w:rsidRDefault="0050702A" w:rsidP="00822FA6">
      <w:pPr>
        <w:rPr>
          <w:lang w:val="sr-Cyrl-CS"/>
        </w:rPr>
      </w:pPr>
      <w:r w:rsidRPr="00BC0A38">
        <w:rPr>
          <w:lang w:val="sr-Cyrl-CS"/>
        </w:rPr>
        <w:lastRenderedPageBreak/>
        <w:t>„Теретним возилом или скупом возила којим домаћи превозник обавља јавни превоз терета може управљати само возач који је радно ангажован код тог домаћег превозника у складу са прописима којима се уређују радни односи и подношење јединствене пријаве на обавезно социјално осигурање</w:t>
      </w:r>
      <w:r w:rsidR="00F96610" w:rsidRPr="00BC0A38">
        <w:rPr>
          <w:lang w:val="sr-Cyrl-CS"/>
        </w:rPr>
        <w:t>.</w:t>
      </w:r>
    </w:p>
    <w:p w:rsidR="00F96610" w:rsidRPr="00BC0A38" w:rsidRDefault="00F96610" w:rsidP="00822FA6">
      <w:pPr>
        <w:rPr>
          <w:lang w:val="sr-Cyrl-CS"/>
        </w:rPr>
      </w:pPr>
      <w:r w:rsidRPr="00BC0A38">
        <w:rPr>
          <w:lang w:val="sr-Cyrl-CS"/>
        </w:rPr>
        <w:t>При обављању превоза терета у друмском саобраћају у теретном возилу мора да се налази доказ да је возач радно ангажован у складу са прописима којима се уређују радни односи и подношење јединствене пријаве на обавезно социјално осигурање, односно ор</w:t>
      </w:r>
      <w:r w:rsidR="00BC0A38">
        <w:rPr>
          <w:lang w:val="sr-Cyrl-CS"/>
        </w:rPr>
        <w:t>и</w:t>
      </w:r>
      <w:r w:rsidRPr="00BC0A38">
        <w:rPr>
          <w:lang w:val="sr-Cyrl-CS"/>
        </w:rPr>
        <w:t>гинал потврде за возача који није држављанин Републике Србије из члана 23. овог закона.</w:t>
      </w:r>
      <w:r w:rsidR="00243C01" w:rsidRPr="00BC0A38">
        <w:rPr>
          <w:lang w:val="sr-Cyrl-CS"/>
        </w:rPr>
        <w:t>”</w:t>
      </w:r>
    </w:p>
    <w:p w:rsidR="00F96610" w:rsidRPr="00BC0A38" w:rsidRDefault="00F96610" w:rsidP="00822FA6">
      <w:pPr>
        <w:rPr>
          <w:lang w:val="sr-Cyrl-CS"/>
        </w:rPr>
      </w:pPr>
      <w:r w:rsidRPr="00BC0A38">
        <w:rPr>
          <w:lang w:val="sr-Cyrl-CS"/>
        </w:rPr>
        <w:t>У ст. 4, 5. и 6. реч</w:t>
      </w:r>
      <w:r w:rsidR="00243C01" w:rsidRPr="00BC0A38">
        <w:rPr>
          <w:lang w:val="sr-Cyrl-CS"/>
        </w:rPr>
        <w:t>и: „или скупу возила” бришу се.</w:t>
      </w:r>
    </w:p>
    <w:p w:rsidR="00A33D84" w:rsidRPr="00BC0A38" w:rsidRDefault="0080438A" w:rsidP="00A33D84">
      <w:pPr>
        <w:rPr>
          <w:lang w:val="sr-Cyrl-CS"/>
        </w:rPr>
      </w:pPr>
      <w:r w:rsidRPr="00BC0A38">
        <w:rPr>
          <w:lang w:val="sr-Cyrl-CS"/>
        </w:rPr>
        <w:t>У с</w:t>
      </w:r>
      <w:r w:rsidR="00A33D84" w:rsidRPr="00BC0A38">
        <w:rPr>
          <w:lang w:val="sr-Cyrl-CS"/>
        </w:rPr>
        <w:t>тав</w:t>
      </w:r>
      <w:r w:rsidRPr="00BC0A38">
        <w:rPr>
          <w:lang w:val="sr-Cyrl-CS"/>
        </w:rPr>
        <w:t>у</w:t>
      </w:r>
      <w:r w:rsidR="00EC5743" w:rsidRPr="00BC0A38">
        <w:rPr>
          <w:lang w:val="sr-Cyrl-CS"/>
        </w:rPr>
        <w:t xml:space="preserve"> 7. речи:</w:t>
      </w:r>
      <w:r w:rsidR="00000020" w:rsidRPr="00BC0A38">
        <w:rPr>
          <w:lang w:val="sr-Cyrl-CS"/>
        </w:rPr>
        <w:t xml:space="preserve"> „или скупу возила” бришу се</w:t>
      </w:r>
      <w:r w:rsidR="00EF7C2C" w:rsidRPr="00BC0A38">
        <w:rPr>
          <w:lang w:val="sr-Cyrl-CS"/>
        </w:rPr>
        <w:t xml:space="preserve">, а </w:t>
      </w:r>
      <w:r w:rsidR="00000020" w:rsidRPr="00BC0A38">
        <w:rPr>
          <w:lang w:val="sr-Cyrl-CS"/>
        </w:rPr>
        <w:t>речи:</w:t>
      </w:r>
      <w:r w:rsidR="00EC5743" w:rsidRPr="00BC0A38">
        <w:rPr>
          <w:lang w:val="sr-Cyrl-CS"/>
        </w:rPr>
        <w:t xml:space="preserve"> „из члана 3. став 10.</w:t>
      </w:r>
      <w:r w:rsidR="00A33D84" w:rsidRPr="00BC0A38">
        <w:rPr>
          <w:lang w:val="sr-Cyrl-CS"/>
        </w:rPr>
        <w:t>” замењују се речима: „из члана 3. став</w:t>
      </w:r>
      <w:r w:rsidR="00F32AAA" w:rsidRPr="00BC0A38">
        <w:rPr>
          <w:lang w:val="sr-Cyrl-CS"/>
        </w:rPr>
        <w:t xml:space="preserve"> 2</w:t>
      </w:r>
      <w:r w:rsidR="005B052E" w:rsidRPr="00BC0A38">
        <w:rPr>
          <w:lang w:val="sr-Cyrl-CS"/>
        </w:rPr>
        <w:t>2</w:t>
      </w:r>
      <w:r w:rsidR="00F32AAA" w:rsidRPr="00BC0A38">
        <w:rPr>
          <w:lang w:val="sr-Cyrl-CS"/>
        </w:rPr>
        <w:t>.</w:t>
      </w:r>
      <w:r w:rsidR="00A33D84" w:rsidRPr="00BC0A38">
        <w:rPr>
          <w:lang w:val="sr-Cyrl-CS"/>
        </w:rPr>
        <w:t>”</w:t>
      </w:r>
    </w:p>
    <w:p w:rsidR="0080438A" w:rsidRPr="00BC0A38" w:rsidRDefault="0080438A" w:rsidP="0080438A">
      <w:pPr>
        <w:pStyle w:val="T-98-2"/>
        <w:ind w:firstLine="709"/>
        <w:rPr>
          <w:rFonts w:ascii="Times New Roman" w:hAnsi="Times New Roman"/>
          <w:sz w:val="24"/>
          <w:szCs w:val="24"/>
          <w:lang w:val="sr-Cyrl-CS"/>
        </w:rPr>
      </w:pPr>
      <w:r w:rsidRPr="00BC0A38">
        <w:rPr>
          <w:rFonts w:ascii="Times New Roman" w:hAnsi="Times New Roman"/>
          <w:sz w:val="24"/>
          <w:szCs w:val="24"/>
          <w:lang w:val="sr-Cyrl-CS"/>
        </w:rPr>
        <w:t>После става 7. додаје се став 8. који гласи:</w:t>
      </w:r>
    </w:p>
    <w:p w:rsidR="00EC6615" w:rsidRPr="00BC0A38" w:rsidRDefault="0080438A" w:rsidP="00EC6615">
      <w:pPr>
        <w:pStyle w:val="T-98-2"/>
        <w:ind w:firstLine="709"/>
        <w:rPr>
          <w:rFonts w:ascii="Times New Roman" w:hAnsi="Times New Roman"/>
          <w:sz w:val="24"/>
          <w:szCs w:val="24"/>
          <w:lang w:val="sr-Cyrl-CS"/>
        </w:rPr>
      </w:pPr>
      <w:r w:rsidRPr="00BC0A38">
        <w:rPr>
          <w:rFonts w:ascii="Times New Roman" w:hAnsi="Times New Roman"/>
          <w:sz w:val="24"/>
          <w:szCs w:val="24"/>
          <w:lang w:val="sr-Cyrl-CS"/>
        </w:rPr>
        <w:t>„При обављању превоза терета у друмском саобраћају теретно возилo мора бити прописно обележено у складу са чланом 3. ст.</w:t>
      </w:r>
      <w:r w:rsidR="004E31D3" w:rsidRPr="00BC0A38">
        <w:rPr>
          <w:rFonts w:ascii="Times New Roman" w:hAnsi="Times New Roman"/>
          <w:sz w:val="24"/>
          <w:szCs w:val="24"/>
          <w:lang w:val="sr-Cyrl-CS"/>
        </w:rPr>
        <w:t xml:space="preserve"> </w:t>
      </w:r>
      <w:r w:rsidR="006A7C59" w:rsidRPr="00BC0A38">
        <w:rPr>
          <w:rFonts w:ascii="Times New Roman" w:hAnsi="Times New Roman"/>
          <w:sz w:val="24"/>
          <w:szCs w:val="24"/>
          <w:lang w:val="sr-Cyrl-CS"/>
        </w:rPr>
        <w:t>6</w:t>
      </w:r>
      <w:r w:rsidRPr="00BC0A38">
        <w:rPr>
          <w:rFonts w:ascii="Times New Roman" w:hAnsi="Times New Roman"/>
          <w:sz w:val="24"/>
          <w:szCs w:val="24"/>
          <w:lang w:val="sr-Cyrl-CS"/>
        </w:rPr>
        <w:t>. и</w:t>
      </w:r>
      <w:r w:rsidR="002D7144" w:rsidRPr="00BC0A38">
        <w:rPr>
          <w:rFonts w:ascii="Times New Roman" w:hAnsi="Times New Roman"/>
          <w:sz w:val="24"/>
          <w:szCs w:val="24"/>
          <w:lang w:val="sr-Cyrl-CS"/>
        </w:rPr>
        <w:t xml:space="preserve"> </w:t>
      </w:r>
      <w:r w:rsidR="006A7C59" w:rsidRPr="00BC0A38">
        <w:rPr>
          <w:rFonts w:ascii="Times New Roman" w:hAnsi="Times New Roman"/>
          <w:sz w:val="24"/>
          <w:szCs w:val="24"/>
          <w:lang w:val="sr-Cyrl-CS"/>
        </w:rPr>
        <w:t>7</w:t>
      </w:r>
      <w:r w:rsidRPr="00BC0A38">
        <w:rPr>
          <w:rFonts w:ascii="Times New Roman" w:hAnsi="Times New Roman"/>
          <w:sz w:val="24"/>
          <w:szCs w:val="24"/>
          <w:lang w:val="sr-Cyrl-CS"/>
        </w:rPr>
        <w:t>, односно чланом 13. ст. 5, 6. и 7. овог закона.”</w:t>
      </w:r>
    </w:p>
    <w:p w:rsidR="00554FCB" w:rsidRPr="00BC0A38" w:rsidRDefault="00554FCB" w:rsidP="0044121C">
      <w:pPr>
        <w:spacing w:after="120"/>
        <w:contextualSpacing/>
        <w:rPr>
          <w:lang w:val="sr-Cyrl-CS"/>
        </w:rPr>
      </w:pPr>
    </w:p>
    <w:p w:rsidR="00A33D84" w:rsidRPr="00BC0A38" w:rsidRDefault="00A33D84" w:rsidP="00A33D84">
      <w:pPr>
        <w:spacing w:after="0"/>
        <w:ind w:firstLine="0"/>
        <w:contextualSpacing/>
        <w:jc w:val="center"/>
        <w:rPr>
          <w:lang w:val="sr-Cyrl-CS"/>
        </w:rPr>
      </w:pPr>
      <w:r w:rsidRPr="00BC0A38">
        <w:rPr>
          <w:lang w:val="sr-Cyrl-CS"/>
        </w:rPr>
        <w:t>Члан</w:t>
      </w:r>
      <w:r w:rsidR="004E31D3" w:rsidRPr="00BC0A38">
        <w:rPr>
          <w:lang w:val="sr-Cyrl-CS"/>
        </w:rPr>
        <w:t xml:space="preserve"> </w:t>
      </w:r>
      <w:r w:rsidR="00554FCB" w:rsidRPr="00BC0A38">
        <w:rPr>
          <w:lang w:val="sr-Cyrl-CS"/>
        </w:rPr>
        <w:t>12</w:t>
      </w:r>
      <w:r w:rsidRPr="00BC0A38">
        <w:rPr>
          <w:lang w:val="sr-Cyrl-CS"/>
        </w:rPr>
        <w:t>.</w:t>
      </w:r>
    </w:p>
    <w:p w:rsidR="00A33D84" w:rsidRPr="00BC0A38" w:rsidRDefault="00A33D84" w:rsidP="00A33D84">
      <w:pPr>
        <w:ind w:firstLine="0"/>
        <w:rPr>
          <w:lang w:val="sr-Cyrl-CS"/>
        </w:rPr>
      </w:pPr>
      <w:r w:rsidRPr="00BC0A38">
        <w:rPr>
          <w:lang w:val="sr-Cyrl-CS"/>
        </w:rPr>
        <w:tab/>
        <w:t>У члану 43. став 2. речи: „објекат инспекцијског надзора” замењују се речима: „надзирани субјекат”.</w:t>
      </w:r>
    </w:p>
    <w:p w:rsidR="00634A48" w:rsidRPr="00BC0A38" w:rsidRDefault="00634A48" w:rsidP="00634A48">
      <w:pPr>
        <w:pStyle w:val="T-98-2"/>
        <w:ind w:firstLine="709"/>
        <w:rPr>
          <w:rFonts w:ascii="Times New Roman" w:hAnsi="Times New Roman"/>
          <w:sz w:val="24"/>
          <w:szCs w:val="24"/>
          <w:lang w:val="sr-Cyrl-CS"/>
        </w:rPr>
      </w:pPr>
      <w:r w:rsidRPr="00BC0A38">
        <w:rPr>
          <w:rFonts w:ascii="Times New Roman" w:hAnsi="Times New Roman"/>
          <w:sz w:val="24"/>
          <w:szCs w:val="24"/>
          <w:lang w:val="sr-Cyrl-CS"/>
        </w:rPr>
        <w:t>После става 3. додаје се став 4. који гласи:</w:t>
      </w:r>
    </w:p>
    <w:p w:rsidR="00634A48" w:rsidRPr="00BC0A38" w:rsidRDefault="00634A48" w:rsidP="00A33D84">
      <w:pPr>
        <w:ind w:firstLine="0"/>
        <w:rPr>
          <w:lang w:val="sr-Cyrl-CS"/>
        </w:rPr>
      </w:pPr>
      <w:r w:rsidRPr="00BC0A38">
        <w:rPr>
          <w:lang w:val="sr-Cyrl-CS"/>
        </w:rPr>
        <w:tab/>
        <w:t>„На питања инспекцијског надзора над применом овог закона и прописа донетих на основу овог закона, која нису посебно уређена овим законом и потврђеним међународним уговорима и другим међународноправним актима који се закључују ради извршавања међународних уговора, примењује се закон којим се уређује инспекцијски надзор.”</w:t>
      </w:r>
    </w:p>
    <w:p w:rsidR="00A33D84" w:rsidRPr="00BC0A38" w:rsidRDefault="00A33D84" w:rsidP="00A33D84">
      <w:pPr>
        <w:spacing w:after="0"/>
        <w:ind w:firstLine="0"/>
        <w:contextualSpacing/>
        <w:jc w:val="center"/>
        <w:rPr>
          <w:lang w:val="sr-Cyrl-CS"/>
        </w:rPr>
      </w:pPr>
    </w:p>
    <w:p w:rsidR="00A33D84" w:rsidRPr="00BC0A38" w:rsidRDefault="00A33D84" w:rsidP="00A33D84">
      <w:pPr>
        <w:spacing w:after="0"/>
        <w:ind w:firstLine="0"/>
        <w:contextualSpacing/>
        <w:jc w:val="center"/>
        <w:rPr>
          <w:lang w:val="sr-Cyrl-CS"/>
        </w:rPr>
      </w:pPr>
      <w:r w:rsidRPr="00BC0A38">
        <w:rPr>
          <w:lang w:val="sr-Cyrl-CS"/>
        </w:rPr>
        <w:t xml:space="preserve">Члан </w:t>
      </w:r>
      <w:r w:rsidR="00554FCB" w:rsidRPr="00BC0A38">
        <w:rPr>
          <w:lang w:val="sr-Cyrl-CS"/>
        </w:rPr>
        <w:t>13</w:t>
      </w:r>
      <w:r w:rsidRPr="00BC0A38">
        <w:rPr>
          <w:lang w:val="sr-Cyrl-CS"/>
        </w:rPr>
        <w:t>.</w:t>
      </w:r>
    </w:p>
    <w:p w:rsidR="00EF7C2C" w:rsidRPr="00BC0A38" w:rsidRDefault="00A33D84" w:rsidP="00A33D84">
      <w:pPr>
        <w:rPr>
          <w:lang w:val="sr-Cyrl-CS"/>
        </w:rPr>
      </w:pPr>
      <w:r w:rsidRPr="00BC0A38">
        <w:rPr>
          <w:lang w:val="sr-Cyrl-CS"/>
        </w:rPr>
        <w:t xml:space="preserve">У члану 46. став 1. </w:t>
      </w:r>
      <w:r w:rsidR="006D7705" w:rsidRPr="00BC0A38">
        <w:rPr>
          <w:lang w:val="sr-Cyrl-CS"/>
        </w:rPr>
        <w:t>тачка 1</w:t>
      </w:r>
      <w:r w:rsidR="00811BEC" w:rsidRPr="00BC0A38">
        <w:rPr>
          <w:lang w:val="sr-Cyrl-CS"/>
        </w:rPr>
        <w:t>)</w:t>
      </w:r>
      <w:r w:rsidR="00BF1822" w:rsidRPr="00BC0A38">
        <w:rPr>
          <w:lang w:val="sr-Cyrl-CS"/>
        </w:rPr>
        <w:t xml:space="preserve"> </w:t>
      </w:r>
      <w:r w:rsidR="006C3AF0" w:rsidRPr="00BC0A38">
        <w:rPr>
          <w:lang w:val="sr-Cyrl-CS"/>
        </w:rPr>
        <w:t>речи: „недостатке и неправилности” замењују се речима: „незаконитости</w:t>
      </w:r>
      <w:r w:rsidR="00EF7C2C" w:rsidRPr="00BC0A38">
        <w:rPr>
          <w:lang w:val="sr-Cyrl-CS"/>
        </w:rPr>
        <w:t>”.</w:t>
      </w:r>
    </w:p>
    <w:p w:rsidR="00EF7C2C" w:rsidRPr="00BC0A38" w:rsidRDefault="00EF7C2C" w:rsidP="00A33D84">
      <w:pPr>
        <w:rPr>
          <w:lang w:val="sr-Cyrl-CS"/>
        </w:rPr>
      </w:pPr>
      <w:r w:rsidRPr="00BC0A38">
        <w:rPr>
          <w:lang w:val="sr-Cyrl-CS"/>
        </w:rPr>
        <w:t>У</w:t>
      </w:r>
      <w:r w:rsidR="006C3AF0" w:rsidRPr="00BC0A38">
        <w:rPr>
          <w:lang w:val="sr-Cyrl-CS"/>
        </w:rPr>
        <w:t xml:space="preserve"> </w:t>
      </w:r>
      <w:r w:rsidR="00BF1822" w:rsidRPr="00BC0A38">
        <w:rPr>
          <w:lang w:val="sr-Cyrl-CS"/>
        </w:rPr>
        <w:t>подтач</w:t>
      </w:r>
      <w:r w:rsidR="00EC6615" w:rsidRPr="00BC0A38">
        <w:rPr>
          <w:lang w:val="sr-Cyrl-CS"/>
        </w:rPr>
        <w:t>к</w:t>
      </w:r>
      <w:r w:rsidR="006C3AF0" w:rsidRPr="00BC0A38">
        <w:rPr>
          <w:lang w:val="sr-Cyrl-CS"/>
        </w:rPr>
        <w:t>и</w:t>
      </w:r>
      <w:r w:rsidR="00811BEC" w:rsidRPr="00BC0A38">
        <w:rPr>
          <w:lang w:val="sr-Cyrl-CS"/>
        </w:rPr>
        <w:t xml:space="preserve"> (1)</w:t>
      </w:r>
      <w:r w:rsidR="00BF1822" w:rsidRPr="00BC0A38">
        <w:rPr>
          <w:lang w:val="sr-Cyrl-CS"/>
        </w:rPr>
        <w:t xml:space="preserve"> речи: „</w:t>
      </w:r>
      <w:r w:rsidR="003B2A9F" w:rsidRPr="00BC0A38">
        <w:rPr>
          <w:lang w:val="sr-Cyrl-CS"/>
        </w:rPr>
        <w:t>члану 3. ст. 4,</w:t>
      </w:r>
      <w:r w:rsidR="00AB66C7" w:rsidRPr="00BC0A38">
        <w:rPr>
          <w:lang w:val="sr-Cyrl-CS"/>
        </w:rPr>
        <w:t xml:space="preserve"> </w:t>
      </w:r>
      <w:r w:rsidR="00A47283">
        <w:rPr>
          <w:lang w:val="sr-Cyrl-CS"/>
        </w:rPr>
        <w:t>5. и 6.” замењују се речима: „чл</w:t>
      </w:r>
      <w:r w:rsidR="003B2A9F" w:rsidRPr="00BC0A38">
        <w:rPr>
          <w:lang w:val="sr-Cyrl-CS"/>
        </w:rPr>
        <w:t>ану 3. ст. 6, 7. и 8.</w:t>
      </w:r>
      <w:r w:rsidR="00A47283">
        <w:rPr>
          <w:lang w:val="sr-Cyrl-CS"/>
        </w:rPr>
        <w:t>ˮ.</w:t>
      </w:r>
    </w:p>
    <w:p w:rsidR="00A33D84" w:rsidRPr="00BC0A38" w:rsidRDefault="00EF7C2C" w:rsidP="00A33D84">
      <w:pPr>
        <w:rPr>
          <w:lang w:val="sr-Cyrl-CS"/>
        </w:rPr>
      </w:pPr>
      <w:r w:rsidRPr="00BC0A38">
        <w:rPr>
          <w:lang w:val="sr-Cyrl-CS"/>
        </w:rPr>
        <w:t>Т</w:t>
      </w:r>
      <w:r w:rsidR="00A33D84" w:rsidRPr="00BC0A38">
        <w:rPr>
          <w:lang w:val="sr-Cyrl-CS"/>
        </w:rPr>
        <w:t>ачка 3) мења се и гласи:</w:t>
      </w:r>
    </w:p>
    <w:p w:rsidR="00A33D84" w:rsidRPr="00BC0A38" w:rsidRDefault="003B2A9F" w:rsidP="00A618AA">
      <w:pPr>
        <w:rPr>
          <w:lang w:val="sr-Cyrl-CS"/>
        </w:rPr>
      </w:pPr>
      <w:r w:rsidRPr="00BC0A38">
        <w:rPr>
          <w:lang w:val="sr-Cyrl-CS"/>
        </w:rPr>
        <w:t>„</w:t>
      </w:r>
      <w:r w:rsidR="00A33D84" w:rsidRPr="00BC0A38">
        <w:rPr>
          <w:lang w:val="sr-Cyrl-CS"/>
        </w:rPr>
        <w:t xml:space="preserve">3) искључи теретно возило или скуп возила, којим се </w:t>
      </w:r>
      <w:r w:rsidRPr="00BC0A38">
        <w:rPr>
          <w:lang w:val="sr-Cyrl-CS"/>
        </w:rPr>
        <w:t xml:space="preserve">обавља </w:t>
      </w:r>
      <w:r w:rsidR="00C509E4" w:rsidRPr="00BC0A38">
        <w:rPr>
          <w:lang w:val="sr-Cyrl-CS"/>
        </w:rPr>
        <w:t xml:space="preserve">јавни </w:t>
      </w:r>
      <w:r w:rsidR="00A33D84" w:rsidRPr="00BC0A38">
        <w:rPr>
          <w:lang w:val="sr-Cyrl-CS"/>
        </w:rPr>
        <w:t>превоз терета у друмском саобраћају</w:t>
      </w:r>
      <w:r w:rsidRPr="00BC0A38">
        <w:rPr>
          <w:lang w:val="sr-Cyrl-CS"/>
        </w:rPr>
        <w:t xml:space="preserve">, ако се у теретном возилу </w:t>
      </w:r>
      <w:r w:rsidR="00A33D84" w:rsidRPr="00BC0A38">
        <w:rPr>
          <w:lang w:val="sr-Cyrl-CS"/>
        </w:rPr>
        <w:t xml:space="preserve">не </w:t>
      </w:r>
      <w:r w:rsidRPr="00BC0A38">
        <w:rPr>
          <w:lang w:val="sr-Cyrl-CS"/>
        </w:rPr>
        <w:t xml:space="preserve">налази извод </w:t>
      </w:r>
      <w:r w:rsidR="00A33D84" w:rsidRPr="00BC0A38">
        <w:rPr>
          <w:lang w:val="sr-Cyrl-CS"/>
        </w:rPr>
        <w:t xml:space="preserve">лиценце за превоз, односно којим превоз у друмском саобраћају </w:t>
      </w:r>
      <w:r w:rsidR="00B14840" w:rsidRPr="00BC0A38">
        <w:rPr>
          <w:lang w:val="sr-Cyrl-CS"/>
        </w:rPr>
        <w:t xml:space="preserve">обавља </w:t>
      </w:r>
      <w:r w:rsidR="00A33D84" w:rsidRPr="00BC0A38">
        <w:rPr>
          <w:lang w:val="sr-Cyrl-CS"/>
        </w:rPr>
        <w:t>противно одредбама овог закона или међународним уговорима</w:t>
      </w:r>
      <w:r w:rsidR="00240807" w:rsidRPr="00BC0A38">
        <w:rPr>
          <w:lang w:val="sr-Cyrl-CS"/>
        </w:rPr>
        <w:t xml:space="preserve"> и другим међународноправним актима</w:t>
      </w:r>
      <w:r w:rsidR="00A33D84" w:rsidRPr="00BC0A38">
        <w:rPr>
          <w:lang w:val="sr-Cyrl-CS"/>
        </w:rPr>
        <w:t>, одреди место паркирања и одузме саобраћајну дозволу и регистарске таблице у трајању од пет дана, а у случају поновног искључивања теретног или скупа возила и</w:t>
      </w:r>
      <w:r w:rsidR="00243C01" w:rsidRPr="00BC0A38">
        <w:rPr>
          <w:lang w:val="sr-Cyrl-CS"/>
        </w:rPr>
        <w:t>стог превозника, у трајању од десет</w:t>
      </w:r>
      <w:r w:rsidR="00A33D84" w:rsidRPr="00BC0A38">
        <w:rPr>
          <w:lang w:val="sr-Cyrl-CS"/>
        </w:rPr>
        <w:t xml:space="preserve"> дана;”</w:t>
      </w:r>
      <w:r w:rsidR="00243C01" w:rsidRPr="00BC0A38">
        <w:rPr>
          <w:lang w:val="sr-Cyrl-CS"/>
        </w:rPr>
        <w:t>.</w:t>
      </w:r>
    </w:p>
    <w:p w:rsidR="00B14840" w:rsidRPr="00BC0A38" w:rsidRDefault="00B14840" w:rsidP="003A2AC0">
      <w:pPr>
        <w:ind w:left="360" w:firstLine="349"/>
        <w:rPr>
          <w:lang w:val="sr-Cyrl-CS"/>
        </w:rPr>
      </w:pPr>
      <w:r w:rsidRPr="00BC0A38">
        <w:rPr>
          <w:lang w:val="sr-Cyrl-CS"/>
        </w:rPr>
        <w:t>После тачке 3</w:t>
      </w:r>
      <w:r w:rsidR="00EC6615" w:rsidRPr="00BC0A38">
        <w:rPr>
          <w:lang w:val="sr-Cyrl-CS"/>
        </w:rPr>
        <w:t>)</w:t>
      </w:r>
      <w:r w:rsidRPr="00BC0A38">
        <w:rPr>
          <w:lang w:val="sr-Cyrl-CS"/>
        </w:rPr>
        <w:t xml:space="preserve"> додаје се тачка </w:t>
      </w:r>
      <w:r w:rsidR="00EF7C2C" w:rsidRPr="00BC0A38">
        <w:rPr>
          <w:lang w:val="sr-Cyrl-CS"/>
        </w:rPr>
        <w:t>3а)</w:t>
      </w:r>
      <w:r w:rsidRPr="00BC0A38">
        <w:rPr>
          <w:lang w:val="sr-Cyrl-CS"/>
        </w:rPr>
        <w:t xml:space="preserve"> која гласи:</w:t>
      </w:r>
    </w:p>
    <w:p w:rsidR="00B5693D" w:rsidRPr="00BC0A38" w:rsidRDefault="00B14840" w:rsidP="00A618AA">
      <w:pPr>
        <w:rPr>
          <w:lang w:val="sr-Cyrl-CS"/>
        </w:rPr>
      </w:pPr>
      <w:r w:rsidRPr="00BC0A38">
        <w:rPr>
          <w:lang w:val="sr-Cyrl-CS"/>
        </w:rPr>
        <w:t>„</w:t>
      </w:r>
      <w:r w:rsidR="00EF7C2C" w:rsidRPr="00BC0A38">
        <w:rPr>
          <w:lang w:val="sr-Cyrl-CS"/>
        </w:rPr>
        <w:t>3а</w:t>
      </w:r>
      <w:r w:rsidRPr="00BC0A38">
        <w:rPr>
          <w:lang w:val="sr-Cyrl-CS"/>
        </w:rPr>
        <w:t>) искључи теретно возило домаћег привредног друштва, другог правног лица, предузетника или пољопривредника</w:t>
      </w:r>
      <w:r w:rsidR="001F4DC2" w:rsidRPr="00BC0A38">
        <w:rPr>
          <w:lang w:val="sr-Cyrl-CS"/>
        </w:rPr>
        <w:t xml:space="preserve">, односно </w:t>
      </w:r>
      <w:r w:rsidR="00617B4B" w:rsidRPr="00BC0A38">
        <w:rPr>
          <w:lang w:val="sr-Cyrl-CS"/>
        </w:rPr>
        <w:t xml:space="preserve">теретно возило </w:t>
      </w:r>
      <w:r w:rsidR="001F4DC2" w:rsidRPr="00BC0A38">
        <w:rPr>
          <w:lang w:val="sr-Cyrl-CS"/>
        </w:rPr>
        <w:t>страно</w:t>
      </w:r>
      <w:r w:rsidR="00617B4B" w:rsidRPr="00BC0A38">
        <w:rPr>
          <w:lang w:val="sr-Cyrl-CS"/>
        </w:rPr>
        <w:t>г</w:t>
      </w:r>
      <w:r w:rsidR="001F4DC2" w:rsidRPr="00BC0A38">
        <w:rPr>
          <w:lang w:val="sr-Cyrl-CS"/>
        </w:rPr>
        <w:t xml:space="preserve"> правно</w:t>
      </w:r>
      <w:r w:rsidR="00617B4B" w:rsidRPr="00BC0A38">
        <w:rPr>
          <w:lang w:val="sr-Cyrl-CS"/>
        </w:rPr>
        <w:t>г лица</w:t>
      </w:r>
      <w:r w:rsidR="001F4DC2" w:rsidRPr="00BC0A38">
        <w:rPr>
          <w:lang w:val="sr-Cyrl-CS"/>
        </w:rPr>
        <w:t>, предузетник</w:t>
      </w:r>
      <w:r w:rsidR="00617B4B" w:rsidRPr="00BC0A38">
        <w:rPr>
          <w:lang w:val="sr-Cyrl-CS"/>
        </w:rPr>
        <w:t>а</w:t>
      </w:r>
      <w:r w:rsidR="001F4DC2" w:rsidRPr="00BC0A38">
        <w:rPr>
          <w:lang w:val="sr-Cyrl-CS"/>
        </w:rPr>
        <w:t xml:space="preserve"> или физичко</w:t>
      </w:r>
      <w:r w:rsidR="00617B4B" w:rsidRPr="00BC0A38">
        <w:rPr>
          <w:lang w:val="sr-Cyrl-CS"/>
        </w:rPr>
        <w:t>г лица</w:t>
      </w:r>
      <w:r w:rsidR="001F4DC2" w:rsidRPr="00BC0A38">
        <w:rPr>
          <w:lang w:val="sr-Cyrl-CS"/>
        </w:rPr>
        <w:t xml:space="preserve"> </w:t>
      </w:r>
      <w:r w:rsidRPr="00BC0A38">
        <w:rPr>
          <w:lang w:val="sr-Cyrl-CS"/>
        </w:rPr>
        <w:t xml:space="preserve">којим се превоз терета за сопствене потребе обавља противно одредбама овог закона, </w:t>
      </w:r>
      <w:r w:rsidR="00617B4B" w:rsidRPr="00BC0A38">
        <w:rPr>
          <w:lang w:val="sr-Cyrl-CS"/>
        </w:rPr>
        <w:t>односно противно међународним уговором и</w:t>
      </w:r>
      <w:r w:rsidR="007D3D12" w:rsidRPr="00BC0A38">
        <w:rPr>
          <w:lang w:val="sr-Cyrl-CS"/>
        </w:rPr>
        <w:t xml:space="preserve"> </w:t>
      </w:r>
      <w:r w:rsidR="00617B4B" w:rsidRPr="00BC0A38">
        <w:rPr>
          <w:lang w:val="sr-Cyrl-CS"/>
        </w:rPr>
        <w:t xml:space="preserve">другим </w:t>
      </w:r>
      <w:r w:rsidR="00617B4B" w:rsidRPr="00BC0A38">
        <w:rPr>
          <w:lang w:val="sr-Cyrl-CS"/>
        </w:rPr>
        <w:lastRenderedPageBreak/>
        <w:t xml:space="preserve">међународноправним актима, </w:t>
      </w:r>
      <w:r w:rsidRPr="00BC0A38">
        <w:rPr>
          <w:lang w:val="sr-Cyrl-CS"/>
        </w:rPr>
        <w:t xml:space="preserve">одреди место паркирања и одузме саобраћајну дозволу и регистарске таблице </w:t>
      </w:r>
      <w:r w:rsidR="001F4DC2" w:rsidRPr="00BC0A38">
        <w:rPr>
          <w:lang w:val="sr-Cyrl-CS"/>
        </w:rPr>
        <w:t xml:space="preserve">у трајању од пет дана, а у случају поновног искључивања теретног или скупа возила истог превозника, у трајању од </w:t>
      </w:r>
      <w:r w:rsidR="00EC6615" w:rsidRPr="00BC0A38">
        <w:rPr>
          <w:lang w:val="sr-Cyrl-CS"/>
        </w:rPr>
        <w:t>десет</w:t>
      </w:r>
      <w:r w:rsidR="001F4DC2" w:rsidRPr="00BC0A38">
        <w:rPr>
          <w:lang w:val="sr-Cyrl-CS"/>
        </w:rPr>
        <w:t xml:space="preserve"> дана;</w:t>
      </w:r>
      <w:r w:rsidRPr="00BC0A38">
        <w:rPr>
          <w:lang w:val="sr-Cyrl-CS"/>
        </w:rPr>
        <w:t xml:space="preserve">”. </w:t>
      </w:r>
    </w:p>
    <w:p w:rsidR="00EF7C2C" w:rsidRPr="00BC0A38" w:rsidRDefault="00EF7C2C" w:rsidP="003A2AC0">
      <w:pPr>
        <w:ind w:left="360" w:firstLine="349"/>
        <w:rPr>
          <w:lang w:val="sr-Cyrl-CS"/>
        </w:rPr>
      </w:pPr>
      <w:r w:rsidRPr="00BC0A38">
        <w:rPr>
          <w:lang w:val="sr-Cyrl-CS"/>
        </w:rPr>
        <w:t>У тачки 6) тачка на крају замењује се тачком запетом.</w:t>
      </w:r>
    </w:p>
    <w:p w:rsidR="00A33D84" w:rsidRPr="00BC0A38" w:rsidRDefault="00A33D84" w:rsidP="003A2AC0">
      <w:pPr>
        <w:ind w:left="360" w:firstLine="349"/>
        <w:rPr>
          <w:lang w:val="sr-Cyrl-CS"/>
        </w:rPr>
      </w:pPr>
      <w:r w:rsidRPr="00BC0A38">
        <w:rPr>
          <w:lang w:val="sr-Cyrl-CS"/>
        </w:rPr>
        <w:t>После тачк</w:t>
      </w:r>
      <w:r w:rsidR="00B5693D" w:rsidRPr="00BC0A38">
        <w:rPr>
          <w:lang w:val="sr-Cyrl-CS"/>
        </w:rPr>
        <w:t>е</w:t>
      </w:r>
      <w:r w:rsidR="00956D14" w:rsidRPr="00BC0A38">
        <w:rPr>
          <w:lang w:val="sr-Cyrl-CS"/>
        </w:rPr>
        <w:t xml:space="preserve"> </w:t>
      </w:r>
      <w:r w:rsidR="00EF7C2C" w:rsidRPr="00BC0A38">
        <w:rPr>
          <w:lang w:val="sr-Cyrl-CS"/>
        </w:rPr>
        <w:t>6</w:t>
      </w:r>
      <w:r w:rsidRPr="00BC0A38">
        <w:rPr>
          <w:lang w:val="sr-Cyrl-CS"/>
        </w:rPr>
        <w:t xml:space="preserve">) </w:t>
      </w:r>
      <w:r w:rsidR="00B5693D" w:rsidRPr="00BC0A38">
        <w:rPr>
          <w:lang w:val="sr-Cyrl-CS"/>
        </w:rPr>
        <w:t>додаје се тачка</w:t>
      </w:r>
      <w:r w:rsidR="0072543D" w:rsidRPr="00BC0A38">
        <w:rPr>
          <w:lang w:val="sr-Cyrl-CS"/>
        </w:rPr>
        <w:t xml:space="preserve"> </w:t>
      </w:r>
      <w:r w:rsidR="00EF7C2C" w:rsidRPr="00BC0A38">
        <w:rPr>
          <w:lang w:val="sr-Cyrl-CS"/>
        </w:rPr>
        <w:t>7</w:t>
      </w:r>
      <w:r w:rsidR="00000020" w:rsidRPr="00BC0A38">
        <w:rPr>
          <w:lang w:val="sr-Cyrl-CS"/>
        </w:rPr>
        <w:t>)</w:t>
      </w:r>
      <w:r w:rsidR="00B5693D" w:rsidRPr="00BC0A38">
        <w:rPr>
          <w:lang w:val="sr-Cyrl-CS"/>
        </w:rPr>
        <w:t xml:space="preserve"> </w:t>
      </w:r>
      <w:r w:rsidRPr="00BC0A38">
        <w:rPr>
          <w:lang w:val="sr-Cyrl-CS"/>
        </w:rPr>
        <w:t>која гласи:</w:t>
      </w:r>
    </w:p>
    <w:p w:rsidR="00A33D84" w:rsidRPr="00BC0A38" w:rsidRDefault="00B5693D" w:rsidP="00A618AA">
      <w:pPr>
        <w:contextualSpacing/>
        <w:rPr>
          <w:lang w:val="sr-Cyrl-CS"/>
        </w:rPr>
      </w:pPr>
      <w:r w:rsidRPr="00BC0A38">
        <w:rPr>
          <w:lang w:val="sr-Cyrl-CS"/>
        </w:rPr>
        <w:t>„</w:t>
      </w:r>
      <w:r w:rsidR="0068424C" w:rsidRPr="00BC0A38">
        <w:rPr>
          <w:lang w:val="sr-Cyrl-CS"/>
        </w:rPr>
        <w:t>7</w:t>
      </w:r>
      <w:r w:rsidRPr="00BC0A38">
        <w:rPr>
          <w:lang w:val="sr-Cyrl-CS"/>
        </w:rPr>
        <w:t>)</w:t>
      </w:r>
      <w:r w:rsidR="00826349" w:rsidRPr="00BC0A38">
        <w:rPr>
          <w:lang w:val="sr-Cyrl-CS"/>
        </w:rPr>
        <w:t xml:space="preserve"> </w:t>
      </w:r>
      <w:r w:rsidR="00A33D84" w:rsidRPr="00BC0A38">
        <w:rPr>
          <w:lang w:val="sr-Cyrl-CS"/>
        </w:rPr>
        <w:t xml:space="preserve">донесе привремено решење о одузимању дозволе </w:t>
      </w:r>
      <w:r w:rsidR="00956D14" w:rsidRPr="00BC0A38">
        <w:rPr>
          <w:lang w:val="sr-Cyrl-CS"/>
        </w:rPr>
        <w:t xml:space="preserve">додељене </w:t>
      </w:r>
      <w:r w:rsidR="00A33D84" w:rsidRPr="00BC0A38">
        <w:rPr>
          <w:lang w:val="sr-Cyrl-CS"/>
        </w:rPr>
        <w:t>домаћем превознику ако дозвола не одговара евиденцији из члана 35</w:t>
      </w:r>
      <w:r w:rsidR="008C26E5">
        <w:rPr>
          <w:lang w:val="sr-Cyrl-CS"/>
        </w:rPr>
        <w:t xml:space="preserve">. овог закона и поднесе захтев </w:t>
      </w:r>
      <w:r w:rsidR="008C26E5">
        <w:rPr>
          <w:lang/>
        </w:rPr>
        <w:t>М</w:t>
      </w:r>
      <w:r w:rsidR="00A33D84" w:rsidRPr="00BC0A38">
        <w:rPr>
          <w:lang w:val="sr-Cyrl-CS"/>
        </w:rPr>
        <w:t>инистарству за доношење решења о одузимању дозволе.”</w:t>
      </w:r>
    </w:p>
    <w:p w:rsidR="00A33D84" w:rsidRPr="00BC0A38" w:rsidRDefault="00BE7D83" w:rsidP="00BE7D83">
      <w:pPr>
        <w:rPr>
          <w:lang w:val="sr-Cyrl-CS"/>
        </w:rPr>
      </w:pPr>
      <w:r w:rsidRPr="00BC0A38">
        <w:rPr>
          <w:lang w:val="sr-Cyrl-CS"/>
        </w:rPr>
        <w:t xml:space="preserve">У </w:t>
      </w:r>
      <w:r w:rsidR="00A33D84" w:rsidRPr="00BC0A38">
        <w:rPr>
          <w:lang w:val="sr-Cyrl-CS"/>
        </w:rPr>
        <w:t>ст</w:t>
      </w:r>
      <w:r w:rsidRPr="00BC0A38">
        <w:rPr>
          <w:lang w:val="sr-Cyrl-CS"/>
        </w:rPr>
        <w:t>аву</w:t>
      </w:r>
      <w:r w:rsidR="00A33D84" w:rsidRPr="00BC0A38">
        <w:rPr>
          <w:lang w:val="sr-Cyrl-CS"/>
        </w:rPr>
        <w:t xml:space="preserve"> 2</w:t>
      </w:r>
      <w:r w:rsidR="00FD1B86" w:rsidRPr="00BC0A38">
        <w:rPr>
          <w:lang w:val="sr-Cyrl-CS"/>
        </w:rPr>
        <w:t xml:space="preserve">. </w:t>
      </w:r>
      <w:r w:rsidRPr="00BC0A38">
        <w:rPr>
          <w:lang w:val="sr-Cyrl-CS"/>
        </w:rPr>
        <w:t>речи: „</w:t>
      </w:r>
      <w:r w:rsidR="00D5355D" w:rsidRPr="00BC0A38">
        <w:rPr>
          <w:lang w:val="sr-Cyrl-CS"/>
        </w:rPr>
        <w:t>лиценце за превоз и извода лиценце за превоз из става 1. тачка</w:t>
      </w:r>
      <w:r w:rsidR="00956D14" w:rsidRPr="00BC0A38">
        <w:rPr>
          <w:lang w:val="sr-Cyrl-CS"/>
        </w:rPr>
        <w:t xml:space="preserve"> </w:t>
      </w:r>
      <w:r w:rsidR="00CB7B78" w:rsidRPr="00BC0A38">
        <w:rPr>
          <w:lang w:val="sr-Cyrl-CS"/>
        </w:rPr>
        <w:t>4</w:t>
      </w:r>
      <w:r w:rsidR="00D5355D" w:rsidRPr="00BC0A38">
        <w:rPr>
          <w:lang w:val="sr-Cyrl-CS"/>
        </w:rPr>
        <w:t>) и дозвола из става 1. тачка</w:t>
      </w:r>
      <w:r w:rsidR="00956D14" w:rsidRPr="00BC0A38">
        <w:rPr>
          <w:lang w:val="sr-Cyrl-CS"/>
        </w:rPr>
        <w:t xml:space="preserve"> </w:t>
      </w:r>
      <w:r w:rsidR="00CB7B78" w:rsidRPr="00BC0A38">
        <w:rPr>
          <w:lang w:val="sr-Cyrl-CS"/>
        </w:rPr>
        <w:t>5</w:t>
      </w:r>
      <w:r w:rsidR="00D5355D" w:rsidRPr="00BC0A38">
        <w:rPr>
          <w:lang w:val="sr-Cyrl-CS"/>
        </w:rPr>
        <w:t>) овог члана</w:t>
      </w:r>
      <w:r w:rsidR="00240807" w:rsidRPr="00BC0A38">
        <w:rPr>
          <w:lang w:val="sr-Cyrl-CS"/>
        </w:rPr>
        <w:t>”</w:t>
      </w:r>
      <w:r w:rsidR="00D5355D" w:rsidRPr="00BC0A38">
        <w:rPr>
          <w:lang w:val="sr-Cyrl-CS"/>
        </w:rPr>
        <w:t xml:space="preserve"> замењују се речима: „</w:t>
      </w:r>
      <w:r w:rsidR="003909F5" w:rsidRPr="00BC0A38">
        <w:rPr>
          <w:lang w:val="sr-Cyrl-CS"/>
        </w:rPr>
        <w:t xml:space="preserve">лиценце за превоз и извода лиценце за превоз из става 1. тачка 4) и дозволе из става 1. </w:t>
      </w:r>
      <w:r w:rsidR="00D5355D" w:rsidRPr="00BC0A38">
        <w:rPr>
          <w:lang w:val="sr-Cyrl-CS"/>
        </w:rPr>
        <w:t>тач</w:t>
      </w:r>
      <w:r w:rsidR="00B94A00" w:rsidRPr="00BC0A38">
        <w:rPr>
          <w:lang w:val="sr-Cyrl-CS"/>
        </w:rPr>
        <w:t>.</w:t>
      </w:r>
      <w:r w:rsidR="00956D14" w:rsidRPr="00BC0A38">
        <w:rPr>
          <w:lang w:val="sr-Cyrl-CS"/>
        </w:rPr>
        <w:t xml:space="preserve"> </w:t>
      </w:r>
      <w:r w:rsidR="00B94A00" w:rsidRPr="00BC0A38">
        <w:rPr>
          <w:lang w:val="sr-Cyrl-CS"/>
        </w:rPr>
        <w:t>5</w:t>
      </w:r>
      <w:r w:rsidR="00D5355D" w:rsidRPr="00BC0A38">
        <w:rPr>
          <w:lang w:val="sr-Cyrl-CS"/>
        </w:rPr>
        <w:t xml:space="preserve">) </w:t>
      </w:r>
      <w:r w:rsidR="00B94A00" w:rsidRPr="00BC0A38">
        <w:rPr>
          <w:lang w:val="sr-Cyrl-CS"/>
        </w:rPr>
        <w:t xml:space="preserve">и 7) </w:t>
      </w:r>
      <w:r w:rsidR="00D5355D" w:rsidRPr="00BC0A38">
        <w:rPr>
          <w:lang w:val="sr-Cyrl-CS"/>
        </w:rPr>
        <w:t>овог члана”.</w:t>
      </w:r>
    </w:p>
    <w:p w:rsidR="00BE7D83" w:rsidRPr="00BC0A38" w:rsidRDefault="00240807" w:rsidP="0044121C">
      <w:pPr>
        <w:contextualSpacing/>
        <w:rPr>
          <w:lang w:val="sr-Cyrl-CS"/>
        </w:rPr>
      </w:pPr>
      <w:r w:rsidRPr="00BC0A38">
        <w:rPr>
          <w:lang w:val="sr-Cyrl-CS"/>
        </w:rPr>
        <w:t>С</w:t>
      </w:r>
      <w:r w:rsidR="00FD1B86" w:rsidRPr="00BC0A38">
        <w:rPr>
          <w:lang w:val="sr-Cyrl-CS"/>
        </w:rPr>
        <w:t xml:space="preserve">тав 4. </w:t>
      </w:r>
      <w:r w:rsidRPr="00BC0A38">
        <w:rPr>
          <w:lang w:val="sr-Cyrl-CS"/>
        </w:rPr>
        <w:t xml:space="preserve">мења се и </w:t>
      </w:r>
      <w:r w:rsidR="00BE7D83" w:rsidRPr="00BC0A38">
        <w:rPr>
          <w:lang w:val="sr-Cyrl-CS"/>
        </w:rPr>
        <w:t>гласи:</w:t>
      </w:r>
    </w:p>
    <w:p w:rsidR="00BE7D83" w:rsidRPr="00BC0A38" w:rsidRDefault="00BE7D83" w:rsidP="0044121C">
      <w:pPr>
        <w:rPr>
          <w:lang w:val="sr-Cyrl-CS"/>
        </w:rPr>
      </w:pPr>
      <w:r w:rsidRPr="00BC0A38">
        <w:rPr>
          <w:lang w:val="sr-Cyrl-CS"/>
        </w:rPr>
        <w:t>„Инспектор је дужан да без одлагања о предузетој мери из става 1. тач. 3) и</w:t>
      </w:r>
      <w:r w:rsidR="00956D14" w:rsidRPr="00BC0A38">
        <w:rPr>
          <w:lang w:val="sr-Cyrl-CS"/>
        </w:rPr>
        <w:t xml:space="preserve"> </w:t>
      </w:r>
      <w:r w:rsidR="0068424C" w:rsidRPr="00BC0A38">
        <w:rPr>
          <w:lang w:val="sr-Cyrl-CS"/>
        </w:rPr>
        <w:t>3а</w:t>
      </w:r>
      <w:r w:rsidRPr="00BC0A38">
        <w:rPr>
          <w:lang w:val="sr-Cyrl-CS"/>
        </w:rPr>
        <w:t xml:space="preserve">) овог члана обавести </w:t>
      </w:r>
      <w:r w:rsidR="00EC6615" w:rsidRPr="00BC0A38">
        <w:rPr>
          <w:lang w:val="sr-Cyrl-CS"/>
        </w:rPr>
        <w:t>м</w:t>
      </w:r>
      <w:r w:rsidRPr="00BC0A38">
        <w:rPr>
          <w:lang w:val="sr-Cyrl-CS"/>
        </w:rPr>
        <w:t xml:space="preserve">инистарство </w:t>
      </w:r>
      <w:r w:rsidR="00843849" w:rsidRPr="00BC0A38">
        <w:rPr>
          <w:lang w:val="sr-Cyrl-CS"/>
        </w:rPr>
        <w:t xml:space="preserve">надлежно за </w:t>
      </w:r>
      <w:r w:rsidRPr="00BC0A38">
        <w:rPr>
          <w:lang w:val="sr-Cyrl-CS"/>
        </w:rPr>
        <w:t>унутрашњ</w:t>
      </w:r>
      <w:r w:rsidR="00843849" w:rsidRPr="00BC0A38">
        <w:rPr>
          <w:lang w:val="sr-Cyrl-CS"/>
        </w:rPr>
        <w:t>е</w:t>
      </w:r>
      <w:r w:rsidRPr="00BC0A38">
        <w:rPr>
          <w:lang w:val="sr-Cyrl-CS"/>
        </w:rPr>
        <w:t xml:space="preserve"> послов</w:t>
      </w:r>
      <w:r w:rsidR="00843849" w:rsidRPr="00BC0A38">
        <w:rPr>
          <w:lang w:val="sr-Cyrl-CS"/>
        </w:rPr>
        <w:t>е</w:t>
      </w:r>
      <w:r w:rsidRPr="00BC0A38">
        <w:rPr>
          <w:lang w:val="sr-Cyrl-CS"/>
        </w:rPr>
        <w:t>.</w:t>
      </w:r>
      <w:r w:rsidR="00EC6615" w:rsidRPr="00BC0A38">
        <w:rPr>
          <w:lang w:val="sr-Cyrl-CS"/>
        </w:rPr>
        <w:t>”</w:t>
      </w:r>
    </w:p>
    <w:p w:rsidR="00BE7D83" w:rsidRPr="00BC0A38" w:rsidRDefault="00BE7D83" w:rsidP="00FD1B86">
      <w:pPr>
        <w:ind w:firstLine="0"/>
        <w:contextualSpacing/>
        <w:rPr>
          <w:lang w:val="sr-Cyrl-CS"/>
        </w:rPr>
      </w:pPr>
    </w:p>
    <w:p w:rsidR="00A33D84" w:rsidRPr="00BC0A38" w:rsidRDefault="00A33D84" w:rsidP="00A33D84">
      <w:pPr>
        <w:ind w:firstLine="0"/>
        <w:jc w:val="center"/>
        <w:rPr>
          <w:lang w:val="sr-Cyrl-CS"/>
        </w:rPr>
      </w:pPr>
      <w:r w:rsidRPr="00BC0A38">
        <w:rPr>
          <w:lang w:val="sr-Cyrl-CS"/>
        </w:rPr>
        <w:t xml:space="preserve">Члан </w:t>
      </w:r>
      <w:r w:rsidR="00554FCB" w:rsidRPr="00BC0A38">
        <w:rPr>
          <w:lang w:val="sr-Cyrl-CS"/>
        </w:rPr>
        <w:t>14</w:t>
      </w:r>
      <w:r w:rsidR="009F40E3" w:rsidRPr="00BC0A38">
        <w:rPr>
          <w:lang w:val="sr-Cyrl-CS"/>
        </w:rPr>
        <w:t>.</w:t>
      </w:r>
    </w:p>
    <w:p w:rsidR="00634A48" w:rsidRPr="00BC0A38" w:rsidRDefault="00634A48" w:rsidP="00634A48">
      <w:pPr>
        <w:spacing w:after="0" w:line="240" w:lineRule="auto"/>
        <w:rPr>
          <w:lang w:val="sr-Cyrl-CS"/>
        </w:rPr>
      </w:pPr>
      <w:r w:rsidRPr="00BC0A38">
        <w:rPr>
          <w:lang w:val="sr-Cyrl-CS"/>
        </w:rPr>
        <w:t>У члану 47. став 1. речи: „која садржи инспекцијска овлашћења” бришу се.</w:t>
      </w:r>
    </w:p>
    <w:p w:rsidR="00634A48" w:rsidRPr="00BC0A38" w:rsidRDefault="00634A48" w:rsidP="00634A48">
      <w:pPr>
        <w:spacing w:after="0" w:line="240" w:lineRule="auto"/>
        <w:rPr>
          <w:lang w:val="sr-Cyrl-CS"/>
        </w:rPr>
      </w:pPr>
      <w:r w:rsidRPr="00BC0A38">
        <w:rPr>
          <w:lang w:val="sr-Cyrl-CS"/>
        </w:rPr>
        <w:tab/>
        <w:t>У ставу 2. речи: „образац службене легитимације, односно” бришу се.</w:t>
      </w:r>
    </w:p>
    <w:p w:rsidR="00EC6615" w:rsidRPr="00BC0A38" w:rsidRDefault="00634A48" w:rsidP="00634A48">
      <w:pPr>
        <w:pStyle w:val="Normal2"/>
        <w:shd w:val="clear" w:color="auto" w:fill="FFFFFF"/>
        <w:spacing w:before="48" w:beforeAutospacing="0" w:after="48" w:afterAutospacing="0"/>
        <w:rPr>
          <w:lang w:val="sr-Cyrl-CS"/>
        </w:rPr>
      </w:pPr>
      <w:r w:rsidRPr="00BC0A38">
        <w:rPr>
          <w:rFonts w:eastAsiaTheme="minorEastAsia"/>
          <w:lang w:val="sr-Cyrl-CS"/>
        </w:rPr>
        <w:tab/>
      </w:r>
      <w:r w:rsidRPr="00BC0A38">
        <w:rPr>
          <w:lang w:val="sr-Cyrl-CS"/>
        </w:rPr>
        <w:t>После става 2. додаје се нов</w:t>
      </w:r>
      <w:r w:rsidR="00EC6615" w:rsidRPr="00BC0A38">
        <w:rPr>
          <w:lang w:val="sr-Cyrl-CS"/>
        </w:rPr>
        <w:t>и</w:t>
      </w:r>
      <w:r w:rsidRPr="00BC0A38">
        <w:rPr>
          <w:lang w:val="sr-Cyrl-CS"/>
        </w:rPr>
        <w:t xml:space="preserve"> став 3. који гласи: </w:t>
      </w:r>
    </w:p>
    <w:p w:rsidR="00634A48" w:rsidRPr="00BC0A38" w:rsidRDefault="00634A48" w:rsidP="0044121C">
      <w:pPr>
        <w:pStyle w:val="Normal2"/>
        <w:shd w:val="clear" w:color="auto" w:fill="FFFFFF"/>
        <w:spacing w:before="48" w:beforeAutospacing="0" w:after="48" w:afterAutospacing="0"/>
        <w:ind w:firstLine="720"/>
        <w:jc w:val="both"/>
        <w:rPr>
          <w:lang w:val="sr-Cyrl-CS"/>
        </w:rPr>
      </w:pPr>
      <w:r w:rsidRPr="00BC0A38">
        <w:rPr>
          <w:lang w:val="sr-Cyrl-CS"/>
        </w:rPr>
        <w:t>„Службена легитимација инспектора из става 1. овог члана уређује се законом којим се уређује инспекцијски надзор.”</w:t>
      </w:r>
    </w:p>
    <w:p w:rsidR="00634A48" w:rsidRPr="00BC0A38" w:rsidRDefault="00634A48" w:rsidP="00634A48">
      <w:pPr>
        <w:pStyle w:val="Normal2"/>
        <w:shd w:val="clear" w:color="auto" w:fill="FFFFFF"/>
        <w:spacing w:before="48" w:beforeAutospacing="0" w:after="48" w:afterAutospacing="0"/>
        <w:rPr>
          <w:color w:val="000000"/>
          <w:lang w:val="sr-Cyrl-CS"/>
        </w:rPr>
      </w:pPr>
      <w:r w:rsidRPr="00BC0A38">
        <w:rPr>
          <w:lang w:val="sr-Cyrl-CS"/>
        </w:rPr>
        <w:tab/>
        <w:t>Досадашњи ст. 3. и 4. постају ст. 4. и 5.</w:t>
      </w:r>
    </w:p>
    <w:p w:rsidR="00A33D84" w:rsidRPr="00BC0A38" w:rsidRDefault="00A33D84" w:rsidP="00A33D84">
      <w:pPr>
        <w:ind w:left="1069" w:firstLine="0"/>
        <w:contextualSpacing/>
        <w:rPr>
          <w:lang w:val="sr-Cyrl-CS"/>
        </w:rPr>
      </w:pPr>
    </w:p>
    <w:p w:rsidR="00A33D84" w:rsidRPr="00BC0A38" w:rsidRDefault="00A33D84" w:rsidP="00A33D84">
      <w:pPr>
        <w:ind w:firstLine="0"/>
        <w:jc w:val="center"/>
        <w:rPr>
          <w:lang w:val="sr-Cyrl-CS"/>
        </w:rPr>
      </w:pPr>
      <w:r w:rsidRPr="00BC0A38">
        <w:rPr>
          <w:lang w:val="sr-Cyrl-CS"/>
        </w:rPr>
        <w:t xml:space="preserve">Члан </w:t>
      </w:r>
      <w:r w:rsidR="00554FCB" w:rsidRPr="00BC0A38">
        <w:rPr>
          <w:lang w:val="sr-Cyrl-CS"/>
        </w:rPr>
        <w:t>15</w:t>
      </w:r>
      <w:r w:rsidRPr="00BC0A38">
        <w:rPr>
          <w:lang w:val="sr-Cyrl-CS"/>
        </w:rPr>
        <w:t>.</w:t>
      </w:r>
    </w:p>
    <w:p w:rsidR="00A33D84" w:rsidRDefault="0066195A" w:rsidP="00A33D84">
      <w:pPr>
        <w:rPr>
          <w:lang w:val="sr-Cyrl-CS"/>
        </w:rPr>
      </w:pPr>
      <w:r>
        <w:rPr>
          <w:lang w:val="sr-Cyrl-CS"/>
        </w:rPr>
        <w:t>Назив</w:t>
      </w:r>
      <w:r w:rsidR="00AD6D47">
        <w:rPr>
          <w:lang w:val="sr-Cyrl-CS"/>
        </w:rPr>
        <w:t xml:space="preserve"> ч</w:t>
      </w:r>
      <w:r w:rsidR="00A33D84" w:rsidRPr="00BC0A38">
        <w:rPr>
          <w:lang w:val="sr-Cyrl-CS"/>
        </w:rPr>
        <w:t>л</w:t>
      </w:r>
      <w:r w:rsidR="0044121C" w:rsidRPr="00BC0A38">
        <w:rPr>
          <w:lang w:val="sr-Cyrl-CS"/>
        </w:rPr>
        <w:t>ан</w:t>
      </w:r>
      <w:r w:rsidR="00AD6D47">
        <w:rPr>
          <w:lang w:val="sr-Cyrl-CS"/>
        </w:rPr>
        <w:t>а и члан 49. мењ</w:t>
      </w:r>
      <w:r w:rsidR="00D134D7">
        <w:rPr>
          <w:lang w:val="sr-Cyrl-CS"/>
        </w:rPr>
        <w:t>а</w:t>
      </w:r>
      <w:r w:rsidR="00AD6D47">
        <w:rPr>
          <w:lang w:val="sr-Cyrl-CS"/>
        </w:rPr>
        <w:t>ју</w:t>
      </w:r>
      <w:r w:rsidR="00A33D84" w:rsidRPr="00BC0A38">
        <w:rPr>
          <w:lang w:val="sr-Cyrl-CS"/>
        </w:rPr>
        <w:t xml:space="preserve"> се</w:t>
      </w:r>
      <w:r w:rsidR="00AD6D47">
        <w:rPr>
          <w:lang w:val="sr-Cyrl-CS"/>
        </w:rPr>
        <w:t xml:space="preserve"> и гласе</w:t>
      </w:r>
      <w:r w:rsidR="00A33D84" w:rsidRPr="00BC0A38">
        <w:rPr>
          <w:lang w:val="sr-Cyrl-CS"/>
        </w:rPr>
        <w:t>:</w:t>
      </w:r>
    </w:p>
    <w:p w:rsidR="00AD6D47" w:rsidRDefault="00AD6D47" w:rsidP="00A33D84">
      <w:pPr>
        <w:rPr>
          <w:lang w:val="sr-Cyrl-CS"/>
        </w:rPr>
      </w:pPr>
    </w:p>
    <w:p w:rsidR="00AD6D47" w:rsidRDefault="00AD6D47" w:rsidP="00AD6D47">
      <w:pPr>
        <w:ind w:firstLine="0"/>
        <w:jc w:val="center"/>
      </w:pPr>
      <w:r>
        <w:rPr>
          <w:lang w:val="sr-Cyrl-CS"/>
        </w:rPr>
        <w:t>„</w:t>
      </w:r>
      <w:r w:rsidRPr="00BC0A38">
        <w:rPr>
          <w:lang w:val="sr-Cyrl-CS"/>
        </w:rPr>
        <w:t>Обавезе надзираног субјекта</w:t>
      </w:r>
    </w:p>
    <w:p w:rsidR="00C24A22" w:rsidRPr="00C24A22" w:rsidRDefault="00C24A22" w:rsidP="00AD6D47">
      <w:pPr>
        <w:ind w:firstLine="0"/>
        <w:jc w:val="center"/>
      </w:pPr>
    </w:p>
    <w:p w:rsidR="0044121C" w:rsidRPr="00BC0A38" w:rsidRDefault="0044121C" w:rsidP="0044121C">
      <w:pPr>
        <w:ind w:firstLine="0"/>
        <w:jc w:val="center"/>
        <w:rPr>
          <w:lang w:val="sr-Cyrl-CS"/>
        </w:rPr>
      </w:pPr>
      <w:r w:rsidRPr="00BC0A38">
        <w:rPr>
          <w:lang w:val="sr-Cyrl-CS"/>
        </w:rPr>
        <w:t>Члан 49.</w:t>
      </w:r>
    </w:p>
    <w:p w:rsidR="00A33D84" w:rsidRPr="00BC0A38" w:rsidRDefault="0044121C" w:rsidP="00A33D84">
      <w:pPr>
        <w:rPr>
          <w:lang w:val="sr-Cyrl-CS"/>
        </w:rPr>
      </w:pPr>
      <w:r w:rsidRPr="00BC0A38">
        <w:rPr>
          <w:lang w:val="sr-Cyrl-CS"/>
        </w:rPr>
        <w:t>Н</w:t>
      </w:r>
      <w:r w:rsidR="00A33D84" w:rsidRPr="00BC0A38">
        <w:rPr>
          <w:lang w:val="sr-Cyrl-CS"/>
        </w:rPr>
        <w:t>адзирани субјекат</w:t>
      </w:r>
      <w:r w:rsidRPr="00BC0A38">
        <w:rPr>
          <w:lang w:val="sr-Cyrl-CS"/>
        </w:rPr>
        <w:t xml:space="preserve"> дужан је да инспектору омогући неометано вршење инспекцијског надзора и да без</w:t>
      </w:r>
      <w:r w:rsidR="00171FE2" w:rsidRPr="00BC0A38">
        <w:rPr>
          <w:lang w:val="sr-Cyrl-CS"/>
        </w:rPr>
        <w:t xml:space="preserve"> одлагања омогући увид у захтевану документацију и податке, као и несметан приступ објектима или особљу који су у вези са обављањем делатности превоза терета у друмском саобраћају.</w:t>
      </w:r>
    </w:p>
    <w:p w:rsidR="00171FE2" w:rsidRPr="00BC0A38" w:rsidRDefault="00171FE2" w:rsidP="00A33D84">
      <w:pPr>
        <w:rPr>
          <w:lang w:val="sr-Cyrl-CS"/>
        </w:rPr>
      </w:pPr>
      <w:r w:rsidRPr="00BC0A38">
        <w:rPr>
          <w:lang w:val="sr-Cyrl-CS"/>
        </w:rPr>
        <w:t>Надзирани субјекат дужан је да поступи по налогу за инспекцијски надзор и изврши наложене инспекцијске мере.</w:t>
      </w:r>
    </w:p>
    <w:p w:rsidR="00A33D84" w:rsidRPr="00BC0A38" w:rsidRDefault="00171FE2" w:rsidP="00A33D84">
      <w:pPr>
        <w:rPr>
          <w:lang w:val="sr-Cyrl-CS"/>
        </w:rPr>
      </w:pPr>
      <w:r w:rsidRPr="00BC0A38">
        <w:rPr>
          <w:lang w:val="sr-Cyrl-CS"/>
        </w:rPr>
        <w:t xml:space="preserve">Лице одговорно за превоз у </w:t>
      </w:r>
      <w:r w:rsidR="00A33D84" w:rsidRPr="00BC0A38">
        <w:rPr>
          <w:lang w:val="sr-Cyrl-CS"/>
        </w:rPr>
        <w:t>надзираном субјекту</w:t>
      </w:r>
      <w:r w:rsidRPr="00BC0A38">
        <w:rPr>
          <w:lang w:val="sr-Cyrl-CS"/>
        </w:rPr>
        <w:t xml:space="preserve"> дужно је да, у року од 24 часа од часа када је протекао рок за отклањање </w:t>
      </w:r>
      <w:r w:rsidR="00A33D84" w:rsidRPr="00BC0A38">
        <w:rPr>
          <w:lang w:val="sr-Cyrl-CS"/>
        </w:rPr>
        <w:t>незаконитости</w:t>
      </w:r>
      <w:r w:rsidRPr="00BC0A38">
        <w:rPr>
          <w:lang w:val="sr-Cyrl-CS"/>
        </w:rPr>
        <w:t>, писмено обавести инспектора да ли су незаконитости отклоњене.”</w:t>
      </w:r>
    </w:p>
    <w:p w:rsidR="00A33D84" w:rsidRPr="00BC0A38" w:rsidRDefault="00A33D84" w:rsidP="00A33D84">
      <w:pPr>
        <w:ind w:left="1069" w:firstLine="0"/>
        <w:contextualSpacing/>
        <w:rPr>
          <w:lang w:val="sr-Cyrl-CS"/>
        </w:rPr>
      </w:pPr>
    </w:p>
    <w:p w:rsidR="00A33D84" w:rsidRPr="00BC0A38" w:rsidRDefault="00A33D84" w:rsidP="00A33D84">
      <w:pPr>
        <w:ind w:firstLine="0"/>
        <w:jc w:val="center"/>
        <w:rPr>
          <w:lang w:val="sr-Cyrl-CS"/>
        </w:rPr>
      </w:pPr>
      <w:r w:rsidRPr="00BC0A38">
        <w:rPr>
          <w:lang w:val="sr-Cyrl-CS"/>
        </w:rPr>
        <w:t xml:space="preserve">Члан </w:t>
      </w:r>
      <w:r w:rsidR="008B74DD" w:rsidRPr="00BC0A38">
        <w:rPr>
          <w:lang w:val="sr-Cyrl-CS"/>
        </w:rPr>
        <w:t>1</w:t>
      </w:r>
      <w:r w:rsidR="00554FCB" w:rsidRPr="00BC0A38">
        <w:rPr>
          <w:lang w:val="sr-Cyrl-CS"/>
        </w:rPr>
        <w:t>6</w:t>
      </w:r>
      <w:r w:rsidR="009F40E3" w:rsidRPr="00BC0A38">
        <w:rPr>
          <w:lang w:val="sr-Cyrl-CS"/>
        </w:rPr>
        <w:t>.</w:t>
      </w:r>
    </w:p>
    <w:p w:rsidR="00A33D84" w:rsidRPr="00BC0A38" w:rsidRDefault="00A33D84" w:rsidP="00A33D84">
      <w:pPr>
        <w:ind w:firstLine="720"/>
        <w:rPr>
          <w:lang w:val="sr-Cyrl-CS"/>
        </w:rPr>
      </w:pPr>
      <w:r w:rsidRPr="00BC0A38">
        <w:rPr>
          <w:lang w:val="sr-Cyrl-CS"/>
        </w:rPr>
        <w:t>У члану 53. ст</w:t>
      </w:r>
      <w:r w:rsidR="001B1383" w:rsidRPr="00BC0A38">
        <w:rPr>
          <w:lang w:val="sr-Cyrl-CS"/>
        </w:rPr>
        <w:t>.</w:t>
      </w:r>
      <w:r w:rsidRPr="00BC0A38">
        <w:rPr>
          <w:lang w:val="sr-Cyrl-CS"/>
        </w:rPr>
        <w:t xml:space="preserve"> 1.</w:t>
      </w:r>
      <w:r w:rsidR="001B1383" w:rsidRPr="00BC0A38">
        <w:rPr>
          <w:lang w:val="sr-Cyrl-CS"/>
        </w:rPr>
        <w:t xml:space="preserve"> и 2.</w:t>
      </w:r>
      <w:r w:rsidRPr="00BC0A38">
        <w:rPr>
          <w:lang w:val="sr-Cyrl-CS"/>
        </w:rPr>
        <w:t xml:space="preserve"> реч: „осам” замењује се бројем: „15”.</w:t>
      </w:r>
    </w:p>
    <w:p w:rsidR="00634A48" w:rsidRPr="00BC0A38" w:rsidRDefault="00634A48" w:rsidP="00A33D84">
      <w:pPr>
        <w:ind w:firstLine="720"/>
        <w:rPr>
          <w:lang w:val="sr-Cyrl-CS"/>
        </w:rPr>
      </w:pPr>
      <w:r w:rsidRPr="00BC0A38">
        <w:rPr>
          <w:lang w:val="sr-Cyrl-CS"/>
        </w:rPr>
        <w:t>У ставу 3. речи</w:t>
      </w:r>
      <w:r w:rsidR="00AC5A57" w:rsidRPr="00BC0A38">
        <w:rPr>
          <w:lang w:val="sr-Cyrl-CS"/>
        </w:rPr>
        <w:t>: „</w:t>
      </w:r>
      <w:r w:rsidRPr="00BC0A38">
        <w:rPr>
          <w:lang w:val="sr-Cyrl-CS"/>
        </w:rPr>
        <w:t>не одлаже извршење решења” замењују се речима: „одлаже извршење решења, осим када се ради о предузимању хитних мера.</w:t>
      </w:r>
      <w:r w:rsidR="00AC5A57" w:rsidRPr="00BC0A38">
        <w:rPr>
          <w:lang w:val="sr-Cyrl-CS"/>
        </w:rPr>
        <w:t>”</w:t>
      </w:r>
    </w:p>
    <w:p w:rsidR="00A33D84" w:rsidRPr="00BC0A38" w:rsidRDefault="00A33D84" w:rsidP="00A33D84">
      <w:pPr>
        <w:ind w:left="1069" w:firstLine="0"/>
        <w:contextualSpacing/>
        <w:rPr>
          <w:lang w:val="sr-Cyrl-CS"/>
        </w:rPr>
      </w:pPr>
    </w:p>
    <w:p w:rsidR="003C526A" w:rsidRPr="00BC0A38" w:rsidRDefault="003C526A" w:rsidP="00A33D84">
      <w:pPr>
        <w:ind w:left="1069" w:firstLine="0"/>
        <w:contextualSpacing/>
        <w:rPr>
          <w:lang w:val="sr-Cyrl-CS"/>
        </w:rPr>
      </w:pPr>
    </w:p>
    <w:p w:rsidR="00A33D84" w:rsidRPr="00BC0A38" w:rsidRDefault="00A33D84" w:rsidP="00A33D84">
      <w:pPr>
        <w:ind w:firstLine="0"/>
        <w:jc w:val="center"/>
        <w:rPr>
          <w:lang w:val="sr-Cyrl-CS"/>
        </w:rPr>
      </w:pPr>
      <w:r w:rsidRPr="00BC0A38">
        <w:rPr>
          <w:lang w:val="sr-Cyrl-CS"/>
        </w:rPr>
        <w:t xml:space="preserve">Члан </w:t>
      </w:r>
      <w:r w:rsidR="008B74DD" w:rsidRPr="00BC0A38">
        <w:rPr>
          <w:lang w:val="sr-Cyrl-CS"/>
        </w:rPr>
        <w:t>1</w:t>
      </w:r>
      <w:r w:rsidR="00554FCB" w:rsidRPr="00BC0A38">
        <w:rPr>
          <w:lang w:val="sr-Cyrl-CS"/>
        </w:rPr>
        <w:t>7</w:t>
      </w:r>
      <w:r w:rsidR="009F40E3" w:rsidRPr="00BC0A38">
        <w:rPr>
          <w:lang w:val="sr-Cyrl-CS"/>
        </w:rPr>
        <w:t>.</w:t>
      </w:r>
    </w:p>
    <w:p w:rsidR="00913A51" w:rsidRPr="00BC0A38" w:rsidRDefault="00913A51" w:rsidP="00913A51">
      <w:pPr>
        <w:ind w:firstLine="0"/>
        <w:rPr>
          <w:lang w:val="sr-Cyrl-CS"/>
        </w:rPr>
      </w:pPr>
      <w:r w:rsidRPr="00BC0A38">
        <w:rPr>
          <w:lang w:val="sr-Cyrl-CS"/>
        </w:rPr>
        <w:tab/>
        <w:t>Члан 5</w:t>
      </w:r>
      <w:r w:rsidR="00185D1B" w:rsidRPr="00BC0A38">
        <w:rPr>
          <w:lang w:val="sr-Cyrl-CS"/>
        </w:rPr>
        <w:t>5</w:t>
      </w:r>
      <w:r w:rsidRPr="00BC0A38">
        <w:rPr>
          <w:lang w:val="sr-Cyrl-CS"/>
        </w:rPr>
        <w:t>. мења се и гласи:</w:t>
      </w:r>
    </w:p>
    <w:p w:rsidR="00B94A00" w:rsidRPr="00BC0A38" w:rsidRDefault="00B94A00" w:rsidP="00171FE2">
      <w:pPr>
        <w:ind w:firstLine="0"/>
        <w:jc w:val="center"/>
        <w:rPr>
          <w:lang w:val="sr-Cyrl-CS"/>
        </w:rPr>
      </w:pPr>
      <w:r w:rsidRPr="00BC0A38">
        <w:rPr>
          <w:lang w:val="sr-Cyrl-CS"/>
        </w:rPr>
        <w:t>„Члан 55</w:t>
      </w:r>
      <w:r w:rsidR="00B6310B" w:rsidRPr="00BC0A38">
        <w:rPr>
          <w:lang w:val="sr-Cyrl-CS"/>
        </w:rPr>
        <w:t>.</w:t>
      </w:r>
    </w:p>
    <w:p w:rsidR="00913A51" w:rsidRPr="00BC0A38" w:rsidRDefault="00913A51" w:rsidP="00913A51">
      <w:pPr>
        <w:ind w:firstLine="0"/>
        <w:rPr>
          <w:lang w:val="sr-Cyrl-CS"/>
        </w:rPr>
      </w:pPr>
      <w:r w:rsidRPr="00BC0A38">
        <w:rPr>
          <w:lang w:val="sr-Cyrl-CS"/>
        </w:rPr>
        <w:tab/>
        <w:t>Ако орган надлежан за послове саобраћаја државе на чијој територији је домаћи превозник обављао превоз терета у међународном друмском саобраћају у супротности са међународним уговором који је закључила Републик</w:t>
      </w:r>
      <w:r w:rsidR="00651DAE" w:rsidRPr="00BC0A38">
        <w:rPr>
          <w:lang w:val="sr-Cyrl-CS"/>
        </w:rPr>
        <w:t>а</w:t>
      </w:r>
      <w:r w:rsidRPr="00BC0A38">
        <w:rPr>
          <w:lang w:val="sr-Cyrl-CS"/>
        </w:rPr>
        <w:t xml:space="preserve"> Србија у области превоза терета у међународном друмском саобраћају, обавести Министарство о учињеним повредама, Министарство може предузети следеће административне мере:</w:t>
      </w:r>
    </w:p>
    <w:p w:rsidR="00913A51" w:rsidRPr="00BC0A38" w:rsidRDefault="00913A51" w:rsidP="00F651AA">
      <w:pPr>
        <w:pStyle w:val="ListParagraph"/>
        <w:numPr>
          <w:ilvl w:val="0"/>
          <w:numId w:val="8"/>
        </w:numPr>
        <w:tabs>
          <w:tab w:val="left" w:pos="1134"/>
        </w:tabs>
        <w:ind w:left="0" w:firstLine="720"/>
        <w:rPr>
          <w:lang w:val="sr-Cyrl-CS"/>
        </w:rPr>
      </w:pPr>
      <w:r w:rsidRPr="00BC0A38">
        <w:rPr>
          <w:lang w:val="sr-Cyrl-CS"/>
        </w:rPr>
        <w:t>опомена;</w:t>
      </w:r>
    </w:p>
    <w:p w:rsidR="00913A51" w:rsidRPr="00BC0A38" w:rsidRDefault="00913A51" w:rsidP="00F651AA">
      <w:pPr>
        <w:pStyle w:val="ListParagraph"/>
        <w:numPr>
          <w:ilvl w:val="0"/>
          <w:numId w:val="8"/>
        </w:numPr>
        <w:tabs>
          <w:tab w:val="left" w:pos="1134"/>
        </w:tabs>
        <w:ind w:left="0" w:firstLine="720"/>
        <w:rPr>
          <w:lang w:val="sr-Cyrl-CS"/>
        </w:rPr>
      </w:pPr>
      <w:r w:rsidRPr="00BC0A38">
        <w:rPr>
          <w:lang w:val="sr-Cyrl-CS"/>
        </w:rPr>
        <w:t xml:space="preserve">опомена да ће бити обустављена додела одређене врсте појединачних дозвола из контингента појединачних дозвола за државу на чијој територији је учињена повреда у периоду од једног до три месеца </w:t>
      </w:r>
      <w:r w:rsidR="00185D1B" w:rsidRPr="00BC0A38">
        <w:rPr>
          <w:lang w:val="sr-Cyrl-CS"/>
        </w:rPr>
        <w:t>или да ће бити одузета временска дозвола за државу на чијој територији је учињена повреда на период од једног до три месеца;</w:t>
      </w:r>
    </w:p>
    <w:p w:rsidR="00185D1B" w:rsidRPr="00BC0A38" w:rsidRDefault="00185D1B" w:rsidP="00F651AA">
      <w:pPr>
        <w:pStyle w:val="ListParagraph"/>
        <w:numPr>
          <w:ilvl w:val="0"/>
          <w:numId w:val="8"/>
        </w:numPr>
        <w:tabs>
          <w:tab w:val="left" w:pos="1134"/>
        </w:tabs>
        <w:ind w:left="0" w:firstLine="720"/>
        <w:rPr>
          <w:lang w:val="sr-Cyrl-CS"/>
        </w:rPr>
      </w:pPr>
      <w:r w:rsidRPr="00BC0A38">
        <w:rPr>
          <w:lang w:val="sr-Cyrl-CS"/>
        </w:rPr>
        <w:t>обустављање доделе одређене врсте појединачних дозвола из контингента појединачних дозвола за државу на чијој територији је учињена повреда у периоду од једног до три месеца;</w:t>
      </w:r>
    </w:p>
    <w:p w:rsidR="00185D1B" w:rsidRPr="00BC0A38" w:rsidRDefault="00185D1B" w:rsidP="00F651AA">
      <w:pPr>
        <w:pStyle w:val="ListParagraph"/>
        <w:numPr>
          <w:ilvl w:val="0"/>
          <w:numId w:val="8"/>
        </w:numPr>
        <w:tabs>
          <w:tab w:val="left" w:pos="1134"/>
        </w:tabs>
        <w:ind w:left="0" w:firstLine="720"/>
        <w:rPr>
          <w:lang w:val="sr-Cyrl-CS"/>
        </w:rPr>
      </w:pPr>
      <w:r w:rsidRPr="00BC0A38">
        <w:rPr>
          <w:lang w:val="sr-Cyrl-CS"/>
        </w:rPr>
        <w:t>одузимање временске дозволе за државу на чијој територији је учињена повреда на период од једног до три месеца.</w:t>
      </w:r>
    </w:p>
    <w:p w:rsidR="00185D1B" w:rsidRPr="00BC0A38" w:rsidRDefault="00185D1B" w:rsidP="00185D1B">
      <w:pPr>
        <w:ind w:left="720" w:firstLine="0"/>
        <w:rPr>
          <w:lang w:val="sr-Cyrl-CS"/>
        </w:rPr>
      </w:pPr>
      <w:r w:rsidRPr="00BC0A38">
        <w:rPr>
          <w:lang w:val="sr-Cyrl-CS"/>
        </w:rPr>
        <w:t>Министарство доноси решење о административним мерама из става 1. овог члана.</w:t>
      </w:r>
    </w:p>
    <w:p w:rsidR="00185D1B" w:rsidRPr="00BC0A38" w:rsidRDefault="00185D1B" w:rsidP="00185D1B">
      <w:pPr>
        <w:ind w:left="720" w:firstLine="0"/>
        <w:rPr>
          <w:lang w:val="sr-Cyrl-CS"/>
        </w:rPr>
      </w:pPr>
      <w:r w:rsidRPr="00BC0A38">
        <w:rPr>
          <w:lang w:val="sr-Cyrl-CS"/>
        </w:rPr>
        <w:t>Против решења из става 2. овог члана може се изјавити жалба Влади.</w:t>
      </w:r>
    </w:p>
    <w:p w:rsidR="00185D1B" w:rsidRPr="00BC0A38" w:rsidRDefault="00E320F9" w:rsidP="00E320F9">
      <w:pPr>
        <w:ind w:firstLine="720"/>
        <w:rPr>
          <w:lang w:val="sr-Cyrl-CS"/>
        </w:rPr>
      </w:pPr>
      <w:r w:rsidRPr="00BC0A38">
        <w:rPr>
          <w:lang w:val="sr-Cyrl-CS"/>
        </w:rPr>
        <w:t>Министарство, у циљу примене прописа којима се уређује превоз терета у међународном друмском саобраћају, размењује, на принципу узајамности, податке о лиценцама за превоз, сертификатима о професионалној оспособљености, потврдама за возаче, обавештења о извршеним прекршајима и предузетим административним мерама, са органима надлежним за послове саобраћаја других држава.</w:t>
      </w:r>
      <w:r w:rsidR="00E43D7F" w:rsidRPr="00BC0A38">
        <w:rPr>
          <w:lang w:val="sr-Cyrl-CS"/>
        </w:rPr>
        <w:t>”</w:t>
      </w:r>
    </w:p>
    <w:p w:rsidR="00185D1B" w:rsidRPr="00BC0A38" w:rsidRDefault="00185D1B" w:rsidP="00185D1B">
      <w:pPr>
        <w:ind w:left="720" w:firstLine="0"/>
        <w:rPr>
          <w:lang w:val="sr-Cyrl-CS"/>
        </w:rPr>
      </w:pPr>
    </w:p>
    <w:p w:rsidR="001F3735" w:rsidRPr="00BC0A38" w:rsidRDefault="001F3735" w:rsidP="001F3735">
      <w:pPr>
        <w:ind w:firstLine="0"/>
        <w:jc w:val="center"/>
        <w:rPr>
          <w:lang w:val="sr-Cyrl-CS"/>
        </w:rPr>
      </w:pPr>
      <w:r w:rsidRPr="00BC0A38">
        <w:rPr>
          <w:lang w:val="sr-Cyrl-CS"/>
        </w:rPr>
        <w:t xml:space="preserve">Члан </w:t>
      </w:r>
      <w:r w:rsidR="00554FCB" w:rsidRPr="00BC0A38">
        <w:rPr>
          <w:lang w:val="sr-Cyrl-CS"/>
        </w:rPr>
        <w:t>18</w:t>
      </w:r>
      <w:r w:rsidRPr="00BC0A38">
        <w:rPr>
          <w:lang w:val="sr-Cyrl-CS"/>
        </w:rPr>
        <w:t>.</w:t>
      </w:r>
    </w:p>
    <w:p w:rsidR="00A33D84" w:rsidRPr="00BC0A38" w:rsidRDefault="00E43D7F" w:rsidP="00A71723">
      <w:pPr>
        <w:ind w:firstLine="0"/>
        <w:rPr>
          <w:lang w:val="sr-Cyrl-CS"/>
        </w:rPr>
      </w:pPr>
      <w:r w:rsidRPr="00BC0A38">
        <w:rPr>
          <w:lang w:val="sr-Cyrl-CS"/>
        </w:rPr>
        <w:tab/>
      </w:r>
      <w:r w:rsidR="00A33D84" w:rsidRPr="00BC0A38">
        <w:rPr>
          <w:lang w:val="sr-Cyrl-CS"/>
        </w:rPr>
        <w:t>У члану 60. став 1. тачка 1) речи:</w:t>
      </w:r>
      <w:r w:rsidR="005754D6">
        <w:rPr>
          <w:lang w:val="sr-Cyrl-CS"/>
        </w:rPr>
        <w:t xml:space="preserve"> „члана 3. став 3. тачка 4)</w:t>
      </w:r>
      <w:r w:rsidR="00A33D84" w:rsidRPr="00BC0A38">
        <w:rPr>
          <w:lang w:val="sr-Cyrl-CS"/>
        </w:rPr>
        <w:t>” замењују се реч</w:t>
      </w:r>
      <w:r w:rsidR="005754D6">
        <w:rPr>
          <w:lang w:val="sr-Cyrl-CS"/>
        </w:rPr>
        <w:t>има: „члана 3. став 3. тачка 5)</w:t>
      </w:r>
      <w:bookmarkStart w:id="1" w:name="_GoBack"/>
      <w:bookmarkEnd w:id="1"/>
      <w:r w:rsidR="00A33D84" w:rsidRPr="00BC0A38">
        <w:rPr>
          <w:lang w:val="sr-Cyrl-CS"/>
        </w:rPr>
        <w:t>”.</w:t>
      </w:r>
    </w:p>
    <w:p w:rsidR="00A71723" w:rsidRPr="00BC0A38" w:rsidRDefault="00A71723" w:rsidP="00A71723">
      <w:pPr>
        <w:ind w:firstLine="0"/>
        <w:rPr>
          <w:lang w:val="sr-Cyrl-CS"/>
        </w:rPr>
      </w:pPr>
      <w:r w:rsidRPr="00BC0A38">
        <w:rPr>
          <w:lang w:val="sr-Cyrl-CS"/>
        </w:rPr>
        <w:tab/>
        <w:t>У тачки 4) после речи: „радно ангажован” додају се речи: „код тог домаћег превозника у складу са прописима којима се уређују радни односи и подношење јединствене пријаве на обавезно социјално осигурање”.</w:t>
      </w:r>
    </w:p>
    <w:p w:rsidR="00A33D84" w:rsidRPr="00BC0A38" w:rsidRDefault="00A33D84" w:rsidP="00A33D84">
      <w:pPr>
        <w:ind w:firstLine="720"/>
        <w:rPr>
          <w:lang w:val="sr-Cyrl-CS"/>
        </w:rPr>
      </w:pPr>
    </w:p>
    <w:p w:rsidR="00A33D84" w:rsidRPr="00BC0A38" w:rsidRDefault="00A33D84" w:rsidP="00A33D84">
      <w:pPr>
        <w:ind w:firstLine="0"/>
        <w:jc w:val="center"/>
        <w:rPr>
          <w:lang w:val="sr-Cyrl-CS"/>
        </w:rPr>
      </w:pPr>
      <w:r w:rsidRPr="00BC0A38">
        <w:rPr>
          <w:lang w:val="sr-Cyrl-CS"/>
        </w:rPr>
        <w:t xml:space="preserve">Члан </w:t>
      </w:r>
      <w:r w:rsidR="00A71723" w:rsidRPr="00BC0A38">
        <w:rPr>
          <w:lang w:val="sr-Cyrl-CS"/>
        </w:rPr>
        <w:t>19</w:t>
      </w:r>
      <w:r w:rsidR="009F40E3" w:rsidRPr="00BC0A38">
        <w:rPr>
          <w:lang w:val="sr-Cyrl-CS"/>
        </w:rPr>
        <w:t>.</w:t>
      </w:r>
    </w:p>
    <w:p w:rsidR="00A33D84" w:rsidRPr="00BC0A38" w:rsidRDefault="00F3656B" w:rsidP="00F3656B">
      <w:pPr>
        <w:ind w:firstLine="720"/>
        <w:rPr>
          <w:lang w:val="sr-Cyrl-CS"/>
        </w:rPr>
      </w:pPr>
      <w:r w:rsidRPr="00BC0A38">
        <w:rPr>
          <w:lang w:val="sr-Cyrl-CS"/>
        </w:rPr>
        <w:t>Ч</w:t>
      </w:r>
      <w:r w:rsidR="003E577E" w:rsidRPr="00BC0A38">
        <w:rPr>
          <w:lang w:val="sr-Cyrl-CS"/>
        </w:rPr>
        <w:t>лан 62.</w:t>
      </w:r>
      <w:r w:rsidRPr="00BC0A38">
        <w:rPr>
          <w:lang w:val="sr-Cyrl-CS"/>
        </w:rPr>
        <w:t xml:space="preserve"> мења се и гласи:</w:t>
      </w:r>
    </w:p>
    <w:p w:rsidR="00F3656B" w:rsidRPr="00BC0A38" w:rsidRDefault="00F3656B" w:rsidP="00F3656B">
      <w:pPr>
        <w:ind w:firstLine="720"/>
        <w:rPr>
          <w:lang w:val="sr-Cyrl-CS"/>
        </w:rPr>
      </w:pPr>
    </w:p>
    <w:p w:rsidR="00F3656B" w:rsidRPr="00BC0A38" w:rsidRDefault="00F3656B" w:rsidP="00826A16">
      <w:pPr>
        <w:ind w:firstLine="0"/>
        <w:jc w:val="center"/>
        <w:rPr>
          <w:lang w:val="sr-Cyrl-CS"/>
        </w:rPr>
      </w:pPr>
      <w:r w:rsidRPr="00BC0A38">
        <w:rPr>
          <w:lang w:val="sr-Cyrl-CS"/>
        </w:rPr>
        <w:t>„Члан 62.</w:t>
      </w:r>
    </w:p>
    <w:p w:rsidR="00F3656B" w:rsidRPr="00BC0A38" w:rsidRDefault="00F3656B" w:rsidP="00826A16">
      <w:pPr>
        <w:tabs>
          <w:tab w:val="left" w:pos="709"/>
          <w:tab w:val="left" w:pos="993"/>
        </w:tabs>
        <w:ind w:firstLine="0"/>
        <w:rPr>
          <w:lang w:val="sr-Cyrl-CS"/>
        </w:rPr>
      </w:pPr>
      <w:r w:rsidRPr="00BC0A38">
        <w:rPr>
          <w:lang w:val="sr-Cyrl-CS"/>
        </w:rPr>
        <w:tab/>
        <w:t>Новчаном казном у фиксном износу од 100.000 динара казниће се за прекршај привредно друштво или друго правно лице ако:</w:t>
      </w:r>
    </w:p>
    <w:p w:rsidR="00F3656B" w:rsidRPr="00BC0A38" w:rsidRDefault="00F3656B" w:rsidP="00F651AA">
      <w:pPr>
        <w:pStyle w:val="ListParagraph"/>
        <w:numPr>
          <w:ilvl w:val="0"/>
          <w:numId w:val="9"/>
        </w:numPr>
        <w:tabs>
          <w:tab w:val="left" w:pos="709"/>
          <w:tab w:val="left" w:pos="993"/>
        </w:tabs>
        <w:ind w:left="0" w:firstLine="720"/>
        <w:rPr>
          <w:lang w:val="sr-Cyrl-CS"/>
        </w:rPr>
      </w:pPr>
      <w:r w:rsidRPr="00BC0A38">
        <w:rPr>
          <w:lang w:val="sr-Cyrl-CS"/>
        </w:rPr>
        <w:t>не води дневник путовања у складу са чланом 27. став 2. и чланом 28. став 3. овог закона;</w:t>
      </w:r>
    </w:p>
    <w:p w:rsidR="00F3656B" w:rsidRPr="00BC0A38" w:rsidRDefault="00F3656B" w:rsidP="00F651AA">
      <w:pPr>
        <w:pStyle w:val="ListParagraph"/>
        <w:numPr>
          <w:ilvl w:val="0"/>
          <w:numId w:val="9"/>
        </w:numPr>
        <w:tabs>
          <w:tab w:val="left" w:pos="709"/>
          <w:tab w:val="left" w:pos="993"/>
        </w:tabs>
        <w:ind w:left="0" w:firstLine="720"/>
        <w:rPr>
          <w:lang w:val="sr-Cyrl-CS"/>
        </w:rPr>
      </w:pPr>
      <w:r w:rsidRPr="00BC0A38">
        <w:rPr>
          <w:lang w:val="sr-Cyrl-CS"/>
        </w:rPr>
        <w:lastRenderedPageBreak/>
        <w:t xml:space="preserve">приликом обављања јавног превоза терета у теретном возилу </w:t>
      </w:r>
      <w:r w:rsidR="00E060D6" w:rsidRPr="00BC0A38">
        <w:rPr>
          <w:lang w:val="sr-Cyrl-CS"/>
        </w:rPr>
        <w:t>домаћег превозника се не налази оригинал извода лиценце за превоз (члан 37. став 1);</w:t>
      </w:r>
    </w:p>
    <w:p w:rsidR="00E060D6" w:rsidRPr="00BC0A38" w:rsidRDefault="00E060D6" w:rsidP="00F651AA">
      <w:pPr>
        <w:pStyle w:val="ListParagraph"/>
        <w:numPr>
          <w:ilvl w:val="0"/>
          <w:numId w:val="9"/>
        </w:numPr>
        <w:tabs>
          <w:tab w:val="left" w:pos="709"/>
          <w:tab w:val="left" w:pos="993"/>
        </w:tabs>
        <w:ind w:left="0" w:firstLine="720"/>
        <w:rPr>
          <w:lang w:val="sr-Cyrl-CS"/>
        </w:rPr>
      </w:pPr>
      <w:r w:rsidRPr="00BC0A38">
        <w:rPr>
          <w:lang w:val="sr-Cyrl-CS"/>
        </w:rPr>
        <w:t>у теретном возилу домаћег превозника, при обављању превоза терета у друмском саобраћају, се не налази лиценца возача (члан 37. став 1);</w:t>
      </w:r>
    </w:p>
    <w:p w:rsidR="00E060D6" w:rsidRPr="00BC0A38" w:rsidRDefault="00E060D6" w:rsidP="00F651AA">
      <w:pPr>
        <w:pStyle w:val="ListParagraph"/>
        <w:numPr>
          <w:ilvl w:val="0"/>
          <w:numId w:val="9"/>
        </w:numPr>
        <w:tabs>
          <w:tab w:val="left" w:pos="709"/>
          <w:tab w:val="left" w:pos="993"/>
        </w:tabs>
        <w:ind w:left="0" w:firstLine="720"/>
        <w:rPr>
          <w:lang w:val="sr-Cyrl-CS"/>
        </w:rPr>
      </w:pPr>
      <w:r w:rsidRPr="00BC0A38">
        <w:rPr>
          <w:lang w:val="sr-Cyrl-CS"/>
        </w:rPr>
        <w:t xml:space="preserve">при обављању превоза терета у друмском саобраћају код возача </w:t>
      </w:r>
      <w:r w:rsidR="00A3694A" w:rsidRPr="00BC0A38">
        <w:rPr>
          <w:lang w:val="sr-Cyrl-CS"/>
        </w:rPr>
        <w:t xml:space="preserve">се </w:t>
      </w:r>
      <w:r w:rsidRPr="00BC0A38">
        <w:rPr>
          <w:lang w:val="sr-Cyrl-CS"/>
        </w:rPr>
        <w:t xml:space="preserve">не налази </w:t>
      </w:r>
      <w:r w:rsidR="0050702A" w:rsidRPr="00BC0A38">
        <w:rPr>
          <w:lang w:val="sr-Cyrl-CS"/>
        </w:rPr>
        <w:t xml:space="preserve">доказ </w:t>
      </w:r>
      <w:r w:rsidRPr="00BC0A38">
        <w:rPr>
          <w:lang w:val="sr-Cyrl-CS"/>
        </w:rPr>
        <w:t>о радном ангажовању возача</w:t>
      </w:r>
      <w:r w:rsidR="0050702A" w:rsidRPr="00BC0A38">
        <w:rPr>
          <w:lang w:val="sr-Cyrl-CS"/>
        </w:rPr>
        <w:t xml:space="preserve">  у складу са прописима којима се уређују радни односи и подношење јединствене пријаве на обавезно социјално осигурање</w:t>
      </w:r>
      <w:r w:rsidRPr="00BC0A38">
        <w:rPr>
          <w:lang w:val="sr-Cyrl-CS"/>
        </w:rPr>
        <w:t xml:space="preserve"> односно оригинал потврде за возача који није држављанин Републике Србије (члан 37. став 3); </w:t>
      </w:r>
    </w:p>
    <w:p w:rsidR="003E577E" w:rsidRPr="00BC0A38" w:rsidRDefault="00F32AAA" w:rsidP="00826A16">
      <w:pPr>
        <w:pStyle w:val="Default"/>
        <w:tabs>
          <w:tab w:val="left" w:pos="709"/>
          <w:tab w:val="left" w:pos="993"/>
        </w:tabs>
        <w:rPr>
          <w:rFonts w:ascii="Times New Roman" w:hAnsi="Times New Roman" w:cs="Times New Roman"/>
          <w:bCs/>
          <w:color w:val="auto"/>
          <w:lang w:val="sr-Cyrl-CS"/>
        </w:rPr>
      </w:pPr>
      <w:r w:rsidRPr="00BC0A38">
        <w:rPr>
          <w:rFonts w:ascii="Times New Roman" w:hAnsi="Times New Roman" w:cs="Times New Roman"/>
          <w:color w:val="auto"/>
          <w:lang w:val="sr-Cyrl-CS"/>
        </w:rPr>
        <w:t>5</w:t>
      </w:r>
      <w:r w:rsidR="003E577E" w:rsidRPr="00BC0A38">
        <w:rPr>
          <w:rFonts w:ascii="Times New Roman" w:hAnsi="Times New Roman" w:cs="Times New Roman"/>
          <w:color w:val="auto"/>
          <w:lang w:val="sr-Cyrl-CS"/>
        </w:rPr>
        <w:t>)</w:t>
      </w:r>
      <w:r w:rsidR="003E577E" w:rsidRPr="00BC0A38">
        <w:rPr>
          <w:rFonts w:ascii="Times New Roman" w:hAnsi="Times New Roman" w:cs="Times New Roman"/>
          <w:bCs/>
          <w:color w:val="auto"/>
          <w:lang w:val="sr-Cyrl-CS"/>
        </w:rPr>
        <w:t xml:space="preserve"> обавља п</w:t>
      </w:r>
      <w:r w:rsidR="003E577E" w:rsidRPr="00BC0A38">
        <w:rPr>
          <w:rFonts w:ascii="Times New Roman" w:hAnsi="Times New Roman" w:cs="Times New Roman"/>
          <w:lang w:val="sr-Cyrl-CS"/>
        </w:rPr>
        <w:t xml:space="preserve">ревоз </w:t>
      </w:r>
      <w:r w:rsidR="003E577E" w:rsidRPr="00BC0A38">
        <w:rPr>
          <w:rFonts w:ascii="Times New Roman" w:hAnsi="Times New Roman" w:cs="Times New Roman"/>
          <w:bCs/>
          <w:color w:val="auto"/>
          <w:lang w:val="sr-Cyrl-CS"/>
        </w:rPr>
        <w:t>терета</w:t>
      </w:r>
      <w:r w:rsidR="003E577E" w:rsidRPr="00BC0A38">
        <w:rPr>
          <w:rFonts w:ascii="Times New Roman" w:hAnsi="Times New Roman" w:cs="Times New Roman"/>
          <w:lang w:val="sr-Cyrl-CS"/>
        </w:rPr>
        <w:t xml:space="preserve"> </w:t>
      </w:r>
      <w:r w:rsidRPr="00BC0A38">
        <w:rPr>
          <w:rFonts w:ascii="Times New Roman" w:hAnsi="Times New Roman" w:cs="Times New Roman"/>
          <w:lang w:val="sr-Cyrl-CS"/>
        </w:rPr>
        <w:t>у друмском саобраћају</w:t>
      </w:r>
      <w:r w:rsidR="003E577E" w:rsidRPr="00BC0A38">
        <w:rPr>
          <w:rFonts w:ascii="Times New Roman" w:hAnsi="Times New Roman" w:cs="Times New Roman"/>
          <w:lang w:val="sr-Cyrl-CS"/>
        </w:rPr>
        <w:t xml:space="preserve"> теретним возилом које није прописно обележено у складу са одредбом члана 3. ст.</w:t>
      </w:r>
      <w:r w:rsidR="007B32A0" w:rsidRPr="00BC0A38">
        <w:rPr>
          <w:rFonts w:ascii="Times New Roman" w:hAnsi="Times New Roman" w:cs="Times New Roman"/>
          <w:lang w:val="sr-Cyrl-CS"/>
        </w:rPr>
        <w:t xml:space="preserve"> </w:t>
      </w:r>
      <w:r w:rsidR="009F40E3" w:rsidRPr="00BC0A38">
        <w:rPr>
          <w:rFonts w:ascii="Times New Roman" w:hAnsi="Times New Roman" w:cs="Times New Roman"/>
          <w:lang w:val="sr-Cyrl-CS"/>
        </w:rPr>
        <w:t>6</w:t>
      </w:r>
      <w:r w:rsidR="003E577E" w:rsidRPr="00BC0A38">
        <w:rPr>
          <w:rFonts w:ascii="Times New Roman" w:hAnsi="Times New Roman" w:cs="Times New Roman"/>
          <w:lang w:val="sr-Cyrl-CS"/>
        </w:rPr>
        <w:t>. и</w:t>
      </w:r>
      <w:r w:rsidR="007B32A0" w:rsidRPr="00BC0A38">
        <w:rPr>
          <w:rFonts w:ascii="Times New Roman" w:hAnsi="Times New Roman" w:cs="Times New Roman"/>
          <w:lang w:val="sr-Cyrl-CS"/>
        </w:rPr>
        <w:t xml:space="preserve"> </w:t>
      </w:r>
      <w:r w:rsidR="009F40E3" w:rsidRPr="00BC0A38">
        <w:rPr>
          <w:rFonts w:ascii="Times New Roman" w:hAnsi="Times New Roman" w:cs="Times New Roman"/>
          <w:lang w:val="sr-Cyrl-CS"/>
        </w:rPr>
        <w:t>7</w:t>
      </w:r>
      <w:r w:rsidR="003E577E" w:rsidRPr="00BC0A38">
        <w:rPr>
          <w:rFonts w:ascii="Times New Roman" w:hAnsi="Times New Roman" w:cs="Times New Roman"/>
          <w:lang w:val="sr-Cyrl-CS"/>
        </w:rPr>
        <w:t xml:space="preserve">. овог </w:t>
      </w:r>
      <w:r w:rsidR="003E577E" w:rsidRPr="00BC0A38">
        <w:rPr>
          <w:rFonts w:ascii="Times New Roman" w:hAnsi="Times New Roman" w:cs="Times New Roman"/>
          <w:bCs/>
          <w:color w:val="auto"/>
          <w:lang w:val="sr-Cyrl-CS"/>
        </w:rPr>
        <w:t>закона (члан 37. став 8);</w:t>
      </w:r>
    </w:p>
    <w:p w:rsidR="003E577E" w:rsidRPr="00BC0A38" w:rsidRDefault="00F32AAA" w:rsidP="00826A16">
      <w:pPr>
        <w:pStyle w:val="Default"/>
        <w:tabs>
          <w:tab w:val="left" w:pos="709"/>
          <w:tab w:val="left" w:pos="993"/>
        </w:tabs>
        <w:outlineLvl w:val="0"/>
        <w:rPr>
          <w:rFonts w:ascii="Times New Roman" w:hAnsi="Times New Roman" w:cs="Times New Roman"/>
          <w:lang w:val="sr-Cyrl-CS"/>
        </w:rPr>
      </w:pPr>
      <w:r w:rsidRPr="00BC0A38">
        <w:rPr>
          <w:rFonts w:ascii="Times New Roman" w:hAnsi="Times New Roman" w:cs="Times New Roman"/>
          <w:iCs/>
          <w:color w:val="auto"/>
          <w:lang w:val="sr-Cyrl-CS"/>
        </w:rPr>
        <w:t>6)</w:t>
      </w:r>
      <w:r w:rsidR="00070F66" w:rsidRPr="00BC0A38">
        <w:rPr>
          <w:rFonts w:ascii="Times New Roman" w:hAnsi="Times New Roman" w:cs="Times New Roman"/>
          <w:iCs/>
          <w:color w:val="auto"/>
          <w:lang w:val="sr-Cyrl-CS"/>
        </w:rPr>
        <w:t xml:space="preserve"> </w:t>
      </w:r>
      <w:r w:rsidR="003E577E" w:rsidRPr="00BC0A38">
        <w:rPr>
          <w:rFonts w:ascii="Times New Roman" w:hAnsi="Times New Roman" w:cs="Times New Roman"/>
          <w:iCs/>
          <w:color w:val="auto"/>
          <w:lang w:val="sr-Cyrl-CS"/>
        </w:rPr>
        <w:t>обавља превоз терета</w:t>
      </w:r>
      <w:r w:rsidR="003E577E" w:rsidRPr="00BC0A38">
        <w:rPr>
          <w:rFonts w:ascii="Times New Roman" w:hAnsi="Times New Roman" w:cs="Times New Roman"/>
          <w:lang w:val="sr-Cyrl-CS"/>
        </w:rPr>
        <w:t xml:space="preserve"> </w:t>
      </w:r>
      <w:r w:rsidR="003E577E" w:rsidRPr="00BC0A38">
        <w:rPr>
          <w:rFonts w:ascii="Times New Roman" w:hAnsi="Times New Roman" w:cs="Times New Roman"/>
          <w:iCs/>
          <w:color w:val="auto"/>
          <w:lang w:val="sr-Cyrl-CS"/>
        </w:rPr>
        <w:t xml:space="preserve">у друмском саобраћају </w:t>
      </w:r>
      <w:r w:rsidRPr="00BC0A38">
        <w:rPr>
          <w:rFonts w:ascii="Times New Roman" w:hAnsi="Times New Roman" w:cs="Times New Roman"/>
          <w:iCs/>
          <w:color w:val="auto"/>
          <w:lang w:val="sr-Cyrl-CS"/>
        </w:rPr>
        <w:t xml:space="preserve">теретним возилом које </w:t>
      </w:r>
      <w:r w:rsidR="003E577E" w:rsidRPr="00BC0A38">
        <w:rPr>
          <w:rFonts w:ascii="Times New Roman" w:hAnsi="Times New Roman" w:cs="Times New Roman"/>
          <w:lang w:val="sr-Cyrl-CS"/>
        </w:rPr>
        <w:t>није прописно обележено у складу са одредбом члана 13. ст. 5, 6. и 7</w:t>
      </w:r>
      <w:r w:rsidRPr="00BC0A38">
        <w:rPr>
          <w:rFonts w:ascii="Times New Roman" w:hAnsi="Times New Roman" w:cs="Times New Roman"/>
          <w:lang w:val="sr-Cyrl-CS"/>
        </w:rPr>
        <w:t>.</w:t>
      </w:r>
      <w:r w:rsidR="003E577E" w:rsidRPr="00BC0A38">
        <w:rPr>
          <w:rFonts w:ascii="Times New Roman" w:hAnsi="Times New Roman" w:cs="Times New Roman"/>
          <w:lang w:val="sr-Cyrl-CS"/>
        </w:rPr>
        <w:t xml:space="preserve"> овог </w:t>
      </w:r>
      <w:r w:rsidR="003E577E" w:rsidRPr="00BC0A38">
        <w:rPr>
          <w:rFonts w:ascii="Times New Roman" w:hAnsi="Times New Roman" w:cs="Times New Roman"/>
          <w:bCs/>
          <w:color w:val="auto"/>
          <w:lang w:val="sr-Cyrl-CS"/>
        </w:rPr>
        <w:t>закона (члан 37. став 8)</w:t>
      </w:r>
      <w:r w:rsidR="003E577E" w:rsidRPr="00BC0A38">
        <w:rPr>
          <w:rFonts w:ascii="Times New Roman" w:hAnsi="Times New Roman" w:cs="Times New Roman"/>
          <w:iCs/>
          <w:color w:val="auto"/>
          <w:lang w:val="sr-Cyrl-CS"/>
        </w:rPr>
        <w:t>;</w:t>
      </w:r>
      <w:r w:rsidR="00E060D6" w:rsidRPr="00BC0A38" w:rsidDel="00E060D6">
        <w:rPr>
          <w:rFonts w:ascii="Times New Roman" w:hAnsi="Times New Roman" w:cs="Times New Roman"/>
          <w:lang w:val="sr-Cyrl-CS"/>
        </w:rPr>
        <w:t xml:space="preserve"> </w:t>
      </w:r>
    </w:p>
    <w:p w:rsidR="00E060D6" w:rsidRPr="00BC0A38" w:rsidRDefault="00A3694A" w:rsidP="00826A16">
      <w:pPr>
        <w:pStyle w:val="Default"/>
        <w:tabs>
          <w:tab w:val="left" w:pos="709"/>
          <w:tab w:val="left" w:pos="993"/>
        </w:tabs>
        <w:outlineLvl w:val="0"/>
        <w:rPr>
          <w:rFonts w:ascii="Times New Roman" w:hAnsi="Times New Roman" w:cs="Times New Roman"/>
          <w:lang w:val="sr-Cyrl-CS"/>
        </w:rPr>
      </w:pPr>
      <w:r w:rsidRPr="00BC0A38">
        <w:rPr>
          <w:rFonts w:ascii="Times New Roman" w:hAnsi="Times New Roman" w:cs="Times New Roman"/>
          <w:lang w:val="sr-Cyrl-CS"/>
        </w:rPr>
        <w:t xml:space="preserve">7) </w:t>
      </w:r>
      <w:r w:rsidR="004E1187" w:rsidRPr="00BC0A38">
        <w:rPr>
          <w:rFonts w:ascii="Times New Roman" w:hAnsi="Times New Roman" w:cs="Times New Roman"/>
          <w:lang w:val="sr-Cyrl-CS"/>
        </w:rPr>
        <w:t xml:space="preserve">у теретном возилу или скупу возила страног превозника, при обављању превоза терета у међународном друмском саобраћају, </w:t>
      </w:r>
      <w:r w:rsidRPr="00BC0A38">
        <w:rPr>
          <w:rFonts w:ascii="Times New Roman" w:hAnsi="Times New Roman" w:cs="Times New Roman"/>
          <w:lang w:val="sr-Cyrl-CS"/>
        </w:rPr>
        <w:t xml:space="preserve">се </w:t>
      </w:r>
      <w:r w:rsidR="004E1187" w:rsidRPr="00BC0A38">
        <w:rPr>
          <w:rFonts w:ascii="Times New Roman" w:hAnsi="Times New Roman" w:cs="Times New Roman"/>
          <w:lang w:val="sr-Cyrl-CS"/>
        </w:rPr>
        <w:t>не налази лиценца за превоз, односно извод лиценце за превоз када је њихово поседовање предвиђено међународним у</w:t>
      </w:r>
      <w:r w:rsidR="00BC0A38">
        <w:rPr>
          <w:rFonts w:ascii="Times New Roman" w:hAnsi="Times New Roman" w:cs="Times New Roman"/>
          <w:lang w:val="sr-Cyrl-CS"/>
        </w:rPr>
        <w:t>говором и другим међународноправ</w:t>
      </w:r>
      <w:r w:rsidR="004E1187" w:rsidRPr="00BC0A38">
        <w:rPr>
          <w:rFonts w:ascii="Times New Roman" w:hAnsi="Times New Roman" w:cs="Times New Roman"/>
          <w:lang w:val="sr-Cyrl-CS"/>
        </w:rPr>
        <w:t xml:space="preserve">ним актима који се закључују ради извршавања међународних уговора (члан 39. став 1. тачка 1);  </w:t>
      </w:r>
    </w:p>
    <w:p w:rsidR="004E1187" w:rsidRPr="00BC0A38" w:rsidRDefault="004E1187" w:rsidP="00826A16">
      <w:pPr>
        <w:pStyle w:val="Default"/>
        <w:tabs>
          <w:tab w:val="left" w:pos="709"/>
          <w:tab w:val="left" w:pos="993"/>
        </w:tabs>
        <w:outlineLvl w:val="0"/>
        <w:rPr>
          <w:rFonts w:ascii="Times New Roman" w:hAnsi="Times New Roman" w:cs="Times New Roman"/>
          <w:lang w:val="sr-Cyrl-CS"/>
        </w:rPr>
      </w:pPr>
      <w:r w:rsidRPr="00BC0A38">
        <w:rPr>
          <w:rFonts w:ascii="Times New Roman" w:hAnsi="Times New Roman" w:cs="Times New Roman"/>
          <w:lang w:val="sr-Cyrl-CS"/>
        </w:rPr>
        <w:t>8) у теретном возилу или скупу возила</w:t>
      </w:r>
      <w:r w:rsidR="00A3694A" w:rsidRPr="00BC0A38">
        <w:rPr>
          <w:rFonts w:ascii="Times New Roman" w:hAnsi="Times New Roman" w:cs="Times New Roman"/>
          <w:lang w:val="sr-Cyrl-CS"/>
        </w:rPr>
        <w:t xml:space="preserve"> страног превозника, при обављању превоза терета у међународном друмском саобраћају, се не налази лиценца возача када је њено поседовање предвиђено међународним уговором и другим међународноправним актима (члан 39. став 1. тачка 2);</w:t>
      </w:r>
    </w:p>
    <w:p w:rsidR="00A3694A" w:rsidRPr="00BC0A38" w:rsidRDefault="00A3694A" w:rsidP="00826A16">
      <w:pPr>
        <w:pStyle w:val="Default"/>
        <w:tabs>
          <w:tab w:val="left" w:pos="709"/>
          <w:tab w:val="left" w:pos="993"/>
        </w:tabs>
        <w:outlineLvl w:val="0"/>
        <w:rPr>
          <w:rFonts w:ascii="Times New Roman" w:hAnsi="Times New Roman" w:cs="Times New Roman"/>
          <w:lang w:val="sr-Cyrl-CS"/>
        </w:rPr>
      </w:pPr>
      <w:r w:rsidRPr="00BC0A38">
        <w:rPr>
          <w:rFonts w:ascii="Times New Roman" w:hAnsi="Times New Roman" w:cs="Times New Roman"/>
          <w:lang w:val="sr-Cyrl-CS"/>
        </w:rPr>
        <w:t>9) при обављању превоза терета у међународном друмском саобраћају код возача се не налази оригинал уговора о радном ангажовању возача, односно оверена фотокопија уговора о радном ангажовању (члан 39. став 1. тачка 3);</w:t>
      </w:r>
    </w:p>
    <w:p w:rsidR="00A3694A" w:rsidRPr="00BC0A38" w:rsidRDefault="00A3694A" w:rsidP="00826A16">
      <w:pPr>
        <w:pStyle w:val="Default"/>
        <w:tabs>
          <w:tab w:val="left" w:pos="709"/>
          <w:tab w:val="left" w:pos="993"/>
        </w:tabs>
        <w:ind w:firstLine="567"/>
        <w:outlineLvl w:val="0"/>
        <w:rPr>
          <w:rFonts w:ascii="Times New Roman" w:hAnsi="Times New Roman" w:cs="Times New Roman"/>
          <w:lang w:val="sr-Cyrl-CS"/>
        </w:rPr>
      </w:pPr>
      <w:r w:rsidRPr="00BC0A38">
        <w:rPr>
          <w:rFonts w:ascii="Times New Roman" w:hAnsi="Times New Roman" w:cs="Times New Roman"/>
          <w:lang w:val="sr-Cyrl-CS"/>
        </w:rPr>
        <w:t>10) у теретном возилу или скупу возила страног превозника, при обављању превоза терета у међународном друмском саобраћају, се не налази потврда за возача када је њено поседовање предвиђено међународним у</w:t>
      </w:r>
      <w:r w:rsidR="00BC0A38">
        <w:rPr>
          <w:rFonts w:ascii="Times New Roman" w:hAnsi="Times New Roman" w:cs="Times New Roman"/>
          <w:lang w:val="sr-Cyrl-CS"/>
        </w:rPr>
        <w:t>говором и другим међународноправ</w:t>
      </w:r>
      <w:r w:rsidRPr="00BC0A38">
        <w:rPr>
          <w:rFonts w:ascii="Times New Roman" w:hAnsi="Times New Roman" w:cs="Times New Roman"/>
          <w:lang w:val="sr-Cyrl-CS"/>
        </w:rPr>
        <w:t xml:space="preserve">ним актима (члан 39. став 1. тачка 4). </w:t>
      </w:r>
    </w:p>
    <w:p w:rsidR="00A3694A" w:rsidRPr="00BC0A38" w:rsidRDefault="00A3694A" w:rsidP="00826A16">
      <w:pPr>
        <w:pStyle w:val="Default"/>
        <w:outlineLvl w:val="0"/>
        <w:rPr>
          <w:rFonts w:ascii="Times New Roman" w:hAnsi="Times New Roman" w:cs="Times New Roman"/>
          <w:lang w:val="sr-Cyrl-CS"/>
        </w:rPr>
      </w:pPr>
      <w:r w:rsidRPr="00BC0A38">
        <w:rPr>
          <w:rFonts w:ascii="Times New Roman" w:hAnsi="Times New Roman" w:cs="Times New Roman"/>
          <w:lang w:val="sr-Cyrl-CS"/>
        </w:rPr>
        <w:t>За прекршај из става 1. овог члана казниће се новчаном казном у фиксном износу од 10.000 динара лице одговорно за превоз у привредном друштву, односно другом правном лицу.</w:t>
      </w:r>
    </w:p>
    <w:p w:rsidR="00A3694A" w:rsidRPr="00BC0A38" w:rsidRDefault="00A3694A" w:rsidP="00826A16">
      <w:pPr>
        <w:pStyle w:val="Default"/>
        <w:ind w:firstLine="851"/>
        <w:outlineLvl w:val="0"/>
        <w:rPr>
          <w:rFonts w:ascii="Times New Roman" w:hAnsi="Times New Roman" w:cs="Times New Roman"/>
          <w:lang w:val="sr-Cyrl-CS"/>
        </w:rPr>
      </w:pPr>
      <w:r w:rsidRPr="00BC0A38">
        <w:rPr>
          <w:rFonts w:ascii="Times New Roman" w:hAnsi="Times New Roman" w:cs="Times New Roman"/>
          <w:lang w:val="sr-Cyrl-CS"/>
        </w:rPr>
        <w:t xml:space="preserve">Новчаном казном у фиксном износу од 50.000 динара казниће се предузетник за прекршај из става 1. овог члана. </w:t>
      </w:r>
    </w:p>
    <w:p w:rsidR="00931021" w:rsidRPr="00BC0A38" w:rsidRDefault="00A3694A" w:rsidP="00826A16">
      <w:pPr>
        <w:rPr>
          <w:lang w:val="sr-Cyrl-CS"/>
        </w:rPr>
      </w:pPr>
      <w:r w:rsidRPr="00BC0A38">
        <w:rPr>
          <w:lang w:val="sr-Cyrl-CS"/>
        </w:rPr>
        <w:t>Новчаном казном у фиксном износу од 10.000 динара казниће се физичко лице за прекршај из става 1. овог члана.</w:t>
      </w:r>
    </w:p>
    <w:p w:rsidR="00070F66" w:rsidRPr="00BC0A38" w:rsidRDefault="00070F66" w:rsidP="00A33D84">
      <w:pPr>
        <w:ind w:firstLine="0"/>
        <w:jc w:val="center"/>
        <w:rPr>
          <w:lang w:val="sr-Cyrl-CS"/>
        </w:rPr>
      </w:pPr>
    </w:p>
    <w:p w:rsidR="00A33D84" w:rsidRPr="00BC0A38" w:rsidRDefault="00A33D84" w:rsidP="00A33D84">
      <w:pPr>
        <w:ind w:firstLine="0"/>
        <w:jc w:val="center"/>
        <w:rPr>
          <w:lang w:val="sr-Cyrl-CS"/>
        </w:rPr>
      </w:pPr>
      <w:r w:rsidRPr="00BC0A38">
        <w:rPr>
          <w:lang w:val="sr-Cyrl-CS"/>
        </w:rPr>
        <w:t xml:space="preserve">Члан </w:t>
      </w:r>
      <w:r w:rsidR="00554FCB" w:rsidRPr="00BC0A38">
        <w:rPr>
          <w:lang w:val="sr-Cyrl-CS"/>
        </w:rPr>
        <w:t>2</w:t>
      </w:r>
      <w:r w:rsidR="00A71723" w:rsidRPr="00BC0A38">
        <w:rPr>
          <w:lang w:val="sr-Cyrl-CS"/>
        </w:rPr>
        <w:t>0</w:t>
      </w:r>
      <w:r w:rsidR="009F40E3" w:rsidRPr="00BC0A38">
        <w:rPr>
          <w:lang w:val="sr-Cyrl-CS"/>
        </w:rPr>
        <w:t>.</w:t>
      </w:r>
    </w:p>
    <w:p w:rsidR="00AE6D99" w:rsidRPr="00BC0A38" w:rsidRDefault="0063388F" w:rsidP="00A33D84">
      <w:pPr>
        <w:ind w:firstLine="720"/>
        <w:rPr>
          <w:lang w:val="sr-Cyrl-CS"/>
        </w:rPr>
      </w:pPr>
      <w:r w:rsidRPr="00BC0A38">
        <w:rPr>
          <w:lang w:val="sr-Cyrl-CS"/>
        </w:rPr>
        <w:t>У ч</w:t>
      </w:r>
      <w:r w:rsidR="00AE6D99" w:rsidRPr="00BC0A38">
        <w:rPr>
          <w:lang w:val="sr-Cyrl-CS"/>
        </w:rPr>
        <w:t>лан</w:t>
      </w:r>
      <w:r w:rsidRPr="00BC0A38">
        <w:rPr>
          <w:lang w:val="sr-Cyrl-CS"/>
        </w:rPr>
        <w:t>у</w:t>
      </w:r>
      <w:r w:rsidR="00AE6D99" w:rsidRPr="00BC0A38">
        <w:rPr>
          <w:lang w:val="sr-Cyrl-CS"/>
        </w:rPr>
        <w:t xml:space="preserve"> 63. </w:t>
      </w:r>
      <w:r w:rsidRPr="00BC0A38">
        <w:rPr>
          <w:lang w:val="sr-Cyrl-CS"/>
        </w:rPr>
        <w:t xml:space="preserve">став 1. </w:t>
      </w:r>
      <w:r w:rsidR="00AE6D99" w:rsidRPr="00BC0A38">
        <w:rPr>
          <w:lang w:val="sr-Cyrl-CS"/>
        </w:rPr>
        <w:t>мења се и гласи:</w:t>
      </w:r>
    </w:p>
    <w:p w:rsidR="00AE6D99" w:rsidRPr="00BC0A38" w:rsidRDefault="00A92389" w:rsidP="00AE6D99">
      <w:pPr>
        <w:pStyle w:val="Default"/>
        <w:ind w:firstLine="720"/>
        <w:rPr>
          <w:rFonts w:ascii="Times New Roman" w:hAnsi="Times New Roman" w:cs="Times New Roman"/>
          <w:bCs/>
          <w:color w:val="auto"/>
          <w:lang w:val="sr-Cyrl-CS"/>
        </w:rPr>
      </w:pPr>
      <w:r w:rsidRPr="00BC0A38">
        <w:rPr>
          <w:rFonts w:ascii="Times New Roman" w:hAnsi="Times New Roman" w:cs="Times New Roman"/>
          <w:iCs/>
          <w:color w:val="auto"/>
          <w:lang w:val="sr-Cyrl-CS"/>
        </w:rPr>
        <w:t>„</w:t>
      </w:r>
      <w:r w:rsidR="00AE6D99" w:rsidRPr="00BC0A38">
        <w:rPr>
          <w:rFonts w:ascii="Times New Roman" w:hAnsi="Times New Roman" w:cs="Times New Roman"/>
          <w:iCs/>
          <w:color w:val="auto"/>
          <w:lang w:val="sr-Cyrl-CS"/>
        </w:rPr>
        <w:t>Новчаном</w:t>
      </w:r>
      <w:r w:rsidR="00AE6D99" w:rsidRPr="00BC0A38">
        <w:rPr>
          <w:rFonts w:ascii="Times New Roman" w:hAnsi="Times New Roman" w:cs="Times New Roman"/>
          <w:bCs/>
          <w:color w:val="auto"/>
          <w:lang w:val="sr-Cyrl-CS"/>
        </w:rPr>
        <w:t xml:space="preserve"> казном у фиксном износу од 50.000 динара казниће се за прекршај привредно друштво или друго правно лице ако:</w:t>
      </w:r>
    </w:p>
    <w:p w:rsidR="00AE6D99" w:rsidRPr="00BC0A38" w:rsidRDefault="00217111" w:rsidP="00F651AA">
      <w:pPr>
        <w:pStyle w:val="Default"/>
        <w:numPr>
          <w:ilvl w:val="0"/>
          <w:numId w:val="7"/>
        </w:numPr>
        <w:tabs>
          <w:tab w:val="left" w:pos="993"/>
        </w:tabs>
        <w:ind w:left="0" w:firstLine="709"/>
        <w:outlineLvl w:val="0"/>
        <w:rPr>
          <w:rFonts w:ascii="Times New Roman" w:hAnsi="Times New Roman" w:cs="Times New Roman"/>
          <w:iCs/>
          <w:color w:val="auto"/>
          <w:lang w:val="sr-Cyrl-CS"/>
        </w:rPr>
      </w:pPr>
      <w:r w:rsidRPr="00BC0A38">
        <w:rPr>
          <w:rFonts w:ascii="Times New Roman" w:hAnsi="Times New Roman" w:cs="Times New Roman"/>
          <w:iCs/>
          <w:color w:val="auto"/>
          <w:lang w:val="sr-Cyrl-CS"/>
        </w:rPr>
        <w:t xml:space="preserve">се </w:t>
      </w:r>
      <w:r w:rsidR="00AE6D99" w:rsidRPr="00BC0A38">
        <w:rPr>
          <w:rFonts w:ascii="Times New Roman" w:hAnsi="Times New Roman" w:cs="Times New Roman"/>
          <w:iCs/>
          <w:color w:val="auto"/>
          <w:lang w:val="sr-Cyrl-CS"/>
        </w:rPr>
        <w:t>на бочним вратима, односно бочним странама кабине</w:t>
      </w:r>
      <w:r w:rsidRPr="00BC0A38">
        <w:rPr>
          <w:rFonts w:ascii="Times New Roman" w:hAnsi="Times New Roman" w:cs="Times New Roman"/>
          <w:iCs/>
          <w:color w:val="auto"/>
          <w:lang w:val="sr-Cyrl-CS"/>
        </w:rPr>
        <w:t xml:space="preserve"> теретног возила </w:t>
      </w:r>
      <w:r w:rsidR="00AE6D99" w:rsidRPr="00BC0A38">
        <w:rPr>
          <w:rFonts w:ascii="Times New Roman" w:hAnsi="Times New Roman" w:cs="Times New Roman"/>
          <w:iCs/>
          <w:color w:val="auto"/>
          <w:lang w:val="sr-Cyrl-CS"/>
        </w:rPr>
        <w:t>налази пословно име и натпис</w:t>
      </w:r>
      <w:r w:rsidR="00A6066B" w:rsidRPr="00BC0A38">
        <w:rPr>
          <w:rFonts w:ascii="Times New Roman" w:hAnsi="Times New Roman" w:cs="Times New Roman"/>
          <w:iCs/>
          <w:color w:val="auto"/>
          <w:lang w:val="sr-Cyrl-CS"/>
        </w:rPr>
        <w:t xml:space="preserve"> „Превоз за сопствене потребе”</w:t>
      </w:r>
      <w:r w:rsidR="00931021" w:rsidRPr="00BC0A38">
        <w:rPr>
          <w:rFonts w:ascii="Times New Roman" w:hAnsi="Times New Roman" w:cs="Times New Roman"/>
          <w:iCs/>
          <w:color w:val="auto"/>
          <w:lang w:val="sr-Cyrl-CS"/>
        </w:rPr>
        <w:t xml:space="preserve"> исписано </w:t>
      </w:r>
      <w:r w:rsidR="00AE6D99" w:rsidRPr="00BC0A38">
        <w:rPr>
          <w:rFonts w:ascii="Times New Roman" w:hAnsi="Times New Roman" w:cs="Times New Roman"/>
          <w:iCs/>
          <w:color w:val="auto"/>
          <w:lang w:val="sr-Cyrl-CS"/>
        </w:rPr>
        <w:t xml:space="preserve">словима висине мање од </w:t>
      </w:r>
      <w:r w:rsidR="00AE6D99" w:rsidRPr="00BC0A38">
        <w:rPr>
          <w:rFonts w:ascii="Times New Roman" w:hAnsi="Times New Roman" w:cs="Times New Roman"/>
          <w:iCs/>
          <w:color w:val="auto"/>
          <w:lang w:val="sr-Cyrl-CS"/>
        </w:rPr>
        <w:lastRenderedPageBreak/>
        <w:t>три центиметра и бојом или налепницом која се битно не разликује од основне боје возила</w:t>
      </w:r>
      <w:r w:rsidRPr="00BC0A38">
        <w:rPr>
          <w:rFonts w:ascii="Times New Roman" w:hAnsi="Times New Roman" w:cs="Times New Roman"/>
          <w:iCs/>
          <w:color w:val="auto"/>
          <w:lang w:val="sr-Cyrl-CS"/>
        </w:rPr>
        <w:t>,</w:t>
      </w:r>
      <w:r w:rsidR="00AE6D99" w:rsidRPr="00BC0A38">
        <w:rPr>
          <w:rFonts w:ascii="Times New Roman" w:hAnsi="Times New Roman" w:cs="Times New Roman"/>
          <w:iCs/>
          <w:color w:val="auto"/>
          <w:lang w:val="sr-Cyrl-CS"/>
        </w:rPr>
        <w:t xml:space="preserve"> </w:t>
      </w:r>
      <w:r w:rsidRPr="00BC0A38">
        <w:rPr>
          <w:rFonts w:ascii="Times New Roman" w:hAnsi="Times New Roman" w:cs="Times New Roman"/>
          <w:iCs/>
          <w:color w:val="auto"/>
          <w:lang w:val="sr-Cyrl-CS"/>
        </w:rPr>
        <w:t xml:space="preserve">супротно </w:t>
      </w:r>
      <w:r w:rsidR="00AE6D99" w:rsidRPr="00BC0A38">
        <w:rPr>
          <w:rFonts w:ascii="Times New Roman" w:hAnsi="Times New Roman" w:cs="Times New Roman"/>
          <w:iCs/>
          <w:color w:val="auto"/>
          <w:lang w:val="sr-Cyrl-CS"/>
        </w:rPr>
        <w:t>члан</w:t>
      </w:r>
      <w:r w:rsidRPr="00BC0A38">
        <w:rPr>
          <w:rFonts w:ascii="Times New Roman" w:hAnsi="Times New Roman" w:cs="Times New Roman"/>
          <w:iCs/>
          <w:color w:val="auto"/>
          <w:lang w:val="sr-Cyrl-CS"/>
        </w:rPr>
        <w:t>у</w:t>
      </w:r>
      <w:r w:rsidR="00AE6D99" w:rsidRPr="00BC0A38">
        <w:rPr>
          <w:rFonts w:ascii="Times New Roman" w:hAnsi="Times New Roman" w:cs="Times New Roman"/>
          <w:iCs/>
          <w:color w:val="auto"/>
          <w:lang w:val="sr-Cyrl-CS"/>
        </w:rPr>
        <w:t xml:space="preserve"> 3. с</w:t>
      </w:r>
      <w:r w:rsidR="001652C4" w:rsidRPr="00BC0A38">
        <w:rPr>
          <w:rFonts w:ascii="Times New Roman" w:hAnsi="Times New Roman" w:cs="Times New Roman"/>
          <w:iCs/>
          <w:color w:val="auto"/>
          <w:lang w:val="sr-Cyrl-CS"/>
        </w:rPr>
        <w:t xml:space="preserve">тав </w:t>
      </w:r>
      <w:r w:rsidRPr="00BC0A38">
        <w:rPr>
          <w:rFonts w:ascii="Times New Roman" w:hAnsi="Times New Roman" w:cs="Times New Roman"/>
          <w:iCs/>
          <w:color w:val="auto"/>
          <w:lang w:val="sr-Cyrl-CS"/>
        </w:rPr>
        <w:t>6</w:t>
      </w:r>
      <w:r w:rsidR="007C37D3" w:rsidRPr="00BC0A38">
        <w:rPr>
          <w:rFonts w:ascii="Times New Roman" w:hAnsi="Times New Roman" w:cs="Times New Roman"/>
          <w:iCs/>
          <w:color w:val="auto"/>
          <w:lang w:val="sr-Cyrl-CS"/>
        </w:rPr>
        <w:t xml:space="preserve">. </w:t>
      </w:r>
      <w:r w:rsidR="00A6066B" w:rsidRPr="00BC0A38">
        <w:rPr>
          <w:rFonts w:ascii="Times New Roman" w:hAnsi="Times New Roman" w:cs="Times New Roman"/>
          <w:iCs/>
          <w:color w:val="auto"/>
          <w:lang w:val="sr-Cyrl-CS"/>
        </w:rPr>
        <w:t>овог закона</w:t>
      </w:r>
      <w:r w:rsidR="00AE6D99" w:rsidRPr="00BC0A38">
        <w:rPr>
          <w:rFonts w:ascii="Times New Roman" w:hAnsi="Times New Roman" w:cs="Times New Roman"/>
          <w:iCs/>
          <w:color w:val="auto"/>
          <w:lang w:val="sr-Cyrl-CS"/>
        </w:rPr>
        <w:t>;</w:t>
      </w:r>
    </w:p>
    <w:p w:rsidR="00AE6D99" w:rsidRPr="00BC0A38" w:rsidRDefault="00AE6D99" w:rsidP="00F651AA">
      <w:pPr>
        <w:pStyle w:val="Default"/>
        <w:numPr>
          <w:ilvl w:val="0"/>
          <w:numId w:val="7"/>
        </w:numPr>
        <w:tabs>
          <w:tab w:val="left" w:pos="993"/>
        </w:tabs>
        <w:ind w:left="0" w:firstLine="709"/>
        <w:outlineLvl w:val="0"/>
        <w:rPr>
          <w:rFonts w:ascii="Times New Roman" w:hAnsi="Times New Roman" w:cs="Times New Roman"/>
          <w:iCs/>
          <w:color w:val="auto"/>
          <w:lang w:val="sr-Cyrl-CS"/>
        </w:rPr>
      </w:pPr>
      <w:r w:rsidRPr="00BC0A38">
        <w:rPr>
          <w:rFonts w:ascii="Times New Roman" w:hAnsi="Times New Roman" w:cs="Times New Roman"/>
          <w:iCs/>
          <w:color w:val="auto"/>
          <w:lang w:val="sr-Cyrl-CS"/>
        </w:rPr>
        <w:t>с</w:t>
      </w:r>
      <w:r w:rsidR="00217111" w:rsidRPr="00BC0A38">
        <w:rPr>
          <w:rFonts w:ascii="Times New Roman" w:hAnsi="Times New Roman" w:cs="Times New Roman"/>
          <w:iCs/>
          <w:color w:val="auto"/>
          <w:lang w:val="sr-Cyrl-CS"/>
        </w:rPr>
        <w:t>у</w:t>
      </w:r>
      <w:r w:rsidRPr="00BC0A38">
        <w:rPr>
          <w:rFonts w:ascii="Times New Roman" w:hAnsi="Times New Roman" w:cs="Times New Roman"/>
          <w:iCs/>
          <w:color w:val="auto"/>
          <w:lang w:val="sr-Cyrl-CS"/>
        </w:rPr>
        <w:t xml:space="preserve"> на бочним вратима или бочним странама кабине теретног возила</w:t>
      </w:r>
      <w:r w:rsidRPr="00BC0A38">
        <w:rPr>
          <w:rFonts w:ascii="Times New Roman" w:hAnsi="Times New Roman" w:cs="Times New Roman"/>
          <w:lang w:val="sr-Cyrl-CS"/>
        </w:rPr>
        <w:t xml:space="preserve"> </w:t>
      </w:r>
      <w:r w:rsidRPr="00BC0A38">
        <w:rPr>
          <w:rFonts w:ascii="Times New Roman" w:hAnsi="Times New Roman" w:cs="Times New Roman"/>
          <w:iCs/>
          <w:color w:val="auto"/>
          <w:lang w:val="sr-Cyrl-CS"/>
        </w:rPr>
        <w:t>стављ</w:t>
      </w:r>
      <w:r w:rsidR="00217111" w:rsidRPr="00BC0A38">
        <w:rPr>
          <w:rFonts w:ascii="Times New Roman" w:hAnsi="Times New Roman" w:cs="Times New Roman"/>
          <w:iCs/>
          <w:color w:val="auto"/>
          <w:lang w:val="sr-Cyrl-CS"/>
        </w:rPr>
        <w:t>ени</w:t>
      </w:r>
      <w:r w:rsidRPr="00BC0A38">
        <w:rPr>
          <w:rFonts w:ascii="Times New Roman" w:hAnsi="Times New Roman" w:cs="Times New Roman"/>
          <w:iCs/>
          <w:color w:val="auto"/>
          <w:lang w:val="sr-Cyrl-CS"/>
        </w:rPr>
        <w:t xml:space="preserve"> други натписи, </w:t>
      </w:r>
      <w:r w:rsidR="00217111" w:rsidRPr="00BC0A38">
        <w:rPr>
          <w:rFonts w:ascii="Times New Roman" w:hAnsi="Times New Roman" w:cs="Times New Roman"/>
          <w:iCs/>
          <w:color w:val="auto"/>
          <w:lang w:val="sr-Cyrl-CS"/>
        </w:rPr>
        <w:t>супротно</w:t>
      </w:r>
      <w:r w:rsidR="001652C4" w:rsidRPr="00BC0A38">
        <w:rPr>
          <w:rFonts w:ascii="Times New Roman" w:hAnsi="Times New Roman" w:cs="Times New Roman"/>
          <w:iCs/>
          <w:color w:val="auto"/>
          <w:lang w:val="sr-Cyrl-CS"/>
        </w:rPr>
        <w:t xml:space="preserve"> члан</w:t>
      </w:r>
      <w:r w:rsidR="00217111" w:rsidRPr="00BC0A38">
        <w:rPr>
          <w:rFonts w:ascii="Times New Roman" w:hAnsi="Times New Roman" w:cs="Times New Roman"/>
          <w:iCs/>
          <w:color w:val="auto"/>
          <w:lang w:val="sr-Cyrl-CS"/>
        </w:rPr>
        <w:t>у</w:t>
      </w:r>
      <w:r w:rsidR="001652C4" w:rsidRPr="00BC0A38">
        <w:rPr>
          <w:rFonts w:ascii="Times New Roman" w:hAnsi="Times New Roman" w:cs="Times New Roman"/>
          <w:iCs/>
          <w:color w:val="auto"/>
          <w:lang w:val="sr-Cyrl-CS"/>
        </w:rPr>
        <w:t xml:space="preserve"> 3. став</w:t>
      </w:r>
      <w:r w:rsidR="00B91346" w:rsidRPr="00BC0A38">
        <w:rPr>
          <w:rFonts w:ascii="Times New Roman" w:hAnsi="Times New Roman" w:cs="Times New Roman"/>
          <w:iCs/>
          <w:color w:val="auto"/>
          <w:lang w:val="sr-Cyrl-CS"/>
        </w:rPr>
        <w:t xml:space="preserve"> </w:t>
      </w:r>
      <w:r w:rsidR="00835F7E" w:rsidRPr="00BC0A38">
        <w:rPr>
          <w:rFonts w:ascii="Times New Roman" w:hAnsi="Times New Roman" w:cs="Times New Roman"/>
          <w:iCs/>
          <w:color w:val="auto"/>
          <w:lang w:val="sr-Cyrl-CS"/>
        </w:rPr>
        <w:t>7</w:t>
      </w:r>
      <w:r w:rsidR="007C37D3" w:rsidRPr="00BC0A38">
        <w:rPr>
          <w:rFonts w:ascii="Times New Roman" w:hAnsi="Times New Roman" w:cs="Times New Roman"/>
          <w:iCs/>
          <w:color w:val="auto"/>
          <w:lang w:val="sr-Cyrl-CS"/>
        </w:rPr>
        <w:t>. овог закона</w:t>
      </w:r>
      <w:r w:rsidRPr="00BC0A38">
        <w:rPr>
          <w:rFonts w:ascii="Times New Roman" w:hAnsi="Times New Roman" w:cs="Times New Roman"/>
          <w:iCs/>
          <w:color w:val="auto"/>
          <w:lang w:val="sr-Cyrl-CS"/>
        </w:rPr>
        <w:t>;</w:t>
      </w:r>
    </w:p>
    <w:p w:rsidR="00AE6D99" w:rsidRPr="00BC0A38" w:rsidRDefault="00AE6D99" w:rsidP="00F651AA">
      <w:pPr>
        <w:pStyle w:val="Default"/>
        <w:numPr>
          <w:ilvl w:val="0"/>
          <w:numId w:val="7"/>
        </w:numPr>
        <w:tabs>
          <w:tab w:val="left" w:pos="993"/>
        </w:tabs>
        <w:ind w:left="0" w:firstLine="709"/>
        <w:outlineLvl w:val="0"/>
        <w:rPr>
          <w:rFonts w:ascii="Times New Roman" w:hAnsi="Times New Roman" w:cs="Times New Roman"/>
          <w:iCs/>
          <w:color w:val="auto"/>
          <w:lang w:val="sr-Cyrl-CS"/>
        </w:rPr>
      </w:pPr>
      <w:r w:rsidRPr="00BC0A38">
        <w:rPr>
          <w:rFonts w:ascii="Times New Roman" w:hAnsi="Times New Roman" w:cs="Times New Roman"/>
          <w:iCs/>
          <w:color w:val="auto"/>
          <w:lang w:val="sr-Cyrl-CS"/>
        </w:rPr>
        <w:t>с</w:t>
      </w:r>
      <w:r w:rsidR="00217111" w:rsidRPr="00BC0A38">
        <w:rPr>
          <w:rFonts w:ascii="Times New Roman" w:hAnsi="Times New Roman" w:cs="Times New Roman"/>
          <w:iCs/>
          <w:color w:val="auto"/>
          <w:lang w:val="sr-Cyrl-CS"/>
        </w:rPr>
        <w:t>у</w:t>
      </w:r>
      <w:r w:rsidRPr="00BC0A38">
        <w:rPr>
          <w:rFonts w:ascii="Times New Roman" w:hAnsi="Times New Roman" w:cs="Times New Roman"/>
          <w:iCs/>
          <w:color w:val="auto"/>
          <w:lang w:val="sr-Cyrl-CS"/>
        </w:rPr>
        <w:t xml:space="preserve"> на бочним вратима или бочним странама кабине теретног возила или скупа возила стављ</w:t>
      </w:r>
      <w:r w:rsidR="00217111" w:rsidRPr="00BC0A38">
        <w:rPr>
          <w:rFonts w:ascii="Times New Roman" w:hAnsi="Times New Roman" w:cs="Times New Roman"/>
          <w:iCs/>
          <w:color w:val="auto"/>
          <w:lang w:val="sr-Cyrl-CS"/>
        </w:rPr>
        <w:t>ени</w:t>
      </w:r>
      <w:r w:rsidRPr="00BC0A38">
        <w:rPr>
          <w:rFonts w:ascii="Times New Roman" w:hAnsi="Times New Roman" w:cs="Times New Roman"/>
          <w:iCs/>
          <w:color w:val="auto"/>
          <w:lang w:val="sr-Cyrl-CS"/>
        </w:rPr>
        <w:t xml:space="preserve"> натписи, </w:t>
      </w:r>
      <w:r w:rsidR="00217111" w:rsidRPr="00BC0A38">
        <w:rPr>
          <w:rFonts w:ascii="Times New Roman" w:hAnsi="Times New Roman" w:cs="Times New Roman"/>
          <w:iCs/>
          <w:color w:val="auto"/>
          <w:lang w:val="sr-Cyrl-CS"/>
        </w:rPr>
        <w:t>супротно</w:t>
      </w:r>
      <w:r w:rsidRPr="00BC0A38">
        <w:rPr>
          <w:rFonts w:ascii="Times New Roman" w:hAnsi="Times New Roman" w:cs="Times New Roman"/>
          <w:iCs/>
          <w:color w:val="auto"/>
          <w:lang w:val="sr-Cyrl-CS"/>
        </w:rPr>
        <w:t xml:space="preserve"> члан</w:t>
      </w:r>
      <w:r w:rsidR="00217111" w:rsidRPr="00BC0A38">
        <w:rPr>
          <w:rFonts w:ascii="Times New Roman" w:hAnsi="Times New Roman" w:cs="Times New Roman"/>
          <w:iCs/>
          <w:color w:val="auto"/>
          <w:lang w:val="sr-Cyrl-CS"/>
        </w:rPr>
        <w:t>у</w:t>
      </w:r>
      <w:r w:rsidRPr="00BC0A38">
        <w:rPr>
          <w:rFonts w:ascii="Times New Roman" w:hAnsi="Times New Roman" w:cs="Times New Roman"/>
          <w:iCs/>
          <w:color w:val="auto"/>
          <w:lang w:val="sr-Cyrl-CS"/>
        </w:rPr>
        <w:t xml:space="preserve"> 13. ст</w:t>
      </w:r>
      <w:r w:rsidR="00217111" w:rsidRPr="00BC0A38">
        <w:rPr>
          <w:rFonts w:ascii="Times New Roman" w:hAnsi="Times New Roman" w:cs="Times New Roman"/>
          <w:iCs/>
          <w:color w:val="auto"/>
          <w:lang w:val="sr-Cyrl-CS"/>
        </w:rPr>
        <w:t>.</w:t>
      </w:r>
      <w:r w:rsidRPr="00BC0A38">
        <w:rPr>
          <w:rFonts w:ascii="Times New Roman" w:hAnsi="Times New Roman" w:cs="Times New Roman"/>
          <w:iCs/>
          <w:color w:val="auto"/>
          <w:lang w:val="sr-Cyrl-CS"/>
        </w:rPr>
        <w:t xml:space="preserve"> 5</w:t>
      </w:r>
      <w:r w:rsidR="00F84364" w:rsidRPr="00BC0A38">
        <w:rPr>
          <w:rFonts w:ascii="Times New Roman" w:hAnsi="Times New Roman" w:cs="Times New Roman"/>
          <w:iCs/>
          <w:color w:val="auto"/>
          <w:lang w:val="sr-Cyrl-CS"/>
        </w:rPr>
        <w:t>.</w:t>
      </w:r>
      <w:r w:rsidRPr="00BC0A38">
        <w:rPr>
          <w:rFonts w:ascii="Times New Roman" w:hAnsi="Times New Roman" w:cs="Times New Roman"/>
          <w:iCs/>
          <w:color w:val="auto"/>
          <w:lang w:val="sr-Cyrl-CS"/>
        </w:rPr>
        <w:t xml:space="preserve"> и 6</w:t>
      </w:r>
      <w:r w:rsidR="007C37D3" w:rsidRPr="00BC0A38">
        <w:rPr>
          <w:rFonts w:ascii="Times New Roman" w:hAnsi="Times New Roman" w:cs="Times New Roman"/>
          <w:iCs/>
          <w:color w:val="auto"/>
          <w:lang w:val="sr-Cyrl-CS"/>
        </w:rPr>
        <w:t>. овог закона</w:t>
      </w:r>
      <w:r w:rsidRPr="00BC0A38">
        <w:rPr>
          <w:rFonts w:ascii="Times New Roman" w:hAnsi="Times New Roman" w:cs="Times New Roman"/>
          <w:iCs/>
          <w:color w:val="auto"/>
          <w:lang w:val="sr-Cyrl-CS"/>
        </w:rPr>
        <w:t>;</w:t>
      </w:r>
    </w:p>
    <w:p w:rsidR="00AE6D99" w:rsidRPr="00BC0A38" w:rsidRDefault="00217111" w:rsidP="00F651AA">
      <w:pPr>
        <w:pStyle w:val="Default"/>
        <w:numPr>
          <w:ilvl w:val="0"/>
          <w:numId w:val="7"/>
        </w:numPr>
        <w:tabs>
          <w:tab w:val="left" w:pos="993"/>
        </w:tabs>
        <w:ind w:left="0" w:firstLine="709"/>
        <w:outlineLvl w:val="0"/>
        <w:rPr>
          <w:rFonts w:ascii="Times New Roman" w:hAnsi="Times New Roman" w:cs="Times New Roman"/>
          <w:iCs/>
          <w:color w:val="auto"/>
          <w:lang w:val="sr-Cyrl-CS"/>
        </w:rPr>
      </w:pPr>
      <w:r w:rsidRPr="00BC0A38">
        <w:rPr>
          <w:rFonts w:ascii="Times New Roman" w:hAnsi="Times New Roman" w:cs="Times New Roman"/>
          <w:iCs/>
          <w:color w:val="auto"/>
          <w:lang w:val="sr-Cyrl-CS"/>
        </w:rPr>
        <w:t xml:space="preserve">се </w:t>
      </w:r>
      <w:r w:rsidR="00AE6D99" w:rsidRPr="00BC0A38">
        <w:rPr>
          <w:rFonts w:ascii="Times New Roman" w:hAnsi="Times New Roman" w:cs="Times New Roman"/>
          <w:iCs/>
          <w:color w:val="auto"/>
          <w:lang w:val="sr-Cyrl-CS"/>
        </w:rPr>
        <w:t>на бочним вратима, односно на бочним странама кабине теретног возила,  налази исписано пословно име словима висине мање од пет центиметра и бојом или налепницом која се битно не разликује од основне боје возила</w:t>
      </w:r>
      <w:r w:rsidRPr="00BC0A38">
        <w:rPr>
          <w:rFonts w:ascii="Times New Roman" w:hAnsi="Times New Roman" w:cs="Times New Roman"/>
          <w:iCs/>
          <w:color w:val="auto"/>
          <w:lang w:val="sr-Cyrl-CS"/>
        </w:rPr>
        <w:t>,</w:t>
      </w:r>
      <w:r w:rsidR="00AE6D99" w:rsidRPr="00BC0A38">
        <w:rPr>
          <w:rFonts w:ascii="Times New Roman" w:hAnsi="Times New Roman" w:cs="Times New Roman"/>
          <w:iCs/>
          <w:color w:val="auto"/>
          <w:lang w:val="sr-Cyrl-CS"/>
        </w:rPr>
        <w:t xml:space="preserve"> супротно члану 13. став 7</w:t>
      </w:r>
      <w:r w:rsidR="008269BD" w:rsidRPr="00BC0A38">
        <w:rPr>
          <w:rFonts w:ascii="Times New Roman" w:hAnsi="Times New Roman" w:cs="Times New Roman"/>
          <w:iCs/>
          <w:color w:val="auto"/>
          <w:lang w:val="sr-Cyrl-CS"/>
        </w:rPr>
        <w:t>. овог закона</w:t>
      </w:r>
      <w:r w:rsidR="00AE6D99" w:rsidRPr="00BC0A38">
        <w:rPr>
          <w:rFonts w:ascii="Times New Roman" w:hAnsi="Times New Roman" w:cs="Times New Roman"/>
          <w:iCs/>
          <w:color w:val="auto"/>
          <w:lang w:val="sr-Cyrl-CS"/>
        </w:rPr>
        <w:t>;</w:t>
      </w:r>
    </w:p>
    <w:p w:rsidR="009806B3" w:rsidRPr="00BC0A38" w:rsidRDefault="00AE6D99" w:rsidP="00F651AA">
      <w:pPr>
        <w:pStyle w:val="Default"/>
        <w:numPr>
          <w:ilvl w:val="0"/>
          <w:numId w:val="7"/>
        </w:numPr>
        <w:tabs>
          <w:tab w:val="left" w:pos="993"/>
        </w:tabs>
        <w:ind w:left="0" w:firstLine="709"/>
        <w:outlineLvl w:val="0"/>
        <w:rPr>
          <w:rFonts w:ascii="Times New Roman" w:hAnsi="Times New Roman" w:cs="Times New Roman"/>
          <w:iCs/>
          <w:color w:val="auto"/>
          <w:lang w:val="sr-Cyrl-CS"/>
        </w:rPr>
      </w:pPr>
      <w:r w:rsidRPr="00BC0A38">
        <w:rPr>
          <w:rFonts w:ascii="Times New Roman" w:hAnsi="Times New Roman" w:cs="Times New Roman"/>
          <w:iCs/>
          <w:color w:val="auto"/>
          <w:lang w:val="sr-Cyrl-CS"/>
        </w:rPr>
        <w:t>лице одговорно за превоз у надзираном субјекту не обавести инспектора о отклањању незаконитости у складу са одредбом члана 49. став 3. овог закона.</w:t>
      </w:r>
      <w:r w:rsidR="007B32A0" w:rsidRPr="00BC0A38">
        <w:rPr>
          <w:rFonts w:ascii="Times New Roman" w:hAnsi="Times New Roman" w:cs="Times New Roman"/>
          <w:iCs/>
          <w:color w:val="auto"/>
          <w:lang w:val="sr-Cyrl-CS"/>
        </w:rPr>
        <w:t>”</w:t>
      </w:r>
    </w:p>
    <w:p w:rsidR="00070F66" w:rsidRPr="00BC0A38" w:rsidRDefault="00070F66" w:rsidP="00A33D84">
      <w:pPr>
        <w:ind w:firstLine="0"/>
        <w:rPr>
          <w:lang w:val="sr-Cyrl-CS"/>
        </w:rPr>
      </w:pPr>
    </w:p>
    <w:p w:rsidR="00A33D84" w:rsidRPr="00BC0A38" w:rsidRDefault="00A33D84" w:rsidP="00A33D84">
      <w:pPr>
        <w:ind w:firstLine="0"/>
        <w:jc w:val="center"/>
        <w:rPr>
          <w:lang w:val="sr-Cyrl-CS"/>
        </w:rPr>
      </w:pPr>
      <w:r w:rsidRPr="00BC0A38">
        <w:rPr>
          <w:lang w:val="sr-Cyrl-CS"/>
        </w:rPr>
        <w:t xml:space="preserve">Члан </w:t>
      </w:r>
      <w:r w:rsidR="00554FCB" w:rsidRPr="00BC0A38">
        <w:rPr>
          <w:lang w:val="sr-Cyrl-CS"/>
        </w:rPr>
        <w:t>2</w:t>
      </w:r>
      <w:r w:rsidR="00A71723" w:rsidRPr="00BC0A38">
        <w:rPr>
          <w:lang w:val="sr-Cyrl-CS"/>
        </w:rPr>
        <w:t>1</w:t>
      </w:r>
      <w:r w:rsidRPr="00BC0A38">
        <w:rPr>
          <w:lang w:val="sr-Cyrl-CS"/>
        </w:rPr>
        <w:t>.</w:t>
      </w:r>
    </w:p>
    <w:p w:rsidR="00C76D0D" w:rsidRPr="00BC0A38" w:rsidRDefault="00E418A4" w:rsidP="00CB7B78">
      <w:pPr>
        <w:ind w:firstLine="720"/>
        <w:rPr>
          <w:lang w:val="sr-Cyrl-CS"/>
        </w:rPr>
      </w:pPr>
      <w:r w:rsidRPr="00BC0A38">
        <w:rPr>
          <w:rFonts w:eastAsiaTheme="minorHAnsi"/>
          <w:color w:val="000000"/>
          <w:lang w:val="sr-Cyrl-CS"/>
        </w:rPr>
        <w:t xml:space="preserve">Појединачни правни акти који су издати без рока важења, </w:t>
      </w:r>
      <w:r w:rsidR="00C76D0D" w:rsidRPr="00BC0A38">
        <w:rPr>
          <w:lang w:val="sr-Cyrl-CS"/>
        </w:rPr>
        <w:t>престају да важе 12. септембра 2018. године.</w:t>
      </w:r>
    </w:p>
    <w:p w:rsidR="005A16DB" w:rsidRPr="00BC0A38" w:rsidRDefault="005A16DB" w:rsidP="00CB7B78">
      <w:pPr>
        <w:ind w:firstLine="720"/>
        <w:rPr>
          <w:lang w:val="sr-Cyrl-CS"/>
        </w:rPr>
      </w:pPr>
      <w:r w:rsidRPr="00BC0A38">
        <w:rPr>
          <w:lang w:val="sr-Cyrl-CS"/>
        </w:rPr>
        <w:t>Домаћа привредна друштва, друга правна лица,  предузетници и пољопривредници који обављају превоз терета у друмском саобраћају дужни су да своје пословање ускладе са овим законом</w:t>
      </w:r>
      <w:r w:rsidR="00B96D53" w:rsidRPr="00BC0A38">
        <w:rPr>
          <w:lang w:val="sr-Cyrl-CS"/>
        </w:rPr>
        <w:t xml:space="preserve"> до 12. септембра 2018. године.</w:t>
      </w:r>
    </w:p>
    <w:p w:rsidR="00A33D84" w:rsidRPr="00BC0A38" w:rsidRDefault="00A33D84" w:rsidP="00A33D84">
      <w:pPr>
        <w:ind w:firstLine="0"/>
        <w:rPr>
          <w:lang w:val="sr-Cyrl-CS"/>
        </w:rPr>
      </w:pPr>
    </w:p>
    <w:p w:rsidR="00A33D84" w:rsidRPr="00BC0A38" w:rsidRDefault="00A33D84" w:rsidP="00A33D84">
      <w:pPr>
        <w:ind w:firstLine="0"/>
        <w:jc w:val="center"/>
        <w:rPr>
          <w:lang w:val="sr-Cyrl-CS"/>
        </w:rPr>
      </w:pPr>
      <w:r w:rsidRPr="00BC0A38">
        <w:rPr>
          <w:lang w:val="sr-Cyrl-CS"/>
        </w:rPr>
        <w:t xml:space="preserve">Члан </w:t>
      </w:r>
      <w:r w:rsidR="00554FCB" w:rsidRPr="00BC0A38">
        <w:rPr>
          <w:lang w:val="sr-Cyrl-CS"/>
        </w:rPr>
        <w:t>2</w:t>
      </w:r>
      <w:r w:rsidR="00A71723" w:rsidRPr="00BC0A38">
        <w:rPr>
          <w:lang w:val="sr-Cyrl-CS"/>
        </w:rPr>
        <w:t>2</w:t>
      </w:r>
      <w:r w:rsidR="009F40E3" w:rsidRPr="00BC0A38">
        <w:rPr>
          <w:lang w:val="sr-Cyrl-CS"/>
        </w:rPr>
        <w:t>.</w:t>
      </w:r>
    </w:p>
    <w:p w:rsidR="00464A59" w:rsidRDefault="00A33D84" w:rsidP="00AF6149">
      <w:pPr>
        <w:ind w:firstLine="720"/>
        <w:rPr>
          <w:lang w:val="sr-Cyrl-CS"/>
        </w:rPr>
      </w:pPr>
      <w:r w:rsidRPr="00BC0A38">
        <w:rPr>
          <w:lang w:val="sr-Cyrl-CS"/>
        </w:rPr>
        <w:t>Овај закон ступа на снагу осмог дана од дана објављивања у „Службеном гласнику Републике Србије”.</w:t>
      </w:r>
    </w:p>
    <w:p w:rsidR="00464A59" w:rsidRDefault="00464A59">
      <w:pPr>
        <w:spacing w:after="160" w:line="259" w:lineRule="auto"/>
        <w:ind w:firstLine="0"/>
        <w:jc w:val="left"/>
        <w:rPr>
          <w:lang w:val="sr-Cyrl-CS"/>
        </w:rPr>
      </w:pPr>
      <w:r>
        <w:rPr>
          <w:lang w:val="sr-Cyrl-CS"/>
        </w:rPr>
        <w:br w:type="page"/>
      </w:r>
    </w:p>
    <w:p w:rsidR="00464A59" w:rsidRDefault="00464A59" w:rsidP="00464A59">
      <w:pPr>
        <w:jc w:val="center"/>
        <w:rPr>
          <w:lang w:val="sr-Cyrl-CS"/>
        </w:rPr>
      </w:pPr>
      <w:r>
        <w:rPr>
          <w:b/>
          <w:sz w:val="28"/>
          <w:szCs w:val="28"/>
          <w:lang w:val="sr-Cyrl-CS"/>
        </w:rPr>
        <w:lastRenderedPageBreak/>
        <w:t>О Б РА З Л О Ж Е Њ Е</w:t>
      </w:r>
    </w:p>
    <w:p w:rsidR="00464A59" w:rsidRDefault="00464A59" w:rsidP="00464A59">
      <w:pPr>
        <w:rPr>
          <w:lang w:val="sr-Cyrl-CS"/>
        </w:rPr>
      </w:pPr>
    </w:p>
    <w:p w:rsidR="00464A59" w:rsidRDefault="00464A59" w:rsidP="00464A59">
      <w:pPr>
        <w:rPr>
          <w:lang w:val="sr-Cyrl-CS"/>
        </w:rPr>
      </w:pPr>
    </w:p>
    <w:p w:rsidR="00464A59" w:rsidRPr="00E0079D" w:rsidRDefault="00464A59" w:rsidP="00464A59">
      <w:pPr>
        <w:ind w:firstLine="360"/>
        <w:jc w:val="center"/>
        <w:rPr>
          <w:b/>
          <w:lang w:val="sr-Latn-CS"/>
        </w:rPr>
      </w:pPr>
      <w:r w:rsidRPr="00E0079D">
        <w:rPr>
          <w:b/>
          <w:lang w:val="sr-Latn-CS"/>
        </w:rPr>
        <w:t xml:space="preserve">I. УСТАВНИ ОСНОВ ЗА ДОНОШЕЊЕ ЗАКОНА </w:t>
      </w:r>
    </w:p>
    <w:p w:rsidR="00464A59" w:rsidRDefault="00464A59" w:rsidP="00464A59">
      <w:pPr>
        <w:rPr>
          <w:lang w:val="sr-Latn-CS"/>
        </w:rPr>
      </w:pPr>
    </w:p>
    <w:p w:rsidR="00464A59" w:rsidRDefault="00464A59" w:rsidP="00464A59">
      <w:pPr>
        <w:ind w:firstLine="360"/>
        <w:rPr>
          <w:lang w:val="sr-Cyrl-CS"/>
        </w:rPr>
      </w:pPr>
      <w:r>
        <w:rPr>
          <w:lang w:val="sr-Cyrl-CS"/>
        </w:rPr>
        <w:t xml:space="preserve">Уставни основ за доношење </w:t>
      </w:r>
      <w:r>
        <w:rPr>
          <w:lang/>
        </w:rPr>
        <w:t xml:space="preserve">овог закона </w:t>
      </w:r>
      <w:r>
        <w:rPr>
          <w:lang w:val="sr-Cyrl-CS"/>
        </w:rPr>
        <w:t>садржан је у члану 97. тачка 6. Устава Републике Србије којим је, поред осталог, прописано да Република Србија уређује и обезбеђује систем обављања појединих привредних делатности.</w:t>
      </w:r>
    </w:p>
    <w:p w:rsidR="00464A59" w:rsidRDefault="00464A59" w:rsidP="00464A59">
      <w:pPr>
        <w:rPr>
          <w:lang w:val="sr-Cyrl-CS"/>
        </w:rPr>
      </w:pPr>
    </w:p>
    <w:p w:rsidR="00464A59" w:rsidRDefault="00464A59" w:rsidP="00464A59">
      <w:pPr>
        <w:rPr>
          <w:lang w:val="sr-Cyrl-CS"/>
        </w:rPr>
      </w:pPr>
    </w:p>
    <w:p w:rsidR="00464A59" w:rsidRPr="00E0079D" w:rsidRDefault="00464A59" w:rsidP="00464A59">
      <w:pPr>
        <w:ind w:firstLine="360"/>
        <w:jc w:val="center"/>
        <w:rPr>
          <w:b/>
          <w:lang/>
        </w:rPr>
      </w:pPr>
      <w:r w:rsidRPr="00E0079D">
        <w:rPr>
          <w:b/>
          <w:lang w:val="sr-Latn-CS"/>
        </w:rPr>
        <w:t xml:space="preserve">II. </w:t>
      </w:r>
      <w:r w:rsidRPr="00E0079D">
        <w:rPr>
          <w:b/>
          <w:lang w:val="sr-Cyrl-CS"/>
        </w:rPr>
        <w:t xml:space="preserve">РАЗЛОЗИ ЗА ДОНОШЕЊЕ ЗАКОНА </w:t>
      </w:r>
    </w:p>
    <w:p w:rsidR="00464A59" w:rsidRDefault="00464A59" w:rsidP="00464A59">
      <w:pPr>
        <w:ind w:firstLine="720"/>
        <w:rPr>
          <w:lang/>
        </w:rPr>
      </w:pPr>
    </w:p>
    <w:p w:rsidR="00464A59" w:rsidRDefault="00464A59" w:rsidP="00464A59">
      <w:pPr>
        <w:spacing w:after="120"/>
        <w:ind w:firstLine="720"/>
        <w:rPr>
          <w:lang w:val="ru-RU"/>
        </w:rPr>
      </w:pPr>
      <w:r>
        <w:rPr>
          <w:lang w:val="ru-RU"/>
        </w:rPr>
        <w:t>Законом о превозу терета у друмском саобраћају („Службени гласник РС”, бр</w:t>
      </w:r>
      <w:r>
        <w:rPr>
          <w:lang/>
        </w:rPr>
        <w:t>ој</w:t>
      </w:r>
      <w:r>
        <w:rPr>
          <w:lang w:val="ru-RU"/>
        </w:rPr>
        <w:t xml:space="preserve"> 68/15)</w:t>
      </w:r>
      <w:r>
        <w:t xml:space="preserve"> -</w:t>
      </w:r>
      <w:r w:rsidDel="006E77A9">
        <w:rPr>
          <w:lang w:val="ru-RU"/>
        </w:rPr>
        <w:t xml:space="preserve"> </w:t>
      </w:r>
      <w:r>
        <w:rPr>
          <w:lang w:val="ru-RU"/>
        </w:rPr>
        <w:t>у даљем тексту: Закон, уређени су услови и начин обављања јавног превоза терета и превоза терета за сопствене потребе, као и инспекцијски надзор.</w:t>
      </w:r>
    </w:p>
    <w:p w:rsidR="00464A59" w:rsidRDefault="00464A59" w:rsidP="00464A59">
      <w:pPr>
        <w:spacing w:after="120"/>
        <w:ind w:firstLine="720"/>
        <w:rPr>
          <w:lang w:val="ru-RU"/>
        </w:rPr>
      </w:pPr>
      <w:r>
        <w:rPr>
          <w:lang w:val="ru-RU"/>
        </w:rPr>
        <w:t xml:space="preserve">Доношењем Закона решени су </w:t>
      </w:r>
      <w:r>
        <w:rPr>
          <w:lang/>
        </w:rPr>
        <w:t>одређени</w:t>
      </w:r>
      <w:r>
        <w:rPr>
          <w:lang w:val="ru-RU"/>
        </w:rPr>
        <w:t xml:space="preserve"> проблеми у примени Закона о међународном превозу у друмском саобраћају („Службени лист СРЈ”, бр. 60/98, 5/99, 44/99, 74/99 и 4/00 и „Службени гласник РС”, бр. 101/05 и 18/10) и Закона о превозу у друмском саобраћају („Службени гласник РС”, бр. 46/95, 66/01, 61/05, 62/06 и 31/11) и извршено је прилагођавање релевантним прописима Европске уније чиме се поправио неповољан положај домаћих у односу на стране превознике и допринело спречавању појава нелегалног обављања превоза у друмском саобраћају. </w:t>
      </w:r>
    </w:p>
    <w:p w:rsidR="00464A59" w:rsidRDefault="00464A59" w:rsidP="00464A59">
      <w:pPr>
        <w:spacing w:after="120"/>
        <w:ind w:firstLine="720"/>
        <w:rPr>
          <w:lang w:val="ru-RU"/>
        </w:rPr>
      </w:pPr>
      <w:r>
        <w:rPr>
          <w:lang w:val="ru-RU"/>
        </w:rPr>
        <w:t>Након анализе неких упоредно правних решења, расположивих података као и након одржаних састанака са заинтересованим привредним субјектима уочено је да је неопходно извршити измене и допуне појединих одредаба  Закона.</w:t>
      </w:r>
    </w:p>
    <w:p w:rsidR="00464A59" w:rsidRDefault="00464A59" w:rsidP="00464A59">
      <w:pPr>
        <w:spacing w:after="120"/>
        <w:ind w:firstLine="720"/>
        <w:rPr>
          <w:lang w:val="ru-RU"/>
        </w:rPr>
      </w:pPr>
      <w:r>
        <w:rPr>
          <w:lang w:val="ru-RU"/>
        </w:rPr>
        <w:t xml:space="preserve">Доношењем </w:t>
      </w:r>
      <w:r>
        <w:rPr>
          <w:lang/>
        </w:rPr>
        <w:t>Предлога</w:t>
      </w:r>
      <w:r>
        <w:rPr>
          <w:lang w:val="ru-RU"/>
        </w:rPr>
        <w:t xml:space="preserve"> закона унапредиће се превоз терета у друмском саобраћају, успоставиће се виши степен ефикасности у раду свих субјеката у овој области, отвориће се нове тржишне могућности за домаће превознике, отклонити нејасноће у примени закона, отклонити правне празнине, детаљније и јасније уредити поједина питања и институти.</w:t>
      </w:r>
    </w:p>
    <w:p w:rsidR="00464A59" w:rsidRDefault="00464A59" w:rsidP="00464A59">
      <w:pPr>
        <w:spacing w:after="120"/>
        <w:ind w:firstLine="720"/>
        <w:rPr>
          <w:lang w:val="sr-Latn-CS"/>
        </w:rPr>
      </w:pPr>
      <w:r>
        <w:rPr>
          <w:lang w:val="ru-RU"/>
        </w:rPr>
        <w:t>Проблеми који ће се решити доношењем Предлога закона не би се могли решити доношењем подзаконских аката, односно предузимањем других мера у обављању послова државне управе, већ искључиво доношењем изменама и допунама важећег Закона, с обзиром да је реч о питањима и односима који су предмет уређивањаакона.</w:t>
      </w:r>
    </w:p>
    <w:p w:rsidR="00464A59" w:rsidRDefault="00464A59" w:rsidP="00464A59">
      <w:pPr>
        <w:rPr>
          <w:lang w:val="sr-Latn-CS"/>
        </w:rPr>
      </w:pPr>
    </w:p>
    <w:p w:rsidR="00464A59" w:rsidRDefault="00464A59" w:rsidP="00464A59">
      <w:pPr>
        <w:rPr>
          <w:lang w:val="sr-Latn-CS"/>
        </w:rPr>
      </w:pPr>
    </w:p>
    <w:p w:rsidR="00464A59" w:rsidRPr="00E0079D" w:rsidRDefault="00464A59" w:rsidP="00464A59">
      <w:pPr>
        <w:ind w:firstLine="720"/>
        <w:jc w:val="center"/>
        <w:rPr>
          <w:b/>
          <w:lang w:val="sr-Cyrl-CS"/>
        </w:rPr>
      </w:pPr>
      <w:r w:rsidRPr="00E0079D">
        <w:rPr>
          <w:b/>
          <w:lang w:val="sr-Latn-CS"/>
        </w:rPr>
        <w:t>III.</w:t>
      </w:r>
      <w:r w:rsidRPr="00E0079D">
        <w:rPr>
          <w:b/>
          <w:lang w:val="sr-Cyrl-CS"/>
        </w:rPr>
        <w:t xml:space="preserve"> ОБЈАШЊЕЊЕ ОСНОВНИХ ПРАВНИХ ИНСТИТУТА</w:t>
      </w:r>
    </w:p>
    <w:p w:rsidR="00464A59" w:rsidRPr="00E0079D" w:rsidRDefault="00464A59" w:rsidP="00464A59">
      <w:pPr>
        <w:ind w:firstLine="720"/>
        <w:jc w:val="center"/>
        <w:rPr>
          <w:b/>
          <w:lang w:val="sr-Cyrl-CS"/>
        </w:rPr>
      </w:pPr>
      <w:r w:rsidRPr="00E0079D">
        <w:rPr>
          <w:b/>
          <w:lang w:val="sr-Cyrl-CS"/>
        </w:rPr>
        <w:t>И ПОЈЕДИНАЧНИХ РЕШЕЊА</w:t>
      </w:r>
    </w:p>
    <w:p w:rsidR="00464A59" w:rsidRDefault="00464A59" w:rsidP="00464A59">
      <w:pPr>
        <w:spacing w:after="120"/>
        <w:rPr>
          <w:lang w:val="sr-Cyrl-CS"/>
        </w:rPr>
      </w:pPr>
    </w:p>
    <w:p w:rsidR="00464A59" w:rsidRDefault="00464A59" w:rsidP="00464A59">
      <w:pPr>
        <w:spacing w:after="120"/>
        <w:ind w:firstLine="720"/>
        <w:rPr>
          <w:lang/>
        </w:rPr>
      </w:pPr>
      <w:r>
        <w:rPr>
          <w:lang w:val="sr-Cyrl-CS"/>
        </w:rPr>
        <w:t xml:space="preserve">Чланом 1. Предлога закона предвиђена је измена члана 1. став 3. тачка 2) Закона тако да је искључена примена одредба овог закона на превоз терета који се обавља теретним возилом или скупом возила који чини теретно возило и прикључно возило, чија </w:t>
      </w:r>
      <w:r>
        <w:rPr>
          <w:lang w:val="sr-Cyrl-CS"/>
        </w:rPr>
        <w:lastRenderedPageBreak/>
        <w:t xml:space="preserve">највећа дозвољена маса не прелази 1.500 </w:t>
      </w:r>
      <w:r>
        <w:rPr>
          <w:lang/>
        </w:rPr>
        <w:t>kg.</w:t>
      </w:r>
      <w:r>
        <w:rPr>
          <w:lang/>
        </w:rPr>
        <w:t xml:space="preserve"> Ова измена је извршена из разлога што је утицај оваквих превоза у оквиру транспортног тржишта занемарљив због ограничених капацитета оваквих теретних возила или скупа возила.</w:t>
      </w:r>
    </w:p>
    <w:p w:rsidR="00464A59" w:rsidRPr="006F196D" w:rsidRDefault="00464A59" w:rsidP="00464A59">
      <w:pPr>
        <w:spacing w:after="120"/>
        <w:ind w:firstLine="720"/>
        <w:rPr>
          <w:lang/>
        </w:rPr>
      </w:pPr>
    </w:p>
    <w:p w:rsidR="00464A59" w:rsidRDefault="00464A59" w:rsidP="00464A59">
      <w:pPr>
        <w:spacing w:after="120"/>
        <w:ind w:firstLine="720"/>
        <w:rPr>
          <w:lang/>
        </w:rPr>
      </w:pPr>
      <w:r>
        <w:rPr>
          <w:lang w:val="ru-RU"/>
        </w:rPr>
        <w:t xml:space="preserve">Чланом </w:t>
      </w:r>
      <w:r>
        <w:rPr>
          <w:bCs/>
          <w:lang w:val="sr-Cyrl-CS"/>
        </w:rPr>
        <w:t>2.  Предлога закона предвиђена је измена члана 3. Закона, којим је уређен превоз терета, пре свега прецизнијим дефинисањем услова и начина обављања превоза терета за сопствене потребе, чија је суштинска карактеристика да се обавља без накнаде</w:t>
      </w:r>
      <w:r>
        <w:rPr>
          <w:bCs/>
          <w:lang/>
        </w:rPr>
        <w:t xml:space="preserve"> </w:t>
      </w:r>
      <w:r>
        <w:rPr>
          <w:bCs/>
          <w:lang/>
        </w:rPr>
        <w:t>за превоз</w:t>
      </w:r>
      <w:r>
        <w:rPr>
          <w:bCs/>
          <w:lang w:val="sr-Cyrl-CS"/>
        </w:rPr>
        <w:t>, што га разликује у односу на јавни превоз терета. Овај превоз може да се обавља искључиво теретним возилом или скупом возила регистрованим у складу са прописима којима се уређује безбедност саобраћаја на путевима. Прецизирана је о</w:t>
      </w:r>
      <w:r>
        <w:rPr>
          <w:lang w:val="sr-Cyrl-CS"/>
        </w:rPr>
        <w:t>дредба о којим подацима ће евиденцију домаћих субјеката који обављају превоз терета за сопствене потребе у домаћем друмском саобраћају, водити општинска, односно градска управа, односно управа града Београда на основу поверених овлашћења. С обзиром на чињеницу да се превоз за сопствене потребе у међународном друмском саобраћају обавља, у највећем броју случајева, на основу појединачне дозволе из члана 26. Закона, коју издаје министарство надлежно за послове саобраћаја (у даљем тексту: Министарство), неопходно је да евиденцију о теретним возилима којима се обавља ова врста превоза води исто министарство.</w:t>
      </w:r>
      <w:r>
        <w:rPr>
          <w:lang/>
        </w:rPr>
        <w:t xml:space="preserve"> Надаље, предвиђа се издавање одговарајуће потврде за свако пријављено теретно возило која омогућава да се тим возилом, поред превоза за сопствене потребе у међународном друмском саобраћају, може обављати и превоз за сопствене потребе у домаћем друмском саобраћају. На овај начин омогућава се смањење трошкова домаћих привредних субјеката који подносе одговарајући захтев за упис у евиденцију код Министарства.</w:t>
      </w:r>
    </w:p>
    <w:p w:rsidR="00464A59" w:rsidRDefault="00464A59" w:rsidP="00464A59">
      <w:pPr>
        <w:spacing w:after="120"/>
        <w:ind w:firstLine="720"/>
        <w:rPr>
          <w:lang/>
        </w:rPr>
      </w:pPr>
      <w:r>
        <w:rPr>
          <w:lang/>
        </w:rPr>
        <w:t>Чланом 3. Предлога закона  предвиђена је измена одредбе члана 6. став 1. Закона тако да се јавни превоз терета на основу лиценце за превоз може обављати искључиво теретним возилом или скупом возила регистрованим у складу са прописима којима се уређује безбедност саобраћаја на путевима, а у ставу 5. којим су уређени превози за чије обављање се не издаје лиценца измењена је тачка 5) и брисана тачка 6). На тај начин сви превози терета теретним возилом или скупом возила чија највећа</w:t>
      </w:r>
      <w:r>
        <w:rPr>
          <w:lang w:val="sr-Cyrl-CS"/>
        </w:rPr>
        <w:t xml:space="preserve"> дозвољена маса не прелази 3.500 kg (а не само превоз терета као претежна делатност како је Законом предвиђено) изузети су од обавезе поседовања лиценце. Брисање тачке 6) извршено је ради </w:t>
      </w:r>
      <w:r>
        <w:rPr>
          <w:lang/>
        </w:rPr>
        <w:t xml:space="preserve">једнаког третирања јавних предузећа и привредних субјеката који се баве комуналном делатношћу, </w:t>
      </w:r>
      <w:r>
        <w:rPr>
          <w:lang w:val="sr-Cyrl-CS"/>
        </w:rPr>
        <w:t xml:space="preserve">имајући у виду одредбе </w:t>
      </w:r>
      <w:r w:rsidRPr="004271C6">
        <w:rPr>
          <w:bCs/>
          <w:lang/>
        </w:rPr>
        <w:t>Закона о јавним предузећима („Службени гласник РС</w:t>
      </w:r>
      <w:r>
        <w:rPr>
          <w:bCs/>
          <w:lang/>
        </w:rPr>
        <w:t>”</w:t>
      </w:r>
      <w:r w:rsidRPr="004271C6">
        <w:rPr>
          <w:bCs/>
          <w:lang/>
        </w:rPr>
        <w:t>, број 15/16) и Закона о комуналним делатнос</w:t>
      </w:r>
      <w:r>
        <w:rPr>
          <w:bCs/>
          <w:lang/>
        </w:rPr>
        <w:t>тима („Службени гласник РС”, бр.</w:t>
      </w:r>
      <w:r w:rsidRPr="004271C6">
        <w:rPr>
          <w:bCs/>
          <w:lang/>
        </w:rPr>
        <w:t xml:space="preserve"> 88/11 и 104/16</w:t>
      </w:r>
      <w:r>
        <w:rPr>
          <w:bCs/>
          <w:lang/>
        </w:rPr>
        <w:t>).</w:t>
      </w:r>
      <w:r>
        <w:rPr>
          <w:lang/>
        </w:rPr>
        <w:t xml:space="preserve"> </w:t>
      </w:r>
    </w:p>
    <w:p w:rsidR="00464A59" w:rsidRDefault="00464A59" w:rsidP="00464A59">
      <w:pPr>
        <w:spacing w:after="120"/>
        <w:ind w:firstLine="720"/>
        <w:rPr>
          <w:lang/>
        </w:rPr>
      </w:pPr>
      <w:r>
        <w:rPr>
          <w:lang/>
        </w:rPr>
        <w:t xml:space="preserve">Чланом 4. Предлога закона предвиђена је измена члана 8. Закона којом се прецизира услов у погледу пословног угледа привредног друштва, другог правног лица или предузетника. </w:t>
      </w:r>
    </w:p>
    <w:p w:rsidR="00464A59" w:rsidRDefault="00464A59" w:rsidP="00464A59">
      <w:pPr>
        <w:spacing w:after="120"/>
        <w:ind w:firstLine="720"/>
        <w:rPr>
          <w:lang/>
        </w:rPr>
      </w:pPr>
      <w:r>
        <w:rPr>
          <w:lang/>
        </w:rPr>
        <w:t>Чланом 5. Предлога закона предвиђена је измена члана 11. ст. 3. и 4. Закона којим се уређује састав Комисије пред којом се полаже испит о професионалној оспособљености и става 6. којим се предвиђа да Министарство може одобрити ослобађање од полагања испита о професионалној оспособљености лицу које испуњава једна од услова прописаних чланом 10. став 3. Закона.</w:t>
      </w:r>
    </w:p>
    <w:p w:rsidR="00464A59" w:rsidRPr="007C7130" w:rsidRDefault="00464A59" w:rsidP="00464A59">
      <w:pPr>
        <w:spacing w:after="120"/>
        <w:ind w:firstLine="720"/>
        <w:rPr>
          <w:lang/>
        </w:rPr>
      </w:pPr>
      <w:r>
        <w:rPr>
          <w:lang/>
        </w:rPr>
        <w:lastRenderedPageBreak/>
        <w:t>Чланом 6. Предлога закона предвиђена је измена члана 14. став 2. Закона прецизирањем да возач мора поседовати лиценцу возача и не може бити лице коме нису престале правне последице осуде за кривична дела против безбедности јавног саобраћаја</w:t>
      </w:r>
      <w:r w:rsidRPr="007C7130">
        <w:rPr>
          <w:lang/>
        </w:rPr>
        <w:t>.</w:t>
      </w:r>
    </w:p>
    <w:p w:rsidR="00464A59" w:rsidRDefault="00464A59" w:rsidP="00464A59">
      <w:pPr>
        <w:spacing w:after="120"/>
        <w:ind w:firstLine="720"/>
        <w:rPr>
          <w:lang/>
        </w:rPr>
      </w:pPr>
      <w:r>
        <w:rPr>
          <w:lang/>
        </w:rPr>
        <w:t>Чланом 7.  Предлога закона предвиђено је  брисање члана 16. став 7. Закона.</w:t>
      </w:r>
    </w:p>
    <w:p w:rsidR="00464A59" w:rsidRDefault="00464A59" w:rsidP="00464A59">
      <w:pPr>
        <w:spacing w:after="120"/>
        <w:ind w:firstLine="720"/>
        <w:rPr>
          <w:lang/>
        </w:rPr>
      </w:pPr>
      <w:r>
        <w:rPr>
          <w:lang/>
        </w:rPr>
        <w:t>Чланом 8. Предлога закона извршена је измена члана 18. став 1. Закона.</w:t>
      </w:r>
    </w:p>
    <w:p w:rsidR="00464A59" w:rsidRDefault="00464A59" w:rsidP="00464A59">
      <w:pPr>
        <w:spacing w:after="120"/>
        <w:ind w:firstLine="720"/>
        <w:rPr>
          <w:lang/>
        </w:rPr>
      </w:pPr>
      <w:r>
        <w:rPr>
          <w:lang/>
        </w:rPr>
        <w:t>Чланом 9. Предлога закона извршена је измена члана 23. ст. 1, 2. и 3. Закона у оквиру које се прецизира рок важења потврде за возача домаћег превозника, страног држављанина.</w:t>
      </w:r>
    </w:p>
    <w:p w:rsidR="00464A59" w:rsidRDefault="00464A59" w:rsidP="00464A59">
      <w:pPr>
        <w:spacing w:after="120"/>
        <w:ind w:firstLine="720"/>
        <w:rPr>
          <w:lang/>
        </w:rPr>
      </w:pPr>
      <w:r>
        <w:rPr>
          <w:lang/>
        </w:rPr>
        <w:t>Чланом 10.</w:t>
      </w:r>
      <w:r>
        <w:t xml:space="preserve"> </w:t>
      </w:r>
      <w:r>
        <w:rPr>
          <w:lang/>
        </w:rPr>
        <w:t xml:space="preserve">Предлога закона  предвиђена је измена члана 35. Закона  којом је прописана обавеза домаћим превозницима да додељене дозволе из годишњег плана расподеле морају да врате Министарству. </w:t>
      </w:r>
    </w:p>
    <w:p w:rsidR="00464A59" w:rsidRPr="00546409" w:rsidRDefault="00464A59" w:rsidP="00464A59">
      <w:pPr>
        <w:spacing w:after="120"/>
      </w:pPr>
    </w:p>
    <w:p w:rsidR="00464A59" w:rsidRDefault="00464A59" w:rsidP="00464A59">
      <w:pPr>
        <w:spacing w:after="120"/>
        <w:ind w:firstLine="720"/>
        <w:rPr>
          <w:lang/>
        </w:rPr>
      </w:pPr>
      <w:r>
        <w:rPr>
          <w:lang/>
        </w:rPr>
        <w:t xml:space="preserve">Чланом 11. Предлога закона извршена је измена и допуна члана 37. Закона ради прецизирања одредаба о домаћем превознику који обавља превоз терета у друмском саобраћају. </w:t>
      </w:r>
    </w:p>
    <w:p w:rsidR="00464A59" w:rsidRDefault="00464A59" w:rsidP="00464A59">
      <w:pPr>
        <w:spacing w:after="120"/>
        <w:rPr>
          <w:lang/>
        </w:rPr>
      </w:pPr>
      <w:r>
        <w:rPr>
          <w:lang/>
        </w:rPr>
        <w:tab/>
        <w:t>Чл. 12-16. Предлога закона  извршено је усклађивање одредаба чл. 43, 46, 47, 49. и 53. Закона са одредбама Закона о инспекцијском надзору („Службени гласник РС”, бр</w:t>
      </w:r>
      <w:r>
        <w:t xml:space="preserve">oj </w:t>
      </w:r>
      <w:r>
        <w:rPr>
          <w:lang/>
        </w:rPr>
        <w:t>36/15).  На овај начин додатно се обезбеђују услови за сузбијање сиве економије и дестимулишу се домаћи превозници да нелегално обављају превоз.</w:t>
      </w:r>
    </w:p>
    <w:p w:rsidR="00464A59" w:rsidRDefault="00464A59" w:rsidP="00464A59">
      <w:pPr>
        <w:spacing w:after="120"/>
        <w:ind w:firstLine="720"/>
        <w:rPr>
          <w:lang/>
        </w:rPr>
      </w:pPr>
      <w:r>
        <w:rPr>
          <w:lang/>
        </w:rPr>
        <w:t xml:space="preserve">Чланом 17. Предлога закона предвиђена је измена члана 55. прописивањем административних мера које према домаћем превознику, који је превоз терета у међународном друмском саобраћају на територији друге државе обављао у супротности са међународним уговором, Министарство може да предузме након обавештења надлежног органа за послове саобраћаја те државе. </w:t>
      </w:r>
    </w:p>
    <w:p w:rsidR="00464A59" w:rsidRDefault="00464A59" w:rsidP="00464A59">
      <w:pPr>
        <w:spacing w:after="120"/>
        <w:ind w:firstLine="720"/>
        <w:rPr>
          <w:lang/>
        </w:rPr>
      </w:pPr>
      <w:r>
        <w:rPr>
          <w:lang/>
        </w:rPr>
        <w:t>Чл. 18, 19. и 20. Предлога закона предвиђене су измене и допуне казнених одредаба Закона у складу са изменама и допунама извршеним у материјалним одредбама.</w:t>
      </w:r>
    </w:p>
    <w:p w:rsidR="00464A59" w:rsidRDefault="00464A59" w:rsidP="00464A59">
      <w:pPr>
        <w:spacing w:after="120"/>
        <w:ind w:firstLine="720"/>
        <w:rPr>
          <w:lang/>
        </w:rPr>
      </w:pPr>
      <w:r>
        <w:rPr>
          <w:lang/>
        </w:rPr>
        <w:t>Чланом 21. Предлога закона предвиђена је прелазна одредба којом је прописано  да појединачни правни акти који су издати без рока важења престају да важе 12. септембра 2018. године, као и да су  домаћа привредна друштва, друга правна лица, предузетници и пољопривредници који обављају превоз терета у друмском саобраћају дужни да своје пословање ускладе са овим законом до 12. септембра 2018. године.</w:t>
      </w:r>
    </w:p>
    <w:p w:rsidR="00464A59" w:rsidRDefault="00464A59" w:rsidP="00464A59">
      <w:pPr>
        <w:ind w:firstLine="720"/>
        <w:rPr>
          <w:lang/>
        </w:rPr>
      </w:pPr>
      <w:r>
        <w:rPr>
          <w:lang/>
        </w:rPr>
        <w:t>Чланом 22. Предлога закона уређено је ступање на снагу овог закона.</w:t>
      </w:r>
    </w:p>
    <w:p w:rsidR="00464A59" w:rsidRDefault="00464A59" w:rsidP="00464A59">
      <w:pPr>
        <w:ind w:firstLine="720"/>
        <w:rPr>
          <w:b/>
          <w:lang/>
        </w:rPr>
      </w:pPr>
    </w:p>
    <w:p w:rsidR="00464A59" w:rsidRDefault="00464A59" w:rsidP="00464A59">
      <w:pPr>
        <w:ind w:firstLine="720"/>
        <w:rPr>
          <w:b/>
          <w:lang/>
        </w:rPr>
      </w:pPr>
    </w:p>
    <w:p w:rsidR="00464A59" w:rsidRPr="00C9419C" w:rsidRDefault="00464A59" w:rsidP="00464A59">
      <w:pPr>
        <w:ind w:firstLine="720"/>
        <w:rPr>
          <w:b/>
          <w:lang/>
        </w:rPr>
      </w:pPr>
    </w:p>
    <w:p w:rsidR="00464A59" w:rsidRDefault="00464A59" w:rsidP="00464A59">
      <w:pPr>
        <w:jc w:val="center"/>
        <w:rPr>
          <w:b/>
          <w:lang w:val="sr-Cyrl-CS"/>
        </w:rPr>
      </w:pPr>
      <w:r>
        <w:rPr>
          <w:b/>
          <w:lang w:val="sr-Latn-CS"/>
        </w:rPr>
        <w:t xml:space="preserve">IV. </w:t>
      </w:r>
      <w:r>
        <w:rPr>
          <w:b/>
          <w:lang w:val="sr-Cyrl-CS"/>
        </w:rPr>
        <w:t>ПРОЦЕНА ФИНАНСИЈСКИХ СРЕДСТАВА</w:t>
      </w:r>
    </w:p>
    <w:p w:rsidR="00464A59" w:rsidRDefault="00464A59" w:rsidP="00464A59">
      <w:pPr>
        <w:jc w:val="center"/>
        <w:rPr>
          <w:b/>
          <w:lang w:val="sr-Latn-CS"/>
        </w:rPr>
      </w:pPr>
      <w:r>
        <w:rPr>
          <w:b/>
          <w:lang w:val="sr-Cyrl-CS"/>
        </w:rPr>
        <w:t>ПОТРЕБНИХ ЗА СПРОВОЂЕЊЕ ЗАКОНА</w:t>
      </w:r>
    </w:p>
    <w:p w:rsidR="00464A59" w:rsidRDefault="00464A59" w:rsidP="00464A59">
      <w:pPr>
        <w:jc w:val="center"/>
        <w:rPr>
          <w:b/>
          <w:lang w:val="sr-Cyrl-CS"/>
        </w:rPr>
      </w:pPr>
    </w:p>
    <w:p w:rsidR="00464A59" w:rsidRDefault="00464A59" w:rsidP="00464A59">
      <w:pPr>
        <w:pStyle w:val="BodyTextIndent2"/>
        <w:spacing w:after="120" w:line="240" w:lineRule="auto"/>
        <w:rPr>
          <w:lang w:val="ru-RU"/>
        </w:rPr>
      </w:pPr>
      <w:r>
        <w:rPr>
          <w:lang/>
        </w:rPr>
        <w:t>За спровођење овог закона у 2018. години, средства су обезбеђена Законом о буџету Републике Србије за 2018. годину („Службени гласник РС”, број 113/17) у оквиру Раздела 22, програм 0701- Уређење и надзор у области саобраћаја, функција 450-</w:t>
      </w:r>
      <w:r>
        <w:rPr>
          <w:lang/>
        </w:rPr>
        <w:lastRenderedPageBreak/>
        <w:t xml:space="preserve">Саобраћај, Програмска активност/пројекат 0005 - Администрација и управљање, Економска класификација </w:t>
      </w:r>
      <w:r>
        <w:t>423</w:t>
      </w:r>
      <w:r>
        <w:rPr>
          <w:color w:val="0D0D0D"/>
          <w:lang/>
        </w:rPr>
        <w:t>-услуге по уговору и 515-нематеријална имовина</w:t>
      </w:r>
      <w:r>
        <w:rPr>
          <w:color w:val="0D0D0D"/>
          <w:lang w:val="en-US"/>
        </w:rPr>
        <w:t xml:space="preserve"> </w:t>
      </w:r>
      <w:r>
        <w:rPr>
          <w:color w:val="0D0D0D"/>
          <w:lang/>
        </w:rPr>
        <w:t xml:space="preserve">предвиђена су одговарајућа средства </w:t>
      </w:r>
      <w:r>
        <w:t>за</w:t>
      </w:r>
      <w:r>
        <w:rPr>
          <w:lang/>
        </w:rPr>
        <w:t xml:space="preserve"> плаћање израде и одржавање специфичног софтвера за потребе Министарства </w:t>
      </w:r>
      <w:r>
        <w:t>грађевинарства, саобраћаја и инфраструктуре</w:t>
      </w:r>
      <w:r>
        <w:rPr>
          <w:lang/>
        </w:rPr>
        <w:t>. Овај специфичан софтвер се користи приликом издавања билатералних дозвола за теретни саобраћај у друмском саобраћају (</w:t>
      </w:r>
      <w:r>
        <w:rPr>
          <w:lang w:val="ru-RU"/>
        </w:rPr>
        <w:t>Уговор о пружању услуге Интегрална подршка за рад „Система за издавање међународних дозвола у друмском транспортуˮ</w:t>
      </w:r>
      <w:r>
        <w:rPr>
          <w:lang w:val="en-US"/>
        </w:rPr>
        <w:t xml:space="preserve"> </w:t>
      </w:r>
      <w:r>
        <w:rPr>
          <w:lang w:val="ru-RU"/>
        </w:rPr>
        <w:t>са предузећем „E-Smart System d.o.o”</w:t>
      </w:r>
      <w:r>
        <w:rPr>
          <w:lang w:val="en-US"/>
        </w:rPr>
        <w:t xml:space="preserve"> </w:t>
      </w:r>
      <w:r>
        <w:rPr>
          <w:lang w:val="ru-RU"/>
        </w:rPr>
        <w:t xml:space="preserve"> Кнеза Вишеслава 70-а 11000 Београд је потписан 17. маја 2013. године и заведен под бројем 404-02-4/2013-01</w:t>
      </w:r>
      <w:r>
        <w:rPr>
          <w:lang/>
        </w:rPr>
        <w:t>)</w:t>
      </w:r>
      <w:r>
        <w:t>.</w:t>
      </w:r>
      <w:r>
        <w:rPr>
          <w:lang w:val="ru-RU"/>
        </w:rPr>
        <w:t xml:space="preserve"> Уговором је обезбеђено несметано обављање активности Министарства у вези са међународним друмским превозом путника и </w:t>
      </w:r>
      <w:r>
        <w:rPr>
          <w:lang/>
        </w:rPr>
        <w:t>терета</w:t>
      </w:r>
      <w:r>
        <w:rPr>
          <w:lang w:val="ru-RU"/>
        </w:rPr>
        <w:t xml:space="preserve"> обезбеђујући софтверско и хардверског окружење за постављање корисничког интернет портала за превознике којим се на једноставан начин врши приступ информацијама од значаја за превознике, заинтересоване привредне субјекте и контролне органе. Решења предвиђена  овим  законом прилагођена су за укључивање у постојеће софтверско окружење у домаћем и међународном превозу терета у друмском саобраћају.</w:t>
      </w:r>
    </w:p>
    <w:p w:rsidR="00464A59" w:rsidRDefault="00464A59" w:rsidP="00464A59">
      <w:pPr>
        <w:pStyle w:val="BodyTextIndent2"/>
        <w:spacing w:after="120" w:line="240" w:lineRule="auto"/>
        <w:rPr>
          <w:lang w:val="en-US"/>
        </w:rPr>
      </w:pPr>
    </w:p>
    <w:p w:rsidR="00464A59" w:rsidRPr="00503ABB" w:rsidRDefault="00464A59" w:rsidP="00464A59">
      <w:pPr>
        <w:pStyle w:val="BodyTextIndent2"/>
        <w:spacing w:after="120" w:line="240" w:lineRule="auto"/>
        <w:rPr>
          <w:lang w:val="en-US"/>
        </w:rPr>
      </w:pPr>
    </w:p>
    <w:p w:rsidR="00464A59" w:rsidRDefault="00464A59" w:rsidP="00464A59">
      <w:pPr>
        <w:pStyle w:val="BodyTextIndent2"/>
        <w:spacing w:after="120" w:line="240" w:lineRule="auto"/>
        <w:rPr>
          <w:lang/>
        </w:rPr>
      </w:pPr>
      <w:r>
        <w:rPr>
          <w:lang/>
        </w:rPr>
        <w:t>За реализацију овог закона у 2019. години, средства ће бити обезбеђена у оквиру лимита одређених на разделу министарства надлежног за послове саобраћаја.</w:t>
      </w:r>
    </w:p>
    <w:p w:rsidR="00464A59" w:rsidRDefault="00464A59" w:rsidP="00464A59">
      <w:pPr>
        <w:pStyle w:val="BodyTextIndent2"/>
        <w:spacing w:after="120" w:line="240" w:lineRule="auto"/>
        <w:rPr>
          <w:lang/>
        </w:rPr>
      </w:pPr>
      <w:r>
        <w:rPr>
          <w:lang/>
        </w:rPr>
        <w:t>Предложене измене и допуне Закона представљају прецизирање одредаба у циљу ефикасније примене прописа. Спровођење овог закона неће узроковати повећање броја запослених и набавку нове опреме.</w:t>
      </w:r>
    </w:p>
    <w:p w:rsidR="00464A59" w:rsidRPr="001D2BAA" w:rsidRDefault="00464A59" w:rsidP="00464A59">
      <w:pPr>
        <w:pStyle w:val="BodyTextIndent2"/>
        <w:spacing w:after="120" w:line="240" w:lineRule="auto"/>
        <w:ind w:firstLine="0"/>
        <w:rPr>
          <w:lang/>
        </w:rPr>
      </w:pPr>
    </w:p>
    <w:p w:rsidR="00464A59" w:rsidRDefault="00464A59" w:rsidP="00464A59">
      <w:pPr>
        <w:tabs>
          <w:tab w:val="left" w:pos="0"/>
        </w:tabs>
        <w:autoSpaceDE w:val="0"/>
        <w:autoSpaceDN w:val="0"/>
        <w:adjustRightInd w:val="0"/>
        <w:ind w:right="1"/>
        <w:jc w:val="center"/>
        <w:rPr>
          <w:b/>
          <w:lang w:val="sr-Cyrl-CS"/>
        </w:rPr>
      </w:pPr>
      <w:r>
        <w:rPr>
          <w:b/>
          <w:caps/>
          <w:lang w:val="sr-Cyrl-CS"/>
        </w:rPr>
        <w:t>V</w:t>
      </w:r>
      <w:r w:rsidRPr="00EC5DFD">
        <w:rPr>
          <w:b/>
          <w:caps/>
          <w:lang/>
        </w:rPr>
        <w:t>.</w:t>
      </w:r>
      <w:r>
        <w:rPr>
          <w:b/>
          <w:caps/>
          <w:lang w:val="sr-Cyrl-CS"/>
        </w:rPr>
        <w:t xml:space="preserve"> </w:t>
      </w:r>
      <w:r>
        <w:rPr>
          <w:b/>
          <w:lang w:val="sr-Cyrl-CS"/>
        </w:rPr>
        <w:t>РАЗЛОЗИ ЗБОГ КОЈИХ СЕ ПРЕДЛАЖЕ ДОНОШЕЊЕ ЗАКОНА ПО</w:t>
      </w:r>
    </w:p>
    <w:p w:rsidR="00464A59" w:rsidRDefault="00464A59" w:rsidP="00464A59">
      <w:pPr>
        <w:pStyle w:val="ListParagraph"/>
        <w:ind w:left="0"/>
        <w:jc w:val="center"/>
        <w:rPr>
          <w:b/>
          <w:lang w:val="sr-Cyrl-CS"/>
        </w:rPr>
      </w:pPr>
      <w:r>
        <w:rPr>
          <w:b/>
          <w:lang w:val="sr-Cyrl-CS"/>
        </w:rPr>
        <w:t>ХИТНОМ ПОСТУПКУ</w:t>
      </w:r>
    </w:p>
    <w:p w:rsidR="00464A59" w:rsidRDefault="00464A59" w:rsidP="00464A59">
      <w:pPr>
        <w:pStyle w:val="ListParagraph"/>
        <w:ind w:left="0"/>
        <w:rPr>
          <w:b/>
          <w:lang w:val="sr-Cyrl-CS"/>
        </w:rPr>
      </w:pPr>
    </w:p>
    <w:p w:rsidR="00464A59" w:rsidRPr="00C10D74" w:rsidRDefault="00464A59" w:rsidP="00464A59">
      <w:pPr>
        <w:ind w:firstLine="720"/>
        <w:rPr>
          <w:lang/>
        </w:rPr>
      </w:pPr>
      <w:r>
        <w:rPr>
          <w:lang w:val="sr-Cyrl-CS"/>
        </w:rPr>
        <w:t xml:space="preserve">Предлаже се доношење овог закона по хитном поступку, у складу са чланом 167. Пословника Народне скупштине („Службени гласник РС”, број 20/12-пречишћени текст), с обзиром да би недоношење овог закона по хитном поступку могло да проузрокује штетне последице по пословање привредних субјеката који обављају </w:t>
      </w:r>
      <w:r>
        <w:rPr>
          <w:lang/>
        </w:rPr>
        <w:t>превоз терета у друмском саобраћају,</w:t>
      </w:r>
      <w:r>
        <w:t xml:space="preserve"> </w:t>
      </w:r>
      <w:r>
        <w:rPr>
          <w:lang/>
        </w:rPr>
        <w:t xml:space="preserve"> и то нарочито превоза за сопствене потребе, као и превоз у вези са обављањем делатности оспособљавања кандидата за возаче, те </w:t>
      </w:r>
      <w:r>
        <w:rPr>
          <w:lang w:val="sr-Cyrl-CS"/>
        </w:rPr>
        <w:t>да се доношењем закона о</w:t>
      </w:r>
      <w:r w:rsidRPr="00EC5DFD">
        <w:rPr>
          <w:lang w:val="sr-Cyrl-CS"/>
        </w:rPr>
        <w:t xml:space="preserve">безбеђује континуитет пружања услуга корисницима превоза, </w:t>
      </w:r>
      <w:r>
        <w:rPr>
          <w:lang/>
        </w:rPr>
        <w:t>а посебно што би недоношење овог закона по хитном поступку могло да проузрокује штетне последице у погледу остваривања стратешког опредељења Републике Србије за сузбијање сиве економије, имајући у виду да су 2017. и 2018. година проглашене годинама борбе против сиве економије</w:t>
      </w:r>
      <w:r>
        <w:rPr>
          <w:lang w:val="sr-Cyrl-CS"/>
        </w:rPr>
        <w:t xml:space="preserve"> у складу са Одлуком о проглашењу 2017. и 2018. за године борбе против сиве економије („Службени гласник РС”, број 84/16). Такође, ради испуњења обавезе из члана 69. Закона о инспекцијском надзору </w:t>
      </w:r>
      <w:r>
        <w:rPr>
          <w:lang/>
        </w:rPr>
        <w:t>(„Службени гласник РС”, број 36/15), којом је прописано да се одредбе посебних закона којима се уређује инспекцијски надзор морају усагласити са одредбама овог закона, предлаже се доношење овог закона по хитном поступку.</w:t>
      </w: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Pr="00E0079D" w:rsidRDefault="00464A59" w:rsidP="00464A59">
      <w:pPr>
        <w:pageBreakBefore/>
        <w:jc w:val="center"/>
        <w:rPr>
          <w:b/>
        </w:rPr>
      </w:pPr>
      <w:r>
        <w:rPr>
          <w:b/>
          <w:lang w:val="sr-Latn-CS"/>
        </w:rPr>
        <w:lastRenderedPageBreak/>
        <w:t xml:space="preserve">VI. </w:t>
      </w:r>
      <w:r w:rsidRPr="00E0079D">
        <w:rPr>
          <w:b/>
          <w:lang w:val="sr-Latn-CS"/>
        </w:rPr>
        <w:t>АНАЛИЗА ЕФЕКАТА ЗАКОНА</w:t>
      </w:r>
    </w:p>
    <w:p w:rsidR="00464A59" w:rsidRDefault="00464A59" w:rsidP="00464A59"/>
    <w:p w:rsidR="00464A59" w:rsidRDefault="00464A59" w:rsidP="00F651AA">
      <w:pPr>
        <w:numPr>
          <w:ilvl w:val="0"/>
          <w:numId w:val="10"/>
        </w:numPr>
        <w:suppressAutoHyphens/>
        <w:spacing w:before="120" w:after="120" w:line="240" w:lineRule="auto"/>
        <w:ind w:left="360"/>
        <w:rPr>
          <w:lang w:val="ru-RU"/>
        </w:rPr>
      </w:pPr>
      <w:r>
        <w:rPr>
          <w:b/>
          <w:lang w:val="sr-Cyrl-CS"/>
        </w:rPr>
        <w:t>Одређивање проблема које закон треба да реши</w:t>
      </w:r>
    </w:p>
    <w:p w:rsidR="00464A59" w:rsidRDefault="00464A59" w:rsidP="00464A59">
      <w:pPr>
        <w:ind w:firstLine="720"/>
        <w:rPr>
          <w:lang w:val="sr-Cyrl-CS"/>
        </w:rPr>
      </w:pPr>
      <w:r>
        <w:rPr>
          <w:lang w:val="ru-RU"/>
        </w:rPr>
        <w:t>Након упоредне анализе  одредаба Закона о превозу терета у друмском саобраћају („Службени гласник РС”, број 68/15), у даљем тексту: Закон, у односу на  одредбе Закона о инспекцијском надзору („Службени гласник РС”, број 36/15), анализе одредаба Закона у погледу којих је било највише питања странака, захтева за мишљење о примени прописа, иницијатива за одржавање састанака и одржаних састанака,  анализе података о броју поднетих захтева за издавање сертификата о професионалној оспособљености лица одговорних за превоз и броју издатих сертификата о професионалној оспособљености лица одговорних за превоз, броју поднетих захтева за издавање лиценце за јавни превоз терета у друмском саобраћају и  броју издатих лиценци за јавни превоз терета у домаћем друмском саобраћају и лиценци за јавни превоз терета у домаћем и међународном друмском саобраћају, анализе рада Комисије за спровођење испита о  професионалној оспособљености лица одговорних за превоз,  уочено је да је неопходно отклонити правне празнине и прецизирати поједине одредбе Закона путем измена и допуна Закона, и то:</w:t>
      </w:r>
    </w:p>
    <w:p w:rsidR="00464A59" w:rsidRDefault="00464A59" w:rsidP="00F651AA">
      <w:pPr>
        <w:numPr>
          <w:ilvl w:val="0"/>
          <w:numId w:val="11"/>
        </w:numPr>
        <w:suppressAutoHyphens/>
        <w:spacing w:after="0" w:line="240" w:lineRule="auto"/>
        <w:ind w:left="0" w:firstLine="360"/>
        <w:rPr>
          <w:lang/>
        </w:rPr>
      </w:pPr>
      <w:r>
        <w:rPr>
          <w:lang w:val="sr-Cyrl-CS"/>
        </w:rPr>
        <w:t xml:space="preserve">искључити сав превоз </w:t>
      </w:r>
      <w:r w:rsidRPr="00EC5DFD">
        <w:rPr>
          <w:lang w:val="sr-Cyrl-CS"/>
        </w:rPr>
        <w:t xml:space="preserve">терета </w:t>
      </w:r>
      <w:r>
        <w:rPr>
          <w:lang/>
        </w:rPr>
        <w:t xml:space="preserve">возилима  чија највећа дозвољена маса не прелази 1.500 </w:t>
      </w:r>
      <w:r>
        <w:rPr>
          <w:lang w:val="sr-Cyrl-CS"/>
        </w:rPr>
        <w:t>kg ( а не само превоз који обавља физичко лице ради задовољења личних потреба, како предвиђа важеће законско решење)</w:t>
      </w:r>
      <w:r>
        <w:rPr>
          <w:lang/>
        </w:rPr>
        <w:t xml:space="preserve">. Узимајући у обзир број регистрованих теретних возила у Републици Србији која имају укупну дозвољену масу до 1.500 </w:t>
      </w:r>
      <w:r>
        <w:rPr>
          <w:lang w:val="sr-Cyrl-CS"/>
        </w:rPr>
        <w:t>kg, доноси се закључак да физичка и правна лица која поседују оваква теретна возила немају својство превозника и тиме не нарушавају постојеће тржиште услуга превоза</w:t>
      </w:r>
      <w:r>
        <w:rPr>
          <w:lang/>
        </w:rPr>
        <w:t>;</w:t>
      </w:r>
    </w:p>
    <w:p w:rsidR="00464A59" w:rsidRDefault="00464A59" w:rsidP="00F651AA">
      <w:pPr>
        <w:numPr>
          <w:ilvl w:val="0"/>
          <w:numId w:val="11"/>
        </w:numPr>
        <w:suppressAutoHyphens/>
        <w:spacing w:after="0" w:line="240" w:lineRule="auto"/>
        <w:ind w:left="0" w:firstLine="360"/>
        <w:rPr>
          <w:lang/>
        </w:rPr>
      </w:pPr>
      <w:r>
        <w:rPr>
          <w:bCs/>
          <w:lang/>
        </w:rPr>
        <w:t xml:space="preserve">прецизирати одредбе којима се уређује превоз за сопствене потребе и увести одговарајућу потврду коју у случају међународног превоза терета за сопствене потребе издаје Министарство, односно јединица локалне самоуправе у случају домаћег превоза за сопствене потребе. Важећим Законом предвиђено је да се вођење евиденције домаћег привредног друштва, другог правног лица, предузетника, односно пољопривредника поверава општинској, односно градској управи, односно управи града Београда. С обзиром да лица која обављају међународни превоз за сопствене потребе могу да учествују у  расподели страних дозвола за међународни јавни превоз ствари домаћим превозницима, на начин прописан уредбом донетом у децембру 2015. године, процењено је да је </w:t>
      </w:r>
      <w:r w:rsidRPr="00D039FE">
        <w:rPr>
          <w:bCs/>
          <w:color w:val="000000" w:themeColor="text1"/>
          <w:lang/>
        </w:rPr>
        <w:t>сврсисходније</w:t>
      </w:r>
      <w:r>
        <w:rPr>
          <w:bCs/>
          <w:lang/>
        </w:rPr>
        <w:t xml:space="preserve">  да Министарство које додељује дозволе води и евиденцију тих лица; </w:t>
      </w:r>
    </w:p>
    <w:p w:rsidR="00464A59" w:rsidRDefault="00464A59" w:rsidP="00F651AA">
      <w:pPr>
        <w:numPr>
          <w:ilvl w:val="0"/>
          <w:numId w:val="11"/>
        </w:numPr>
        <w:suppressAutoHyphens/>
        <w:spacing w:after="0" w:line="240" w:lineRule="auto"/>
        <w:ind w:left="0" w:firstLine="360"/>
        <w:rPr>
          <w:lang/>
        </w:rPr>
      </w:pPr>
      <w:r>
        <w:rPr>
          <w:lang/>
        </w:rPr>
        <w:t xml:space="preserve">преиспитати превозе терета у друмском саобраћају за чије обављање није потребна лиценца за превоз (нпр. </w:t>
      </w:r>
      <w:r>
        <w:rPr>
          <w:lang w:val="sr-Cyrl-CS"/>
        </w:rPr>
        <w:t xml:space="preserve">превоз који </w:t>
      </w:r>
      <w:r>
        <w:rPr>
          <w:lang/>
        </w:rPr>
        <w:t xml:space="preserve">ради обављања комуналне делатности врши јавно предузеће које су основале јединице локалне самоуправе, као и услов да је претежна делатност превоз терета у случају обављања превоза теретним возилима до 3500 </w:t>
      </w:r>
      <w:r>
        <w:t>kg</w:t>
      </w:r>
      <w:r>
        <w:rPr>
          <w:lang/>
        </w:rPr>
        <w:t>. Иницијатива за измену одредбе о обављању превоза без лиценце потекла је од заинтересованих привредних субјеката који обављају комуналне делатности у циљу уједначених услова обављања ове делатности;</w:t>
      </w:r>
      <w:r>
        <w:rPr>
          <w:lang w:val="sr-Cyrl-CS"/>
        </w:rPr>
        <w:t xml:space="preserve"> </w:t>
      </w:r>
    </w:p>
    <w:p w:rsidR="00464A59" w:rsidRDefault="00464A59" w:rsidP="00F651AA">
      <w:pPr>
        <w:numPr>
          <w:ilvl w:val="0"/>
          <w:numId w:val="11"/>
        </w:numPr>
        <w:suppressAutoHyphens/>
        <w:spacing w:after="0" w:line="240" w:lineRule="auto"/>
        <w:ind w:left="0" w:firstLine="360"/>
        <w:rPr>
          <w:lang/>
        </w:rPr>
      </w:pPr>
      <w:r>
        <w:rPr>
          <w:lang/>
        </w:rPr>
        <w:t xml:space="preserve">прецизирати услов у погледу пословног угледа, као један од услова за издавање лиценце за превоз како би се онемогућио приступ делатности обављања јавног превоза терета  привредним субјектима и лицима која су ангажована на пословима управљања превозом код тих привредних субјеката ако су кажњавана, односно осуђивана за привредне преступе, прекршаје и кривична дела у областима које су од утицаја на </w:t>
      </w:r>
      <w:r>
        <w:rPr>
          <w:lang/>
        </w:rPr>
        <w:lastRenderedPageBreak/>
        <w:t>безбедно и сигурно обављање превоза и поједноставити начин  образовања Комисије  за спровођење испита о професионалној оспособљености лица одговорних за превоз;</w:t>
      </w:r>
    </w:p>
    <w:p w:rsidR="00464A59" w:rsidRDefault="00464A59" w:rsidP="00464A59">
      <w:pPr>
        <w:ind w:left="360"/>
        <w:rPr>
          <w:lang/>
        </w:rPr>
      </w:pPr>
    </w:p>
    <w:p w:rsidR="00464A59" w:rsidRDefault="00464A59" w:rsidP="00F651AA">
      <w:pPr>
        <w:numPr>
          <w:ilvl w:val="0"/>
          <w:numId w:val="11"/>
        </w:numPr>
        <w:suppressAutoHyphens/>
        <w:spacing w:after="0" w:line="240" w:lineRule="auto"/>
        <w:ind w:left="0" w:firstLine="360"/>
        <w:rPr>
          <w:b/>
          <w:lang w:val="sr-Cyrl-CS"/>
        </w:rPr>
      </w:pPr>
      <w:r>
        <w:rPr>
          <w:lang/>
        </w:rPr>
        <w:t>ускладити одредбе Закона са одредбама Закона о инспекцијском надзору.</w:t>
      </w:r>
    </w:p>
    <w:p w:rsidR="00464A59" w:rsidRDefault="00464A59" w:rsidP="00464A59">
      <w:pPr>
        <w:ind w:left="360"/>
        <w:rPr>
          <w:b/>
          <w:lang/>
        </w:rPr>
      </w:pPr>
    </w:p>
    <w:p w:rsidR="00464A59" w:rsidRDefault="00464A59" w:rsidP="00464A59">
      <w:pPr>
        <w:ind w:left="360"/>
        <w:rPr>
          <w:b/>
          <w:lang/>
        </w:rPr>
      </w:pPr>
    </w:p>
    <w:p w:rsidR="00464A59" w:rsidRPr="00F65B67" w:rsidRDefault="00464A59" w:rsidP="00464A59">
      <w:pPr>
        <w:ind w:left="360"/>
        <w:rPr>
          <w:b/>
          <w:lang/>
        </w:rPr>
      </w:pPr>
    </w:p>
    <w:p w:rsidR="00464A59" w:rsidRDefault="00464A59" w:rsidP="00F651AA">
      <w:pPr>
        <w:numPr>
          <w:ilvl w:val="0"/>
          <w:numId w:val="10"/>
        </w:numPr>
        <w:suppressAutoHyphens/>
        <w:spacing w:before="120" w:after="120" w:line="240" w:lineRule="auto"/>
        <w:ind w:left="360"/>
        <w:rPr>
          <w:lang w:val="sr-Cyrl-CS"/>
        </w:rPr>
      </w:pPr>
      <w:r>
        <w:rPr>
          <w:b/>
          <w:lang w:val="sr-Cyrl-CS"/>
        </w:rPr>
        <w:t>Циљеви који се доношењем закона постижу</w:t>
      </w:r>
    </w:p>
    <w:p w:rsidR="00464A59" w:rsidRDefault="00464A59" w:rsidP="00464A59">
      <w:pPr>
        <w:ind w:firstLine="720"/>
        <w:rPr>
          <w:lang w:val="sr-Cyrl-CS"/>
        </w:rPr>
      </w:pPr>
      <w:r>
        <w:rPr>
          <w:lang w:val="sr-Cyrl-CS"/>
        </w:rPr>
        <w:t xml:space="preserve">Основни циљ доношења овог закона јесте усклађивање са Законом о инспекцијском надзору, сузбијање „сиве економије”, сузбијање нелојалне конкуренције на саобраћајном тржишту. Поред тога, решењима </w:t>
      </w:r>
      <w:r>
        <w:rPr>
          <w:lang/>
        </w:rPr>
        <w:t xml:space="preserve">Предлога </w:t>
      </w:r>
      <w:r>
        <w:rPr>
          <w:lang w:val="sr-Cyrl-CS"/>
        </w:rPr>
        <w:t>закона постиже се, заштита корисника превоза и обезбеђивање квалитетније услуге превоза, боља повезаност, координација и размена информација контролних органа и органа надлежног за послове саобраћа</w:t>
      </w:r>
      <w:r>
        <w:rPr>
          <w:lang/>
        </w:rPr>
        <w:t xml:space="preserve">ја коме се олакшава начин контроле потпуним искључивањем превоза возилима до 1500 </w:t>
      </w:r>
      <w:r>
        <w:rPr>
          <w:lang w:val="sr-Cyrl-CS"/>
        </w:rPr>
        <w:t xml:space="preserve">kg, </w:t>
      </w:r>
      <w:r>
        <w:rPr>
          <w:lang/>
        </w:rPr>
        <w:t>прецизнијим уређењем превоза за сопствене потребе.</w:t>
      </w:r>
    </w:p>
    <w:p w:rsidR="00464A59" w:rsidRPr="00EC5DFD" w:rsidRDefault="00464A59" w:rsidP="00464A59">
      <w:pPr>
        <w:ind w:firstLine="720"/>
        <w:rPr>
          <w:lang w:val="sr-Cyrl-CS"/>
        </w:rPr>
      </w:pPr>
      <w:r>
        <w:rPr>
          <w:lang w:val="sr-Cyrl-CS"/>
        </w:rPr>
        <w:t>Следећим решењима остварују се наведени циљеви и постижу следећи ефекти:</w:t>
      </w:r>
    </w:p>
    <w:p w:rsidR="00464A59" w:rsidRDefault="00464A59" w:rsidP="00F651AA">
      <w:pPr>
        <w:pStyle w:val="ListParagraph"/>
        <w:numPr>
          <w:ilvl w:val="0"/>
          <w:numId w:val="12"/>
        </w:numPr>
        <w:tabs>
          <w:tab w:val="left" w:pos="709"/>
        </w:tabs>
        <w:suppressAutoHyphens/>
        <w:spacing w:after="0" w:line="240" w:lineRule="auto"/>
        <w:ind w:left="0" w:firstLine="0"/>
        <w:contextualSpacing w:val="0"/>
        <w:rPr>
          <w:lang w:val="sr-Cyrl-CS"/>
        </w:rPr>
      </w:pPr>
      <w:r>
        <w:rPr>
          <w:lang w:val="sr-Cyrl-CS"/>
        </w:rPr>
        <w:t xml:space="preserve">Предлогом закона прецизиране су поједине инспекцијске мере предвиђене важећим Законом и додате су неке нове инспекцијске мере (нпр. искључење теретног возила лица које обавља превоз за сопствене потребе).  Одредба о праву на жалбу против решења инспектора усклађена је са одредбама Закона о инспекцијском надзору у погледу рока за изјављивања жалбе и њеног правног дејства. </w:t>
      </w:r>
    </w:p>
    <w:p w:rsidR="00464A59" w:rsidRPr="00EC5DFD" w:rsidRDefault="00464A59" w:rsidP="00F651AA">
      <w:pPr>
        <w:pStyle w:val="ListParagraph"/>
        <w:numPr>
          <w:ilvl w:val="0"/>
          <w:numId w:val="12"/>
        </w:numPr>
        <w:tabs>
          <w:tab w:val="left" w:pos="709"/>
        </w:tabs>
        <w:suppressAutoHyphens/>
        <w:spacing w:after="0" w:line="240" w:lineRule="auto"/>
        <w:ind w:left="0" w:firstLine="0"/>
        <w:contextualSpacing w:val="0"/>
        <w:rPr>
          <w:lang w:val="sr-Cyrl-CS"/>
        </w:rPr>
      </w:pPr>
      <w:r>
        <w:rPr>
          <w:lang w:val="sr-Cyrl-CS"/>
        </w:rPr>
        <w:t xml:space="preserve">Предлогом закона </w:t>
      </w:r>
      <w:r w:rsidRPr="00EC5DFD">
        <w:rPr>
          <w:lang w:val="sr-Cyrl-CS"/>
        </w:rPr>
        <w:t>се из обл</w:t>
      </w:r>
      <w:r>
        <w:rPr>
          <w:lang w:val="sr-Cyrl-CS"/>
        </w:rPr>
        <w:t xml:space="preserve">асти уређења Закона искључује </w:t>
      </w:r>
      <w:r w:rsidRPr="00EC5DFD">
        <w:rPr>
          <w:lang w:val="sr-Cyrl-CS"/>
        </w:rPr>
        <w:t xml:space="preserve"> превоз </w:t>
      </w:r>
      <w:r>
        <w:rPr>
          <w:lang/>
        </w:rPr>
        <w:t xml:space="preserve">теретним </w:t>
      </w:r>
      <w:r w:rsidRPr="00EC5DFD">
        <w:rPr>
          <w:lang w:val="sr-Cyrl-CS"/>
        </w:rPr>
        <w:t>возилима до 1</w:t>
      </w:r>
      <w:r>
        <w:rPr>
          <w:lang w:val="sr-Cyrl-CS"/>
        </w:rPr>
        <w:t>.</w:t>
      </w:r>
      <w:r w:rsidRPr="00EC5DFD">
        <w:rPr>
          <w:lang w:val="sr-Cyrl-CS"/>
        </w:rPr>
        <w:t xml:space="preserve">500 </w:t>
      </w:r>
      <w:r>
        <w:t>kg</w:t>
      </w:r>
      <w:r>
        <w:rPr>
          <w:lang w:val="sr-Cyrl-CS"/>
        </w:rPr>
        <w:t xml:space="preserve"> јер</w:t>
      </w:r>
      <w:r w:rsidRPr="00EC5DFD">
        <w:rPr>
          <w:lang w:val="sr-Cyrl-CS"/>
        </w:rPr>
        <w:t xml:space="preserve"> ова врста превоза нема значајног утицаја на јавни превоз терета.</w:t>
      </w:r>
    </w:p>
    <w:p w:rsidR="00464A59" w:rsidRPr="00EC5DFD" w:rsidRDefault="00464A59" w:rsidP="00F651AA">
      <w:pPr>
        <w:pStyle w:val="ListParagraph"/>
        <w:numPr>
          <w:ilvl w:val="0"/>
          <w:numId w:val="12"/>
        </w:numPr>
        <w:tabs>
          <w:tab w:val="left" w:pos="709"/>
        </w:tabs>
        <w:suppressAutoHyphens/>
        <w:spacing w:after="0" w:line="240" w:lineRule="auto"/>
        <w:ind w:left="0" w:firstLine="0"/>
        <w:contextualSpacing w:val="0"/>
        <w:rPr>
          <w:lang w:val="sr-Cyrl-CS"/>
        </w:rPr>
      </w:pPr>
      <w:r>
        <w:rPr>
          <w:lang w:val="sr-Cyrl-CS"/>
        </w:rPr>
        <w:t>Предлогом</w:t>
      </w:r>
      <w:r w:rsidRPr="00EC5DFD">
        <w:rPr>
          <w:lang w:val="sr-Cyrl-CS"/>
        </w:rPr>
        <w:t xml:space="preserve"> закона предвиђена је обавеза евидентирања домаћег привредног друштва, другог правног лица, предузетника, односно пољопривредника које обавља превоз терета за сопствене потребе у </w:t>
      </w:r>
      <w:r>
        <w:rPr>
          <w:lang w:val="sr-Cyrl-CS"/>
        </w:rPr>
        <w:t xml:space="preserve">евиденцију </w:t>
      </w:r>
      <w:r w:rsidRPr="00EC5DFD">
        <w:rPr>
          <w:lang w:val="sr-Cyrl-CS"/>
        </w:rPr>
        <w:t xml:space="preserve">који води општинска, односно градска </w:t>
      </w:r>
      <w:r>
        <w:rPr>
          <w:lang w:val="sr-Cyrl-CS"/>
        </w:rPr>
        <w:t>управа, односно управа г</w:t>
      </w:r>
      <w:r w:rsidRPr="00EC5DFD">
        <w:rPr>
          <w:lang w:val="sr-Cyrl-CS"/>
        </w:rPr>
        <w:t xml:space="preserve">рада Београда. Овим решењем се субјекти који </w:t>
      </w:r>
      <w:r>
        <w:rPr>
          <w:lang w:val="sr-Cyrl-CS"/>
        </w:rPr>
        <w:t xml:space="preserve">обављају </w:t>
      </w:r>
      <w:r w:rsidRPr="00EC5DFD">
        <w:rPr>
          <w:lang w:val="sr-Cyrl-CS"/>
        </w:rPr>
        <w:t>превоз за сопствене потребе спречавају да под видом превоза за сопствене потребе обављају јавни превоз и сузбија се „сива економија</w:t>
      </w:r>
      <w:r>
        <w:rPr>
          <w:lang w:val="sr-Cyrl-CS"/>
        </w:rPr>
        <w:t>”</w:t>
      </w:r>
      <w:r w:rsidRPr="00EC5DFD">
        <w:rPr>
          <w:lang w:val="sr-Cyrl-CS"/>
        </w:rPr>
        <w:t xml:space="preserve"> у обављању јавног превоза терета и нелојална конкуренција на тржишту међународног превоза. Овим решењима додат је услов да превоз нема комерцијалн</w:t>
      </w:r>
      <w:r>
        <w:rPr>
          <w:lang w:val="sr-Cyrl-CS"/>
        </w:rPr>
        <w:t>и</w:t>
      </w:r>
      <w:r w:rsidRPr="00EC5DFD">
        <w:rPr>
          <w:lang w:val="sr-Cyrl-CS"/>
        </w:rPr>
        <w:t xml:space="preserve"> ка</w:t>
      </w:r>
      <w:r>
        <w:rPr>
          <w:lang w:val="sr-Cyrl-CS"/>
        </w:rPr>
        <w:t>рактер</w:t>
      </w:r>
      <w:r w:rsidRPr="00EC5DFD">
        <w:rPr>
          <w:lang w:val="sr-Cyrl-CS"/>
        </w:rPr>
        <w:t>, уводи се потврда о евиденцији и предвиђа да Министарство врши евиденцију теретних возила домаћег привредног друштва, другог правног лица, предузетника, односно пољопри</w:t>
      </w:r>
      <w:r>
        <w:rPr>
          <w:lang w:val="sr-Cyrl-CS"/>
        </w:rPr>
        <w:t xml:space="preserve">вредника који обавља међународни </w:t>
      </w:r>
      <w:r w:rsidRPr="00EC5DFD">
        <w:rPr>
          <w:lang w:val="sr-Cyrl-CS"/>
        </w:rPr>
        <w:t xml:space="preserve"> превоз терета превоз за сопствене потребе.</w:t>
      </w:r>
    </w:p>
    <w:p w:rsidR="00464A59" w:rsidRPr="00EC5DFD" w:rsidRDefault="00464A59" w:rsidP="00F651AA">
      <w:pPr>
        <w:pStyle w:val="ListParagraph"/>
        <w:numPr>
          <w:ilvl w:val="0"/>
          <w:numId w:val="12"/>
        </w:numPr>
        <w:tabs>
          <w:tab w:val="left" w:pos="709"/>
        </w:tabs>
        <w:suppressAutoHyphens/>
        <w:spacing w:after="0" w:line="240" w:lineRule="auto"/>
        <w:ind w:left="0" w:firstLine="0"/>
        <w:contextualSpacing w:val="0"/>
        <w:rPr>
          <w:lang w:val="sr-Cyrl-CS"/>
        </w:rPr>
      </w:pPr>
      <w:r>
        <w:rPr>
          <w:lang w:val="sr-Cyrl-CS"/>
        </w:rPr>
        <w:t xml:space="preserve">Предлогом </w:t>
      </w:r>
      <w:r w:rsidRPr="00EC5DFD">
        <w:rPr>
          <w:lang w:val="sr-Cyrl-CS"/>
        </w:rPr>
        <w:t xml:space="preserve">закона предвиђа се да теретно возило или скуп возила при обављању јавног превоза терета у друмском саобраћају мора бити регистровано у складу са прописима којима се уређује безбедност саобраћаја на путевима, док </w:t>
      </w:r>
      <w:r>
        <w:rPr>
          <w:lang w:val="sr-Cyrl-CS"/>
        </w:rPr>
        <w:t>ј</w:t>
      </w:r>
      <w:r w:rsidRPr="00EC5DFD">
        <w:rPr>
          <w:lang w:val="sr-Cyrl-CS"/>
        </w:rPr>
        <w:t xml:space="preserve">е </w:t>
      </w:r>
      <w:r>
        <w:rPr>
          <w:lang w:val="sr-Cyrl-CS"/>
        </w:rPr>
        <w:t xml:space="preserve"> одредба о </w:t>
      </w:r>
      <w:r w:rsidRPr="00EC5DFD">
        <w:rPr>
          <w:lang w:val="sr-Cyrl-CS"/>
        </w:rPr>
        <w:t>превоз</w:t>
      </w:r>
      <w:r>
        <w:rPr>
          <w:lang w:val="sr-Cyrl-CS"/>
        </w:rPr>
        <w:t>има</w:t>
      </w:r>
      <w:r w:rsidRPr="00EC5DFD">
        <w:rPr>
          <w:lang w:val="sr-Cyrl-CS"/>
        </w:rPr>
        <w:t xml:space="preserve"> терета у друмском саобраћају </w:t>
      </w:r>
      <w:r>
        <w:rPr>
          <w:lang w:val="sr-Cyrl-CS"/>
        </w:rPr>
        <w:t xml:space="preserve">који се могу </w:t>
      </w:r>
      <w:r w:rsidRPr="00EC5DFD">
        <w:rPr>
          <w:lang w:val="sr-Cyrl-CS"/>
        </w:rPr>
        <w:t>обавља</w:t>
      </w:r>
      <w:r>
        <w:rPr>
          <w:lang w:val="sr-Cyrl-CS"/>
        </w:rPr>
        <w:t>ти</w:t>
      </w:r>
      <w:r w:rsidRPr="00EC5DFD">
        <w:rPr>
          <w:lang w:val="sr-Cyrl-CS"/>
        </w:rPr>
        <w:t xml:space="preserve"> без поседовања лиценце за превоз</w:t>
      </w:r>
      <w:r>
        <w:rPr>
          <w:lang w:val="sr-Cyrl-CS"/>
        </w:rPr>
        <w:t xml:space="preserve"> измењена тако да се односи и на све превозе теретним возилом или скупом возила чија највећа дозвољена маса не прелази 3.500 </w:t>
      </w:r>
      <w:r>
        <w:rPr>
          <w:lang/>
        </w:rPr>
        <w:t>kg</w:t>
      </w:r>
      <w:r>
        <w:rPr>
          <w:lang/>
        </w:rPr>
        <w:t>, а не само у ситуацији када је превоз терета претежна делатност</w:t>
      </w:r>
      <w:r>
        <w:rPr>
          <w:lang/>
        </w:rPr>
        <w:t>.</w:t>
      </w:r>
      <w:r>
        <w:rPr>
          <w:lang/>
        </w:rPr>
        <w:t xml:space="preserve"> Такође, изједначен је положај свих привредних субјеката који  обављају превоз у сврхе вршења комуналних делатности.</w:t>
      </w:r>
      <w:r>
        <w:rPr>
          <w:lang w:val="sr-Cyrl-CS"/>
        </w:rPr>
        <w:t xml:space="preserve"> </w:t>
      </w:r>
    </w:p>
    <w:p w:rsidR="00464A59" w:rsidRPr="00EC5DFD" w:rsidRDefault="00464A59" w:rsidP="00F651AA">
      <w:pPr>
        <w:pStyle w:val="ListParagraph"/>
        <w:numPr>
          <w:ilvl w:val="0"/>
          <w:numId w:val="12"/>
        </w:numPr>
        <w:tabs>
          <w:tab w:val="left" w:pos="709"/>
        </w:tabs>
        <w:suppressAutoHyphens/>
        <w:spacing w:after="0" w:line="240" w:lineRule="auto"/>
        <w:ind w:left="0" w:firstLine="0"/>
        <w:contextualSpacing w:val="0"/>
        <w:rPr>
          <w:lang w:val="sr-Cyrl-CS"/>
        </w:rPr>
      </w:pPr>
      <w:r>
        <w:rPr>
          <w:lang w:val="sr-Cyrl-CS"/>
        </w:rPr>
        <w:t xml:space="preserve">Предлогом </w:t>
      </w:r>
      <w:r w:rsidRPr="00EC5DFD">
        <w:rPr>
          <w:lang w:val="sr-Cyrl-CS"/>
        </w:rPr>
        <w:t xml:space="preserve">закона </w:t>
      </w:r>
      <w:r>
        <w:rPr>
          <w:lang w:val="sr-Cyrl-CS"/>
        </w:rPr>
        <w:t>прецизира</w:t>
      </w:r>
      <w:r w:rsidRPr="00EC5DFD">
        <w:rPr>
          <w:lang w:val="sr-Cyrl-CS"/>
        </w:rPr>
        <w:t xml:space="preserve"> се услов у погледу пословног угледа </w:t>
      </w:r>
      <w:r>
        <w:rPr>
          <w:lang/>
        </w:rPr>
        <w:t xml:space="preserve">тако да се </w:t>
      </w:r>
      <w:r w:rsidRPr="00EC5DFD">
        <w:rPr>
          <w:lang w:val="sr-Cyrl-CS"/>
        </w:rPr>
        <w:t>онемогућ</w:t>
      </w:r>
      <w:r>
        <w:rPr>
          <w:lang/>
        </w:rPr>
        <w:t>ава</w:t>
      </w:r>
      <w:r w:rsidRPr="00EC5DFD">
        <w:rPr>
          <w:lang w:val="sr-Cyrl-CS"/>
        </w:rPr>
        <w:t xml:space="preserve"> приступ делатности обављања јавног превоза терета привредним субјектима и лицима која су ангажована на пословима управљања превозом код тих привредних </w:t>
      </w:r>
      <w:r w:rsidRPr="00EC5DFD">
        <w:rPr>
          <w:lang w:val="sr-Cyrl-CS"/>
        </w:rPr>
        <w:lastRenderedPageBreak/>
        <w:t>субјеката ако су кажњавана, односно осуђивана у областима које су од утицаја на безбедно и сигурно обављање превоза терета.</w:t>
      </w:r>
    </w:p>
    <w:p w:rsidR="00464A59" w:rsidRDefault="00464A59" w:rsidP="00F651AA">
      <w:pPr>
        <w:pStyle w:val="ListParagraph"/>
        <w:numPr>
          <w:ilvl w:val="0"/>
          <w:numId w:val="10"/>
        </w:numPr>
        <w:tabs>
          <w:tab w:val="left" w:pos="709"/>
        </w:tabs>
        <w:suppressAutoHyphens/>
        <w:spacing w:before="120" w:after="120" w:line="240" w:lineRule="auto"/>
        <w:ind w:left="360"/>
        <w:contextualSpacing w:val="0"/>
        <w:rPr>
          <w:lang w:val="sr-Cyrl-CS"/>
        </w:rPr>
      </w:pPr>
      <w:r>
        <w:rPr>
          <w:b/>
          <w:lang w:val="sr-Cyrl-CS"/>
        </w:rPr>
        <w:t>Да ли су разматране друге могућности за решавање проблема и зашто је доношење овог закона најбоље за решавање проблема</w:t>
      </w:r>
    </w:p>
    <w:p w:rsidR="00464A59" w:rsidRDefault="00464A59" w:rsidP="00464A59">
      <w:pPr>
        <w:ind w:firstLine="810"/>
      </w:pPr>
      <w:r w:rsidRPr="008C7294">
        <w:rPr>
          <w:lang w:val="sr-Cyrl-CS"/>
        </w:rPr>
        <w:t xml:space="preserve">Овај закон не мења битно решења дата у постојећем Закону, већ је у конкретном случају реч о прецизирању </w:t>
      </w:r>
      <w:r>
        <w:rPr>
          <w:lang w:val="sr-Cyrl-CS"/>
        </w:rPr>
        <w:t>одредаба тог закона ради њихове</w:t>
      </w:r>
      <w:r w:rsidRPr="008C7294">
        <w:rPr>
          <w:lang w:val="sr-Cyrl-CS"/>
        </w:rPr>
        <w:t xml:space="preserve"> ефикасније примене. Дакле, с обзиром да је ова материја и раније била предмет законског регул</w:t>
      </w:r>
      <w:r>
        <w:rPr>
          <w:lang w:val="sr-Cyrl-CS"/>
        </w:rPr>
        <w:t>исања само изменама и допунама З</w:t>
      </w:r>
      <w:r w:rsidRPr="008C7294">
        <w:rPr>
          <w:lang w:val="sr-Cyrl-CS"/>
        </w:rPr>
        <w:t>акона могуће је решавање проблема, односно постизање ефикасније примене закона путем прецизирања одредаба.</w:t>
      </w:r>
    </w:p>
    <w:p w:rsidR="00464A59" w:rsidRPr="005D7C65" w:rsidRDefault="00464A59" w:rsidP="00464A59">
      <w:pPr>
        <w:rPr>
          <w:lang/>
        </w:rPr>
      </w:pPr>
    </w:p>
    <w:p w:rsidR="00464A59" w:rsidRDefault="00464A59" w:rsidP="00F651AA">
      <w:pPr>
        <w:numPr>
          <w:ilvl w:val="0"/>
          <w:numId w:val="10"/>
        </w:numPr>
        <w:suppressAutoHyphens/>
        <w:spacing w:before="120" w:after="120" w:line="240" w:lineRule="auto"/>
        <w:ind w:left="360"/>
        <w:rPr>
          <w:lang w:val="sr-Cyrl-CS"/>
        </w:rPr>
      </w:pPr>
      <w:r>
        <w:rPr>
          <w:b/>
          <w:lang w:val="sr-Cyrl-CS"/>
        </w:rPr>
        <w:t>На кога ће и како ће највероватније утицати решења у закону?</w:t>
      </w:r>
    </w:p>
    <w:p w:rsidR="00464A59" w:rsidRDefault="00464A59" w:rsidP="00464A59">
      <w:pPr>
        <w:ind w:firstLine="810"/>
        <w:rPr>
          <w:lang w:val="sr-Cyrl-CS"/>
        </w:rPr>
      </w:pPr>
    </w:p>
    <w:p w:rsidR="00464A59" w:rsidRDefault="00464A59" w:rsidP="00464A59">
      <w:pPr>
        <w:rPr>
          <w:lang w:val="sr-Cyrl-CS"/>
        </w:rPr>
      </w:pPr>
      <w:r>
        <w:rPr>
          <w:lang w:val="sr-Cyrl-CS"/>
        </w:rPr>
        <w:t xml:space="preserve">      Решења дата у Предлогу  закона директно ће утицати на следеће субјекте:</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домаћег превозника;</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лице одговорно за превоз;</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комисију за спровођење испита о професионалној оспособљености лица одговорних за превоз;</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домаће привредно друштво, друго правно лице, предузетника, пољопривредника, као и домаћег превозника који обавља превоз за сопствене потребе;</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домаће привредно друштво, друго правно лице или предузетника који обавља превоз у склопу комуналних делатности;</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 xml:space="preserve">кандидатa </w:t>
      </w:r>
      <w:r>
        <w:rPr>
          <w:lang/>
        </w:rPr>
        <w:t>који је поднео захтев за полагање, односно ослобађање од испита о професионалној оспособљености;</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возача (држављанин Републике Србије);</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возача (страни држављанин).</w:t>
      </w:r>
    </w:p>
    <w:p w:rsidR="00464A59" w:rsidRDefault="00464A59" w:rsidP="00464A59">
      <w:pPr>
        <w:pStyle w:val="ListParagraph"/>
        <w:rPr>
          <w:lang w:val="sr-Cyrl-CS"/>
        </w:rPr>
      </w:pPr>
    </w:p>
    <w:p w:rsidR="00464A59" w:rsidRDefault="00464A59" w:rsidP="00464A59">
      <w:pPr>
        <w:pStyle w:val="ListParagraph"/>
        <w:rPr>
          <w:lang w:val="sr-Cyrl-CS"/>
        </w:rPr>
      </w:pPr>
      <w:r>
        <w:rPr>
          <w:lang w:val="sr-Cyrl-CS"/>
        </w:rPr>
        <w:t>Решења дата у Предлогу закона индиректно ће утицати на следеће субјекте:</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кориснике превоза;</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министарство надлежно за послове саобраћаја;</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министарство надлежно за послове саобраћаја других држава;</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министарство унутрашњих послова;</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орган аутономне покрајине надлежан за послове саобраћаја;</w:t>
      </w:r>
    </w:p>
    <w:p w:rsidR="00464A59" w:rsidRDefault="00464A59" w:rsidP="00F651AA">
      <w:pPr>
        <w:pStyle w:val="ListParagraph"/>
        <w:numPr>
          <w:ilvl w:val="0"/>
          <w:numId w:val="11"/>
        </w:numPr>
        <w:suppressAutoHyphens/>
        <w:spacing w:after="0" w:line="240" w:lineRule="auto"/>
        <w:contextualSpacing w:val="0"/>
        <w:rPr>
          <w:lang w:val="sr-Cyrl-CS"/>
        </w:rPr>
      </w:pPr>
      <w:r>
        <w:rPr>
          <w:lang w:val="sr-Cyrl-CS"/>
        </w:rPr>
        <w:t>орган локалне самоуправе надлежан за послове саобраћаја;</w:t>
      </w:r>
    </w:p>
    <w:p w:rsidR="00464A59" w:rsidRPr="00D1733C" w:rsidRDefault="00464A59" w:rsidP="00F651AA">
      <w:pPr>
        <w:pStyle w:val="ListParagraph"/>
        <w:numPr>
          <w:ilvl w:val="0"/>
          <w:numId w:val="11"/>
        </w:numPr>
        <w:suppressAutoHyphens/>
        <w:spacing w:after="0" w:line="240" w:lineRule="auto"/>
        <w:contextualSpacing w:val="0"/>
        <w:rPr>
          <w:lang w:val="sr-Cyrl-CS"/>
        </w:rPr>
      </w:pPr>
      <w:r>
        <w:rPr>
          <w:lang w:val="sr-Cyrl-CS"/>
        </w:rPr>
        <w:t>лица овлашћена за инспекцијски надзор.</w:t>
      </w:r>
    </w:p>
    <w:p w:rsidR="00464A59" w:rsidRDefault="00464A59" w:rsidP="00464A59">
      <w:pPr>
        <w:ind w:firstLine="810"/>
        <w:rPr>
          <w:lang w:val="sr-Cyrl-CS"/>
        </w:rPr>
      </w:pPr>
    </w:p>
    <w:p w:rsidR="00464A59" w:rsidRDefault="00464A59" w:rsidP="00464A59">
      <w:pPr>
        <w:ind w:firstLine="810"/>
        <w:rPr>
          <w:lang w:val="sr-Cyrl-CS"/>
        </w:rPr>
      </w:pPr>
      <w:r>
        <w:rPr>
          <w:lang w:val="sr-Cyrl-CS"/>
        </w:rPr>
        <w:t>Домаћи превозник моћи ће да обавља јавни превоз терета искључиво теретним возилом или скупом возила које је регистровано у складу са прописима којима се уређује безбедност саобраћаја на путевима, што ће омогућити да услуга превоза буде сигурнија и квалитетнија, а што ће имати позитивне ефекте и на кориснике превоза. Сигурнијој и квалитетнијој услузи превоза допринеће и прецизно уређивање пословног угледа, као једног од услова за издавање лиценце за превоз. Ова одредба имаће утицаја и на лице одговорно за превоз.</w:t>
      </w:r>
    </w:p>
    <w:p w:rsidR="00464A59" w:rsidRDefault="00464A59" w:rsidP="00464A59">
      <w:pPr>
        <w:ind w:firstLine="810"/>
        <w:rPr>
          <w:lang w:val="sr-Cyrl-CS"/>
        </w:rPr>
      </w:pPr>
      <w:r>
        <w:rPr>
          <w:lang w:val="sr-Cyrl-CS"/>
        </w:rPr>
        <w:t xml:space="preserve">Ново законско решење којим се предвиђа да ће евиденцију теретних возила и лица која обављају превоз терета за сопствене потребе у међународном друмском саобраћају </w:t>
      </w:r>
      <w:r>
        <w:rPr>
          <w:lang w:val="sr-Cyrl-CS"/>
        </w:rPr>
        <w:lastRenderedPageBreak/>
        <w:t>водити Министарство омогућиће да се спрече лица која обављају превоз терета за сопствене у међународном друмском саобраћају да под видом тог превоза обављају јавни превоз терета и на тај начин сузбити „сива економијаˮ у обављању јавног превоза и нелојална конкуренција на тржишту превозних услуга. Ова одредба имаће утицаја на лица која обављају превоз терета за сопствене потребе, домаће превознике, министарство надлежно за послове саобраћаја, лица овлашћена за инспекцијски надзор.</w:t>
      </w:r>
    </w:p>
    <w:p w:rsidR="00464A59" w:rsidRDefault="00464A59" w:rsidP="00464A59">
      <w:pPr>
        <w:ind w:firstLine="810"/>
        <w:rPr>
          <w:lang w:val="sr-Cyrl-CS"/>
        </w:rPr>
      </w:pPr>
      <w:r>
        <w:rPr>
          <w:lang w:val="sr-Cyrl-CS"/>
        </w:rPr>
        <w:t xml:space="preserve">Решења у Предлогу закона којима се прецизирају постојеће инспекцијске мере и предвиђају нове мере, а што укључује и сарадњу са Министарством унутрашњих послова у складу је са одредбом Закона о инспекцијском надзору којим је предвиђена сарадња надлежне инспекције са другим органима државне управе и та решења имаће утицаја на домаће превознике, лица која обављају превоз терета за сопствене потребе, министарство надлежно за послове саобраћаја, Министарство унутрашњих послова, орган аутономне покрајине надлежан за послове саобраћаја, орган локалне самоуправе надлежан за послове саобраћаја и лица овлашћена за инспекцијски надзор. </w:t>
      </w:r>
    </w:p>
    <w:p w:rsidR="00464A59" w:rsidRDefault="00464A59" w:rsidP="00464A59">
      <w:pPr>
        <w:ind w:firstLine="810"/>
        <w:rPr>
          <w:lang w:val="sr-Cyrl-CS"/>
        </w:rPr>
      </w:pPr>
      <w:r>
        <w:rPr>
          <w:lang w:val="sr-Cyrl-CS"/>
        </w:rPr>
        <w:t xml:space="preserve">Решења у Предлогу закона којима су предвиђене административне мере које предузима Министарство на захтев надлежних органа других држава у случајевима када домаћи превозници незаконито обављају међународни превоз на територији тих држава обезбеђује спровођење билатералних споразума из области друмског превоза и та решења ће утицати на домаће превознике, министарство надлежно за послове саобраћаја и министарства надлежна за послове саобраћаја других држава.    </w:t>
      </w:r>
    </w:p>
    <w:p w:rsidR="00464A59" w:rsidRDefault="00464A59" w:rsidP="00464A59">
      <w:pPr>
        <w:ind w:firstLine="810"/>
        <w:rPr>
          <w:lang w:val="sr-Cyrl-CS"/>
        </w:rPr>
      </w:pPr>
      <w:r>
        <w:rPr>
          <w:lang w:val="sr-Cyrl-CS"/>
        </w:rPr>
        <w:t>Решења у Предлогу закона којима се предвиђа олакшани начин образовања комисије као и надлежност комисије искључиво за полагање испита о професионалној оспособљености лица одговорног за превоз терета у друмском саобраћају, утицаће на рад Комисије, Министарства и на кандидате који су поднели захтев за полагање, односно за ослобађање од полагања испита.</w:t>
      </w:r>
    </w:p>
    <w:p w:rsidR="00464A59" w:rsidRDefault="00464A59" w:rsidP="00464A59">
      <w:pPr>
        <w:ind w:firstLine="810"/>
        <w:rPr>
          <w:lang w:val="sr-Cyrl-CS"/>
        </w:rPr>
      </w:pPr>
      <w:r>
        <w:rPr>
          <w:lang w:val="sr-Cyrl-CS"/>
        </w:rPr>
        <w:t>Решења у Предлогу закону имаће позитиван утицај на све привредне субјекте који обављају превоз терета у домаћем и међународном друмском саобраћају, на законит начин, у смислу повећања обима превозних услуга и оптималног коришћења превозних капацитета, што ће позитивно утицати и на пословање дела привреде која користи саобраћајне услуге превозника- кориснике превоза.</w:t>
      </w:r>
    </w:p>
    <w:p w:rsidR="00464A59" w:rsidRPr="00EC5DFD" w:rsidRDefault="00464A59" w:rsidP="00464A59">
      <w:pPr>
        <w:ind w:firstLine="810"/>
        <w:rPr>
          <w:lang w:val="sr-Cyrl-CS"/>
        </w:rPr>
      </w:pPr>
      <w:r>
        <w:rPr>
          <w:lang w:val="sr-Cyrl-CS"/>
        </w:rPr>
        <w:t>Такође, решења у Предлогу закону ће створити услове за ефикасније спречавање нелегалног обављања превоза терета у домаћем и међународном друмском саобраћају како јавног тако и превоза за сопствене потребе.</w:t>
      </w:r>
    </w:p>
    <w:p w:rsidR="00464A59" w:rsidRPr="004C79B3" w:rsidRDefault="00464A59" w:rsidP="00464A59">
      <w:pPr>
        <w:ind w:firstLine="720"/>
        <w:rPr>
          <w:lang w:val="sr-Cyrl-CS"/>
        </w:rPr>
      </w:pPr>
      <w:r w:rsidRPr="004C79B3">
        <w:rPr>
          <w:lang w:val="sr-Cyrl-CS"/>
        </w:rPr>
        <w:t xml:space="preserve">Према подацима Републичког завода за статистику уочљив је пад количине превезеног терета у периоду од 2009. године до 2013. године, </w:t>
      </w:r>
      <w:r>
        <w:rPr>
          <w:lang/>
        </w:rPr>
        <w:t xml:space="preserve">док је </w:t>
      </w:r>
      <w:r w:rsidRPr="004C79B3">
        <w:rPr>
          <w:lang w:val="sr-Cyrl-CS"/>
        </w:rPr>
        <w:t>у 2015. години</w:t>
      </w:r>
      <w:r>
        <w:rPr>
          <w:lang/>
        </w:rPr>
        <w:t xml:space="preserve"> забележен раст и раст  </w:t>
      </w:r>
      <w:r w:rsidRPr="004C79B3">
        <w:rPr>
          <w:lang w:val="sr-Cyrl-CS"/>
        </w:rPr>
        <w:t>број</w:t>
      </w:r>
      <w:r>
        <w:rPr>
          <w:lang w:val="sr-Cyrl-CS"/>
        </w:rPr>
        <w:t>а</w:t>
      </w:r>
      <w:r w:rsidRPr="004C79B3">
        <w:rPr>
          <w:lang w:val="sr-Cyrl-CS"/>
        </w:rPr>
        <w:t xml:space="preserve"> пређених брутотонских километара што је </w:t>
      </w:r>
      <w:r>
        <w:rPr>
          <w:lang/>
        </w:rPr>
        <w:t xml:space="preserve">и </w:t>
      </w:r>
      <w:r w:rsidRPr="004C79B3">
        <w:rPr>
          <w:lang w:val="sr-Cyrl-CS"/>
        </w:rPr>
        <w:t>приказано у следећим табелама:</w:t>
      </w:r>
    </w:p>
    <w:p w:rsidR="00464A59" w:rsidRPr="004C79B3" w:rsidRDefault="00464A59" w:rsidP="00464A59">
      <w:pPr>
        <w:ind w:firstLine="720"/>
        <w:rPr>
          <w:lang w:val="sr-Cyrl-CS"/>
        </w:rPr>
      </w:pPr>
    </w:p>
    <w:p w:rsidR="00464A59" w:rsidRPr="004C79B3" w:rsidRDefault="00464A59" w:rsidP="00464A59">
      <w:pPr>
        <w:ind w:firstLine="720"/>
        <w:rPr>
          <w:lang w:val="sr-Cyrl-CS"/>
        </w:rPr>
      </w:pPr>
      <w:r w:rsidRPr="004C79B3">
        <w:rPr>
          <w:i/>
          <w:lang w:val="sr-Cyrl-CS"/>
        </w:rPr>
        <w:t>Табела 1</w:t>
      </w:r>
      <w:r w:rsidRPr="004C79B3">
        <w:rPr>
          <w:lang w:val="sr-Cyrl-CS"/>
        </w:rPr>
        <w:t xml:space="preserve">. </w:t>
      </w:r>
      <w:r w:rsidRPr="004C79B3">
        <w:rPr>
          <w:i/>
          <w:lang w:val="sr-Cyrl-CS"/>
        </w:rPr>
        <w:t>Количина превезеног терета и остварени брутотонски километри у друмском саобраћају на годишњем нивоу, од 2001. до 2015. године</w:t>
      </w:r>
    </w:p>
    <w:p w:rsidR="00464A59" w:rsidRPr="004C79B3" w:rsidRDefault="00464A59" w:rsidP="00464A59">
      <w:pPr>
        <w:ind w:firstLine="720"/>
        <w:rPr>
          <w:lang w:val="sr-Cyrl-CS"/>
        </w:rPr>
      </w:pPr>
    </w:p>
    <w:tbl>
      <w:tblPr>
        <w:tblW w:w="6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0"/>
        <w:gridCol w:w="1560"/>
        <w:gridCol w:w="2120"/>
      </w:tblGrid>
      <w:tr w:rsidR="00464A59" w:rsidTr="009F23CC">
        <w:trPr>
          <w:trHeight w:val="72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rPr>
            </w:pPr>
            <w:r>
              <w:rPr>
                <w:lang/>
              </w:rPr>
              <w:t>Година</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превезена роба, t</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тонски километри, мил.</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2001</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20458</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4207</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lastRenderedPageBreak/>
              <w:t>2002</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21990</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4683</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2003</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21700</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4809</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2004</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23541</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5603</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2005</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28269</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6829</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2006</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28737</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7787</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2007</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27040</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8378</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2008</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30368</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7876</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2009</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22697</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5542</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2010</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25794</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7092</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2011</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24706</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7252</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2012</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22343</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6752</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2013</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24348</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7505</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2014</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24709</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7612</w:t>
            </w:r>
          </w:p>
        </w:tc>
      </w:tr>
      <w:tr w:rsidR="00464A59" w:rsidTr="009F23CC">
        <w:trPr>
          <w:trHeight w:val="255"/>
          <w:jc w:val="center"/>
        </w:trPr>
        <w:tc>
          <w:tcPr>
            <w:tcW w:w="24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2015</w:t>
            </w:r>
          </w:p>
        </w:tc>
        <w:tc>
          <w:tcPr>
            <w:tcW w:w="15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26554</w:t>
            </w:r>
          </w:p>
        </w:tc>
        <w:tc>
          <w:tcPr>
            <w:tcW w:w="212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pPr>
            <w:r>
              <w:t>8014</w:t>
            </w:r>
          </w:p>
        </w:tc>
      </w:tr>
    </w:tbl>
    <w:p w:rsidR="00464A59" w:rsidRDefault="00464A59" w:rsidP="00464A59">
      <w:pPr>
        <w:rPr>
          <w:lang w:val="sr-Cyrl-CS"/>
        </w:rPr>
      </w:pPr>
    </w:p>
    <w:p w:rsidR="00464A59" w:rsidRDefault="00464A59" w:rsidP="00464A59">
      <w:pPr>
        <w:ind w:firstLine="720"/>
        <w:rPr>
          <w:lang w:val="sr-Cyrl-CS"/>
        </w:rPr>
      </w:pPr>
      <w:r>
        <w:rPr>
          <w:lang w:val="sr-Cyrl-CS"/>
        </w:rPr>
        <w:t xml:space="preserve">Напомињемо да су 12. августа 2015. године ступиле на снагу одређене одредбе Закона, којима су створени услови повећање обима превозних услуга.    </w:t>
      </w:r>
    </w:p>
    <w:p w:rsidR="00464A59" w:rsidRDefault="00464A59" w:rsidP="00464A59">
      <w:pPr>
        <w:ind w:firstLine="720"/>
        <w:rPr>
          <w:lang w:val="sr-Cyrl-CS"/>
        </w:rPr>
      </w:pPr>
    </w:p>
    <w:p w:rsidR="00464A59" w:rsidRPr="007B412C" w:rsidRDefault="00464A59" w:rsidP="00464A59">
      <w:pPr>
        <w:ind w:firstLine="720"/>
        <w:rPr>
          <w:lang/>
        </w:rPr>
      </w:pPr>
      <w:r w:rsidRPr="00EC5DFD">
        <w:rPr>
          <w:lang w:val="sr-Cyrl-CS"/>
        </w:rPr>
        <w:t xml:space="preserve">Према подацима Републичког завода за статистику </w:t>
      </w:r>
      <w:r>
        <w:rPr>
          <w:lang/>
        </w:rPr>
        <w:t xml:space="preserve">друмски превоз терета представља привредну грану која је у експанзији како у количини превезене робе тако и у обиму превоза (рада). У првих шест месеци 2016. године раст је забележен, осим у међународном превозу који има пад у количини превезене робе. Овај тренд раста настављен је и у 2017. години где је по подацима </w:t>
      </w:r>
      <w:r w:rsidRPr="00EC5DFD">
        <w:rPr>
          <w:lang w:val="sr-Cyrl-CS"/>
        </w:rPr>
        <w:t>Републичког завода за статистику</w:t>
      </w:r>
      <w:r>
        <w:rPr>
          <w:lang w:val="sr-Cyrl-CS"/>
        </w:rPr>
        <w:t xml:space="preserve"> друмски саобраћај повећан за </w:t>
      </w:r>
      <w:r>
        <w:t>7,6%</w:t>
      </w:r>
      <w:r>
        <w:rPr>
          <w:lang/>
        </w:rPr>
        <w:t xml:space="preserve"> што је између осталог и директан утицај пуне примене Закона о превозу терета у друмском саобраћају од 12. фебруара 2017. године.</w:t>
      </w:r>
    </w:p>
    <w:p w:rsidR="00464A59" w:rsidRDefault="00464A59" w:rsidP="00464A59">
      <w:pPr>
        <w:ind w:firstLine="720"/>
        <w:rPr>
          <w:lang/>
        </w:rPr>
      </w:pPr>
      <w:r>
        <w:t xml:space="preserve">Код превоза </w:t>
      </w:r>
      <w:r>
        <w:rPr>
          <w:lang/>
        </w:rPr>
        <w:t>терета</w:t>
      </w:r>
      <w:r>
        <w:t xml:space="preserve"> примећено је повећање количине превезене робе у </w:t>
      </w:r>
      <w:r>
        <w:rPr>
          <w:lang/>
        </w:rPr>
        <w:t>друмском саобраћају</w:t>
      </w:r>
      <w:r>
        <w:t xml:space="preserve">, и то </w:t>
      </w:r>
    </w:p>
    <w:p w:rsidR="00464A59" w:rsidRPr="00EC5DFD" w:rsidRDefault="00464A59" w:rsidP="00464A59">
      <w:pPr>
        <w:ind w:firstLine="720"/>
        <w:rPr>
          <w:lan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52"/>
        <w:gridCol w:w="2952"/>
        <w:gridCol w:w="2952"/>
      </w:tblGrid>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pPr>
            <w:r w:rsidRPr="008354FC">
              <w:t>Период/</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rPr>
                <w:b/>
                <w:bCs/>
              </w:rPr>
              <w:t>I–VI 2015</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rPr>
                <w:b/>
                <w:bCs/>
              </w:rPr>
              <w:t>I–VI 2016</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rPr>
                <w:b/>
                <w:bCs/>
              </w:rPr>
              <w:t>Превезена роба, хиљ. t</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rPr>
                <w:b/>
                <w:bCs/>
              </w:rPr>
              <w:t>3611</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rPr>
                <w:b/>
                <w:bCs/>
              </w:rPr>
              <w:t>4440</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Унутрашњи превоз</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2089</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2469</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Извоз</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646</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896</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Увоз</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661</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902</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Превоз у иностранству</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215</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173</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Од тога: Транзит</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85</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t>38</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rPr>
                <w:b/>
                <w:bCs/>
              </w:rPr>
              <w:t xml:space="preserve">Обим рада, tkm, </w:t>
            </w:r>
            <w:r w:rsidRPr="008354FC">
              <w:rPr>
                <w:b/>
                <w:bCs/>
              </w:rPr>
              <w:lastRenderedPageBreak/>
              <w:t>мил.</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rPr>
                <w:b/>
                <w:bCs/>
              </w:rPr>
              <w:lastRenderedPageBreak/>
              <w:t>1427</w:t>
            </w:r>
          </w:p>
        </w:tc>
        <w:tc>
          <w:tcPr>
            <w:tcW w:w="2952" w:type="dxa"/>
            <w:tcBorders>
              <w:top w:val="single" w:sz="4" w:space="0" w:color="auto"/>
              <w:left w:val="single" w:sz="4" w:space="0" w:color="auto"/>
              <w:bottom w:val="single" w:sz="4" w:space="0" w:color="auto"/>
              <w:right w:val="single" w:sz="4" w:space="0" w:color="auto"/>
            </w:tcBorders>
            <w:hideMark/>
          </w:tcPr>
          <w:p w:rsidR="00464A59" w:rsidRDefault="00464A59" w:rsidP="009F23CC">
            <w:pPr>
              <w:spacing w:line="276" w:lineRule="auto"/>
            </w:pPr>
            <w:r w:rsidRPr="008354FC">
              <w:rPr>
                <w:b/>
                <w:bCs/>
              </w:rPr>
              <w:t>2087</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lastRenderedPageBreak/>
              <w:t>Унутрашњи превоз</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247</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287</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Извоз</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529</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818</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Увоз</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532</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854</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Превоз у иностранству</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119</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128</w:t>
            </w:r>
          </w:p>
        </w:tc>
      </w:tr>
      <w:tr w:rsidR="00464A59" w:rsidTr="009F23C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Од тога: Транзит</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28</w:t>
            </w:r>
          </w:p>
        </w:tc>
        <w:tc>
          <w:tcPr>
            <w:tcW w:w="2952" w:type="dxa"/>
            <w:tcBorders>
              <w:top w:val="single" w:sz="4" w:space="0" w:color="auto"/>
              <w:left w:val="single" w:sz="4" w:space="0" w:color="auto"/>
              <w:bottom w:val="single" w:sz="4" w:space="0" w:color="auto"/>
              <w:right w:val="single" w:sz="4" w:space="0" w:color="auto"/>
            </w:tcBorders>
            <w:hideMark/>
          </w:tcPr>
          <w:p w:rsidR="00464A59" w:rsidRPr="008354FC" w:rsidRDefault="00464A59" w:rsidP="009F23CC">
            <w:pPr>
              <w:spacing w:line="276" w:lineRule="auto"/>
              <w:rPr>
                <w:b/>
                <w:bCs/>
              </w:rPr>
            </w:pPr>
            <w:r w:rsidRPr="008354FC">
              <w:t>14</w:t>
            </w:r>
          </w:p>
        </w:tc>
      </w:tr>
    </w:tbl>
    <w:p w:rsidR="00464A59" w:rsidRDefault="00464A59" w:rsidP="00464A59">
      <w:pPr>
        <w:ind w:firstLine="720"/>
        <w:rPr>
          <w:lang/>
        </w:rPr>
      </w:pPr>
    </w:p>
    <w:p w:rsidR="00464A59" w:rsidRPr="00EC5DFD" w:rsidRDefault="00464A59" w:rsidP="00464A59">
      <w:pPr>
        <w:ind w:firstLine="720"/>
        <w:rPr>
          <w:lang/>
        </w:rPr>
      </w:pPr>
      <w:r w:rsidRPr="00EC5DFD">
        <w:rPr>
          <w:i/>
          <w:lang/>
        </w:rPr>
        <w:t>Табела 2</w:t>
      </w:r>
      <w:r w:rsidRPr="00EC5DFD">
        <w:rPr>
          <w:lang/>
        </w:rPr>
        <w:t xml:space="preserve">. </w:t>
      </w:r>
      <w:r w:rsidRPr="00EC5DFD">
        <w:rPr>
          <w:i/>
          <w:lang/>
        </w:rPr>
        <w:t xml:space="preserve">Количина превезеног терета и остварени брутотонски километри у </w:t>
      </w:r>
      <w:r>
        <w:rPr>
          <w:i/>
          <w:lang/>
        </w:rPr>
        <w:t xml:space="preserve">домаћем и међународном </w:t>
      </w:r>
      <w:r w:rsidRPr="00EC5DFD">
        <w:rPr>
          <w:i/>
          <w:lang/>
        </w:rPr>
        <w:t xml:space="preserve">друмском саобраћају </w:t>
      </w:r>
      <w:r>
        <w:rPr>
          <w:i/>
          <w:lang/>
        </w:rPr>
        <w:t xml:space="preserve">поредећи првих шест месеци 2015. и </w:t>
      </w:r>
      <w:r w:rsidRPr="00EC5DFD">
        <w:rPr>
          <w:i/>
          <w:lang/>
        </w:rPr>
        <w:t>2016. године</w:t>
      </w:r>
    </w:p>
    <w:p w:rsidR="00464A59" w:rsidRDefault="00464A59" w:rsidP="00464A59">
      <w:pPr>
        <w:ind w:firstLine="720"/>
        <w:rPr>
          <w:lang/>
        </w:rPr>
      </w:pPr>
    </w:p>
    <w:p w:rsidR="00464A59" w:rsidRPr="00EC5DFD" w:rsidRDefault="00464A59" w:rsidP="00464A59">
      <w:pPr>
        <w:ind w:firstLine="720"/>
        <w:rPr>
          <w:lang/>
        </w:rPr>
      </w:pPr>
      <w:r>
        <w:rPr>
          <w:lang/>
        </w:rPr>
        <w:t>У првих шест месеци 2016</w:t>
      </w:r>
      <w:r w:rsidRPr="00EC5DFD">
        <w:rPr>
          <w:lang/>
        </w:rPr>
        <w:t xml:space="preserve">. године, преко друмских граничних прелаза на територији Републике Србије </w:t>
      </w:r>
      <w:r>
        <w:rPr>
          <w:lang/>
        </w:rPr>
        <w:t>обављено</w:t>
      </w:r>
      <w:r w:rsidRPr="00EC5DFD">
        <w:rPr>
          <w:lang/>
        </w:rPr>
        <w:t xml:space="preserve"> је 218265</w:t>
      </w:r>
      <w:r>
        <w:rPr>
          <w:lang/>
        </w:rPr>
        <w:t xml:space="preserve"> превоза у извозу и 355867 </w:t>
      </w:r>
      <w:r w:rsidRPr="00EC5DFD">
        <w:rPr>
          <w:lang/>
        </w:rPr>
        <w:t>превоза у увозу друмским теретним возилима</w:t>
      </w:r>
      <w:r>
        <w:rPr>
          <w:lang/>
        </w:rPr>
        <w:t>.</w:t>
      </w:r>
      <w:r w:rsidRPr="00EC5DFD">
        <w:rPr>
          <w:lang/>
        </w:rPr>
        <w:t xml:space="preserve"> У односу на </w:t>
      </w:r>
      <w:r>
        <w:rPr>
          <w:lang/>
        </w:rPr>
        <w:t xml:space="preserve">исти период </w:t>
      </w:r>
      <w:r w:rsidRPr="00EC5DFD">
        <w:rPr>
          <w:lang/>
        </w:rPr>
        <w:t xml:space="preserve">претходне године, </w:t>
      </w:r>
      <w:r>
        <w:rPr>
          <w:lang/>
        </w:rPr>
        <w:t xml:space="preserve">када је обављено </w:t>
      </w:r>
      <w:r w:rsidRPr="00EC5DFD">
        <w:rPr>
          <w:lang/>
        </w:rPr>
        <w:t>194830</w:t>
      </w:r>
      <w:r>
        <w:rPr>
          <w:lang/>
        </w:rPr>
        <w:t xml:space="preserve"> превоза у извозу и </w:t>
      </w:r>
      <w:r w:rsidRPr="00EC5DFD">
        <w:rPr>
          <w:lang/>
        </w:rPr>
        <w:t xml:space="preserve">241674 превоза у увозу </w:t>
      </w:r>
      <w:r>
        <w:rPr>
          <w:lang/>
        </w:rPr>
        <w:t>дошло је до повећања од 7</w:t>
      </w:r>
      <w:r w:rsidRPr="00EC5DFD">
        <w:rPr>
          <w:lang/>
        </w:rPr>
        <w:t xml:space="preserve">,6% више друмских теретних возила, </w:t>
      </w:r>
    </w:p>
    <w:p w:rsidR="00464A59" w:rsidRDefault="00464A59" w:rsidP="00464A59">
      <w:pPr>
        <w:ind w:firstLine="720"/>
        <w:rPr>
          <w:lang w:val="sr-Cyrl-CS"/>
        </w:rPr>
      </w:pPr>
      <w:r>
        <w:rPr>
          <w:lang/>
        </w:rPr>
        <w:t xml:space="preserve">Горе наведени подаци говоре да је учешће домаћих превозника у билатералној размени са страним државама веома значајно са очигледно постојећим додатним потенцијалима за даљи раст ове привредне гране. </w:t>
      </w:r>
      <w:r>
        <w:rPr>
          <w:lang w:val="sr-Cyrl-CS"/>
        </w:rPr>
        <w:t>Очекује се да ће решења дата у Предлогу закона имати позитиван утицај на све привредне субјекте који на законит начин обављају јавни превоз терета, у смислу повећања обима превозних услуга и оптималног коришћења превозних капацитета.</w:t>
      </w:r>
    </w:p>
    <w:p w:rsidR="00464A59" w:rsidRDefault="00464A59" w:rsidP="00464A59">
      <w:pPr>
        <w:ind w:firstLine="720"/>
        <w:rPr>
          <w:lang w:val="sr-Cyrl-CS"/>
        </w:rPr>
      </w:pPr>
      <w:r>
        <w:rPr>
          <w:lang w:val="sr-Cyrl-CS"/>
        </w:rPr>
        <w:t>Повећање броја обављених превоза позитивно ће утицати и на пословање дела привреде која је у вези са обављањем делатности јавног превоза терета, као и оног дела привреде која користи услуге превоза.</w:t>
      </w:r>
    </w:p>
    <w:p w:rsidR="00464A59" w:rsidRDefault="00464A59" w:rsidP="00464A59">
      <w:pPr>
        <w:ind w:firstLine="720"/>
        <w:rPr>
          <w:lang w:val="sr-Cyrl-CS"/>
        </w:rPr>
      </w:pPr>
      <w:r>
        <w:rPr>
          <w:lang w:val="sr-Cyrl-CS"/>
        </w:rPr>
        <w:t>У наредној табели је приказан број регистрованих возила на територији Републике Србије из које се види величина утицаја теретних возила до 1</w:t>
      </w:r>
      <w:r>
        <w:t>.</w:t>
      </w:r>
      <w:r>
        <w:rPr>
          <w:lang w:val="sr-Cyrl-CS"/>
        </w:rPr>
        <w:t xml:space="preserve">500 </w:t>
      </w:r>
      <w:r>
        <w:t xml:space="preserve">kg </w:t>
      </w:r>
      <w:r>
        <w:rPr>
          <w:lang w:val="sr-Cyrl-CS"/>
        </w:rPr>
        <w:t>на транспортно тржиште.</w:t>
      </w:r>
    </w:p>
    <w:p w:rsidR="00464A59" w:rsidRDefault="00464A59" w:rsidP="00464A59">
      <w:pPr>
        <w:ind w:firstLine="720"/>
      </w:pPr>
      <w:r>
        <w:rPr>
          <w:lang w:val="sr-Cyrl-CS"/>
        </w:rPr>
        <w:t>На основу података Министарства унутрашњих послова у следећој табели приказана је анализа регистрованих теретних возила по укупној дозвољеној маси.</w:t>
      </w:r>
    </w:p>
    <w:p w:rsidR="00464A59" w:rsidRPr="00E47C6E" w:rsidRDefault="00464A59" w:rsidP="00464A59">
      <w:pPr>
        <w:ind w:firstLine="720"/>
      </w:pPr>
    </w:p>
    <w:p w:rsidR="00464A59" w:rsidRDefault="00464A59" w:rsidP="00464A59">
      <w:pPr>
        <w:ind w:firstLine="720"/>
        <w:rPr>
          <w:lang w:val="sr-Cyrl-CS"/>
        </w:rPr>
      </w:pPr>
    </w:p>
    <w:tbl>
      <w:tblPr>
        <w:tblW w:w="7153" w:type="dxa"/>
        <w:tblLook w:val="04A0"/>
      </w:tblPr>
      <w:tblGrid>
        <w:gridCol w:w="3760"/>
        <w:gridCol w:w="1628"/>
        <w:gridCol w:w="1765"/>
      </w:tblGrid>
      <w:tr w:rsidR="00464A59" w:rsidTr="009F23CC">
        <w:trPr>
          <w:trHeight w:val="300"/>
        </w:trPr>
        <w:tc>
          <w:tcPr>
            <w:tcW w:w="376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w:t>
            </w:r>
          </w:p>
        </w:tc>
        <w:tc>
          <w:tcPr>
            <w:tcW w:w="1628" w:type="dxa"/>
            <w:tcBorders>
              <w:top w:val="single" w:sz="4" w:space="0" w:color="auto"/>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Правна лица</w:t>
            </w:r>
          </w:p>
        </w:tc>
        <w:tc>
          <w:tcPr>
            <w:tcW w:w="1765" w:type="dxa"/>
            <w:tcBorders>
              <w:top w:val="single" w:sz="4" w:space="0" w:color="auto"/>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Физичка лица</w:t>
            </w:r>
          </w:p>
        </w:tc>
      </w:tr>
      <w:tr w:rsidR="00464A59" w:rsidTr="009F23CC">
        <w:trPr>
          <w:trHeight w:val="300"/>
        </w:trPr>
        <w:tc>
          <w:tcPr>
            <w:tcW w:w="3760" w:type="dxa"/>
            <w:tcBorders>
              <w:top w:val="nil"/>
              <w:left w:val="single" w:sz="4" w:space="0" w:color="auto"/>
              <w:bottom w:val="single" w:sz="4" w:space="0" w:color="auto"/>
              <w:right w:val="single" w:sz="4" w:space="0" w:color="auto"/>
            </w:tcBorders>
            <w:noWrap/>
            <w:vAlign w:val="bottom"/>
            <w:hideMark/>
          </w:tcPr>
          <w:p w:rsidR="00464A59" w:rsidRPr="006355F0" w:rsidRDefault="00464A59" w:rsidP="009F23CC">
            <w:pPr>
              <w:spacing w:line="276" w:lineRule="auto"/>
            </w:pPr>
            <w:r>
              <w:rPr>
                <w:lang w:val="sr-Cyrl-CS"/>
              </w:rPr>
              <w:t xml:space="preserve">Теретно до 1500 </w:t>
            </w:r>
            <w:r>
              <w:t>kg</w:t>
            </w:r>
          </w:p>
        </w:tc>
        <w:tc>
          <w:tcPr>
            <w:tcW w:w="1628"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6490</w:t>
            </w:r>
          </w:p>
        </w:tc>
        <w:tc>
          <w:tcPr>
            <w:tcW w:w="1765"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6065</w:t>
            </w:r>
          </w:p>
        </w:tc>
      </w:tr>
      <w:tr w:rsidR="00464A59" w:rsidTr="009F23CC">
        <w:trPr>
          <w:trHeight w:val="300"/>
        </w:trPr>
        <w:tc>
          <w:tcPr>
            <w:tcW w:w="3760" w:type="dxa"/>
            <w:tcBorders>
              <w:top w:val="nil"/>
              <w:left w:val="single" w:sz="4" w:space="0" w:color="auto"/>
              <w:bottom w:val="single" w:sz="4" w:space="0" w:color="auto"/>
              <w:right w:val="single" w:sz="4" w:space="0" w:color="auto"/>
            </w:tcBorders>
            <w:noWrap/>
            <w:vAlign w:val="bottom"/>
            <w:hideMark/>
          </w:tcPr>
          <w:p w:rsidR="00464A59" w:rsidRPr="006355F0" w:rsidRDefault="00464A59" w:rsidP="009F23CC">
            <w:pPr>
              <w:spacing w:line="276" w:lineRule="auto"/>
            </w:pPr>
            <w:r>
              <w:rPr>
                <w:lang w:val="sr-Cyrl-CS"/>
              </w:rPr>
              <w:t xml:space="preserve">Теретно до 3500 </w:t>
            </w:r>
            <w:r>
              <w:t>kg</w:t>
            </w:r>
          </w:p>
        </w:tc>
        <w:tc>
          <w:tcPr>
            <w:tcW w:w="1628"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51794</w:t>
            </w:r>
          </w:p>
        </w:tc>
        <w:tc>
          <w:tcPr>
            <w:tcW w:w="1765"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70803</w:t>
            </w:r>
          </w:p>
        </w:tc>
      </w:tr>
      <w:tr w:rsidR="00464A59" w:rsidTr="009F23CC">
        <w:trPr>
          <w:trHeight w:val="300"/>
        </w:trPr>
        <w:tc>
          <w:tcPr>
            <w:tcW w:w="376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Укупно све масе теретних возила</w:t>
            </w:r>
          </w:p>
        </w:tc>
        <w:tc>
          <w:tcPr>
            <w:tcW w:w="1628"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197890</w:t>
            </w:r>
          </w:p>
        </w:tc>
        <w:tc>
          <w:tcPr>
            <w:tcW w:w="1765"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219100</w:t>
            </w:r>
          </w:p>
        </w:tc>
      </w:tr>
    </w:tbl>
    <w:p w:rsidR="00464A59" w:rsidRDefault="00464A59" w:rsidP="00464A59">
      <w:pPr>
        <w:ind w:firstLine="720"/>
      </w:pPr>
      <w:r>
        <w:rPr>
          <w:i/>
        </w:rPr>
        <w:t>Табела 3</w:t>
      </w:r>
      <w:r>
        <w:t xml:space="preserve">. </w:t>
      </w:r>
      <w:r>
        <w:rPr>
          <w:i/>
          <w:lang/>
        </w:rPr>
        <w:t>Број регистрованих теретних возила на територији Републике Србије разврстане на правна и физичка лица</w:t>
      </w:r>
    </w:p>
    <w:p w:rsidR="00464A59" w:rsidRDefault="00464A59" w:rsidP="00464A59">
      <w:pPr>
        <w:ind w:firstLine="720"/>
        <w:rPr>
          <w:lang w:val="sr-Cyrl-CS"/>
        </w:rPr>
      </w:pPr>
    </w:p>
    <w:p w:rsidR="00464A59" w:rsidRDefault="00464A59" w:rsidP="00464A59">
      <w:pPr>
        <w:ind w:firstLine="720"/>
        <w:rPr>
          <w:lang w:val="sr-Cyrl-CS"/>
        </w:rPr>
      </w:pPr>
      <w:r>
        <w:rPr>
          <w:lang w:val="sr-Cyrl-CS"/>
        </w:rPr>
        <w:t>Када говоримо о тренду набавке нових возила по носивости, у следећој табели је дат приказ регистрованих возила у III кварталу 2015. године и III кварталу 2016. године</w:t>
      </w:r>
    </w:p>
    <w:p w:rsidR="00464A59" w:rsidRDefault="00464A59" w:rsidP="00464A59">
      <w:pPr>
        <w:ind w:firstLine="720"/>
        <w:rPr>
          <w:lang w:val="sr-Cyrl-CS"/>
        </w:rPr>
      </w:pPr>
    </w:p>
    <w:tbl>
      <w:tblPr>
        <w:tblW w:w="8060" w:type="dxa"/>
        <w:tblInd w:w="113" w:type="dxa"/>
        <w:tblLook w:val="04A0"/>
      </w:tblPr>
      <w:tblGrid>
        <w:gridCol w:w="4940"/>
        <w:gridCol w:w="1560"/>
        <w:gridCol w:w="1560"/>
      </w:tblGrid>
      <w:tr w:rsidR="00464A59" w:rsidTr="009F23CC">
        <w:trPr>
          <w:trHeight w:val="300"/>
        </w:trPr>
        <w:tc>
          <w:tcPr>
            <w:tcW w:w="4940" w:type="dxa"/>
            <w:tcBorders>
              <w:top w:val="single" w:sz="4" w:space="0" w:color="auto"/>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Регистровано нових возила Носивост (kg)/година</w:t>
            </w:r>
          </w:p>
        </w:tc>
        <w:tc>
          <w:tcPr>
            <w:tcW w:w="1560" w:type="dxa"/>
            <w:tcBorders>
              <w:top w:val="single" w:sz="4" w:space="0" w:color="auto"/>
              <w:left w:val="nil"/>
              <w:bottom w:val="single" w:sz="4" w:space="0" w:color="auto"/>
              <w:right w:val="single" w:sz="4" w:space="0" w:color="auto"/>
            </w:tcBorders>
            <w:noWrap/>
            <w:vAlign w:val="bottom"/>
            <w:hideMark/>
          </w:tcPr>
          <w:p w:rsidR="00464A59" w:rsidRPr="006462A7" w:rsidRDefault="00464A59" w:rsidP="009F23CC">
            <w:pPr>
              <w:spacing w:line="276" w:lineRule="auto"/>
            </w:pPr>
            <w:r>
              <w:rPr>
                <w:lang w:val="sr-Cyrl-CS"/>
              </w:rPr>
              <w:t>III квартал 2015</w:t>
            </w:r>
            <w:r>
              <w:t>.</w:t>
            </w:r>
          </w:p>
        </w:tc>
        <w:tc>
          <w:tcPr>
            <w:tcW w:w="1560" w:type="dxa"/>
            <w:tcBorders>
              <w:top w:val="single" w:sz="4" w:space="0" w:color="auto"/>
              <w:left w:val="nil"/>
              <w:bottom w:val="single" w:sz="4" w:space="0" w:color="auto"/>
              <w:right w:val="single" w:sz="4" w:space="0" w:color="auto"/>
            </w:tcBorders>
            <w:noWrap/>
            <w:vAlign w:val="bottom"/>
            <w:hideMark/>
          </w:tcPr>
          <w:p w:rsidR="00464A59" w:rsidRPr="006462A7" w:rsidRDefault="00464A59" w:rsidP="009F23CC">
            <w:pPr>
              <w:spacing w:line="276" w:lineRule="auto"/>
            </w:pPr>
            <w:r>
              <w:rPr>
                <w:lang w:val="sr-Cyrl-CS"/>
              </w:rPr>
              <w:t>III квартал 2016</w:t>
            </w:r>
            <w:r>
              <w:t>.</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Укупно</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3390</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4615 </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xml:space="preserve">До 999 </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18</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11</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xml:space="preserve">1000‒1499 </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50</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110</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xml:space="preserve">1500‒2999 </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1334</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1884</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xml:space="preserve">3000‒4999 </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871</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1210</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xml:space="preserve">5000‒6999 </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53</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207</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xml:space="preserve">7000‒9999 </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97</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102</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xml:space="preserve">10000‒14999 </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122</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1090</w:t>
            </w:r>
          </w:p>
        </w:tc>
      </w:tr>
      <w:tr w:rsidR="00464A59" w:rsidTr="009F23CC">
        <w:trPr>
          <w:trHeight w:val="300"/>
        </w:trPr>
        <w:tc>
          <w:tcPr>
            <w:tcW w:w="4940" w:type="dxa"/>
            <w:tcBorders>
              <w:top w:val="nil"/>
              <w:left w:val="single" w:sz="4" w:space="0" w:color="auto"/>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 xml:space="preserve">Изнад 15000 </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845</w:t>
            </w:r>
          </w:p>
        </w:tc>
        <w:tc>
          <w:tcPr>
            <w:tcW w:w="1560" w:type="dxa"/>
            <w:tcBorders>
              <w:top w:val="nil"/>
              <w:left w:val="nil"/>
              <w:bottom w:val="single" w:sz="4" w:space="0" w:color="auto"/>
              <w:right w:val="single" w:sz="4" w:space="0" w:color="auto"/>
            </w:tcBorders>
            <w:noWrap/>
            <w:vAlign w:val="bottom"/>
            <w:hideMark/>
          </w:tcPr>
          <w:p w:rsidR="00464A59" w:rsidRDefault="00464A59" w:rsidP="009F23CC">
            <w:pPr>
              <w:spacing w:line="276" w:lineRule="auto"/>
              <w:rPr>
                <w:lang w:val="sr-Cyrl-CS"/>
              </w:rPr>
            </w:pPr>
            <w:r>
              <w:rPr>
                <w:lang w:val="sr-Cyrl-CS"/>
              </w:rPr>
              <w:t>1</w:t>
            </w:r>
          </w:p>
        </w:tc>
      </w:tr>
    </w:tbl>
    <w:p w:rsidR="00464A59" w:rsidRDefault="00464A59" w:rsidP="00464A59">
      <w:pPr>
        <w:ind w:firstLine="720"/>
        <w:rPr>
          <w:lang w:val="sr-Cyrl-CS"/>
        </w:rPr>
      </w:pPr>
    </w:p>
    <w:p w:rsidR="00464A59" w:rsidRDefault="00464A59" w:rsidP="00464A59">
      <w:pPr>
        <w:ind w:firstLine="720"/>
        <w:rPr>
          <w:i/>
          <w:lang/>
        </w:rPr>
      </w:pPr>
      <w:r>
        <w:rPr>
          <w:i/>
          <w:lang/>
        </w:rPr>
        <w:t>Табела 4. Број ново регистрованих возила на територији Републике Србије поредећи III квартал 2015. године и III квартал 2016. године</w:t>
      </w:r>
    </w:p>
    <w:p w:rsidR="00464A59" w:rsidRDefault="00464A59" w:rsidP="00464A59">
      <w:pPr>
        <w:ind w:firstLine="720"/>
        <w:rPr>
          <w:i/>
          <w:lang/>
        </w:rPr>
      </w:pPr>
    </w:p>
    <w:p w:rsidR="00464A59" w:rsidRPr="000B1395" w:rsidRDefault="00464A59" w:rsidP="00464A59">
      <w:pPr>
        <w:ind w:firstLine="720"/>
        <w:rPr>
          <w:i/>
          <w:lang/>
        </w:rPr>
      </w:pPr>
      <w:r>
        <w:rPr>
          <w:lang w:val="sr-Cyrl-CS"/>
        </w:rPr>
        <w:t xml:space="preserve">Имајући у виду наведено, решења дата у </w:t>
      </w:r>
      <w:r>
        <w:rPr>
          <w:lang/>
        </w:rPr>
        <w:t>Предлогу</w:t>
      </w:r>
      <w:r>
        <w:rPr>
          <w:lang w:val="sr-Cyrl-CS"/>
        </w:rPr>
        <w:t xml:space="preserve"> закона имаће позитиван утицај на све кориснике превоза на тај начин што ће услуга превоза бити сигурнија и квалитетнија.</w:t>
      </w:r>
    </w:p>
    <w:p w:rsidR="00464A59" w:rsidRDefault="00464A59" w:rsidP="00464A59">
      <w:pPr>
        <w:ind w:firstLine="360"/>
        <w:rPr>
          <w:lang/>
        </w:rPr>
      </w:pPr>
      <w:r>
        <w:rPr>
          <w:bCs/>
          <w:lang/>
        </w:rPr>
        <w:tab/>
        <w:t>П</w:t>
      </w:r>
      <w:r>
        <w:rPr>
          <w:bCs/>
          <w:lang w:val="sr-Cyrl-CS"/>
        </w:rPr>
        <w:t xml:space="preserve">ревоз </w:t>
      </w:r>
      <w:r>
        <w:rPr>
          <w:bCs/>
          <w:lang/>
        </w:rPr>
        <w:t xml:space="preserve">за сопствене потребе као и јавни превоз </w:t>
      </w:r>
      <w:r>
        <w:rPr>
          <w:bCs/>
          <w:lang w:val="sr-Cyrl-CS"/>
        </w:rPr>
        <w:t xml:space="preserve">може да се обавља искључиво теретним возилом или скупом возила регистрованим у складу са прописима којима се уређује безбедност саобраћаја на путевима. </w:t>
      </w:r>
      <w:r>
        <w:rPr>
          <w:bCs/>
          <w:lang/>
        </w:rPr>
        <w:t>Е</w:t>
      </w:r>
      <w:r>
        <w:rPr>
          <w:lang w:val="sr-Cyrl-CS"/>
        </w:rPr>
        <w:t xml:space="preserve">виденција података домаћих субјеката, </w:t>
      </w:r>
      <w:r>
        <w:rPr>
          <w:lang/>
        </w:rPr>
        <w:t>односно теретних возила</w:t>
      </w:r>
      <w:r>
        <w:rPr>
          <w:lang w:val="sr-Cyrl-CS"/>
        </w:rPr>
        <w:t xml:space="preserve"> у вези са превозом терета за сопствене потребе који се обавља у домаћем друмском саобраћају поверава се општинској, односно градској управи, односно управи града Београда. С обзиром на чињеницу да се превоз за сопствене потребе у међународном превозу терета обавља, у највећем броју случајева, на основу појединачне дозволе, коју издаје министарство надлежно за послове саобраћаја, евиденцију о теретним возилима којима се обавља ова врста превоза неопходно је да води Министарство.</w:t>
      </w:r>
      <w:r>
        <w:rPr>
          <w:lang/>
        </w:rPr>
        <w:t xml:space="preserve"> </w:t>
      </w:r>
      <w:r>
        <w:rPr>
          <w:lang w:val="sr-Cyrl-CS"/>
        </w:rPr>
        <w:t xml:space="preserve">Поред тога </w:t>
      </w:r>
      <w:r>
        <w:rPr>
          <w:lang/>
        </w:rPr>
        <w:t xml:space="preserve">неопходно је </w:t>
      </w:r>
      <w:r>
        <w:rPr>
          <w:lang w:val="sr-Cyrl-CS"/>
        </w:rPr>
        <w:t>изврш</w:t>
      </w:r>
      <w:r>
        <w:rPr>
          <w:lang/>
        </w:rPr>
        <w:t>ити</w:t>
      </w:r>
      <w:r>
        <w:rPr>
          <w:lang w:val="sr-Cyrl-CS"/>
        </w:rPr>
        <w:t xml:space="preserve"> </w:t>
      </w:r>
      <w:r>
        <w:rPr>
          <w:lang/>
        </w:rPr>
        <w:t>прецизирање евиденције теретних возила, издавањем одговарајуће потврде за свако пријављено теретно возило која омогућава да се поред превоза за сопствене потребе у међународном друмском саобраћају може обављати и превоз за сопствене потребе у домаћем друмском саобраћају.</w:t>
      </w:r>
    </w:p>
    <w:p w:rsidR="00464A59" w:rsidRDefault="00464A59" w:rsidP="00464A59">
      <w:pPr>
        <w:ind w:firstLine="360"/>
        <w:rPr>
          <w:lang/>
        </w:rPr>
      </w:pPr>
      <w:r>
        <w:rPr>
          <w:lang/>
        </w:rPr>
        <w:tab/>
        <w:t xml:space="preserve">Укупан број привредних субјеката који су евидентирани за обављање међународног превоза терета за сопствене потребе је 532, с тим што током 2016. године активно је обављало међународни превоз на основу појединачних дозвола  њих 21. Изменама и допунама Закона очекује се повећан број ових привредних субјеката имајући </w:t>
      </w:r>
      <w:r>
        <w:rPr>
          <w:lang/>
        </w:rPr>
        <w:lastRenderedPageBreak/>
        <w:t>у виду чињеницу да сви привредни субјекти, без обзира на потребу поседовања међународне дозволе морају да се региструју за сопствене потребе.</w:t>
      </w:r>
    </w:p>
    <w:p w:rsidR="00464A59" w:rsidRDefault="00464A59" w:rsidP="00F651AA">
      <w:pPr>
        <w:numPr>
          <w:ilvl w:val="0"/>
          <w:numId w:val="10"/>
        </w:numPr>
        <w:suppressAutoHyphens/>
        <w:spacing w:before="120" w:after="120" w:line="240" w:lineRule="auto"/>
        <w:ind w:left="360"/>
        <w:rPr>
          <w:lang w:val="sr-Cyrl-CS"/>
        </w:rPr>
      </w:pPr>
      <w:r>
        <w:rPr>
          <w:b/>
          <w:lang w:val="sr-Cyrl-CS"/>
        </w:rPr>
        <w:t>Какве трошкове ће примена закона створити грађанима и привреди (нарочито малим и средњим предузећима)</w:t>
      </w:r>
    </w:p>
    <w:p w:rsidR="00464A59" w:rsidRDefault="00464A59" w:rsidP="00464A59">
      <w:pPr>
        <w:rPr>
          <w:lang w:val="sr-Cyrl-CS"/>
        </w:rPr>
      </w:pPr>
      <w:r>
        <w:rPr>
          <w:lang w:val="sr-Cyrl-CS"/>
        </w:rPr>
        <w:tab/>
        <w:t xml:space="preserve">Овим </w:t>
      </w:r>
      <w:r>
        <w:rPr>
          <w:lang/>
        </w:rPr>
        <w:t xml:space="preserve"> </w:t>
      </w:r>
      <w:r>
        <w:rPr>
          <w:lang w:val="sr-Cyrl-CS"/>
        </w:rPr>
        <w:t>закон</w:t>
      </w:r>
      <w:r>
        <w:rPr>
          <w:lang/>
        </w:rPr>
        <w:t>ом</w:t>
      </w:r>
      <w:r>
        <w:rPr>
          <w:lang w:val="sr-Cyrl-CS"/>
        </w:rPr>
        <w:t xml:space="preserve"> створиће се и трошкови за привредне субјекте који врше превоз за сопствене потребе у међународном превозу јер је предвиђено издавање потврде о упису у регистар </w:t>
      </w:r>
      <w:r>
        <w:rPr>
          <w:lang/>
        </w:rPr>
        <w:t xml:space="preserve">теретних возила </w:t>
      </w:r>
      <w:r>
        <w:rPr>
          <w:lang w:val="sr-Cyrl-CS"/>
        </w:rPr>
        <w:t xml:space="preserve">привредних друштава, других правних лица и предузетника који врше превоз међународни превоз за сопствене потребе за који ће бити прописана републичка административна такса. </w:t>
      </w:r>
      <w:r>
        <w:rPr>
          <w:lang/>
        </w:rPr>
        <w:t xml:space="preserve">Међутим, решење у Предлогу закона да је са потврдом о евиденцији </w:t>
      </w:r>
      <w:r w:rsidRPr="00EC5DFD">
        <w:rPr>
          <w:lang w:val="sr-Cyrl-CS"/>
        </w:rPr>
        <w:t xml:space="preserve">домаћег привредног друштва, другог правног лица, предузетника, односно пољопривредника </w:t>
      </w:r>
      <w:r>
        <w:rPr>
          <w:lang/>
        </w:rPr>
        <w:t>за обављање превоза за сопствене потребе у међународном друмском саобраћају могуће обављати и превоз за сопствене потребе у домаћем друмском саобраћају, смањује трошкове овим субјектима с обзиром да је у питању само једна евиденција која захтева уплату одговарајуће административне таксе.</w:t>
      </w:r>
    </w:p>
    <w:p w:rsidR="00464A59" w:rsidRPr="000B1395" w:rsidRDefault="00464A59" w:rsidP="00464A59">
      <w:pPr>
        <w:ind w:firstLine="720"/>
        <w:rPr>
          <w:lang/>
        </w:rPr>
      </w:pPr>
      <w:r>
        <w:rPr>
          <w:lang w:val="sr-Cyrl-CS"/>
        </w:rPr>
        <w:t xml:space="preserve">Потребно је имати у виду и чињеницу да је </w:t>
      </w:r>
      <w:r>
        <w:rPr>
          <w:lang/>
        </w:rPr>
        <w:t xml:space="preserve">предвиђено да </w:t>
      </w:r>
      <w:r>
        <w:rPr>
          <w:lang w:val="sr-Cyrl-CS"/>
        </w:rPr>
        <w:t>привредн</w:t>
      </w:r>
      <w:r>
        <w:rPr>
          <w:lang/>
        </w:rPr>
        <w:t>а</w:t>
      </w:r>
      <w:r>
        <w:rPr>
          <w:lang w:val="sr-Cyrl-CS"/>
        </w:rPr>
        <w:t xml:space="preserve"> друштва, друг</w:t>
      </w:r>
      <w:r>
        <w:rPr>
          <w:lang/>
        </w:rPr>
        <w:t>а</w:t>
      </w:r>
      <w:r>
        <w:rPr>
          <w:lang w:val="sr-Cyrl-CS"/>
        </w:rPr>
        <w:t xml:space="preserve"> правн</w:t>
      </w:r>
      <w:r>
        <w:rPr>
          <w:lang/>
        </w:rPr>
        <w:t>а</w:t>
      </w:r>
      <w:r>
        <w:rPr>
          <w:lang w:val="sr-Cyrl-CS"/>
        </w:rPr>
        <w:t xml:space="preserve"> лица и предузетни</w:t>
      </w:r>
      <w:r>
        <w:rPr>
          <w:lang/>
        </w:rPr>
        <w:t xml:space="preserve">ци који обављају превоз за сопствене потребе до  краја </w:t>
      </w:r>
      <w:r>
        <w:rPr>
          <w:lang/>
        </w:rPr>
        <w:t>III</w:t>
      </w:r>
      <w:r>
        <w:rPr>
          <w:lang/>
        </w:rPr>
        <w:t xml:space="preserve"> квартала 2018. године имају рок да прилагоде своје пословање одредбама закона</w:t>
      </w:r>
      <w:r>
        <w:rPr>
          <w:lang w:val="sr-Cyrl-CS"/>
        </w:rPr>
        <w:t>, тако да ће ови трошкови превозника бити одложени за тај период.</w:t>
      </w:r>
    </w:p>
    <w:p w:rsidR="00464A59" w:rsidRDefault="00464A59" w:rsidP="00464A59">
      <w:pPr>
        <w:rPr>
          <w:b/>
          <w:lang w:val="sr-Cyrl-CS"/>
        </w:rPr>
      </w:pPr>
      <w:r>
        <w:rPr>
          <w:lang w:val="ru-RU"/>
        </w:rPr>
        <w:tab/>
        <w:t xml:space="preserve">Корисницима превоза  примена закона неће створити трошкове. </w:t>
      </w:r>
    </w:p>
    <w:p w:rsidR="00464A59" w:rsidRDefault="00464A59" w:rsidP="00F651AA">
      <w:pPr>
        <w:numPr>
          <w:ilvl w:val="0"/>
          <w:numId w:val="10"/>
        </w:numPr>
        <w:suppressAutoHyphens/>
        <w:spacing w:before="120" w:after="120" w:line="240" w:lineRule="auto"/>
        <w:ind w:left="360"/>
        <w:rPr>
          <w:lang/>
        </w:rPr>
      </w:pPr>
      <w:r>
        <w:rPr>
          <w:b/>
          <w:lang w:val="sr-Cyrl-CS"/>
        </w:rPr>
        <w:t>Да ли су позитивне последице доношења закона такве да оправдавају трошкове које ће он створити?</w:t>
      </w:r>
    </w:p>
    <w:p w:rsidR="00464A59" w:rsidRDefault="00464A59" w:rsidP="00464A59">
      <w:pPr>
        <w:ind w:firstLine="720"/>
        <w:rPr>
          <w:lang w:val="sr-Cyrl-CS"/>
        </w:rPr>
      </w:pPr>
      <w:r>
        <w:rPr>
          <w:lang w:val="sr-Cyrl-CS"/>
        </w:rPr>
        <w:t>Предвиђени трошкови за привредне субјекте су занемарљиви у односу на бенефите које ће проузроковати смањење утицаја сиве економије на легално пословање домаћих превозника и присуства нелегалне конкуренције на тржишту транспортних услуга.</w:t>
      </w:r>
    </w:p>
    <w:p w:rsidR="00464A59" w:rsidRDefault="00464A59" w:rsidP="00464A59">
      <w:pPr>
        <w:ind w:firstLine="720"/>
        <w:rPr>
          <w:b/>
          <w:lang w:val="sr-Cyrl-CS"/>
        </w:rPr>
      </w:pPr>
      <w:r>
        <w:rPr>
          <w:lang w:val="sr-Cyrl-CS"/>
        </w:rPr>
        <w:t xml:space="preserve">Предлогом </w:t>
      </w:r>
      <w:r w:rsidRPr="00EC5DFD">
        <w:rPr>
          <w:lang w:val="sr-Cyrl-CS"/>
        </w:rPr>
        <w:t xml:space="preserve">закона предвиђена је обавеза евидентирања домаћег привредног друштва, другог правног лица, предузетника, односно пољопривредника које обавља превоз терета за сопствене потребе у </w:t>
      </w:r>
      <w:r>
        <w:rPr>
          <w:lang w:val="sr-Cyrl-CS"/>
        </w:rPr>
        <w:t xml:space="preserve">евиденцију </w:t>
      </w:r>
      <w:r w:rsidRPr="00EC5DFD">
        <w:rPr>
          <w:lang w:val="sr-Cyrl-CS"/>
        </w:rPr>
        <w:t xml:space="preserve">који води општинска, односно </w:t>
      </w:r>
      <w:r>
        <w:rPr>
          <w:lang w:val="sr-Cyrl-CS"/>
        </w:rPr>
        <w:t>градска управа, односно управа г</w:t>
      </w:r>
      <w:r w:rsidRPr="00EC5DFD">
        <w:rPr>
          <w:lang w:val="sr-Cyrl-CS"/>
        </w:rPr>
        <w:t>рада Београда. Овим решењем се субјекти који врше превоз за сопствене потребе спречавају да под видом превоза за сопствене потребе обављају јавни превоз и сузбија се „сива економија</w:t>
      </w:r>
      <w:r>
        <w:rPr>
          <w:lang w:val="sr-Cyrl-CS"/>
        </w:rPr>
        <w:t>”</w:t>
      </w:r>
      <w:r w:rsidRPr="00EC5DFD">
        <w:rPr>
          <w:lang w:val="sr-Cyrl-CS"/>
        </w:rPr>
        <w:t xml:space="preserve"> у обављању јавног превоза терета и нелојална конкуренција на тржишту међународног превоза. Овим решењима додат је услов да превоз нема комерцијалн</w:t>
      </w:r>
      <w:r>
        <w:rPr>
          <w:lang w:val="sr-Cyrl-CS"/>
        </w:rPr>
        <w:t>и</w:t>
      </w:r>
      <w:r w:rsidRPr="00EC5DFD">
        <w:rPr>
          <w:lang w:val="sr-Cyrl-CS"/>
        </w:rPr>
        <w:t xml:space="preserve"> ка</w:t>
      </w:r>
      <w:r>
        <w:rPr>
          <w:lang w:val="sr-Cyrl-CS"/>
        </w:rPr>
        <w:t>рактер</w:t>
      </w:r>
      <w:r w:rsidRPr="00EC5DFD">
        <w:rPr>
          <w:lang w:val="sr-Cyrl-CS"/>
        </w:rPr>
        <w:t>, уводи се потврда о евиденцији и предвиђа да Министарство врши евиденцију теретних возила домаћег привредног друштва, другог правног лица, предузетника, односно пољопривредника који обавља међународни превоз терета превоз за сопствене потребе</w:t>
      </w:r>
    </w:p>
    <w:p w:rsidR="00464A59" w:rsidRDefault="00464A59" w:rsidP="00F651AA">
      <w:pPr>
        <w:numPr>
          <w:ilvl w:val="0"/>
          <w:numId w:val="10"/>
        </w:numPr>
        <w:suppressAutoHyphens/>
        <w:spacing w:before="120" w:after="120" w:line="240" w:lineRule="auto"/>
        <w:ind w:left="360"/>
        <w:rPr>
          <w:lang w:val="sr-Cyrl-CS"/>
        </w:rPr>
      </w:pPr>
      <w:r>
        <w:rPr>
          <w:b/>
          <w:lang w:val="sr-Cyrl-CS"/>
        </w:rPr>
        <w:t xml:space="preserve"> Да ли закон подржава стварање нових привредних субјеката на тржишту и тржишну конкуренцију</w:t>
      </w:r>
    </w:p>
    <w:p w:rsidR="00464A59" w:rsidRDefault="00464A59" w:rsidP="00464A59">
      <w:pPr>
        <w:ind w:firstLine="720"/>
        <w:rPr>
          <w:lang w:val="sr-Cyrl-CS"/>
        </w:rPr>
      </w:pPr>
      <w:r>
        <w:rPr>
          <w:lang w:val="sr-Cyrl-CS"/>
        </w:rPr>
        <w:t>Уређење саобраћајног тржишта применом решења из овог</w:t>
      </w:r>
      <w:r>
        <w:rPr>
          <w:lang/>
        </w:rPr>
        <w:t xml:space="preserve"> </w:t>
      </w:r>
      <w:r>
        <w:rPr>
          <w:lang w:val="sr-Cyrl-CS"/>
        </w:rPr>
        <w:t xml:space="preserve">закона подстиче привредне субјекте да легално послују на саобраћајном тржишту домаћег и међународног друмског превоза </w:t>
      </w:r>
      <w:r>
        <w:rPr>
          <w:lang/>
        </w:rPr>
        <w:t>терета</w:t>
      </w:r>
      <w:r>
        <w:rPr>
          <w:lang w:val="sr-Cyrl-CS"/>
        </w:rPr>
        <w:t xml:space="preserve">, као и тржишну конкуренцију између превозника у </w:t>
      </w:r>
      <w:r>
        <w:rPr>
          <w:lang/>
        </w:rPr>
        <w:t>овој</w:t>
      </w:r>
      <w:r>
        <w:rPr>
          <w:lang w:val="sr-Cyrl-CS"/>
        </w:rPr>
        <w:t xml:space="preserve"> грани саобраћаја. </w:t>
      </w:r>
    </w:p>
    <w:p w:rsidR="00464A59" w:rsidRDefault="00464A59" w:rsidP="00464A59">
      <w:pPr>
        <w:ind w:firstLine="720"/>
        <w:rPr>
          <w:lang w:val="sr-Cyrl-CS"/>
        </w:rPr>
      </w:pPr>
      <w:r>
        <w:rPr>
          <w:lang/>
        </w:rPr>
        <w:lastRenderedPageBreak/>
        <w:t xml:space="preserve">Предлог </w:t>
      </w:r>
      <w:r>
        <w:rPr>
          <w:lang w:val="sr-Cyrl-CS"/>
        </w:rPr>
        <w:t>закон</w:t>
      </w:r>
      <w:r>
        <w:rPr>
          <w:lang/>
        </w:rPr>
        <w:t xml:space="preserve">а не односи се на превоз терета у друмском саобраћају теретним возилима до 1500 </w:t>
      </w:r>
      <w:r>
        <w:t>kg</w:t>
      </w:r>
      <w:r>
        <w:rPr>
          <w:lang/>
        </w:rPr>
        <w:t xml:space="preserve">, док се теретним возилима до 3500 </w:t>
      </w:r>
      <w:r>
        <w:t>kg</w:t>
      </w:r>
      <w:r>
        <w:rPr>
          <w:lang/>
        </w:rPr>
        <w:t xml:space="preserve"> дозвољава обављање превоза терета без лиценце.</w:t>
      </w:r>
      <w:r>
        <w:rPr>
          <w:lang w:val="sr-Cyrl-CS"/>
        </w:rPr>
        <w:t xml:space="preserve"> </w:t>
      </w:r>
    </w:p>
    <w:p w:rsidR="00464A59" w:rsidRDefault="00464A59" w:rsidP="00464A59">
      <w:pPr>
        <w:ind w:firstLine="720"/>
        <w:rPr>
          <w:lang/>
        </w:rPr>
      </w:pPr>
      <w:r>
        <w:rPr>
          <w:lang/>
        </w:rPr>
        <w:t>Важећим Законом предвиђено је да привредни субјекти који обављају обуку кандидата за возаче морају поседовати лиценцу за превоз, односно извод лиценце за превоз. Нова законска решења у погледу управљања теретим возилом приликом практичне обуке за возача коју обављају школе за возаче, којим је предвиђено да се тај превоз третира као превоз за сопствене потребе додатно поспешују развој ове делатности имајући у виду чињеницу да се приликом обуке кандидата суштински не обавља превоз терета у друмском саобраћају, већ је кретање теретног или скупа возила везано за обуку.</w:t>
      </w:r>
    </w:p>
    <w:p w:rsidR="00464A59" w:rsidRDefault="00464A59" w:rsidP="00464A59">
      <w:pPr>
        <w:ind w:firstLine="720"/>
        <w:rPr>
          <w:b/>
          <w:lang w:val="sr-Cyrl-CS"/>
        </w:rPr>
      </w:pPr>
    </w:p>
    <w:p w:rsidR="00464A59" w:rsidRDefault="00464A59" w:rsidP="00464A59">
      <w:pPr>
        <w:rPr>
          <w:b/>
          <w:lang w:val="sr-Cyrl-CS"/>
        </w:rPr>
      </w:pPr>
      <w:r>
        <w:rPr>
          <w:b/>
          <w:lang w:val="sr-Cyrl-CS"/>
        </w:rPr>
        <w:t>8) Да ли су заинтересоване стране имале прилику да се изјасне о закону</w:t>
      </w:r>
    </w:p>
    <w:p w:rsidR="00464A59" w:rsidRDefault="00464A59" w:rsidP="00464A59">
      <w:pPr>
        <w:spacing w:before="120"/>
        <w:ind w:firstLine="720"/>
        <w:rPr>
          <w:lang/>
        </w:rPr>
      </w:pPr>
      <w:r>
        <w:rPr>
          <w:lang w:val="sr-Cyrl-CS"/>
        </w:rPr>
        <w:t xml:space="preserve">У поступку припреме овог текста закона </w:t>
      </w:r>
      <w:r>
        <w:rPr>
          <w:lang/>
        </w:rPr>
        <w:t>није спровођена јавна расправа с обзиром да се решењима закона суштински не мењају одредбе важећег Закона.</w:t>
      </w:r>
    </w:p>
    <w:p w:rsidR="00464A59" w:rsidRDefault="00464A59" w:rsidP="00464A59">
      <w:pPr>
        <w:spacing w:before="120"/>
        <w:ind w:firstLine="720"/>
        <w:rPr>
          <w:lang w:val="ru-RU"/>
        </w:rPr>
      </w:pPr>
      <w:r>
        <w:rPr>
          <w:lang/>
        </w:rPr>
        <w:t>На иницијативу групе заинтересованих субјеката регистрованих за обављање комуналних делатности, организован је састанак на коме су размотрене одредбе закона које  уређују  обавезу поседовања лиценце за превоз терета и случајеве ослобађања од лиценце. Заједнички закључак састанка је био да се одредбе Закона измене тако да све субјекте који обављају комуналну делатност третирају  на идентичан начин.</w:t>
      </w:r>
      <w:r w:rsidRPr="00F6013C">
        <w:rPr>
          <w:lang w:val="ru-RU"/>
        </w:rPr>
        <w:t xml:space="preserve"> </w:t>
      </w:r>
    </w:p>
    <w:p w:rsidR="00464A59" w:rsidRDefault="00464A59" w:rsidP="00464A59">
      <w:pPr>
        <w:spacing w:before="120"/>
        <w:ind w:firstLine="720"/>
        <w:rPr>
          <w:lang w:val="ru-RU"/>
        </w:rPr>
      </w:pPr>
      <w:r>
        <w:rPr>
          <w:lang w:val="ru-RU"/>
        </w:rPr>
        <w:t>Такође, у измене су узете одредбе Закона у погледу којих је било највише питања странака, захтева за мишљење о примени прописа, иницијатива за одржавање састанака. Један од оваквих састанака је био са представницима Меркатора, Србија  на коме су размотрене одредбе у вези са евиденцијом превоза за сопствене потребе  у случају када  постоје огранци привредног субјекта регистровани у различитим локалним самоуправама.</w:t>
      </w:r>
    </w:p>
    <w:p w:rsidR="00464A59" w:rsidRPr="008F7F58" w:rsidRDefault="00464A59" w:rsidP="00464A59">
      <w:pPr>
        <w:ind w:firstLine="720"/>
      </w:pPr>
      <w:r>
        <w:rPr>
          <w:lang w:val="ru-RU"/>
        </w:rPr>
        <w:t xml:space="preserve">За усклађивање Закона са одредбама Закона о инспекцијском надзору коришћени су предлози добијени од </w:t>
      </w:r>
      <w:r w:rsidRPr="00173FD1">
        <w:rPr>
          <w:lang/>
        </w:rPr>
        <w:t>консултан</w:t>
      </w:r>
      <w:r>
        <w:rPr>
          <w:lang/>
        </w:rPr>
        <w:t>ата</w:t>
      </w:r>
      <w:r w:rsidRPr="00173FD1">
        <w:rPr>
          <w:lang/>
        </w:rPr>
        <w:t xml:space="preserve"> </w:t>
      </w:r>
      <w:r>
        <w:rPr>
          <w:lang/>
        </w:rPr>
        <w:t>„</w:t>
      </w:r>
      <w:r w:rsidRPr="00173FD1">
        <w:rPr>
          <w:lang/>
        </w:rPr>
        <w:t>УСАИД Пројекта за боље услове пословања (БЕП)</w:t>
      </w:r>
      <w:r>
        <w:rPr>
          <w:lang/>
        </w:rPr>
        <w:t>ˮ</w:t>
      </w:r>
      <w:r w:rsidRPr="00173FD1">
        <w:rPr>
          <w:lang/>
        </w:rPr>
        <w:t xml:space="preserve"> и Балканског центра за регулаторну реформу, као уговарача УСАИД БЕП-а</w:t>
      </w:r>
      <w:r>
        <w:rPr>
          <w:lang/>
        </w:rPr>
        <w:t>.</w:t>
      </w:r>
    </w:p>
    <w:p w:rsidR="00464A59" w:rsidRDefault="00464A59" w:rsidP="00464A59">
      <w:pPr>
        <w:tabs>
          <w:tab w:val="left" w:pos="1080"/>
        </w:tabs>
        <w:spacing w:before="120" w:after="120"/>
        <w:rPr>
          <w:b/>
          <w:lang w:val="sr-Cyrl-CS"/>
        </w:rPr>
      </w:pPr>
      <w:r>
        <w:rPr>
          <w:b/>
          <w:lang w:val="sr-Cyrl-CS"/>
        </w:rPr>
        <w:t>9) Које ће се мере током примене закона предузети да би се остварило оно што се доношењем закона намерава</w:t>
      </w:r>
    </w:p>
    <w:p w:rsidR="00464A59" w:rsidRDefault="00464A59" w:rsidP="00464A59">
      <w:pPr>
        <w:rPr>
          <w:lang w:val="sr-Cyrl-CS"/>
        </w:rPr>
      </w:pPr>
      <w:r>
        <w:rPr>
          <w:lang w:val="sr-Cyrl-CS"/>
        </w:rPr>
        <w:tab/>
      </w:r>
      <w:r>
        <w:rPr>
          <w:lang/>
        </w:rPr>
        <w:t xml:space="preserve">За примену овог закона </w:t>
      </w:r>
      <w:r>
        <w:rPr>
          <w:lang w:val="sr-Cyrl-CS"/>
        </w:rPr>
        <w:t xml:space="preserve">донеће се прописи за његово спровођење </w:t>
      </w:r>
    </w:p>
    <w:p w:rsidR="00464A59" w:rsidRDefault="00464A59" w:rsidP="00464A59">
      <w:pPr>
        <w:ind w:firstLine="720"/>
        <w:rPr>
          <w:lang w:val="sr-Cyrl-CS"/>
        </w:rPr>
      </w:pPr>
      <w:r>
        <w:rPr>
          <w:lang w:val="sr-Cyrl-CS"/>
        </w:rPr>
        <w:t xml:space="preserve">Министар надлежан за послове саобраћаја прописаће садржај и начин вођења евиденције домаћег привредног друштва, другог правног лица, предузетника, односно пољопривредника које обавља превоз терета за сопствене потребе до краја </w:t>
      </w:r>
      <w:r>
        <w:t xml:space="preserve">III </w:t>
      </w:r>
      <w:r>
        <w:rPr>
          <w:lang w:val="sr-Cyrl-CS"/>
        </w:rPr>
        <w:t>квартала 2018. године.</w:t>
      </w:r>
    </w:p>
    <w:p w:rsidR="00464A59" w:rsidRPr="008C2F32" w:rsidRDefault="00464A59" w:rsidP="00464A59">
      <w:pPr>
        <w:rPr>
          <w:lang/>
        </w:rPr>
      </w:pPr>
      <w:r>
        <w:rPr>
          <w:lang w:val="sr-Cyrl-CS"/>
        </w:rPr>
        <w:tab/>
        <w:t xml:space="preserve">Интензивираће се инспекцијски надзор над применом одредаба Закона који врши  републички инспектор за друмски саобраћај, овлашћено лице општинске, односно градске управе односно управе града Београда и овлашћено лице аутономне покрајине, као и успоставити ефикасна сарадња са другим надлежним државним органима, </w:t>
      </w:r>
      <w:r>
        <w:rPr>
          <w:lang/>
        </w:rPr>
        <w:t>нарочито Трезором Народне банке</w:t>
      </w:r>
      <w:r>
        <w:t xml:space="preserve"> </w:t>
      </w:r>
      <w:r>
        <w:rPr>
          <w:lang/>
        </w:rPr>
        <w:t xml:space="preserve">Србије, Министарством унутрашњих послова, Министарством финансија-Управа царине, Министарством државне управе и локалне самоуправе и Канцеларијом за информационе технологије и електронску управу коришћењем најефикаснијег вида размене електронских информација у складу са најбољим искуствима </w:t>
      </w:r>
      <w:r>
        <w:rPr>
          <w:lang/>
        </w:rPr>
        <w:lastRenderedPageBreak/>
        <w:t>ових органа у примени Закона о општем управном поступку у делу размене података из службених евиденција државних органа.</w:t>
      </w:r>
    </w:p>
    <w:p w:rsidR="00464A59" w:rsidRDefault="00464A59" w:rsidP="00464A59"/>
    <w:p w:rsidR="00464A59" w:rsidRDefault="00464A59" w:rsidP="00464A59">
      <w:pPr>
        <w:rPr>
          <w:lang/>
        </w:rPr>
      </w:pP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Default="00464A59" w:rsidP="00464A59">
      <w:pPr>
        <w:rPr>
          <w:lang/>
        </w:rPr>
      </w:pPr>
    </w:p>
    <w:p w:rsidR="00464A59" w:rsidRPr="00EB5B7B" w:rsidRDefault="00464A59" w:rsidP="00464A59"/>
    <w:p w:rsidR="00464A59" w:rsidRPr="00C9419C" w:rsidRDefault="00464A59" w:rsidP="00464A59">
      <w:pPr>
        <w:rPr>
          <w:lang/>
        </w:rPr>
      </w:pPr>
    </w:p>
    <w:p w:rsidR="00464A59" w:rsidRDefault="00464A59" w:rsidP="00464A59">
      <w:pPr>
        <w:jc w:val="center"/>
        <w:rPr>
          <w:b/>
          <w:lang w:val="sr-Cyrl-CS"/>
        </w:rPr>
      </w:pPr>
      <w:r>
        <w:rPr>
          <w:b/>
          <w:lang w:val="sr-Cyrl-CS"/>
        </w:rPr>
        <w:t>VI</w:t>
      </w:r>
      <w:r>
        <w:rPr>
          <w:b/>
        </w:rPr>
        <w:t xml:space="preserve">I. </w:t>
      </w:r>
      <w:r w:rsidRPr="00EC5DFD">
        <w:rPr>
          <w:b/>
          <w:lang/>
        </w:rPr>
        <w:t xml:space="preserve"> </w:t>
      </w:r>
      <w:r>
        <w:rPr>
          <w:b/>
          <w:lang w:val="sr-Cyrl-CS"/>
        </w:rPr>
        <w:t>ПРЕГЛЕД ОДРЕДАБА ЗАКОНА КОЈЕ СЕ МЕЊАЈУ, ОДНОСНО ДОПУЊУЈУ</w:t>
      </w:r>
    </w:p>
    <w:p w:rsidR="00464A59" w:rsidRDefault="00464A59" w:rsidP="00464A59">
      <w:pPr>
        <w:rPr>
          <w:b/>
          <w:lang/>
        </w:rPr>
      </w:pPr>
    </w:p>
    <w:p w:rsidR="00464A59" w:rsidRPr="00D57CC4" w:rsidRDefault="00464A59" w:rsidP="00464A59">
      <w:pPr>
        <w:rPr>
          <w:lang w:val="sr-Cyrl-CS"/>
        </w:rPr>
      </w:pPr>
    </w:p>
    <w:p w:rsidR="00464A59" w:rsidRPr="00D57CC4" w:rsidRDefault="00464A59" w:rsidP="00464A59">
      <w:pPr>
        <w:pStyle w:val="ListParagraph1"/>
        <w:spacing w:after="0"/>
        <w:rPr>
          <w:lang w:val="sr-Cyrl-CS"/>
        </w:rPr>
      </w:pPr>
      <w:r w:rsidRPr="00D57CC4">
        <w:rPr>
          <w:lang w:val="sr-Cyrl-CS"/>
        </w:rPr>
        <w:t>Члан 1.</w:t>
      </w:r>
    </w:p>
    <w:p w:rsidR="00464A59" w:rsidRPr="00D57CC4" w:rsidRDefault="00464A59" w:rsidP="00464A59">
      <w:pPr>
        <w:rPr>
          <w:lang w:val="sr-Cyrl-CS"/>
        </w:rPr>
      </w:pPr>
      <w:r>
        <w:rPr>
          <w:lang w:val="sr-Cyrl-CS"/>
        </w:rPr>
        <w:tab/>
      </w:r>
      <w:r w:rsidRPr="00D57CC4">
        <w:rPr>
          <w:lang w:val="sr-Cyrl-CS"/>
        </w:rPr>
        <w:t>Овим законом уређују се услови и начин обављања јавног превоза терета и превоза терета за сопствене потребе у домаћем друмском саобраћају, односно јавног превоза терета и превоза терета за сопствене потребе у међународном друмском саобраћају и инспекцијски надзор.</w:t>
      </w:r>
    </w:p>
    <w:p w:rsidR="00464A59" w:rsidRPr="00D57CC4" w:rsidRDefault="00464A59" w:rsidP="00464A59">
      <w:pPr>
        <w:rPr>
          <w:lang w:val="sr-Cyrl-CS"/>
        </w:rPr>
      </w:pPr>
      <w:r>
        <w:rPr>
          <w:lang w:val="sr-Cyrl-CS"/>
        </w:rPr>
        <w:tab/>
      </w:r>
      <w:r w:rsidRPr="00D57CC4">
        <w:rPr>
          <w:lang w:val="sr-Cyrl-CS"/>
        </w:rPr>
        <w:t>Превоз терета у друмском саобраћају обавља се у складу са овим законом и подзаконским актима донетим на основу овог закона, као и потврђеним међународним уговорима.</w:t>
      </w:r>
    </w:p>
    <w:p w:rsidR="00464A59" w:rsidRPr="00D57CC4" w:rsidRDefault="00464A59" w:rsidP="00464A59">
      <w:pPr>
        <w:rPr>
          <w:lang w:val="sr-Cyrl-CS"/>
        </w:rPr>
      </w:pPr>
      <w:r>
        <w:rPr>
          <w:lang w:val="sr-Cyrl-CS"/>
        </w:rPr>
        <w:tab/>
      </w:r>
      <w:r w:rsidRPr="00D57CC4">
        <w:rPr>
          <w:lang w:val="sr-Cyrl-CS"/>
        </w:rPr>
        <w:t>Одредбе овог закона не односе се на:</w:t>
      </w:r>
    </w:p>
    <w:p w:rsidR="00464A59" w:rsidRPr="00D57CC4" w:rsidRDefault="00464A59" w:rsidP="00464A59">
      <w:pPr>
        <w:numPr>
          <w:ilvl w:val="0"/>
          <w:numId w:val="1"/>
        </w:numPr>
        <w:tabs>
          <w:tab w:val="clear" w:pos="1744"/>
          <w:tab w:val="num" w:pos="1080"/>
        </w:tabs>
        <w:ind w:left="0" w:firstLine="709"/>
        <w:rPr>
          <w:lang w:val="sr-Cyrl-CS"/>
        </w:rPr>
      </w:pPr>
      <w:r w:rsidRPr="00D57CC4">
        <w:rPr>
          <w:lang w:val="sr-Cyrl-CS"/>
        </w:rPr>
        <w:t>превоз терета који се обавља возилима Војске Србије и министарства надлежног за унутрашње послове;</w:t>
      </w:r>
    </w:p>
    <w:p w:rsidR="00464A59" w:rsidRPr="005E1223" w:rsidRDefault="00464A59" w:rsidP="00464A59">
      <w:pPr>
        <w:numPr>
          <w:ilvl w:val="0"/>
          <w:numId w:val="1"/>
        </w:numPr>
        <w:tabs>
          <w:tab w:val="clear" w:pos="1744"/>
          <w:tab w:val="num" w:pos="1080"/>
        </w:tabs>
        <w:ind w:left="0" w:firstLine="709"/>
        <w:rPr>
          <w:lang w:val="sr-Cyrl-CS"/>
        </w:rPr>
      </w:pPr>
      <w:r w:rsidRPr="00D57CC4">
        <w:rPr>
          <w:lang w:val="sr-Cyrl-CS"/>
        </w:rPr>
        <w:t xml:space="preserve">превоз терета који </w:t>
      </w:r>
      <w:r w:rsidRPr="004C79B3">
        <w:rPr>
          <w:lang/>
        </w:rPr>
        <w:t xml:space="preserve">СЕ </w:t>
      </w:r>
      <w:r w:rsidRPr="004C79B3">
        <w:rPr>
          <w:lang w:val="sr-Cyrl-CS"/>
        </w:rPr>
        <w:t xml:space="preserve">обавља </w:t>
      </w:r>
      <w:r w:rsidRPr="004C79B3">
        <w:rPr>
          <w:strike/>
          <w:lang w:val="sr-Cyrl-CS"/>
        </w:rPr>
        <w:t>физичко лице</w:t>
      </w:r>
      <w:r w:rsidRPr="004C79B3">
        <w:rPr>
          <w:lang w:val="sr-Cyrl-CS"/>
        </w:rPr>
        <w:t xml:space="preserve"> </w:t>
      </w:r>
      <w:r w:rsidRPr="004C79B3">
        <w:rPr>
          <w:strike/>
          <w:lang w:val="sr-Cyrl-CS"/>
        </w:rPr>
        <w:t>ради задовољења личних потреба</w:t>
      </w:r>
      <w:r w:rsidRPr="004C79B3">
        <w:rPr>
          <w:lang w:val="sr-Cyrl-CS"/>
        </w:rPr>
        <w:t>,</w:t>
      </w:r>
      <w:r w:rsidRPr="00D57CC4">
        <w:rPr>
          <w:lang w:val="sr-Cyrl-CS"/>
        </w:rPr>
        <w:t xml:space="preserve"> теретним возилом или скупом возила </w:t>
      </w:r>
      <w:r>
        <w:rPr>
          <w:lang w:val="sr-Cyrl-CS"/>
        </w:rPr>
        <w:t xml:space="preserve">КОЈЕ ЧИНИ ТЕРЕТНО ВОЗИЛО И ПРИКЉУЧНО ВОЗИЛО, </w:t>
      </w:r>
      <w:r w:rsidRPr="00D57CC4">
        <w:rPr>
          <w:lang w:val="sr-Cyrl-CS"/>
        </w:rPr>
        <w:t>чија највећа дозвољена маса не прелази 1.500 kg.</w:t>
      </w:r>
    </w:p>
    <w:p w:rsidR="00464A59" w:rsidRDefault="00464A59" w:rsidP="00464A59">
      <w:pPr>
        <w:rPr>
          <w:lang w:val="sr-Cyrl-CS"/>
        </w:rPr>
      </w:pPr>
    </w:p>
    <w:p w:rsidR="00464A59" w:rsidRPr="00D57CC4" w:rsidRDefault="00464A59" w:rsidP="00464A59">
      <w:pPr>
        <w:rPr>
          <w:lang w:val="sr-Cyrl-CS"/>
        </w:rPr>
      </w:pPr>
    </w:p>
    <w:p w:rsidR="00464A59" w:rsidRPr="004C79B3" w:rsidRDefault="00464A59" w:rsidP="00464A59">
      <w:pPr>
        <w:jc w:val="center"/>
        <w:rPr>
          <w:lang w:val="sr-Cyrl-CS"/>
        </w:rPr>
      </w:pPr>
      <w:r w:rsidRPr="004C79B3">
        <w:rPr>
          <w:lang w:val="sr-Cyrl-CS"/>
        </w:rPr>
        <w:t>Превоз терета</w:t>
      </w:r>
    </w:p>
    <w:p w:rsidR="00464A59" w:rsidRPr="00E61738" w:rsidRDefault="00464A59" w:rsidP="00464A59">
      <w:pPr>
        <w:jc w:val="center"/>
        <w:rPr>
          <w:highlight w:val="yellow"/>
          <w:lang w:val="sr-Cyrl-CS"/>
        </w:rPr>
      </w:pPr>
    </w:p>
    <w:p w:rsidR="00464A59" w:rsidRPr="00C03A4F" w:rsidRDefault="00464A59" w:rsidP="00464A59">
      <w:pPr>
        <w:pStyle w:val="ListParagraph1"/>
        <w:spacing w:after="0"/>
        <w:rPr>
          <w:strike/>
          <w:lang w:val="sr-Cyrl-CS"/>
        </w:rPr>
      </w:pPr>
      <w:r w:rsidRPr="00C03A4F">
        <w:rPr>
          <w:strike/>
          <w:lang w:val="sr-Cyrl-CS"/>
        </w:rPr>
        <w:t>Члан 3.</w:t>
      </w:r>
    </w:p>
    <w:p w:rsidR="00464A59" w:rsidRPr="00671FC9" w:rsidRDefault="00464A59" w:rsidP="00464A59">
      <w:pPr>
        <w:rPr>
          <w:strike/>
          <w:lang w:val="sr-Cyrl-CS"/>
        </w:rPr>
      </w:pPr>
      <w:r w:rsidRPr="00671FC9">
        <w:rPr>
          <w:lang w:val="sr-Cyrl-CS"/>
        </w:rPr>
        <w:tab/>
      </w:r>
      <w:r w:rsidRPr="00671FC9">
        <w:rPr>
          <w:strike/>
          <w:lang w:val="sr-Cyrl-CS"/>
        </w:rPr>
        <w:t>Превоз терета у друмском саобраћају може бити јавни превоз терета или превоз терета за сопствене потребе.</w:t>
      </w:r>
    </w:p>
    <w:p w:rsidR="00464A59" w:rsidRPr="00671FC9" w:rsidRDefault="00464A59" w:rsidP="00464A59">
      <w:pPr>
        <w:ind w:firstLine="708"/>
        <w:rPr>
          <w:strike/>
          <w:lang w:val="sr-Cyrl-CS"/>
        </w:rPr>
      </w:pPr>
      <w:r w:rsidRPr="00671FC9">
        <w:rPr>
          <w:strike/>
          <w:lang w:val="sr-Cyrl-CS"/>
        </w:rPr>
        <w:t>При обављању јавног превоза терета</w:t>
      </w:r>
      <w:r w:rsidRPr="00671FC9">
        <w:rPr>
          <w:strike/>
          <w:lang w:val="ru-RU"/>
        </w:rPr>
        <w:t>,</w:t>
      </w:r>
      <w:r w:rsidRPr="00671FC9">
        <w:rPr>
          <w:strike/>
          <w:lang w:val="sr-Cyrl-CS"/>
        </w:rPr>
        <w:t xml:space="preserve"> релација, цена превоза и други услови превоза одређују се уговором закљученим између превозника и корисника превоза.</w:t>
      </w:r>
    </w:p>
    <w:p w:rsidR="00464A59" w:rsidRPr="00C03A4F" w:rsidRDefault="00464A59" w:rsidP="00464A59">
      <w:pPr>
        <w:pStyle w:val="T-98-2"/>
        <w:tabs>
          <w:tab w:val="clear" w:pos="2153"/>
          <w:tab w:val="left" w:pos="540"/>
        </w:tabs>
        <w:spacing w:after="0"/>
        <w:ind w:firstLine="709"/>
        <w:rPr>
          <w:rFonts w:ascii="Times New Roman" w:hAnsi="Times New Roman"/>
          <w:strike/>
          <w:sz w:val="24"/>
          <w:szCs w:val="24"/>
          <w:lang w:val="sr-Cyrl-CS"/>
        </w:rPr>
      </w:pPr>
      <w:r w:rsidRPr="009454F2">
        <w:rPr>
          <w:rFonts w:ascii="Times New Roman" w:hAnsi="Times New Roman"/>
          <w:strike/>
          <w:sz w:val="24"/>
          <w:szCs w:val="24"/>
          <w:lang w:val="sr-Cyrl-CS"/>
        </w:rPr>
        <w:lastRenderedPageBreak/>
        <w:t>П</w:t>
      </w:r>
      <w:r w:rsidRPr="00C03A4F">
        <w:rPr>
          <w:rFonts w:ascii="Times New Roman" w:hAnsi="Times New Roman"/>
          <w:strike/>
          <w:sz w:val="24"/>
          <w:szCs w:val="24"/>
          <w:lang w:val="sr-Cyrl-CS"/>
        </w:rPr>
        <w:t>ри</w:t>
      </w:r>
      <w:r w:rsidRPr="009454F2">
        <w:rPr>
          <w:rFonts w:ascii="Times New Roman" w:hAnsi="Times New Roman"/>
          <w:strike/>
          <w:sz w:val="24"/>
          <w:szCs w:val="24"/>
          <w:lang w:val="sr-Cyrl-CS"/>
        </w:rPr>
        <w:t xml:space="preserve"> </w:t>
      </w:r>
      <w:r w:rsidRPr="00C03A4F">
        <w:rPr>
          <w:rFonts w:ascii="Times New Roman" w:hAnsi="Times New Roman"/>
          <w:strike/>
          <w:sz w:val="24"/>
          <w:szCs w:val="24"/>
          <w:lang w:val="sr-Cyrl-CS"/>
        </w:rPr>
        <w:t>обавља</w:t>
      </w:r>
      <w:r w:rsidRPr="009454F2">
        <w:rPr>
          <w:rFonts w:ascii="Times New Roman" w:hAnsi="Times New Roman"/>
          <w:strike/>
          <w:sz w:val="24"/>
          <w:szCs w:val="24"/>
          <w:lang w:val="sr-Cyrl-CS"/>
        </w:rPr>
        <w:t>њу</w:t>
      </w:r>
      <w:r w:rsidRPr="00C03A4F">
        <w:rPr>
          <w:rFonts w:ascii="Times New Roman" w:hAnsi="Times New Roman"/>
          <w:strike/>
          <w:sz w:val="24"/>
          <w:szCs w:val="24"/>
          <w:lang w:val="sr-Cyrl-CS"/>
        </w:rPr>
        <w:t xml:space="preserve"> </w:t>
      </w:r>
      <w:r w:rsidRPr="009454F2">
        <w:rPr>
          <w:rFonts w:ascii="Times New Roman" w:hAnsi="Times New Roman"/>
          <w:strike/>
          <w:sz w:val="24"/>
          <w:szCs w:val="24"/>
          <w:lang w:val="sr-Cyrl-CS"/>
        </w:rPr>
        <w:t>п</w:t>
      </w:r>
      <w:r w:rsidRPr="00C03A4F">
        <w:rPr>
          <w:rFonts w:ascii="Times New Roman" w:hAnsi="Times New Roman"/>
          <w:strike/>
          <w:sz w:val="24"/>
          <w:szCs w:val="24"/>
          <w:lang w:val="sr-Cyrl-CS"/>
        </w:rPr>
        <w:t>ревоз</w:t>
      </w:r>
      <w:r w:rsidRPr="009454F2">
        <w:rPr>
          <w:rFonts w:ascii="Times New Roman" w:hAnsi="Times New Roman"/>
          <w:strike/>
          <w:sz w:val="24"/>
          <w:szCs w:val="24"/>
          <w:lang w:val="sr-Cyrl-CS"/>
        </w:rPr>
        <w:t>а</w:t>
      </w:r>
      <w:r w:rsidRPr="00C03A4F">
        <w:rPr>
          <w:rFonts w:ascii="Times New Roman" w:hAnsi="Times New Roman"/>
          <w:strike/>
          <w:sz w:val="24"/>
          <w:szCs w:val="24"/>
          <w:lang w:val="sr-Cyrl-CS"/>
        </w:rPr>
        <w:t xml:space="preserve"> терета</w:t>
      </w:r>
      <w:r w:rsidRPr="00C03A4F">
        <w:rPr>
          <w:strike/>
          <w:lang w:val="sr-Cyrl-CS"/>
        </w:rPr>
        <w:t xml:space="preserve"> </w:t>
      </w:r>
      <w:r w:rsidRPr="00C03A4F">
        <w:rPr>
          <w:rFonts w:ascii="Times New Roman" w:hAnsi="Times New Roman"/>
          <w:strike/>
          <w:sz w:val="24"/>
          <w:szCs w:val="24"/>
          <w:lang w:val="sr-Cyrl-CS"/>
        </w:rPr>
        <w:t>за сопствене потребе морају бити испуњени следећи услови:</w:t>
      </w:r>
    </w:p>
    <w:p w:rsidR="00464A59" w:rsidRPr="00C03A4F" w:rsidRDefault="00464A59" w:rsidP="00464A59">
      <w:pPr>
        <w:pStyle w:val="T-98-2"/>
        <w:spacing w:after="0"/>
        <w:ind w:firstLine="709"/>
        <w:rPr>
          <w:rFonts w:ascii="Times New Roman" w:hAnsi="Times New Roman"/>
          <w:strike/>
          <w:sz w:val="24"/>
          <w:szCs w:val="24"/>
          <w:lang w:val="sr-Cyrl-CS"/>
        </w:rPr>
      </w:pPr>
      <w:r w:rsidRPr="00C03A4F">
        <w:rPr>
          <w:rFonts w:ascii="Times New Roman" w:hAnsi="Times New Roman"/>
          <w:strike/>
          <w:sz w:val="24"/>
          <w:szCs w:val="24"/>
          <w:lang w:val="sr-Cyrl-CS"/>
        </w:rPr>
        <w:t xml:space="preserve">1) </w:t>
      </w:r>
      <w:r w:rsidRPr="009454F2">
        <w:rPr>
          <w:rFonts w:ascii="Times New Roman" w:hAnsi="Times New Roman"/>
          <w:strike/>
          <w:sz w:val="24"/>
          <w:szCs w:val="24"/>
          <w:lang w:val="sr-Cyrl-CS"/>
        </w:rPr>
        <w:t xml:space="preserve">да </w:t>
      </w:r>
      <w:r w:rsidRPr="00C03A4F">
        <w:rPr>
          <w:rFonts w:ascii="Times New Roman" w:hAnsi="Times New Roman"/>
          <w:strike/>
          <w:sz w:val="24"/>
          <w:szCs w:val="24"/>
          <w:lang w:val="sr-Cyrl-CS"/>
        </w:rPr>
        <w:t xml:space="preserve">превоз терета </w:t>
      </w:r>
      <w:r w:rsidRPr="009454F2">
        <w:rPr>
          <w:rFonts w:ascii="Times New Roman" w:hAnsi="Times New Roman"/>
          <w:strike/>
          <w:sz w:val="24"/>
          <w:szCs w:val="24"/>
          <w:lang w:val="sr-Cyrl-CS"/>
        </w:rPr>
        <w:t>није</w:t>
      </w:r>
      <w:r w:rsidRPr="00C03A4F">
        <w:rPr>
          <w:rFonts w:ascii="Times New Roman" w:hAnsi="Times New Roman"/>
          <w:strike/>
          <w:sz w:val="24"/>
          <w:szCs w:val="24"/>
          <w:lang w:val="sr-Cyrl-CS"/>
        </w:rPr>
        <w:t xml:space="preserve"> претежн</w:t>
      </w:r>
      <w:r w:rsidRPr="009454F2">
        <w:rPr>
          <w:rFonts w:ascii="Times New Roman" w:hAnsi="Times New Roman"/>
          <w:strike/>
          <w:sz w:val="24"/>
          <w:szCs w:val="24"/>
          <w:lang w:val="sr-Cyrl-CS"/>
        </w:rPr>
        <w:t>а</w:t>
      </w:r>
      <w:r w:rsidRPr="00C03A4F">
        <w:rPr>
          <w:rFonts w:ascii="Times New Roman" w:hAnsi="Times New Roman"/>
          <w:strike/>
          <w:sz w:val="24"/>
          <w:szCs w:val="24"/>
          <w:lang w:val="sr-Cyrl-CS"/>
        </w:rPr>
        <w:t xml:space="preserve"> делатност лица које га обавља;</w:t>
      </w:r>
    </w:p>
    <w:p w:rsidR="00464A59" w:rsidRPr="00C03A4F" w:rsidRDefault="00464A59" w:rsidP="00464A59">
      <w:pPr>
        <w:pStyle w:val="T-98-2"/>
        <w:spacing w:after="0"/>
        <w:ind w:firstLine="709"/>
        <w:rPr>
          <w:rFonts w:ascii="Times New Roman" w:hAnsi="Times New Roman"/>
          <w:strike/>
          <w:sz w:val="24"/>
          <w:szCs w:val="24"/>
          <w:lang w:val="sr-Cyrl-CS"/>
        </w:rPr>
      </w:pPr>
      <w:r w:rsidRPr="00C03A4F">
        <w:rPr>
          <w:rFonts w:ascii="Times New Roman" w:hAnsi="Times New Roman"/>
          <w:strike/>
          <w:sz w:val="24"/>
          <w:szCs w:val="24"/>
          <w:lang w:val="sr-Cyrl-CS"/>
        </w:rPr>
        <w:t>2) терет</w:t>
      </w:r>
      <w:r w:rsidRPr="00C03A4F">
        <w:rPr>
          <w:strike/>
          <w:lang w:val="sr-Cyrl-CS"/>
        </w:rPr>
        <w:t xml:space="preserve"> </w:t>
      </w:r>
      <w:r w:rsidRPr="00C03A4F">
        <w:rPr>
          <w:rFonts w:ascii="Times New Roman" w:hAnsi="Times New Roman"/>
          <w:strike/>
          <w:sz w:val="24"/>
          <w:szCs w:val="24"/>
          <w:lang w:val="sr-Cyrl-CS"/>
        </w:rPr>
        <w:t>кој</w:t>
      </w:r>
      <w:r w:rsidRPr="009454F2">
        <w:rPr>
          <w:rFonts w:ascii="Times New Roman" w:hAnsi="Times New Roman"/>
          <w:strike/>
          <w:sz w:val="24"/>
          <w:szCs w:val="24"/>
          <w:lang w:val="sr-Cyrl-CS"/>
        </w:rPr>
        <w:t>и</w:t>
      </w:r>
      <w:r w:rsidRPr="00C03A4F">
        <w:rPr>
          <w:rFonts w:ascii="Times New Roman" w:hAnsi="Times New Roman"/>
          <w:strike/>
          <w:sz w:val="24"/>
          <w:szCs w:val="24"/>
          <w:lang w:val="sr-Cyrl-CS"/>
        </w:rPr>
        <w:t xml:space="preserve"> се превоз</w:t>
      </w:r>
      <w:r w:rsidRPr="009454F2">
        <w:rPr>
          <w:rFonts w:ascii="Times New Roman" w:hAnsi="Times New Roman"/>
          <w:strike/>
          <w:sz w:val="24"/>
          <w:szCs w:val="24"/>
          <w:lang w:val="sr-Cyrl-CS"/>
        </w:rPr>
        <w:t>и</w:t>
      </w:r>
      <w:r w:rsidRPr="00C03A4F">
        <w:rPr>
          <w:rFonts w:ascii="Times New Roman" w:hAnsi="Times New Roman"/>
          <w:strike/>
          <w:sz w:val="24"/>
          <w:szCs w:val="24"/>
          <w:lang w:val="sr-Cyrl-CS"/>
        </w:rPr>
        <w:t xml:space="preserve"> мора бити у власништву, продат, купљен, узет или предат у закуп, произведен, </w:t>
      </w:r>
      <w:r w:rsidRPr="009454F2">
        <w:rPr>
          <w:rFonts w:ascii="Times New Roman" w:hAnsi="Times New Roman"/>
          <w:strike/>
          <w:sz w:val="24"/>
          <w:szCs w:val="24"/>
          <w:lang w:val="sr-Cyrl-CS"/>
        </w:rPr>
        <w:t xml:space="preserve">дорађен </w:t>
      </w:r>
      <w:r w:rsidRPr="00C03A4F">
        <w:rPr>
          <w:rFonts w:ascii="Times New Roman" w:hAnsi="Times New Roman"/>
          <w:strike/>
          <w:sz w:val="24"/>
          <w:szCs w:val="24"/>
          <w:lang w:val="sr-Cyrl-CS"/>
        </w:rPr>
        <w:t xml:space="preserve">или поправљен од стране истог </w:t>
      </w:r>
      <w:r w:rsidRPr="00C03A4F">
        <w:rPr>
          <w:strike/>
          <w:sz w:val="24"/>
          <w:szCs w:val="24"/>
          <w:lang w:val="sr-Cyrl-CS"/>
        </w:rPr>
        <w:t>домаће</w:t>
      </w:r>
      <w:r w:rsidRPr="00C03A4F">
        <w:rPr>
          <w:rFonts w:ascii="Times New Roman" w:hAnsi="Times New Roman"/>
          <w:strike/>
          <w:sz w:val="24"/>
          <w:szCs w:val="24"/>
          <w:lang w:val="sr-Cyrl-CS"/>
        </w:rPr>
        <w:t>г</w:t>
      </w:r>
      <w:r w:rsidRPr="00C03A4F">
        <w:rPr>
          <w:strike/>
          <w:sz w:val="24"/>
          <w:szCs w:val="24"/>
          <w:lang w:val="sr-Cyrl-CS"/>
        </w:rPr>
        <w:t xml:space="preserve"> привредно</w:t>
      </w:r>
      <w:r w:rsidRPr="00C03A4F">
        <w:rPr>
          <w:rFonts w:ascii="Times New Roman" w:hAnsi="Times New Roman"/>
          <w:strike/>
          <w:sz w:val="24"/>
          <w:szCs w:val="24"/>
          <w:lang w:val="sr-Cyrl-CS"/>
        </w:rPr>
        <w:t>г</w:t>
      </w:r>
      <w:r w:rsidRPr="00C03A4F">
        <w:rPr>
          <w:strike/>
          <w:sz w:val="24"/>
          <w:szCs w:val="24"/>
          <w:lang w:val="sr-Cyrl-CS"/>
        </w:rPr>
        <w:t xml:space="preserve"> друштв</w:t>
      </w:r>
      <w:r w:rsidRPr="00C03A4F">
        <w:rPr>
          <w:rFonts w:ascii="Times New Roman" w:hAnsi="Times New Roman"/>
          <w:strike/>
          <w:sz w:val="24"/>
          <w:szCs w:val="24"/>
          <w:lang w:val="sr-Cyrl-CS"/>
        </w:rPr>
        <w:t>а</w:t>
      </w:r>
      <w:r w:rsidRPr="00C03A4F">
        <w:rPr>
          <w:strike/>
          <w:sz w:val="24"/>
          <w:szCs w:val="24"/>
          <w:lang w:val="sr-Cyrl-CS"/>
        </w:rPr>
        <w:t>, друго</w:t>
      </w:r>
      <w:r w:rsidRPr="00C03A4F">
        <w:rPr>
          <w:rFonts w:ascii="Times New Roman" w:hAnsi="Times New Roman"/>
          <w:strike/>
          <w:sz w:val="24"/>
          <w:szCs w:val="24"/>
          <w:lang w:val="sr-Cyrl-CS"/>
        </w:rPr>
        <w:t>г</w:t>
      </w:r>
      <w:r w:rsidRPr="00C03A4F">
        <w:rPr>
          <w:strike/>
          <w:sz w:val="24"/>
          <w:szCs w:val="24"/>
          <w:lang w:val="sr-Cyrl-CS"/>
        </w:rPr>
        <w:t xml:space="preserve"> правно</w:t>
      </w:r>
      <w:r w:rsidRPr="00C03A4F">
        <w:rPr>
          <w:rFonts w:ascii="Times New Roman" w:hAnsi="Times New Roman"/>
          <w:strike/>
          <w:sz w:val="24"/>
          <w:szCs w:val="24"/>
          <w:lang w:val="sr-Cyrl-CS"/>
        </w:rPr>
        <w:t>г</w:t>
      </w:r>
      <w:r w:rsidRPr="00C03A4F">
        <w:rPr>
          <w:strike/>
          <w:sz w:val="24"/>
          <w:szCs w:val="24"/>
          <w:lang w:val="sr-Cyrl-CS"/>
        </w:rPr>
        <w:t xml:space="preserve"> лиц</w:t>
      </w:r>
      <w:r w:rsidRPr="00C03A4F">
        <w:rPr>
          <w:rFonts w:ascii="Times New Roman" w:hAnsi="Times New Roman"/>
          <w:strike/>
          <w:sz w:val="24"/>
          <w:szCs w:val="24"/>
          <w:lang w:val="sr-Cyrl-CS"/>
        </w:rPr>
        <w:t>а</w:t>
      </w:r>
      <w:r w:rsidRPr="00C03A4F">
        <w:rPr>
          <w:strike/>
          <w:sz w:val="24"/>
          <w:szCs w:val="24"/>
          <w:lang w:val="sr-Cyrl-CS"/>
        </w:rPr>
        <w:t>, предузетник</w:t>
      </w:r>
      <w:r w:rsidRPr="00C03A4F">
        <w:rPr>
          <w:rFonts w:ascii="Times New Roman" w:hAnsi="Times New Roman"/>
          <w:strike/>
          <w:sz w:val="24"/>
          <w:szCs w:val="24"/>
          <w:lang w:val="sr-Cyrl-CS"/>
        </w:rPr>
        <w:t>а</w:t>
      </w:r>
      <w:r w:rsidRPr="00C03A4F">
        <w:rPr>
          <w:strike/>
          <w:sz w:val="24"/>
          <w:szCs w:val="24"/>
          <w:lang w:val="sr-Cyrl-CS"/>
        </w:rPr>
        <w:t xml:space="preserve">, пољопривредника, односно </w:t>
      </w:r>
      <w:r w:rsidRPr="00C03A4F">
        <w:rPr>
          <w:rFonts w:ascii="Times New Roman" w:hAnsi="Times New Roman"/>
          <w:strike/>
          <w:sz w:val="24"/>
          <w:szCs w:val="24"/>
          <w:lang w:val="sr-Cyrl-CS"/>
        </w:rPr>
        <w:t>страног правног лица, предузетника или физичког лица кој</w:t>
      </w:r>
      <w:r w:rsidRPr="009454F2">
        <w:rPr>
          <w:rFonts w:ascii="Times New Roman" w:hAnsi="Times New Roman"/>
          <w:strike/>
          <w:sz w:val="24"/>
          <w:szCs w:val="24"/>
          <w:lang w:val="sr-Cyrl-CS"/>
        </w:rPr>
        <w:t>и</w:t>
      </w:r>
      <w:r w:rsidRPr="00C03A4F">
        <w:rPr>
          <w:rFonts w:ascii="Times New Roman" w:hAnsi="Times New Roman"/>
          <w:strike/>
          <w:sz w:val="24"/>
          <w:szCs w:val="24"/>
          <w:lang w:val="sr-Cyrl-CS"/>
        </w:rPr>
        <w:t xml:space="preserve"> обавља превоз за сопствене потребе; </w:t>
      </w:r>
    </w:p>
    <w:p w:rsidR="00464A59" w:rsidRPr="00C03A4F" w:rsidRDefault="00464A59" w:rsidP="00464A59">
      <w:pPr>
        <w:pStyle w:val="T-98-2"/>
        <w:spacing w:after="0"/>
        <w:ind w:firstLine="709"/>
        <w:rPr>
          <w:rFonts w:ascii="Times New Roman" w:hAnsi="Times New Roman"/>
          <w:strike/>
          <w:sz w:val="24"/>
          <w:szCs w:val="24"/>
          <w:lang w:val="sr-Cyrl-CS"/>
        </w:rPr>
      </w:pPr>
      <w:r w:rsidRPr="00C03A4F">
        <w:rPr>
          <w:rFonts w:ascii="Times New Roman" w:hAnsi="Times New Roman"/>
          <w:strike/>
          <w:sz w:val="24"/>
          <w:szCs w:val="24"/>
          <w:lang w:val="sr-Cyrl-CS"/>
        </w:rPr>
        <w:t xml:space="preserve">3) сврха превоза мора бити превоз </w:t>
      </w:r>
      <w:r w:rsidRPr="00C03A4F">
        <w:rPr>
          <w:strike/>
          <w:sz w:val="24"/>
          <w:szCs w:val="24"/>
          <w:lang w:val="sr-Cyrl-CS"/>
        </w:rPr>
        <w:t>терета</w:t>
      </w:r>
      <w:r w:rsidRPr="00C03A4F">
        <w:rPr>
          <w:strike/>
          <w:lang w:val="sr-Cyrl-CS"/>
        </w:rPr>
        <w:t xml:space="preserve"> </w:t>
      </w:r>
      <w:r w:rsidRPr="00C03A4F">
        <w:rPr>
          <w:rFonts w:ascii="Times New Roman" w:hAnsi="Times New Roman"/>
          <w:strike/>
          <w:sz w:val="24"/>
          <w:szCs w:val="24"/>
          <w:lang w:val="sr-Cyrl-CS"/>
        </w:rPr>
        <w:t xml:space="preserve">до или од истог </w:t>
      </w:r>
      <w:r w:rsidRPr="00C03A4F">
        <w:rPr>
          <w:strike/>
          <w:sz w:val="24"/>
          <w:szCs w:val="24"/>
          <w:lang w:val="sr-Cyrl-CS"/>
        </w:rPr>
        <w:t>домаће</w:t>
      </w:r>
      <w:r w:rsidRPr="00C03A4F">
        <w:rPr>
          <w:rFonts w:ascii="Times New Roman" w:hAnsi="Times New Roman"/>
          <w:strike/>
          <w:sz w:val="24"/>
          <w:szCs w:val="24"/>
          <w:lang w:val="sr-Cyrl-CS"/>
        </w:rPr>
        <w:t>г</w:t>
      </w:r>
      <w:r w:rsidRPr="00C03A4F">
        <w:rPr>
          <w:strike/>
          <w:sz w:val="24"/>
          <w:szCs w:val="24"/>
          <w:lang w:val="sr-Cyrl-CS"/>
        </w:rPr>
        <w:t xml:space="preserve"> привредно</w:t>
      </w:r>
      <w:r w:rsidRPr="00C03A4F">
        <w:rPr>
          <w:rFonts w:ascii="Times New Roman" w:hAnsi="Times New Roman"/>
          <w:strike/>
          <w:sz w:val="24"/>
          <w:szCs w:val="24"/>
          <w:lang w:val="sr-Cyrl-CS"/>
        </w:rPr>
        <w:t>г</w:t>
      </w:r>
      <w:r w:rsidRPr="00C03A4F">
        <w:rPr>
          <w:strike/>
          <w:sz w:val="24"/>
          <w:szCs w:val="24"/>
          <w:lang w:val="sr-Cyrl-CS"/>
        </w:rPr>
        <w:t xml:space="preserve"> друштв</w:t>
      </w:r>
      <w:r w:rsidRPr="00C03A4F">
        <w:rPr>
          <w:rFonts w:ascii="Times New Roman" w:hAnsi="Times New Roman"/>
          <w:strike/>
          <w:sz w:val="24"/>
          <w:szCs w:val="24"/>
          <w:lang w:val="sr-Cyrl-CS"/>
        </w:rPr>
        <w:t>а</w:t>
      </w:r>
      <w:r w:rsidRPr="00C03A4F">
        <w:rPr>
          <w:strike/>
          <w:sz w:val="24"/>
          <w:szCs w:val="24"/>
          <w:lang w:val="sr-Cyrl-CS"/>
        </w:rPr>
        <w:t>, друго</w:t>
      </w:r>
      <w:r w:rsidRPr="00C03A4F">
        <w:rPr>
          <w:rFonts w:ascii="Times New Roman" w:hAnsi="Times New Roman"/>
          <w:strike/>
          <w:sz w:val="24"/>
          <w:szCs w:val="24"/>
          <w:lang w:val="sr-Cyrl-CS"/>
        </w:rPr>
        <w:t>г</w:t>
      </w:r>
      <w:r w:rsidRPr="00C03A4F">
        <w:rPr>
          <w:strike/>
          <w:sz w:val="24"/>
          <w:szCs w:val="24"/>
          <w:lang w:val="sr-Cyrl-CS"/>
        </w:rPr>
        <w:t xml:space="preserve"> правно</w:t>
      </w:r>
      <w:r w:rsidRPr="00C03A4F">
        <w:rPr>
          <w:rFonts w:ascii="Times New Roman" w:hAnsi="Times New Roman"/>
          <w:strike/>
          <w:sz w:val="24"/>
          <w:szCs w:val="24"/>
          <w:lang w:val="sr-Cyrl-CS"/>
        </w:rPr>
        <w:t>г</w:t>
      </w:r>
      <w:r w:rsidRPr="00C03A4F">
        <w:rPr>
          <w:strike/>
          <w:sz w:val="24"/>
          <w:szCs w:val="24"/>
          <w:lang w:val="sr-Cyrl-CS"/>
        </w:rPr>
        <w:t xml:space="preserve"> лиц</w:t>
      </w:r>
      <w:r w:rsidRPr="00C03A4F">
        <w:rPr>
          <w:rFonts w:ascii="Times New Roman" w:hAnsi="Times New Roman"/>
          <w:strike/>
          <w:sz w:val="24"/>
          <w:szCs w:val="24"/>
          <w:lang w:val="sr-Cyrl-CS"/>
        </w:rPr>
        <w:t>а</w:t>
      </w:r>
      <w:r w:rsidRPr="00C03A4F">
        <w:rPr>
          <w:strike/>
          <w:sz w:val="24"/>
          <w:szCs w:val="24"/>
          <w:lang w:val="sr-Cyrl-CS"/>
        </w:rPr>
        <w:t>, предузетник</w:t>
      </w:r>
      <w:r w:rsidRPr="00C03A4F">
        <w:rPr>
          <w:rFonts w:ascii="Times New Roman" w:hAnsi="Times New Roman"/>
          <w:strike/>
          <w:sz w:val="24"/>
          <w:szCs w:val="24"/>
          <w:lang w:val="sr-Cyrl-CS"/>
        </w:rPr>
        <w:t>а</w:t>
      </w:r>
      <w:r w:rsidRPr="00C03A4F">
        <w:rPr>
          <w:strike/>
          <w:sz w:val="24"/>
          <w:szCs w:val="24"/>
          <w:lang w:val="sr-Cyrl-CS"/>
        </w:rPr>
        <w:t>, пољопривредника, односно страно</w:t>
      </w:r>
      <w:r w:rsidRPr="00C03A4F">
        <w:rPr>
          <w:rFonts w:ascii="Times New Roman" w:hAnsi="Times New Roman"/>
          <w:strike/>
          <w:sz w:val="24"/>
          <w:szCs w:val="24"/>
          <w:lang w:val="sr-Cyrl-CS"/>
        </w:rPr>
        <w:t>г</w:t>
      </w:r>
      <w:r w:rsidRPr="00C03A4F">
        <w:rPr>
          <w:strike/>
          <w:sz w:val="24"/>
          <w:szCs w:val="24"/>
          <w:lang w:val="sr-Cyrl-CS"/>
        </w:rPr>
        <w:t xml:space="preserve"> </w:t>
      </w:r>
      <w:r w:rsidRPr="00C03A4F">
        <w:rPr>
          <w:rFonts w:ascii="Times New Roman" w:hAnsi="Times New Roman"/>
          <w:strike/>
          <w:sz w:val="24"/>
          <w:szCs w:val="24"/>
          <w:lang w:val="sr-Cyrl-CS"/>
        </w:rPr>
        <w:t>страног правног лица, предузетника или физичког лица</w:t>
      </w:r>
      <w:r w:rsidRPr="009454F2" w:rsidDel="000839C8">
        <w:rPr>
          <w:rFonts w:ascii="Times New Roman" w:hAnsi="Times New Roman"/>
          <w:strike/>
          <w:sz w:val="24"/>
          <w:szCs w:val="24"/>
          <w:lang w:val="sr-Cyrl-CS"/>
        </w:rPr>
        <w:t xml:space="preserve"> </w:t>
      </w:r>
      <w:r w:rsidRPr="00C03A4F">
        <w:rPr>
          <w:rFonts w:ascii="Times New Roman" w:hAnsi="Times New Roman"/>
          <w:strike/>
          <w:sz w:val="24"/>
          <w:szCs w:val="24"/>
          <w:lang w:val="sr-Cyrl-CS"/>
        </w:rPr>
        <w:t xml:space="preserve">који обавља превоз за сопствене потребе или њено премештање било унутар било изван седишта истог </w:t>
      </w:r>
      <w:r w:rsidRPr="00C03A4F">
        <w:rPr>
          <w:strike/>
          <w:sz w:val="24"/>
          <w:szCs w:val="24"/>
          <w:lang w:val="sr-Cyrl-CS"/>
        </w:rPr>
        <w:t>домаће</w:t>
      </w:r>
      <w:r w:rsidRPr="00C03A4F">
        <w:rPr>
          <w:rFonts w:ascii="Times New Roman" w:hAnsi="Times New Roman"/>
          <w:strike/>
          <w:sz w:val="24"/>
          <w:szCs w:val="24"/>
          <w:lang w:val="sr-Cyrl-CS"/>
        </w:rPr>
        <w:t>г</w:t>
      </w:r>
      <w:r w:rsidRPr="00C03A4F">
        <w:rPr>
          <w:strike/>
          <w:sz w:val="24"/>
          <w:szCs w:val="24"/>
          <w:lang w:val="sr-Cyrl-CS"/>
        </w:rPr>
        <w:t xml:space="preserve"> привредно</w:t>
      </w:r>
      <w:r w:rsidRPr="00C03A4F">
        <w:rPr>
          <w:rFonts w:ascii="Times New Roman" w:hAnsi="Times New Roman"/>
          <w:strike/>
          <w:sz w:val="24"/>
          <w:szCs w:val="24"/>
          <w:lang w:val="sr-Cyrl-CS"/>
        </w:rPr>
        <w:t>г</w:t>
      </w:r>
      <w:r w:rsidRPr="00C03A4F">
        <w:rPr>
          <w:strike/>
          <w:sz w:val="24"/>
          <w:szCs w:val="24"/>
          <w:lang w:val="sr-Cyrl-CS"/>
        </w:rPr>
        <w:t xml:space="preserve"> друштв</w:t>
      </w:r>
      <w:r w:rsidRPr="00C03A4F">
        <w:rPr>
          <w:rFonts w:ascii="Times New Roman" w:hAnsi="Times New Roman"/>
          <w:strike/>
          <w:sz w:val="24"/>
          <w:szCs w:val="24"/>
          <w:lang w:val="sr-Cyrl-CS"/>
        </w:rPr>
        <w:t>а</w:t>
      </w:r>
      <w:r w:rsidRPr="00C03A4F">
        <w:rPr>
          <w:strike/>
          <w:sz w:val="24"/>
          <w:szCs w:val="24"/>
          <w:lang w:val="sr-Cyrl-CS"/>
        </w:rPr>
        <w:t>, друго</w:t>
      </w:r>
      <w:r w:rsidRPr="00C03A4F">
        <w:rPr>
          <w:rFonts w:ascii="Times New Roman" w:hAnsi="Times New Roman"/>
          <w:strike/>
          <w:sz w:val="24"/>
          <w:szCs w:val="24"/>
          <w:lang w:val="sr-Cyrl-CS"/>
        </w:rPr>
        <w:t>г</w:t>
      </w:r>
      <w:r w:rsidRPr="00C03A4F">
        <w:rPr>
          <w:strike/>
          <w:sz w:val="24"/>
          <w:szCs w:val="24"/>
          <w:lang w:val="sr-Cyrl-CS"/>
        </w:rPr>
        <w:t xml:space="preserve"> правно</w:t>
      </w:r>
      <w:r w:rsidRPr="00C03A4F">
        <w:rPr>
          <w:rFonts w:ascii="Times New Roman" w:hAnsi="Times New Roman"/>
          <w:strike/>
          <w:sz w:val="24"/>
          <w:szCs w:val="24"/>
          <w:lang w:val="sr-Cyrl-CS"/>
        </w:rPr>
        <w:t>г</w:t>
      </w:r>
      <w:r w:rsidRPr="00C03A4F">
        <w:rPr>
          <w:strike/>
          <w:sz w:val="24"/>
          <w:szCs w:val="24"/>
          <w:lang w:val="sr-Cyrl-CS"/>
        </w:rPr>
        <w:t xml:space="preserve"> лиц</w:t>
      </w:r>
      <w:r w:rsidRPr="00C03A4F">
        <w:rPr>
          <w:rFonts w:ascii="Times New Roman" w:hAnsi="Times New Roman"/>
          <w:strike/>
          <w:sz w:val="24"/>
          <w:szCs w:val="24"/>
          <w:lang w:val="sr-Cyrl-CS"/>
        </w:rPr>
        <w:t>а</w:t>
      </w:r>
      <w:r w:rsidRPr="00C03A4F">
        <w:rPr>
          <w:strike/>
          <w:sz w:val="24"/>
          <w:szCs w:val="24"/>
          <w:lang w:val="sr-Cyrl-CS"/>
        </w:rPr>
        <w:t>, предузетник</w:t>
      </w:r>
      <w:r w:rsidRPr="00C03A4F">
        <w:rPr>
          <w:rFonts w:ascii="Times New Roman" w:hAnsi="Times New Roman"/>
          <w:strike/>
          <w:sz w:val="24"/>
          <w:szCs w:val="24"/>
          <w:lang w:val="sr-Cyrl-CS"/>
        </w:rPr>
        <w:t>а</w:t>
      </w:r>
      <w:r w:rsidRPr="00C03A4F">
        <w:rPr>
          <w:strike/>
          <w:sz w:val="24"/>
          <w:szCs w:val="24"/>
          <w:lang w:val="sr-Cyrl-CS"/>
        </w:rPr>
        <w:t xml:space="preserve">, пољопривредника, односно </w:t>
      </w:r>
      <w:r w:rsidRPr="00C03A4F">
        <w:rPr>
          <w:rFonts w:ascii="Times New Roman" w:hAnsi="Times New Roman"/>
          <w:strike/>
          <w:sz w:val="24"/>
          <w:szCs w:val="24"/>
          <w:lang w:val="sr-Cyrl-CS"/>
        </w:rPr>
        <w:t>страног страног правног лица, предузетника или физичког лица који обавља превоз за сопствене потребе;</w:t>
      </w:r>
    </w:p>
    <w:p w:rsidR="00464A59" w:rsidRPr="00C03A4F" w:rsidRDefault="00464A59" w:rsidP="00464A59">
      <w:pPr>
        <w:pStyle w:val="T-98-2"/>
        <w:spacing w:after="0"/>
        <w:ind w:firstLine="709"/>
        <w:rPr>
          <w:rFonts w:ascii="Times New Roman" w:hAnsi="Times New Roman"/>
          <w:strike/>
          <w:sz w:val="24"/>
          <w:szCs w:val="24"/>
          <w:lang w:val="sr-Cyrl-CS"/>
        </w:rPr>
      </w:pPr>
      <w:r w:rsidRPr="00C03A4F">
        <w:rPr>
          <w:rFonts w:ascii="Times New Roman" w:hAnsi="Times New Roman"/>
          <w:strike/>
          <w:sz w:val="24"/>
          <w:szCs w:val="24"/>
          <w:lang w:val="sr-Cyrl-CS"/>
        </w:rPr>
        <w:t>4) теретним возилом</w:t>
      </w:r>
      <w:r w:rsidRPr="009454F2">
        <w:rPr>
          <w:strike/>
          <w:lang w:val="sr-Cyrl-CS"/>
        </w:rPr>
        <w:t xml:space="preserve"> </w:t>
      </w:r>
      <w:r w:rsidRPr="00C03A4F">
        <w:rPr>
          <w:rFonts w:ascii="Times New Roman" w:hAnsi="Times New Roman"/>
          <w:strike/>
          <w:sz w:val="24"/>
          <w:szCs w:val="24"/>
          <w:lang w:val="sr-Cyrl-CS"/>
        </w:rPr>
        <w:t xml:space="preserve">или скупом возила који се користи за такав превоз мора управљати лице </w:t>
      </w:r>
      <w:r w:rsidRPr="009454F2">
        <w:rPr>
          <w:rFonts w:ascii="Times New Roman" w:hAnsi="Times New Roman"/>
          <w:strike/>
          <w:sz w:val="24"/>
          <w:szCs w:val="24"/>
          <w:lang w:val="sr-Cyrl-CS"/>
        </w:rPr>
        <w:t>радно ангажовано</w:t>
      </w:r>
      <w:r w:rsidRPr="00C03A4F">
        <w:rPr>
          <w:rFonts w:ascii="Times New Roman" w:hAnsi="Times New Roman"/>
          <w:strike/>
          <w:sz w:val="24"/>
          <w:szCs w:val="24"/>
          <w:lang w:val="sr-Cyrl-CS"/>
        </w:rPr>
        <w:t xml:space="preserve"> код истог </w:t>
      </w:r>
      <w:r w:rsidRPr="00C03A4F">
        <w:rPr>
          <w:strike/>
          <w:sz w:val="24"/>
          <w:szCs w:val="24"/>
          <w:lang w:val="sr-Cyrl-CS"/>
        </w:rPr>
        <w:t>домаће</w:t>
      </w:r>
      <w:r w:rsidRPr="00C03A4F">
        <w:rPr>
          <w:rFonts w:ascii="Times New Roman" w:hAnsi="Times New Roman"/>
          <w:strike/>
          <w:sz w:val="24"/>
          <w:szCs w:val="24"/>
          <w:lang w:val="sr-Cyrl-CS"/>
        </w:rPr>
        <w:t>г</w:t>
      </w:r>
      <w:r w:rsidRPr="00C03A4F">
        <w:rPr>
          <w:strike/>
          <w:sz w:val="24"/>
          <w:szCs w:val="24"/>
          <w:lang w:val="sr-Cyrl-CS"/>
        </w:rPr>
        <w:t xml:space="preserve"> привредно</w:t>
      </w:r>
      <w:r w:rsidRPr="00C03A4F">
        <w:rPr>
          <w:rFonts w:ascii="Times New Roman" w:hAnsi="Times New Roman"/>
          <w:strike/>
          <w:sz w:val="24"/>
          <w:szCs w:val="24"/>
          <w:lang w:val="sr-Cyrl-CS"/>
        </w:rPr>
        <w:t>г</w:t>
      </w:r>
      <w:r w:rsidRPr="00C03A4F">
        <w:rPr>
          <w:strike/>
          <w:sz w:val="24"/>
          <w:szCs w:val="24"/>
          <w:lang w:val="sr-Cyrl-CS"/>
        </w:rPr>
        <w:t xml:space="preserve"> друштв</w:t>
      </w:r>
      <w:r w:rsidRPr="00C03A4F">
        <w:rPr>
          <w:rFonts w:ascii="Times New Roman" w:hAnsi="Times New Roman"/>
          <w:strike/>
          <w:sz w:val="24"/>
          <w:szCs w:val="24"/>
          <w:lang w:val="sr-Cyrl-CS"/>
        </w:rPr>
        <w:t>а</w:t>
      </w:r>
      <w:r w:rsidRPr="00C03A4F">
        <w:rPr>
          <w:strike/>
          <w:sz w:val="24"/>
          <w:szCs w:val="24"/>
          <w:lang w:val="sr-Cyrl-CS"/>
        </w:rPr>
        <w:t>, друго</w:t>
      </w:r>
      <w:r w:rsidRPr="00C03A4F">
        <w:rPr>
          <w:rFonts w:ascii="Times New Roman" w:hAnsi="Times New Roman"/>
          <w:strike/>
          <w:sz w:val="24"/>
          <w:szCs w:val="24"/>
          <w:lang w:val="sr-Cyrl-CS"/>
        </w:rPr>
        <w:t>г</w:t>
      </w:r>
      <w:r w:rsidRPr="00C03A4F">
        <w:rPr>
          <w:strike/>
          <w:sz w:val="24"/>
          <w:szCs w:val="24"/>
          <w:lang w:val="sr-Cyrl-CS"/>
        </w:rPr>
        <w:t xml:space="preserve"> правно</w:t>
      </w:r>
      <w:r w:rsidRPr="00C03A4F">
        <w:rPr>
          <w:rFonts w:ascii="Times New Roman" w:hAnsi="Times New Roman"/>
          <w:strike/>
          <w:sz w:val="24"/>
          <w:szCs w:val="24"/>
          <w:lang w:val="sr-Cyrl-CS"/>
        </w:rPr>
        <w:t>г</w:t>
      </w:r>
      <w:r w:rsidRPr="00C03A4F">
        <w:rPr>
          <w:strike/>
          <w:sz w:val="24"/>
          <w:szCs w:val="24"/>
          <w:lang w:val="sr-Cyrl-CS"/>
        </w:rPr>
        <w:t xml:space="preserve"> лиц</w:t>
      </w:r>
      <w:r w:rsidRPr="00C03A4F">
        <w:rPr>
          <w:rFonts w:ascii="Times New Roman" w:hAnsi="Times New Roman"/>
          <w:strike/>
          <w:sz w:val="24"/>
          <w:szCs w:val="24"/>
          <w:lang w:val="sr-Cyrl-CS"/>
        </w:rPr>
        <w:t>а</w:t>
      </w:r>
      <w:r w:rsidRPr="009454F2">
        <w:rPr>
          <w:rFonts w:ascii="Times New Roman" w:hAnsi="Times New Roman"/>
          <w:strike/>
          <w:sz w:val="24"/>
          <w:szCs w:val="24"/>
          <w:lang w:val="sr-Cyrl-CS"/>
        </w:rPr>
        <w:t xml:space="preserve"> или</w:t>
      </w:r>
      <w:r w:rsidRPr="00C03A4F">
        <w:rPr>
          <w:strike/>
          <w:sz w:val="24"/>
          <w:szCs w:val="24"/>
          <w:lang w:val="sr-Cyrl-CS"/>
        </w:rPr>
        <w:t xml:space="preserve"> предузетника</w:t>
      </w:r>
      <w:r w:rsidRPr="009454F2">
        <w:rPr>
          <w:strike/>
          <w:sz w:val="24"/>
          <w:szCs w:val="24"/>
          <w:lang/>
        </w:rPr>
        <w:t>,</w:t>
      </w:r>
      <w:r w:rsidRPr="009454F2">
        <w:rPr>
          <w:rFonts w:ascii="Times New Roman" w:hAnsi="Times New Roman"/>
          <w:strike/>
          <w:sz w:val="24"/>
          <w:szCs w:val="24"/>
          <w:lang w:val="sr-Cyrl-CS"/>
        </w:rPr>
        <w:t xml:space="preserve"> као и </w:t>
      </w:r>
      <w:r w:rsidRPr="00C03A4F">
        <w:rPr>
          <w:strike/>
          <w:sz w:val="24"/>
          <w:szCs w:val="24"/>
          <w:lang w:val="sr-Cyrl-CS"/>
        </w:rPr>
        <w:t xml:space="preserve">пољопривредник, односно </w:t>
      </w:r>
      <w:r w:rsidRPr="009454F2">
        <w:rPr>
          <w:rFonts w:ascii="Times New Roman" w:hAnsi="Times New Roman"/>
          <w:strike/>
          <w:sz w:val="24"/>
          <w:szCs w:val="24"/>
          <w:lang w:val="sr-Cyrl-CS"/>
        </w:rPr>
        <w:t>лице радно ангажовано</w:t>
      </w:r>
      <w:r w:rsidRPr="00C03A4F">
        <w:rPr>
          <w:rFonts w:ascii="Times New Roman" w:hAnsi="Times New Roman"/>
          <w:strike/>
          <w:sz w:val="24"/>
          <w:szCs w:val="24"/>
          <w:lang w:val="sr-Cyrl-CS"/>
        </w:rPr>
        <w:t xml:space="preserve"> </w:t>
      </w:r>
      <w:r w:rsidRPr="009454F2">
        <w:rPr>
          <w:rFonts w:ascii="Times New Roman" w:hAnsi="Times New Roman"/>
          <w:strike/>
          <w:sz w:val="24"/>
          <w:szCs w:val="24"/>
          <w:lang w:val="sr-Cyrl-CS"/>
        </w:rPr>
        <w:t xml:space="preserve">код истог </w:t>
      </w:r>
      <w:r w:rsidRPr="00C03A4F">
        <w:rPr>
          <w:strike/>
          <w:sz w:val="24"/>
          <w:szCs w:val="24"/>
          <w:lang w:val="sr-Cyrl-CS"/>
        </w:rPr>
        <w:t>страног правног</w:t>
      </w:r>
      <w:r w:rsidRPr="00C03A4F">
        <w:rPr>
          <w:rFonts w:ascii="Times New Roman" w:hAnsi="Times New Roman"/>
          <w:strike/>
          <w:sz w:val="24"/>
          <w:szCs w:val="24"/>
          <w:lang w:val="sr-Cyrl-CS"/>
        </w:rPr>
        <w:t xml:space="preserve"> лица, предузетника или физичког лица који обавља превоз за сопствене потребе;</w:t>
      </w:r>
    </w:p>
    <w:p w:rsidR="00464A59" w:rsidRPr="00671FC9" w:rsidRDefault="00464A59" w:rsidP="00464A59">
      <w:pPr>
        <w:ind w:firstLine="708"/>
        <w:rPr>
          <w:strike/>
          <w:lang w:val="sr-Cyrl-CS"/>
        </w:rPr>
      </w:pPr>
      <w:r w:rsidRPr="00671FC9">
        <w:rPr>
          <w:strike/>
          <w:lang w:val="sr-Cyrl-CS"/>
        </w:rPr>
        <w:t>5) теретно возило или скуп возила мора бити у власништву истог домаћег привредног друштва, другог правног лица, предузетника или пољопривредника који обавља превоз за сопствене потребе или се користи на основу уговора о финансијском лизингу или се користи на основу уговора о закупу који је закључен са привредним друштвом, другим правним лицем, предузетником или физичким лицем коме се седиште, односно пребивалиште налази на територији Републике Србије.</w:t>
      </w:r>
    </w:p>
    <w:p w:rsidR="00464A59" w:rsidRPr="009454F2" w:rsidRDefault="00464A59" w:rsidP="00464A59">
      <w:pPr>
        <w:ind w:firstLine="708"/>
        <w:rPr>
          <w:strike/>
          <w:lang w:val="sr-Cyrl-CS"/>
        </w:rPr>
      </w:pPr>
      <w:r w:rsidRPr="00C03A4F">
        <w:rPr>
          <w:strike/>
          <w:lang w:val="sr-Cyrl-CS"/>
        </w:rPr>
        <w:t>Теретно возило</w:t>
      </w:r>
      <w:r w:rsidRPr="009454F2">
        <w:rPr>
          <w:strike/>
          <w:lang w:val="sr-Cyrl-CS"/>
        </w:rPr>
        <w:t xml:space="preserve"> </w:t>
      </w:r>
      <w:r w:rsidRPr="00C03A4F">
        <w:rPr>
          <w:strike/>
          <w:lang w:val="sr-Cyrl-CS"/>
        </w:rPr>
        <w:t>којим се обавља превоз терета за сопствене потребе</w:t>
      </w:r>
      <w:r w:rsidRPr="009454F2">
        <w:rPr>
          <w:strike/>
          <w:lang w:val="sr-Cyrl-CS"/>
        </w:rPr>
        <w:t xml:space="preserve"> у </w:t>
      </w:r>
      <w:r w:rsidRPr="00C03A4F">
        <w:rPr>
          <w:strike/>
          <w:lang w:val="sr-Cyrl-CS"/>
        </w:rPr>
        <w:t xml:space="preserve">друмском саобраћају мора имати на бочним вратима, односно на бочним странама кабине </w:t>
      </w:r>
      <w:r w:rsidRPr="009454F2">
        <w:rPr>
          <w:strike/>
          <w:lang w:val="sr-Cyrl-CS"/>
        </w:rPr>
        <w:t xml:space="preserve">теретног </w:t>
      </w:r>
      <w:r w:rsidRPr="00C03A4F">
        <w:rPr>
          <w:strike/>
          <w:lang w:val="sr-Cyrl-CS"/>
        </w:rPr>
        <w:t>возила, исписано пословно име</w:t>
      </w:r>
      <w:r w:rsidRPr="009454F2">
        <w:rPr>
          <w:strike/>
          <w:lang w:val="sr-Cyrl-CS"/>
        </w:rPr>
        <w:t xml:space="preserve"> и натпис „Превоз за сопствене потребе</w:t>
      </w:r>
      <w:r>
        <w:rPr>
          <w:strike/>
          <w:lang w:val="sr-Cyrl-CS"/>
        </w:rPr>
        <w:t>”</w:t>
      </w:r>
      <w:r w:rsidRPr="009454F2">
        <w:rPr>
          <w:strike/>
          <w:lang w:val="sr-Cyrl-CS"/>
        </w:rPr>
        <w:t>,</w:t>
      </w:r>
      <w:r w:rsidRPr="00C03A4F">
        <w:rPr>
          <w:iCs/>
          <w:strike/>
          <w:lang w:val="sr-Cyrl-CS"/>
        </w:rPr>
        <w:t xml:space="preserve"> исписан</w:t>
      </w:r>
      <w:r w:rsidRPr="009454F2">
        <w:rPr>
          <w:iCs/>
          <w:strike/>
          <w:lang w:val="sr-Cyrl-CS"/>
        </w:rPr>
        <w:t>о</w:t>
      </w:r>
      <w:r w:rsidRPr="00C03A4F">
        <w:rPr>
          <w:iCs/>
          <w:strike/>
          <w:lang w:val="sr-Cyrl-CS"/>
        </w:rPr>
        <w:t xml:space="preserve"> словима висине најмање </w:t>
      </w:r>
      <w:r w:rsidRPr="009454F2">
        <w:rPr>
          <w:iCs/>
          <w:strike/>
          <w:lang w:val="sr-Cyrl-CS"/>
        </w:rPr>
        <w:t>три центиметра</w:t>
      </w:r>
      <w:r w:rsidRPr="00C03A4F">
        <w:rPr>
          <w:iCs/>
          <w:strike/>
          <w:lang w:val="sr-Cyrl-CS"/>
        </w:rPr>
        <w:t xml:space="preserve"> и бојом </w:t>
      </w:r>
      <w:r w:rsidRPr="009454F2">
        <w:rPr>
          <w:iCs/>
          <w:strike/>
          <w:lang w:val="sr-Cyrl-CS"/>
        </w:rPr>
        <w:t xml:space="preserve">или налепницом </w:t>
      </w:r>
      <w:r w:rsidRPr="00C03A4F">
        <w:rPr>
          <w:iCs/>
          <w:strike/>
          <w:lang w:val="sr-Cyrl-CS"/>
        </w:rPr>
        <w:t>која се битно разликује од основне боје возила</w:t>
      </w:r>
      <w:r w:rsidRPr="009454F2">
        <w:rPr>
          <w:iCs/>
          <w:strike/>
          <w:lang w:val="sr-Cyrl-CS"/>
        </w:rPr>
        <w:t>,</w:t>
      </w:r>
      <w:r w:rsidRPr="009454F2">
        <w:rPr>
          <w:strike/>
          <w:lang w:val="sr-Cyrl-CS"/>
        </w:rPr>
        <w:t xml:space="preserve"> </w:t>
      </w:r>
      <w:r w:rsidRPr="00C03A4F">
        <w:rPr>
          <w:strike/>
          <w:lang w:val="sr-Cyrl-CS"/>
        </w:rPr>
        <w:t>а може имати и његов знак који ужива заштиту у складу са законом којим се уређују жигови.</w:t>
      </w:r>
    </w:p>
    <w:p w:rsidR="00464A59" w:rsidRPr="00C03A4F" w:rsidRDefault="00464A59" w:rsidP="00464A59">
      <w:pPr>
        <w:pStyle w:val="Default"/>
        <w:outlineLvl w:val="0"/>
        <w:rPr>
          <w:rFonts w:ascii="Times New Roman" w:hAnsi="Times New Roman" w:cs="Times New Roman"/>
          <w:strike/>
          <w:color w:val="auto"/>
          <w:lang w:val="sr-Cyrl-CS"/>
        </w:rPr>
      </w:pPr>
      <w:r w:rsidRPr="00C03A4F">
        <w:rPr>
          <w:rFonts w:ascii="Times New Roman" w:hAnsi="Times New Roman" w:cs="Times New Roman"/>
          <w:strike/>
          <w:color w:val="auto"/>
          <w:lang w:val="sr-Cyrl-CS"/>
        </w:rPr>
        <w:t>На бочним вратима или бочним странама кабине теретног возила не могу се стављати други натписи, осим натписа из става 4. овог члана.</w:t>
      </w:r>
    </w:p>
    <w:p w:rsidR="00464A59" w:rsidRPr="00C03A4F" w:rsidRDefault="00464A59" w:rsidP="00464A59">
      <w:pPr>
        <w:ind w:firstLine="708"/>
        <w:rPr>
          <w:strike/>
          <w:lang w:val="sr-Cyrl-CS"/>
        </w:rPr>
      </w:pPr>
      <w:r w:rsidRPr="00C03A4F">
        <w:rPr>
          <w:strike/>
          <w:lang w:val="sr-Cyrl-CS"/>
        </w:rPr>
        <w:t>У теретном возилу којим се врши превоз за сопствене потребе мора се налазити фотокопија обрасца пријаве возача у радни однос оверена печатом и потписом овлашћеног лица привредног друштва, другог правног лица, односно предузетника који врши превоз за сопствене потребе, осим ако је возач предузетник или пољопривредник.</w:t>
      </w:r>
    </w:p>
    <w:p w:rsidR="00464A59" w:rsidRPr="00C03A4F" w:rsidRDefault="00464A59" w:rsidP="00464A59">
      <w:pPr>
        <w:ind w:firstLine="708"/>
        <w:rPr>
          <w:strike/>
          <w:lang w:val="sr-Cyrl-CS"/>
        </w:rPr>
      </w:pPr>
      <w:r w:rsidRPr="009454F2">
        <w:rPr>
          <w:strike/>
          <w:lang w:val="sr-Cyrl-CS"/>
        </w:rPr>
        <w:t>Домаће привредно друштво, друго правно лице, односно предузетник</w:t>
      </w:r>
      <w:r w:rsidRPr="00C03A4F">
        <w:rPr>
          <w:strike/>
          <w:lang w:val="sr-Cyrl-CS"/>
        </w:rPr>
        <w:t xml:space="preserve"> коме је </w:t>
      </w:r>
      <w:r w:rsidRPr="009454F2">
        <w:rPr>
          <w:strike/>
          <w:lang w:val="sr-Cyrl-CS"/>
        </w:rPr>
        <w:t xml:space="preserve">јавни </w:t>
      </w:r>
      <w:r w:rsidRPr="00C03A4F">
        <w:rPr>
          <w:strike/>
          <w:lang w:val="sr-Cyrl-CS"/>
        </w:rPr>
        <w:t>превоз</w:t>
      </w:r>
      <w:r w:rsidRPr="009454F2">
        <w:rPr>
          <w:strike/>
          <w:lang w:val="sr-Cyrl-CS"/>
        </w:rPr>
        <w:t xml:space="preserve"> терета</w:t>
      </w:r>
      <w:r w:rsidRPr="00C03A4F">
        <w:rPr>
          <w:strike/>
          <w:lang w:val="sr-Cyrl-CS"/>
        </w:rPr>
        <w:t xml:space="preserve"> претежна делатност може да обавља превоз терета за сопствене потребе када се тај превоз обавља у складу са ставом</w:t>
      </w:r>
      <w:r w:rsidRPr="009454F2">
        <w:rPr>
          <w:strike/>
          <w:lang w:val="sr-Cyrl-CS"/>
        </w:rPr>
        <w:t xml:space="preserve"> </w:t>
      </w:r>
      <w:r w:rsidRPr="00C03A4F">
        <w:rPr>
          <w:strike/>
          <w:lang w:val="sr-Cyrl-CS"/>
        </w:rPr>
        <w:t>3. тач. 2) до 5) овог члана.</w:t>
      </w:r>
    </w:p>
    <w:p w:rsidR="00464A59" w:rsidRPr="00C03A4F" w:rsidRDefault="00464A59" w:rsidP="00464A59">
      <w:pPr>
        <w:pStyle w:val="T-98-2"/>
        <w:ind w:firstLine="709"/>
        <w:rPr>
          <w:rFonts w:ascii="Times New Roman" w:hAnsi="Times New Roman"/>
          <w:strike/>
          <w:sz w:val="24"/>
          <w:szCs w:val="24"/>
          <w:lang w:val="sr-Cyrl-CS"/>
        </w:rPr>
      </w:pPr>
      <w:r w:rsidRPr="00C03A4F">
        <w:rPr>
          <w:rFonts w:ascii="Times New Roman" w:hAnsi="Times New Roman"/>
          <w:strike/>
          <w:sz w:val="24"/>
          <w:szCs w:val="24"/>
          <w:lang w:val="sr-Cyrl-CS"/>
        </w:rPr>
        <w:t>Теретно</w:t>
      </w:r>
      <w:r w:rsidRPr="009454F2">
        <w:rPr>
          <w:rFonts w:ascii="Times New Roman" w:hAnsi="Times New Roman"/>
          <w:strike/>
          <w:sz w:val="24"/>
          <w:szCs w:val="24"/>
          <w:lang w:val="sr-Cyrl-CS"/>
        </w:rPr>
        <w:t xml:space="preserve"> </w:t>
      </w:r>
      <w:r w:rsidRPr="00C03A4F">
        <w:rPr>
          <w:rFonts w:ascii="Times New Roman" w:hAnsi="Times New Roman"/>
          <w:strike/>
          <w:sz w:val="24"/>
          <w:szCs w:val="24"/>
          <w:lang w:val="sr-Cyrl-CS"/>
        </w:rPr>
        <w:t>возило или скуп возила из става 3. овог члана које припада домаћем привредном друштву, другом правном лицу, предузетнику или пољопривреднику којим се обавља превоз терета за сопствене потребе у међународном друмском саобраћају, поред услова дефинисаних прописима о безбедности саобраћаја на путевима, ако је то предвиђено међународним уговорима или другим међународно правним актима који се закључују ради извршавања међународних уговора,</w:t>
      </w:r>
      <w:r w:rsidRPr="00C03A4F" w:rsidDel="00B92A5B">
        <w:rPr>
          <w:rFonts w:ascii="Times New Roman" w:hAnsi="Times New Roman"/>
          <w:strike/>
          <w:sz w:val="24"/>
          <w:szCs w:val="24"/>
          <w:lang w:val="sr-Cyrl-CS"/>
        </w:rPr>
        <w:t xml:space="preserve"> </w:t>
      </w:r>
      <w:r w:rsidRPr="00C03A4F">
        <w:rPr>
          <w:rFonts w:ascii="Times New Roman" w:hAnsi="Times New Roman"/>
          <w:strike/>
          <w:sz w:val="24"/>
          <w:szCs w:val="24"/>
          <w:lang w:val="sr-Cyrl-CS"/>
        </w:rPr>
        <w:t>мора испуњавати и техничке услове у погледу буке и емисије загађивача и техничко-експлоатационе услове</w:t>
      </w:r>
      <w:r w:rsidRPr="009454F2">
        <w:rPr>
          <w:rFonts w:ascii="Times New Roman" w:hAnsi="Times New Roman"/>
          <w:strike/>
          <w:sz w:val="24"/>
          <w:szCs w:val="24"/>
          <w:lang w:val="sr-Cyrl-CS"/>
        </w:rPr>
        <w:t xml:space="preserve"> у погледу </w:t>
      </w:r>
      <w:r w:rsidRPr="009454F2">
        <w:rPr>
          <w:rFonts w:ascii="Times New Roman" w:hAnsi="Times New Roman"/>
          <w:strike/>
          <w:sz w:val="24"/>
          <w:szCs w:val="24"/>
          <w:lang w:val="sr-Cyrl-CS"/>
        </w:rPr>
        <w:lastRenderedPageBreak/>
        <w:t>безбедности саобраћаја</w:t>
      </w:r>
      <w:r w:rsidRPr="00C03A4F">
        <w:rPr>
          <w:rFonts w:ascii="Times New Roman" w:hAnsi="Times New Roman"/>
          <w:strike/>
          <w:sz w:val="24"/>
          <w:szCs w:val="24"/>
          <w:lang w:val="sr-Cyrl-CS"/>
        </w:rPr>
        <w:t xml:space="preserve">, прописане у акту из члана 13. став </w:t>
      </w:r>
      <w:r w:rsidRPr="009454F2">
        <w:rPr>
          <w:rFonts w:ascii="Times New Roman" w:hAnsi="Times New Roman"/>
          <w:strike/>
          <w:sz w:val="24"/>
          <w:szCs w:val="24"/>
          <w:lang w:val="sr-Cyrl-CS"/>
        </w:rPr>
        <w:t>11</w:t>
      </w:r>
      <w:r w:rsidRPr="00C03A4F">
        <w:rPr>
          <w:rFonts w:ascii="Times New Roman" w:hAnsi="Times New Roman"/>
          <w:strike/>
          <w:sz w:val="24"/>
          <w:szCs w:val="24"/>
          <w:lang w:val="sr-Cyrl-CS"/>
        </w:rPr>
        <w:t>. овог закона, о чему се министарству надлежном за послове саобраћаја (у даљем тексту:</w:t>
      </w:r>
      <w:r w:rsidRPr="009454F2">
        <w:rPr>
          <w:rFonts w:ascii="Times New Roman" w:hAnsi="Times New Roman"/>
          <w:strike/>
          <w:sz w:val="24"/>
          <w:szCs w:val="24"/>
          <w:lang w:val="sr-Cyrl-CS"/>
        </w:rPr>
        <w:t xml:space="preserve"> </w:t>
      </w:r>
      <w:r w:rsidRPr="00C03A4F">
        <w:rPr>
          <w:rFonts w:ascii="Times New Roman" w:hAnsi="Times New Roman"/>
          <w:strike/>
          <w:sz w:val="24"/>
          <w:szCs w:val="24"/>
          <w:lang w:val="sr-Cyrl-CS"/>
        </w:rPr>
        <w:t xml:space="preserve">Министарству), као доказ, доставља потврда из члана 13. став </w:t>
      </w:r>
      <w:r w:rsidRPr="009454F2">
        <w:rPr>
          <w:rFonts w:ascii="Times New Roman" w:hAnsi="Times New Roman"/>
          <w:strike/>
          <w:sz w:val="24"/>
          <w:szCs w:val="24"/>
          <w:lang w:val="sr-Cyrl-CS"/>
        </w:rPr>
        <w:t>9</w:t>
      </w:r>
      <w:r w:rsidRPr="00C03A4F">
        <w:rPr>
          <w:rFonts w:ascii="Times New Roman" w:hAnsi="Times New Roman"/>
          <w:strike/>
          <w:sz w:val="24"/>
          <w:szCs w:val="24"/>
          <w:lang w:val="sr-Cyrl-CS"/>
        </w:rPr>
        <w:t>. овог закона.</w:t>
      </w:r>
    </w:p>
    <w:p w:rsidR="00464A59" w:rsidRPr="009454F2" w:rsidRDefault="00464A59" w:rsidP="00464A59">
      <w:pPr>
        <w:pStyle w:val="T-98-2"/>
        <w:ind w:firstLine="709"/>
        <w:rPr>
          <w:rFonts w:ascii="Times New Roman" w:hAnsi="Times New Roman"/>
          <w:strike/>
          <w:sz w:val="24"/>
          <w:szCs w:val="24"/>
          <w:lang w:val="sr-Cyrl-CS"/>
        </w:rPr>
      </w:pPr>
      <w:r w:rsidRPr="00C03A4F">
        <w:rPr>
          <w:rFonts w:ascii="Times New Roman" w:hAnsi="Times New Roman"/>
          <w:strike/>
          <w:sz w:val="24"/>
          <w:szCs w:val="24"/>
          <w:lang w:val="sr-Cyrl-CS"/>
        </w:rPr>
        <w:t>О испуњености услова из става</w:t>
      </w:r>
      <w:r w:rsidRPr="009454F2">
        <w:rPr>
          <w:rFonts w:ascii="Times New Roman" w:hAnsi="Times New Roman"/>
          <w:strike/>
          <w:sz w:val="24"/>
          <w:szCs w:val="24"/>
          <w:lang w:val="sr-Cyrl-CS"/>
        </w:rPr>
        <w:t xml:space="preserve"> </w:t>
      </w:r>
      <w:r w:rsidRPr="00C03A4F">
        <w:rPr>
          <w:rFonts w:ascii="Times New Roman" w:hAnsi="Times New Roman"/>
          <w:strike/>
          <w:sz w:val="24"/>
          <w:szCs w:val="24"/>
          <w:lang w:val="sr-Cyrl-CS"/>
        </w:rPr>
        <w:t>8. овог члана Министарство издаје потврду</w:t>
      </w:r>
      <w:r w:rsidRPr="009454F2">
        <w:rPr>
          <w:rFonts w:ascii="Times New Roman" w:hAnsi="Times New Roman"/>
          <w:strike/>
          <w:sz w:val="24"/>
          <w:szCs w:val="24"/>
          <w:lang w:val="sr-Cyrl-CS"/>
        </w:rPr>
        <w:t xml:space="preserve"> из</w:t>
      </w:r>
      <w:r w:rsidRPr="00C03A4F">
        <w:rPr>
          <w:rFonts w:ascii="Times New Roman" w:hAnsi="Times New Roman"/>
          <w:strike/>
          <w:sz w:val="24"/>
          <w:szCs w:val="24"/>
          <w:lang w:val="sr-Cyrl-CS"/>
        </w:rPr>
        <w:t xml:space="preserve"> </w:t>
      </w:r>
      <w:r w:rsidRPr="009454F2">
        <w:rPr>
          <w:rFonts w:ascii="Times New Roman" w:hAnsi="Times New Roman"/>
          <w:strike/>
          <w:sz w:val="24"/>
          <w:szCs w:val="24"/>
          <w:lang w:val="sr-Cyrl-CS"/>
        </w:rPr>
        <w:t>члана 13. став 10. овог закона.</w:t>
      </w:r>
    </w:p>
    <w:p w:rsidR="00464A59" w:rsidRPr="00C03A4F" w:rsidRDefault="00464A59" w:rsidP="00464A59">
      <w:pPr>
        <w:ind w:firstLine="708"/>
        <w:rPr>
          <w:strike/>
          <w:lang w:val="sr-Cyrl-CS"/>
        </w:rPr>
      </w:pPr>
      <w:r w:rsidRPr="00C03A4F">
        <w:rPr>
          <w:strike/>
          <w:lang w:val="sr-Cyrl-CS"/>
        </w:rPr>
        <w:t>Документација којом се доказуј</w:t>
      </w:r>
      <w:r w:rsidRPr="009454F2">
        <w:rPr>
          <w:strike/>
        </w:rPr>
        <w:t>e</w:t>
      </w:r>
      <w:r w:rsidRPr="00C03A4F">
        <w:rPr>
          <w:strike/>
          <w:lang w:val="sr-Cyrl-CS"/>
        </w:rPr>
        <w:t xml:space="preserve"> </w:t>
      </w:r>
      <w:r w:rsidRPr="009454F2">
        <w:rPr>
          <w:strike/>
          <w:lang w:val="sr-Cyrl-CS"/>
        </w:rPr>
        <w:t xml:space="preserve">испуњеност </w:t>
      </w:r>
      <w:r w:rsidRPr="00C03A4F">
        <w:rPr>
          <w:strike/>
          <w:lang w:val="sr-Cyrl-CS"/>
        </w:rPr>
        <w:t>услов</w:t>
      </w:r>
      <w:r w:rsidRPr="009454F2">
        <w:rPr>
          <w:strike/>
          <w:lang w:val="sr-Cyrl-CS"/>
        </w:rPr>
        <w:t>а</w:t>
      </w:r>
      <w:r w:rsidRPr="00C03A4F">
        <w:rPr>
          <w:strike/>
          <w:lang w:val="sr-Cyrl-CS"/>
        </w:rPr>
        <w:t xml:space="preserve"> из става 3. овог члана мора се налазити у теретном </w:t>
      </w:r>
      <w:r w:rsidRPr="009454F2">
        <w:rPr>
          <w:strike/>
          <w:lang w:val="sr-Cyrl-CS"/>
        </w:rPr>
        <w:t xml:space="preserve">возилу </w:t>
      </w:r>
      <w:r w:rsidRPr="00C03A4F">
        <w:rPr>
          <w:strike/>
          <w:lang w:val="sr-Cyrl-CS"/>
        </w:rPr>
        <w:t>или скупу возила и показати на захтев органа који врши надзор у складу са овим закон</w:t>
      </w:r>
      <w:r w:rsidRPr="009454F2">
        <w:rPr>
          <w:strike/>
          <w:lang w:val="sr-Cyrl-CS"/>
        </w:rPr>
        <w:t>ом</w:t>
      </w:r>
      <w:r w:rsidRPr="00C03A4F">
        <w:rPr>
          <w:strike/>
          <w:lang w:val="sr-Cyrl-CS"/>
        </w:rPr>
        <w:t>.</w:t>
      </w:r>
    </w:p>
    <w:p w:rsidR="00464A59" w:rsidRPr="009454F2" w:rsidRDefault="00464A59" w:rsidP="00464A59">
      <w:pPr>
        <w:ind w:firstLine="708"/>
        <w:rPr>
          <w:strike/>
          <w:lang w:val="sr-Cyrl-CS"/>
        </w:rPr>
      </w:pPr>
      <w:r w:rsidRPr="009454F2">
        <w:rPr>
          <w:strike/>
          <w:lang w:val="sr-Cyrl-CS"/>
        </w:rPr>
        <w:t>Вођење евиденције домаћег привредног друштва, другог правног лица, предузетника, односно пољопривредника које обавља превоз терета за сопствене потребе поверава се општинској, односно градској управи, односно управи Града Београда.</w:t>
      </w:r>
    </w:p>
    <w:p w:rsidR="00464A59" w:rsidRPr="00671FC9" w:rsidRDefault="00464A59" w:rsidP="00464A59">
      <w:pPr>
        <w:tabs>
          <w:tab w:val="left" w:pos="720"/>
        </w:tabs>
        <w:rPr>
          <w:strike/>
          <w:lang w:val="sr-Cyrl-CS"/>
        </w:rPr>
      </w:pPr>
      <w:r>
        <w:rPr>
          <w:lang w:val="sr-Cyrl-CS"/>
        </w:rPr>
        <w:tab/>
      </w:r>
      <w:r w:rsidRPr="00671FC9">
        <w:rPr>
          <w:strike/>
          <w:lang w:val="sr-Cyrl-CS"/>
        </w:rPr>
        <w:t>Домаће п</w:t>
      </w:r>
      <w:r w:rsidRPr="00671FC9">
        <w:rPr>
          <w:strike/>
          <w:lang w:val="sr-Latn-CS"/>
        </w:rPr>
        <w:t>р</w:t>
      </w:r>
      <w:r w:rsidRPr="00671FC9">
        <w:rPr>
          <w:strike/>
          <w:lang w:val="sr-Cyrl-CS"/>
        </w:rPr>
        <w:t>ивредно друштво, друго правно лице, предузетник, односно пољопривредник подноси захтев за упис у евиденцију из става 11. овог члана општинској, односно градској управи, односно управи Града Београда.</w:t>
      </w:r>
    </w:p>
    <w:p w:rsidR="00464A59" w:rsidRPr="00671FC9" w:rsidRDefault="00464A59" w:rsidP="00464A59">
      <w:pPr>
        <w:pStyle w:val="T-98-2"/>
        <w:tabs>
          <w:tab w:val="clear" w:pos="2153"/>
          <w:tab w:val="left" w:pos="720"/>
        </w:tabs>
        <w:spacing w:after="0"/>
        <w:ind w:firstLine="0"/>
        <w:rPr>
          <w:rFonts w:ascii="Times New Roman" w:hAnsi="Times New Roman"/>
          <w:sz w:val="24"/>
          <w:szCs w:val="24"/>
          <w:lang w:val="sr-Cyrl-CS"/>
        </w:rPr>
      </w:pPr>
      <w:r>
        <w:rPr>
          <w:sz w:val="24"/>
          <w:szCs w:val="24"/>
          <w:lang w:val="sr-Cyrl-CS"/>
        </w:rPr>
        <w:tab/>
      </w:r>
      <w:r w:rsidRPr="00671FC9">
        <w:rPr>
          <w:rFonts w:ascii="Times New Roman" w:hAnsi="Times New Roman"/>
          <w:strike/>
          <w:sz w:val="24"/>
          <w:szCs w:val="24"/>
          <w:lang w:val="sr-Cyrl-CS"/>
        </w:rPr>
        <w:t xml:space="preserve">Уз уредан захтев из става 12. овог члана домаће </w:t>
      </w:r>
      <w:r w:rsidRPr="00671FC9">
        <w:rPr>
          <w:strike/>
          <w:sz w:val="24"/>
          <w:szCs w:val="24"/>
          <w:lang w:val="sr-Cyrl-CS"/>
        </w:rPr>
        <w:t>п</w:t>
      </w:r>
      <w:r w:rsidRPr="00671FC9">
        <w:rPr>
          <w:strike/>
          <w:sz w:val="24"/>
          <w:szCs w:val="24"/>
          <w:lang w:val="sr-Latn-CS"/>
        </w:rPr>
        <w:t>р</w:t>
      </w:r>
      <w:r w:rsidRPr="00671FC9">
        <w:rPr>
          <w:strike/>
          <w:sz w:val="24"/>
          <w:szCs w:val="24"/>
          <w:lang w:val="sr-Cyrl-CS"/>
        </w:rPr>
        <w:t>ивредно друштво, друго правно лице</w:t>
      </w:r>
      <w:r w:rsidRPr="00671FC9">
        <w:rPr>
          <w:rFonts w:ascii="Times New Roman" w:hAnsi="Times New Roman"/>
          <w:strike/>
          <w:sz w:val="24"/>
          <w:szCs w:val="24"/>
          <w:lang w:val="sr-Cyrl-CS"/>
        </w:rPr>
        <w:t xml:space="preserve">, </w:t>
      </w:r>
      <w:r w:rsidRPr="00671FC9">
        <w:rPr>
          <w:strike/>
          <w:sz w:val="24"/>
          <w:szCs w:val="24"/>
          <w:lang w:val="sr-Cyrl-CS"/>
        </w:rPr>
        <w:t xml:space="preserve">предузетник, </w:t>
      </w:r>
      <w:r w:rsidRPr="00671FC9">
        <w:rPr>
          <w:rFonts w:ascii="Times New Roman" w:hAnsi="Times New Roman"/>
          <w:strike/>
          <w:sz w:val="24"/>
          <w:szCs w:val="24"/>
          <w:lang w:val="sr-Cyrl-CS"/>
        </w:rPr>
        <w:t xml:space="preserve">односно пољопривредник </w:t>
      </w:r>
      <w:r w:rsidRPr="00671FC9">
        <w:rPr>
          <w:strike/>
          <w:sz w:val="24"/>
          <w:szCs w:val="24"/>
          <w:lang w:val="sr-Cyrl-CS"/>
        </w:rPr>
        <w:t>дужан је да достави</w:t>
      </w:r>
      <w:r w:rsidRPr="00671FC9">
        <w:rPr>
          <w:rFonts w:ascii="Times New Roman" w:hAnsi="Times New Roman"/>
          <w:sz w:val="24"/>
          <w:szCs w:val="24"/>
          <w:lang w:val="sr-Cyrl-CS"/>
        </w:rPr>
        <w:t>:</w:t>
      </w:r>
    </w:p>
    <w:p w:rsidR="00464A59" w:rsidRPr="009454F2" w:rsidRDefault="00464A59" w:rsidP="00F651AA">
      <w:pPr>
        <w:pStyle w:val="T-98-2"/>
        <w:numPr>
          <w:ilvl w:val="0"/>
          <w:numId w:val="2"/>
        </w:numPr>
        <w:tabs>
          <w:tab w:val="clear" w:pos="2153"/>
          <w:tab w:val="left" w:pos="720"/>
        </w:tabs>
        <w:spacing w:after="0"/>
        <w:rPr>
          <w:rFonts w:ascii="Times New Roman" w:hAnsi="Times New Roman"/>
          <w:strike/>
          <w:sz w:val="24"/>
          <w:szCs w:val="24"/>
          <w:lang w:val="sr-Cyrl-CS"/>
        </w:rPr>
      </w:pPr>
      <w:r w:rsidRPr="009454F2">
        <w:rPr>
          <w:rFonts w:ascii="Times New Roman" w:hAnsi="Times New Roman"/>
          <w:strike/>
          <w:sz w:val="24"/>
          <w:szCs w:val="24"/>
          <w:lang w:val="sr-Cyrl-CS"/>
        </w:rPr>
        <w:t>изјаву о теретним возилима којима ће обављати превоз за сопствене потребе;</w:t>
      </w:r>
    </w:p>
    <w:p w:rsidR="00464A59" w:rsidRPr="00711F26" w:rsidRDefault="00464A59" w:rsidP="00F651AA">
      <w:pPr>
        <w:pStyle w:val="T-98-2"/>
        <w:numPr>
          <w:ilvl w:val="0"/>
          <w:numId w:val="2"/>
        </w:numPr>
        <w:tabs>
          <w:tab w:val="clear" w:pos="2153"/>
          <w:tab w:val="left" w:pos="720"/>
        </w:tabs>
        <w:spacing w:after="0"/>
        <w:rPr>
          <w:rFonts w:ascii="Times New Roman" w:hAnsi="Times New Roman"/>
          <w:strike/>
          <w:sz w:val="24"/>
          <w:szCs w:val="24"/>
          <w:lang w:val="sr-Latn-CS"/>
        </w:rPr>
      </w:pPr>
      <w:r w:rsidRPr="009454F2">
        <w:rPr>
          <w:rFonts w:ascii="Times New Roman" w:hAnsi="Times New Roman"/>
          <w:strike/>
          <w:sz w:val="24"/>
          <w:szCs w:val="24"/>
          <w:lang w:val="sr-Latn-CS"/>
        </w:rPr>
        <w:t>оверену фотокопију саобраћајне дозволе и регистрационог листа или оригинал</w:t>
      </w:r>
      <w:r w:rsidRPr="009454F2">
        <w:rPr>
          <w:rFonts w:ascii="Times New Roman" w:hAnsi="Times New Roman"/>
          <w:strike/>
          <w:sz w:val="24"/>
          <w:szCs w:val="24"/>
          <w:lang w:val="sr-Cyrl-CS"/>
        </w:rPr>
        <w:t xml:space="preserve"> саобраћајне дозволе за свако теретно возило са изјаве;</w:t>
      </w:r>
    </w:p>
    <w:p w:rsidR="00464A59" w:rsidRPr="00711F26" w:rsidRDefault="00464A59" w:rsidP="00F651AA">
      <w:pPr>
        <w:pStyle w:val="T-98-2"/>
        <w:numPr>
          <w:ilvl w:val="0"/>
          <w:numId w:val="2"/>
        </w:numPr>
        <w:tabs>
          <w:tab w:val="clear" w:pos="2153"/>
          <w:tab w:val="left" w:pos="720"/>
        </w:tabs>
        <w:spacing w:after="0"/>
        <w:rPr>
          <w:rFonts w:ascii="Times New Roman" w:hAnsi="Times New Roman"/>
          <w:strike/>
          <w:sz w:val="24"/>
          <w:szCs w:val="24"/>
          <w:lang w:val="sr-Latn-CS"/>
        </w:rPr>
      </w:pPr>
      <w:r w:rsidRPr="00711F26">
        <w:rPr>
          <w:strike/>
          <w:sz w:val="24"/>
          <w:szCs w:val="24"/>
          <w:lang w:val="sr-Cyrl-CS"/>
        </w:rPr>
        <w:t>оригинал или оверену фотокопију уговора о финансијском лизингу или уговора о закупу теретног возила или скупа возила, уколико теретно возило или скуп возила</w:t>
      </w:r>
      <w:r w:rsidRPr="00711F26" w:rsidDel="00275593">
        <w:rPr>
          <w:strike/>
          <w:sz w:val="24"/>
          <w:szCs w:val="24"/>
          <w:lang w:val="sr-Cyrl-CS"/>
        </w:rPr>
        <w:t xml:space="preserve"> </w:t>
      </w:r>
      <w:r w:rsidRPr="00711F26">
        <w:rPr>
          <w:strike/>
          <w:sz w:val="24"/>
          <w:szCs w:val="24"/>
          <w:lang w:val="sr-Cyrl-CS"/>
        </w:rPr>
        <w:t xml:space="preserve">којим ће се обављати превоз за сопствене потребе није у власништву домаћег привредног друштва, другог правног лица, предузетника, односно пољопривредника из става 12. овог члана и </w:t>
      </w:r>
      <w:r w:rsidRPr="00671FC9">
        <w:rPr>
          <w:strike/>
          <w:sz w:val="24"/>
          <w:szCs w:val="24"/>
          <w:lang w:val="sr-Cyrl-CS"/>
        </w:rPr>
        <w:t>подаци о примаоцу лизинга, односно закупцу морају бити уписани у</w:t>
      </w:r>
      <w:r w:rsidRPr="00711F26">
        <w:rPr>
          <w:strike/>
          <w:sz w:val="24"/>
          <w:szCs w:val="24"/>
          <w:lang w:val="sr-Cyrl-CS"/>
        </w:rPr>
        <w:t xml:space="preserve"> саобраћајну дозволу у складу са прописима којима се уређује безбедност саобраћаја на путевима.</w:t>
      </w:r>
    </w:p>
    <w:p w:rsidR="00464A59" w:rsidRPr="00C03A4F" w:rsidRDefault="00464A59" w:rsidP="00464A59">
      <w:pPr>
        <w:pStyle w:val="T-98-2"/>
        <w:tabs>
          <w:tab w:val="clear" w:pos="2153"/>
          <w:tab w:val="left" w:pos="720"/>
        </w:tabs>
        <w:spacing w:after="0"/>
        <w:ind w:firstLine="709"/>
        <w:rPr>
          <w:rFonts w:ascii="Times New Roman" w:hAnsi="Times New Roman"/>
          <w:i/>
          <w:strike/>
          <w:sz w:val="24"/>
          <w:szCs w:val="24"/>
          <w:lang w:val="sr-Cyrl-CS"/>
        </w:rPr>
      </w:pPr>
      <w:r w:rsidRPr="009454F2">
        <w:rPr>
          <w:rFonts w:ascii="Times New Roman" w:hAnsi="Times New Roman"/>
          <w:strike/>
          <w:sz w:val="24"/>
          <w:szCs w:val="24"/>
          <w:lang w:val="sr-Cyrl-CS"/>
        </w:rPr>
        <w:t>Ако је једна од уговорних страна физичко лице,</w:t>
      </w:r>
      <w:r w:rsidRPr="00C03A4F">
        <w:rPr>
          <w:rFonts w:ascii="Times New Roman" w:hAnsi="Times New Roman"/>
          <w:strike/>
          <w:sz w:val="24"/>
          <w:szCs w:val="24"/>
          <w:lang w:val="sr-Cyrl-CS"/>
        </w:rPr>
        <w:t xml:space="preserve"> </w:t>
      </w:r>
      <w:r w:rsidRPr="009454F2">
        <w:rPr>
          <w:rFonts w:ascii="Times New Roman" w:hAnsi="Times New Roman"/>
          <w:strike/>
          <w:sz w:val="24"/>
          <w:szCs w:val="24"/>
          <w:lang w:val="sr-Cyrl-CS"/>
        </w:rPr>
        <w:t>у</w:t>
      </w:r>
      <w:r w:rsidRPr="00C03A4F">
        <w:rPr>
          <w:rFonts w:ascii="Times New Roman" w:hAnsi="Times New Roman"/>
          <w:strike/>
          <w:sz w:val="24"/>
          <w:szCs w:val="24"/>
          <w:lang w:val="sr-Cyrl-CS"/>
        </w:rPr>
        <w:t xml:space="preserve">говор из става </w:t>
      </w:r>
      <w:r w:rsidRPr="009454F2">
        <w:rPr>
          <w:rFonts w:ascii="Times New Roman" w:hAnsi="Times New Roman"/>
          <w:strike/>
          <w:sz w:val="24"/>
          <w:szCs w:val="24"/>
          <w:lang w:val="sr-Cyrl-CS"/>
        </w:rPr>
        <w:t xml:space="preserve">13. </w:t>
      </w:r>
      <w:r w:rsidRPr="009454F2">
        <w:rPr>
          <w:rFonts w:ascii="Times New Roman" w:hAnsi="Times New Roman"/>
          <w:strike/>
          <w:sz w:val="24"/>
          <w:szCs w:val="24"/>
          <w:lang/>
        </w:rPr>
        <w:t>тачка</w:t>
      </w:r>
      <w:r w:rsidRPr="009454F2">
        <w:rPr>
          <w:rFonts w:ascii="Times New Roman" w:hAnsi="Times New Roman"/>
          <w:strike/>
          <w:sz w:val="24"/>
          <w:szCs w:val="24"/>
          <w:lang w:val="sr-Cyrl-CS"/>
        </w:rPr>
        <w:t xml:space="preserve"> 3.</w:t>
      </w:r>
      <w:r w:rsidRPr="00C03A4F">
        <w:rPr>
          <w:rFonts w:ascii="Times New Roman" w:hAnsi="Times New Roman"/>
          <w:strike/>
          <w:sz w:val="24"/>
          <w:szCs w:val="24"/>
          <w:lang w:val="sr-Cyrl-CS"/>
        </w:rPr>
        <w:t xml:space="preserve"> овог члана мора бити оверен код </w:t>
      </w:r>
      <w:r w:rsidRPr="009454F2">
        <w:rPr>
          <w:rFonts w:ascii="Times New Roman" w:hAnsi="Times New Roman"/>
          <w:strike/>
          <w:sz w:val="24"/>
          <w:szCs w:val="24"/>
          <w:lang w:val="sr-Cyrl-CS"/>
        </w:rPr>
        <w:t>органа надлежног за оверу.</w:t>
      </w:r>
    </w:p>
    <w:p w:rsidR="00464A59" w:rsidRPr="009454F2" w:rsidRDefault="00464A59" w:rsidP="00464A59">
      <w:pPr>
        <w:pStyle w:val="T-98-2"/>
        <w:tabs>
          <w:tab w:val="clear" w:pos="2153"/>
          <w:tab w:val="left" w:pos="720"/>
        </w:tabs>
        <w:spacing w:after="0"/>
        <w:ind w:firstLine="709"/>
        <w:rPr>
          <w:strike/>
          <w:sz w:val="24"/>
          <w:szCs w:val="24"/>
          <w:lang w:val="sr-Cyrl-CS"/>
        </w:rPr>
      </w:pPr>
      <w:r w:rsidRPr="009454F2">
        <w:rPr>
          <w:rFonts w:ascii="Times New Roman" w:hAnsi="Times New Roman"/>
          <w:strike/>
          <w:sz w:val="24"/>
          <w:szCs w:val="24"/>
          <w:lang w:val="sr-Cyrl-CS"/>
        </w:rPr>
        <w:t>Орган општинске, односно градске управе, односно управе Града Београда одлучује о упису и доставља Министарству податке о упису у евиденцију</w:t>
      </w:r>
      <w:r w:rsidRPr="009454F2">
        <w:rPr>
          <w:strike/>
          <w:sz w:val="24"/>
          <w:szCs w:val="24"/>
          <w:lang w:val="sr-Cyrl-CS"/>
        </w:rPr>
        <w:t>.</w:t>
      </w:r>
    </w:p>
    <w:p w:rsidR="00464A59" w:rsidRPr="00C03A4F" w:rsidRDefault="00464A59" w:rsidP="00464A59">
      <w:pPr>
        <w:pStyle w:val="T-98-2"/>
        <w:tabs>
          <w:tab w:val="clear" w:pos="2153"/>
          <w:tab w:val="left" w:pos="720"/>
        </w:tabs>
        <w:spacing w:after="0"/>
        <w:ind w:firstLine="709"/>
        <w:rPr>
          <w:rFonts w:ascii="Times New Roman" w:hAnsi="Times New Roman"/>
          <w:strike/>
          <w:sz w:val="24"/>
          <w:szCs w:val="24"/>
          <w:lang w:val="sr-Cyrl-CS"/>
        </w:rPr>
      </w:pPr>
      <w:r w:rsidRPr="009454F2">
        <w:rPr>
          <w:rFonts w:ascii="Times New Roman" w:hAnsi="Times New Roman"/>
          <w:strike/>
          <w:sz w:val="24"/>
          <w:szCs w:val="24"/>
          <w:lang w:val="sr-Cyrl-CS"/>
        </w:rPr>
        <w:t>Министар прописује садржина и начин вођења евиденције из става 11. овог члана и начин достављања података из става 15. овог члана</w:t>
      </w:r>
      <w:r w:rsidRPr="00C03A4F">
        <w:rPr>
          <w:rFonts w:ascii="Times New Roman" w:hAnsi="Times New Roman"/>
          <w:strike/>
          <w:sz w:val="24"/>
          <w:szCs w:val="24"/>
          <w:lang w:val="sr-Cyrl-CS"/>
        </w:rPr>
        <w:t>.</w:t>
      </w:r>
    </w:p>
    <w:p w:rsidR="00464A59" w:rsidRPr="00671FC9" w:rsidRDefault="00464A59" w:rsidP="00464A59">
      <w:pPr>
        <w:tabs>
          <w:tab w:val="left" w:pos="720"/>
        </w:tabs>
        <w:rPr>
          <w:strike/>
          <w:lang/>
        </w:rPr>
      </w:pPr>
      <w:r w:rsidRPr="00671FC9">
        <w:rPr>
          <w:lang w:val="sr-Cyrl-CS"/>
        </w:rPr>
        <w:tab/>
      </w:r>
      <w:r w:rsidRPr="00671FC9">
        <w:rPr>
          <w:strike/>
          <w:lang w:val="sr-Cyrl-CS"/>
        </w:rPr>
        <w:t>Садржина евиденције из става 11. овог члана која се односи на пољопривредника садржи нарочито име, презиме, место и датум рођења лица као податке о личности.</w:t>
      </w:r>
    </w:p>
    <w:p w:rsidR="00464A59" w:rsidRDefault="00464A59" w:rsidP="00464A59">
      <w:pPr>
        <w:jc w:val="center"/>
        <w:rPr>
          <w:lang w:val="sr-Cyrl-CS"/>
        </w:rPr>
      </w:pPr>
    </w:p>
    <w:p w:rsidR="00464A59" w:rsidRDefault="00464A59" w:rsidP="00464A59">
      <w:pPr>
        <w:pStyle w:val="ListParagraph1"/>
        <w:spacing w:after="0"/>
        <w:rPr>
          <w:lang w:val="sr-Cyrl-CS"/>
        </w:rPr>
      </w:pPr>
      <w:r>
        <w:rPr>
          <w:lang w:val="sr-Cyrl-CS"/>
        </w:rPr>
        <w:t>ЧЛАН 3.</w:t>
      </w:r>
    </w:p>
    <w:p w:rsidR="00464A59" w:rsidRDefault="00464A59" w:rsidP="00464A59">
      <w:pPr>
        <w:ind w:firstLine="708"/>
        <w:rPr>
          <w:lang w:val="sr-Cyrl-CS"/>
        </w:rPr>
      </w:pPr>
      <w:r>
        <w:rPr>
          <w:lang w:val="sr-Cyrl-CS"/>
        </w:rPr>
        <w:t>ПРЕВОЗ ТЕРЕТА У ДРУМСКОМ САОБРАЋАЈУ МОЖЕ БИТИ ЈАВНИ ПРЕВОЗ ТЕРЕТА ИЛИ ПРЕВОЗ ТЕРЕТА ЗА СОПСТВЕНЕ ПОТРЕБЕ.</w:t>
      </w:r>
    </w:p>
    <w:p w:rsidR="00464A59" w:rsidRDefault="00464A59" w:rsidP="00464A59">
      <w:pPr>
        <w:ind w:firstLine="708"/>
        <w:rPr>
          <w:lang w:val="sr-Cyrl-CS"/>
        </w:rPr>
      </w:pPr>
      <w:r>
        <w:rPr>
          <w:lang w:val="sr-Cyrl-CS"/>
        </w:rPr>
        <w:t>ПРИ ОБАВЉАЊУ ЈАВНОГ ПРЕВОЗА ТЕРЕТА, РЕЛАЦИЈА, ЦЕНА ПРЕВОЗА И ДРУГИ УСЛОВИ ПРЕВОЗА ОДРЕЂУЈУ СЕ УГОВОРОМ ЗАКЉУЧЕНИМ ИЗМЕЂУ ПРЕВОЗНИКА И КОРИСНИКА ПРЕВОЗА.</w:t>
      </w:r>
    </w:p>
    <w:p w:rsidR="00464A59" w:rsidRDefault="00464A59" w:rsidP="00464A59">
      <w:pPr>
        <w:pStyle w:val="T-98-2"/>
        <w:tabs>
          <w:tab w:val="left" w:pos="540"/>
        </w:tabs>
        <w:spacing w:after="0"/>
        <w:ind w:firstLine="709"/>
        <w:rPr>
          <w:rFonts w:ascii="Times New Roman" w:hAnsi="Times New Roman"/>
          <w:sz w:val="24"/>
          <w:szCs w:val="24"/>
          <w:lang w:val="sr-Cyrl-CS"/>
        </w:rPr>
      </w:pPr>
      <w:r>
        <w:rPr>
          <w:rFonts w:ascii="Times New Roman" w:hAnsi="Times New Roman"/>
          <w:sz w:val="24"/>
          <w:szCs w:val="24"/>
          <w:lang w:val="sr-Cyrl-CS"/>
        </w:rPr>
        <w:t>ПРИ ОБАВЉАЊУ ПРЕВОЗА ТЕРЕТА ЗА СОПСТВЕНЕ ПОТРЕБЕ МОРАЈУ БИТИ ИСПУЊЕНИ СЛЕДЕЋИ УСЛОВИ:</w:t>
      </w:r>
    </w:p>
    <w:p w:rsidR="00464A59" w:rsidRDefault="00464A59" w:rsidP="00F651AA">
      <w:pPr>
        <w:pStyle w:val="T-98-2"/>
        <w:numPr>
          <w:ilvl w:val="0"/>
          <w:numId w:val="21"/>
        </w:numPr>
        <w:tabs>
          <w:tab w:val="left" w:pos="0"/>
          <w:tab w:val="left" w:pos="993"/>
        </w:tabs>
        <w:spacing w:after="0"/>
        <w:ind w:left="0" w:firstLine="709"/>
        <w:rPr>
          <w:rFonts w:ascii="Times New Roman" w:hAnsi="Times New Roman"/>
          <w:sz w:val="24"/>
          <w:szCs w:val="24"/>
          <w:lang w:val="sr-Cyrl-CS"/>
        </w:rPr>
      </w:pPr>
      <w:r>
        <w:rPr>
          <w:rFonts w:ascii="Times New Roman" w:hAnsi="Times New Roman"/>
          <w:sz w:val="24"/>
          <w:szCs w:val="24"/>
          <w:lang w:val="sr-Cyrl-CS"/>
        </w:rPr>
        <w:lastRenderedPageBreak/>
        <w:t>ДА ПРЕВОЗ ТЕРЕТА НИЈЕ ПРЕТЕЖНА ДЕЛАТНОСТ ЛИЦА КОЈЕ ГА ОБАВЉА;</w:t>
      </w:r>
    </w:p>
    <w:p w:rsidR="00464A59" w:rsidRDefault="00464A59" w:rsidP="00F651AA">
      <w:pPr>
        <w:pStyle w:val="T-98-2"/>
        <w:numPr>
          <w:ilvl w:val="0"/>
          <w:numId w:val="21"/>
        </w:numPr>
        <w:tabs>
          <w:tab w:val="left" w:pos="0"/>
          <w:tab w:val="left" w:pos="993"/>
        </w:tabs>
        <w:spacing w:after="0"/>
        <w:ind w:left="0" w:firstLine="709"/>
        <w:rPr>
          <w:rFonts w:ascii="Times New Roman" w:hAnsi="Times New Roman"/>
          <w:sz w:val="24"/>
          <w:szCs w:val="24"/>
          <w:lang w:val="sr-Cyrl-CS"/>
        </w:rPr>
      </w:pPr>
      <w:r>
        <w:rPr>
          <w:rFonts w:ascii="Times New Roman" w:hAnsi="Times New Roman"/>
          <w:sz w:val="24"/>
          <w:szCs w:val="24"/>
          <w:lang w:val="sr-Cyrl-CS"/>
        </w:rPr>
        <w:t>ДА СЕ ПРЕВОЗ ТЕРЕТА ОБАВЉА БЕЗ НАКНАДЕ;</w:t>
      </w:r>
    </w:p>
    <w:p w:rsidR="00464A59" w:rsidRDefault="00464A59" w:rsidP="00F651AA">
      <w:pPr>
        <w:pStyle w:val="T-98-2"/>
        <w:numPr>
          <w:ilvl w:val="0"/>
          <w:numId w:val="21"/>
        </w:numPr>
        <w:tabs>
          <w:tab w:val="left" w:pos="0"/>
          <w:tab w:val="left" w:pos="993"/>
        </w:tabs>
        <w:spacing w:after="0"/>
        <w:ind w:left="0" w:firstLine="709"/>
        <w:rPr>
          <w:rFonts w:ascii="Times New Roman" w:hAnsi="Times New Roman"/>
          <w:sz w:val="24"/>
          <w:szCs w:val="24"/>
          <w:lang w:val="sr-Cyrl-CS"/>
        </w:rPr>
      </w:pPr>
      <w:r>
        <w:rPr>
          <w:rFonts w:ascii="Times New Roman" w:hAnsi="Times New Roman"/>
          <w:sz w:val="24"/>
          <w:szCs w:val="24"/>
          <w:lang w:val="sr-Cyrl-CS"/>
        </w:rPr>
        <w:t>ТЕРЕТ КОЈИ СЕ ПРЕВОЗИ МОРА БИТИ У ВЛАСНИШТВУ, ПРОДАТ, КУПЉЕН, УЗЕТ ИЛИ ПРЕДАТ У ЗАКУП, ПРОИЗВЕДЕН, ДОРАЂЕН ИЛИ ПОПРАВЉЕН ОД СТРАНЕ ИСТОГ ДОМАЋЕГ ПРИВРЕДНОГ ДРУШТВА, ДРУГОГ ПРАВНОГ ЛИЦА, ПРЕДУЗЕТНИКА, ПОЉОПРИВРЕДНИКА, ОДНОСНО СТРАНОГ ПРАВНОГ ЛИЦА, ПРЕДУЗЕТНИКА ИЛИ ФИЗИЧКОГ ЛИЦА КОЈИ ОБАВЉА ПРЕВОЗ ЗА СОПСТВЕНЕ ПОТРЕБЕ;</w:t>
      </w:r>
    </w:p>
    <w:p w:rsidR="00464A59" w:rsidRDefault="00464A59" w:rsidP="00F651AA">
      <w:pPr>
        <w:pStyle w:val="T-98-2"/>
        <w:numPr>
          <w:ilvl w:val="0"/>
          <w:numId w:val="21"/>
        </w:numPr>
        <w:tabs>
          <w:tab w:val="left" w:pos="0"/>
          <w:tab w:val="left" w:pos="993"/>
        </w:tabs>
        <w:spacing w:after="0"/>
        <w:ind w:left="0" w:firstLine="709"/>
        <w:rPr>
          <w:rFonts w:ascii="Times New Roman" w:hAnsi="Times New Roman"/>
          <w:sz w:val="24"/>
          <w:szCs w:val="24"/>
          <w:lang w:val="sr-Cyrl-CS"/>
        </w:rPr>
      </w:pPr>
      <w:r>
        <w:rPr>
          <w:rFonts w:ascii="Times New Roman" w:hAnsi="Times New Roman"/>
          <w:sz w:val="24"/>
          <w:szCs w:val="24"/>
          <w:lang w:val="sr-Cyrl-CS"/>
        </w:rPr>
        <w:t>СВРХА ПРЕВОЗА МОРА БИТИ ПРЕВОЗ ТЕРЕТА ДО ИЛИ ОД ИСТОГ ДОМАЋЕГ ПРИВРЕДНОГ ДРУШТВА, ДРУГОГ ПРАВНОГ ЛИЦА, ПРЕДУЗЕТНИКА, ПОЉОПРИВРЕДНИКА, ОДНОСНО СТРАНОГ ПРАВНОГ ЛИЦА, ПРЕДУЗЕТНИКА ИЛИ ФИЗИЧКОГ ЛИЦА КОЈИ ОБАВЉА ПРЕВОЗ ЗА СОПСТВЕНЕ ПОТРЕБЕ ИЛИ ЊЕНО ПРЕМЕШТАЊЕ БИЛО УНУТАР БИЛО ИЗВАН СЕДИШТА ИСТОГ ДОМАЋЕГ ПРИВРЕДНОГ ДРУШТВА, ДРУГОГ ПРАВНОГ ЛИЦА, ПРЕДУЗЕТНИКА, ПОЉОПРИВРЕДНИКА, ОДНОСНО СТРАНОГ ПРАВНОГ ЛИЦА, ПРЕДУЗЕТНИКА ИЛИ ФИЗИЧКОГ ЛИЦА КОЈИ ОБАВЉА ПРЕВОЗ ЗА СОПСТВЕНЕ ПОТРЕБЕ;</w:t>
      </w:r>
    </w:p>
    <w:p w:rsidR="00464A59" w:rsidRDefault="00464A59" w:rsidP="00F651AA">
      <w:pPr>
        <w:pStyle w:val="T-98-2"/>
        <w:numPr>
          <w:ilvl w:val="0"/>
          <w:numId w:val="21"/>
        </w:numPr>
        <w:tabs>
          <w:tab w:val="left" w:pos="0"/>
          <w:tab w:val="left" w:pos="993"/>
        </w:tabs>
        <w:spacing w:after="0"/>
        <w:ind w:left="0" w:firstLine="709"/>
        <w:rPr>
          <w:rFonts w:ascii="Times New Roman" w:hAnsi="Times New Roman"/>
          <w:sz w:val="24"/>
          <w:szCs w:val="24"/>
          <w:lang w:val="sr-Cyrl-CS"/>
        </w:rPr>
      </w:pPr>
      <w:r>
        <w:rPr>
          <w:rFonts w:ascii="Times New Roman" w:hAnsi="Times New Roman"/>
          <w:sz w:val="24"/>
          <w:szCs w:val="24"/>
          <w:lang w:val="sr-Cyrl-CS"/>
        </w:rPr>
        <w:t>ТЕРЕТНИМ ВОЗИЛОМ ИЛИ СКУПОМ ВОЗИЛА КОЈЕ СЕ КОРИСТИ ЗА ТАКАВ ПРЕВОЗ МОРА УПРАВЉАТИ ВОЗАЧ РАДНО АНГАЖОВАН КОД ИСТОГ ДОМАЋЕГ ПРИВРЕДНОГ ДРУШТВА, ДРУГОГ ПРАВНОГ ЛИЦА ИЛИ ПРЕДУЗЕТНИКА, У СКЛАДУ СА ПРОПИСИМА КОЈИМА СЕ УРЕЂУЈУ РАДНИ ОДНОСИ И ПОДНОШЕЊЕ ЈЕДИНСТВЕНЕ ПРИЈАВЕ НА ОБАВЕЗНО СОЦИЈАЛНО ОСИГУРАЊЕ КАО И ПОЉОПРИВРЕДНИК, ОДНОСНО ЛИЦЕ РАДНО АНГАЖОВАНО КОД ИСТОГ СТРАНОГ ПРАВНОГ ЛИЦА, ПРЕДУЗЕТНИКА ИЛИ ФИЗИЧКОГ ЛИЦА КОЈИ ОБАВЉА ПРЕВОЗ ЗА СОПСТВЕНЕ ПОТРЕБЕ;</w:t>
      </w:r>
    </w:p>
    <w:p w:rsidR="00464A59" w:rsidRDefault="00464A59" w:rsidP="00F651AA">
      <w:pPr>
        <w:pStyle w:val="T-98-2"/>
        <w:numPr>
          <w:ilvl w:val="0"/>
          <w:numId w:val="21"/>
        </w:numPr>
        <w:tabs>
          <w:tab w:val="left" w:pos="0"/>
          <w:tab w:val="left" w:pos="993"/>
        </w:tabs>
        <w:spacing w:after="0"/>
        <w:ind w:left="0" w:firstLine="709"/>
        <w:rPr>
          <w:rFonts w:ascii="Times New Roman" w:hAnsi="Times New Roman"/>
          <w:sz w:val="24"/>
          <w:szCs w:val="24"/>
          <w:lang w:val="sr-Cyrl-CS"/>
        </w:rPr>
      </w:pPr>
      <w:r>
        <w:rPr>
          <w:rFonts w:ascii="Times New Roman" w:hAnsi="Times New Roman"/>
          <w:sz w:val="24"/>
          <w:szCs w:val="24"/>
          <w:lang w:val="sr-Cyrl-CS"/>
        </w:rPr>
        <w:t>ТЕРЕТНО ВОЗИЛО ИЛИ СКУП ВОЗИЛА МОРА БИТИ РЕГИСТРОВАНО</w:t>
      </w:r>
      <w:r>
        <w:rPr>
          <w:rFonts w:ascii="Times New Roman" w:hAnsi="Times New Roman"/>
          <w:sz w:val="24"/>
          <w:szCs w:val="24"/>
          <w:lang/>
        </w:rPr>
        <w:t xml:space="preserve"> </w:t>
      </w:r>
      <w:r>
        <w:rPr>
          <w:rFonts w:ascii="Times New Roman" w:hAnsi="Times New Roman"/>
          <w:sz w:val="24"/>
          <w:szCs w:val="24"/>
          <w:lang w:val="sr-Cyrl-CS"/>
        </w:rPr>
        <w:t>У СКЛАДУ СА ПРОПИСИМА КОЈИМА СЕ УРЕЂУЈЕ БЕЗБЕДНОСТ САОБРАЋАЈА НА ПУТЕВИМА И У ВЛАСНИШТВУ ИСТОГ ДОМАЋЕГ ПРИВРЕДНОГ ДРУШТВА, ДРУГОГ ПРАВНОГ ЛИЦА, ПРЕДУЗЕТНИКА ИЛИ ПОЉОПРИВРЕДНИКА КОЈИ ОБАВЉА ПРЕВОЗ ЗА СОПСТВЕНЕ ПОТРЕБЕ ИЛИ СЕ КОРИСТИ НА ОСНОВУ УГОВОРА О ФИНАНСИЈСКОМ ЛИЗИНГУ ИЛИ СЕ КОРИСТИ НА ОСНОВУ УГОВОРА О ЗАКУПУ КОЈИ ЈЕ ЗАКЉУЧЕН СА ПРИВРЕДНИМ ДРУШТВОМ, ДРУГИМ ПРАВНИМ ЛИЦЕМ, ПРЕДУЗЕТНИКОМ ИЛИ ФИЗИЧКИМ ЛИЦЕМ КОМЕ СЕ СЕДИШТЕ, ОДНОСНО ПРЕБИВАЛИШТЕ НАЛАЗИ НА ТЕРИТОРИЈИ РЕПУБЛИКЕ СРБИЈЕ.</w:t>
      </w:r>
    </w:p>
    <w:p w:rsidR="00464A59" w:rsidRDefault="00464A59" w:rsidP="00464A59">
      <w:pPr>
        <w:ind w:firstLine="708"/>
        <w:rPr>
          <w:lang w:val="sr-Cyrl-CS"/>
        </w:rPr>
      </w:pPr>
      <w:r>
        <w:rPr>
          <w:lang w:val="sr-Cyrl-CS"/>
        </w:rPr>
        <w:t>ИЗУЗЕТНО ОД СТАВА 3. ТАЧКА 1) ОВОГ ЧЛАНА ДОМАЋЕ ПРИВРЕДНО ДРУШТВО, ДРУГО ПРАВНО ЛИЦЕ, ОДНОСНО ПРЕДУЗЕТНИК КОМЕ ЈЕ ЈАВНИ ПРЕВОЗ ТЕРЕТА ПРЕТЕЖНА ДЕЛАТНОСТ МОЖЕ ДА ОБАВЉА ПРЕВОЗ ТЕРЕТА ЗА СОПСТВЕНЕ ПОТРЕБЕ КАДА СЕ ТАЈ ПРЕВОЗ ОБАВЉА У СКЛАДУ СА СТАВОМ 3. ТАЧ. 2) ДО 6) ОВОГ ЧЛАНА.</w:t>
      </w:r>
    </w:p>
    <w:p w:rsidR="00464A59" w:rsidRDefault="00464A59" w:rsidP="00464A59">
      <w:pPr>
        <w:ind w:firstLine="708"/>
        <w:rPr>
          <w:lang w:val="sr-Cyrl-CS"/>
        </w:rPr>
      </w:pPr>
      <w:r>
        <w:rPr>
          <w:lang w:val="sr-Cyrl-CS"/>
        </w:rPr>
        <w:t>ПОД ПРЕВОЗОМ ТЕРЕТА ЗА СОПСТВЕНЕ ПОТРЕБЕ ПОДРАЗУМЕВА СЕ И УПРАВЉАЊЕ ТЕРЕТНИМ ВОЗИЛОМ ПРИЛИКОМ ОСПОСОБЉАВАЊА КАНДИДАТА ЗА ВОЗАЧЕ КОЈЕ  ВРШЕ ПРАВНА ЛИЦА, ОДНОСНО СРЕДЊЕ СТРУЧНЕ ШКОЛЕ И ПРИЛИКОМ ПОЛАГАЊА ПРАКТИЧНОГ ИСПИТА КАНДИДАТА ЗА ВОЗАЧА.</w:t>
      </w:r>
    </w:p>
    <w:p w:rsidR="00464A59" w:rsidRDefault="00464A59" w:rsidP="00464A59">
      <w:pPr>
        <w:ind w:firstLine="708"/>
        <w:rPr>
          <w:lang w:val="sr-Cyrl-CS"/>
        </w:rPr>
      </w:pPr>
      <w:r>
        <w:rPr>
          <w:lang w:val="sr-Cyrl-CS"/>
        </w:rPr>
        <w:lastRenderedPageBreak/>
        <w:t>ТЕРЕТНО ВОЗИЛО КОЈИМ СЕ ОБАВЉА ПРЕВОЗ ТЕРЕТА ЗА СОПСТВЕНЕ ПОТРЕБЕ У ДРУМСКОМ САОБРАЋАЈУ, ОСИМ ТЕРЕТНОГ ВОЗИЛА ИЗ СТ</w:t>
      </w:r>
      <w:r>
        <w:t xml:space="preserve">. </w:t>
      </w:r>
      <w:r>
        <w:rPr>
          <w:lang w:val="sr-Cyrl-CS"/>
        </w:rPr>
        <w:t xml:space="preserve"> </w:t>
      </w:r>
      <w:r>
        <w:rPr>
          <w:lang/>
        </w:rPr>
        <w:t xml:space="preserve">4. </w:t>
      </w:r>
      <w:r>
        <w:rPr>
          <w:lang/>
        </w:rPr>
        <w:t xml:space="preserve">И </w:t>
      </w:r>
      <w:r>
        <w:rPr>
          <w:lang w:val="sr-Cyrl-CS"/>
        </w:rPr>
        <w:t>5. ОВОГ ЧЛАНА, МОРА ИМАТИ НА БОЧНИМ ВРАТИМА, ОДНОСНО НА БОЧНИМ СТРАНАМА КАБИНЕ ТЕРЕТНОГ ВОЗИЛА, ПОСЛОВНО ИМЕ И НАТПИС „ПРЕВОЗ ЗА СОПСТВЕНЕ ПОТРЕБЕ”,</w:t>
      </w:r>
      <w:r>
        <w:rPr>
          <w:iCs/>
          <w:lang w:val="sr-Cyrl-CS"/>
        </w:rPr>
        <w:t xml:space="preserve"> ИСПИСАНО СЛОВИМА ВИСИНЕ НАЈМАЊЕ ТРИ ЦЕНТИМЕТРА И БОЈОМ ИЛИ НАЛЕПНИЦОМ КОЈА СЕ БИТНО РАЗЛИКУЈЕ ОД ОСНОВНЕ БОЈЕ ВОЗИЛА,</w:t>
      </w:r>
      <w:r>
        <w:rPr>
          <w:lang w:val="sr-Cyrl-CS"/>
        </w:rPr>
        <w:t xml:space="preserve"> А МОЖЕ ИМАТИ И ЊЕГОВ ЗНАК КОЈИ УЖИВА ЗАШТИТУ У СКЛАДУ СА ЗАКОНОМ КОЈИМ СЕ УРЕЂУЈУ ЖИГОВИ.</w:t>
      </w:r>
    </w:p>
    <w:p w:rsidR="00464A59" w:rsidRDefault="00464A59" w:rsidP="00464A59">
      <w:pPr>
        <w:pStyle w:val="Default"/>
        <w:outlineLvl w:val="0"/>
        <w:rPr>
          <w:rFonts w:ascii="Times New Roman" w:hAnsi="Times New Roman" w:cs="Times New Roman"/>
          <w:color w:val="auto"/>
          <w:lang w:val="sr-Cyrl-CS"/>
        </w:rPr>
      </w:pPr>
      <w:r>
        <w:rPr>
          <w:rFonts w:ascii="Times New Roman" w:hAnsi="Times New Roman" w:cs="Times New Roman"/>
          <w:color w:val="auto"/>
          <w:lang w:val="sr-Cyrl-CS"/>
        </w:rPr>
        <w:t>НА БОЧНИМ ВРАТИМА ИЛИ БОЧНИМ СТРАНАМА КАБИНЕ ТЕРЕТНОГ ВОЗИЛА НЕ МОГУ СЕ СТАВЉАТИ ДРУГИ НАТПИСИ, ОСИМ НАТПИСА ИЗ СТАВА 6. ОВОГ ЧЛАНА.</w:t>
      </w:r>
    </w:p>
    <w:p w:rsidR="00464A59" w:rsidRDefault="00464A59" w:rsidP="00464A59">
      <w:pPr>
        <w:ind w:firstLine="708"/>
        <w:rPr>
          <w:lang w:val="sr-Cyrl-CS"/>
        </w:rPr>
      </w:pPr>
      <w:r>
        <w:rPr>
          <w:lang w:val="sr-Cyrl-CS"/>
        </w:rPr>
        <w:t>У ТЕРЕТНОМ ВОЗИЛУ КОЈИМ СЕ ОБАВЉА ПРЕВОЗ ЗА СОПСТВЕНЕ ПОТРЕБЕ МОРА СЕ НАЛАЗИТИ ДОКАЗ О РАДНОМ АНГАЖОВАЊУ</w:t>
      </w:r>
      <w:r>
        <w:rPr>
          <w:lang/>
        </w:rPr>
        <w:t xml:space="preserve"> </w:t>
      </w:r>
      <w:r>
        <w:rPr>
          <w:lang/>
        </w:rPr>
        <w:t>ВОЗАЧА</w:t>
      </w:r>
      <w:r>
        <w:rPr>
          <w:lang w:val="sr-Cyrl-CS"/>
        </w:rPr>
        <w:t xml:space="preserve"> У СКЛАДУ СА ПРОПИСИМА КОЈИМА СЕ УРЕЂУЈУ РАДНИ ОДНОСИ И ПОДНОШЕЊЕ ЈЕДИНСТВЕНЕ ПРИЈАВЕ НА ОБАВЕЗНО СОЦИЈАЛНО ОСИГУРАЊЕ, ОСИМ АКО ЈЕ ВОЗАЧ ПОЉОПРИВРЕДНИК.</w:t>
      </w:r>
    </w:p>
    <w:p w:rsidR="00464A59" w:rsidRDefault="00464A59" w:rsidP="00464A59">
      <w:pPr>
        <w:pStyle w:val="T-98-2"/>
        <w:ind w:firstLine="709"/>
        <w:rPr>
          <w:rFonts w:ascii="Times New Roman" w:hAnsi="Times New Roman"/>
          <w:sz w:val="24"/>
          <w:szCs w:val="24"/>
          <w:lang w:val="sr-Cyrl-CS"/>
        </w:rPr>
      </w:pPr>
      <w:r>
        <w:rPr>
          <w:rFonts w:ascii="Times New Roman" w:hAnsi="Times New Roman"/>
          <w:sz w:val="24"/>
          <w:szCs w:val="24"/>
          <w:lang w:val="sr-Cyrl-CS"/>
        </w:rPr>
        <w:t>ТЕРЕТНО ВОЗИЛО ИЛИ СКУП ВОЗИЛА ИЗ СТАВА 3. ОВОГ ЧЛАНА КОЈЕ ПРИПАДА ДОМАЋЕМ ПРИВРЕДНОМ ДРУШТВУ, ДРУГОМ ПРАВНОМ ЛИЦУ, ПРЕДУЗЕТНИКУ ИЛИ ПОЉОПРИВРЕДНИКУ КОЈИМ СЕ ОБАВЉА ПРЕВОЗ ТЕРЕТА ЗА СОПСТВЕНЕ ПОТРЕБЕ У МЕЂУНАРОДНОМ ДРУМСКОМ САОБРАЋАЈУ, ПОРЕД УСЛОВА ДЕФИНИСАНИХ ПРОПИСИМА О БЕЗБЕДНОСТИ САОБРАЋАЈА НА ПУТЕВИМА, АКО ЈЕ ТО ПРЕДВИЂЕНО МЕЂУНАРОДНИМ УГОВОРИМА ИЛИ ДРУГИМ МЕЂУНАРОДНО ПРАВНИМ АКТИМА КОЈИ СЕ ЗАКЉУЧУЈУ РАДИ ИЗВРШАВАЊА МЕЂУНАРОДНИХ УГОВОРА, МОРА ИСПУЊАВАТИ И ТЕХНИЧКЕ УСЛОВЕ У ПОГЛЕДУ БУКЕ И ЕМИСИЈЕ ЗАГАЂИВАЧА И ТЕХНИЧКО-ЕКСПЛОАТАЦИОНЕ УСЛОВЕ У ПОГЛЕДУ БЕЗБЕДНОСТИ САОБРАЋАЈА, ПРОПИСАНЕ АКТОМ ИЗ ЧЛАНА 13. СТАВ 11. ОВОГ ЗАКОНА, О ЧЕМУ СЕ МИНИСТАРСТВУ НАДЛЕЖНОМ ЗА ПОСЛОВЕ САОБРАЋАЈА (У ДАЉЕМ ТЕКСТУ: МИНИСТАРСТВО), КАО ДОКАЗ, ДОСТАВЉА ПОТВРДА ИЗ ЧЛАНА 13. СТАВ 9. ОВОГ ЗАКОНА.</w:t>
      </w:r>
    </w:p>
    <w:p w:rsidR="00464A59" w:rsidRDefault="00464A59" w:rsidP="00464A59">
      <w:pPr>
        <w:pStyle w:val="T-98-2"/>
        <w:ind w:firstLine="709"/>
        <w:rPr>
          <w:rFonts w:ascii="Times New Roman" w:hAnsi="Times New Roman"/>
          <w:sz w:val="24"/>
          <w:szCs w:val="24"/>
          <w:lang w:val="sr-Cyrl-CS"/>
        </w:rPr>
      </w:pPr>
      <w:r>
        <w:rPr>
          <w:rFonts w:ascii="Times New Roman" w:hAnsi="Times New Roman"/>
          <w:sz w:val="24"/>
          <w:szCs w:val="24"/>
          <w:lang w:val="sr-Cyrl-CS"/>
        </w:rPr>
        <w:t>О ИСПУЊЕНОСТИ УСЛОВА ИЗ СТАВА 9. ОВОГ ЧЛАНА МИНИСТАРСТВО ИЗДАЈЕ ПОТВРДУ ИЗ ЧЛАНА 13. СТАВ 10. ОВОГ ЗАКОНА.</w:t>
      </w:r>
    </w:p>
    <w:p w:rsidR="00464A59" w:rsidRDefault="00464A59" w:rsidP="00464A59">
      <w:pPr>
        <w:ind w:firstLine="708"/>
        <w:rPr>
          <w:lang w:val="sr-Cyrl-CS"/>
        </w:rPr>
      </w:pPr>
      <w:r>
        <w:rPr>
          <w:lang w:val="sr-Cyrl-CS"/>
        </w:rPr>
        <w:t>ВОЂЕЊЕ ЕВИДЕНЦИЈЕ О ТЕРЕТНОМ ВОЗИЛУ</w:t>
      </w:r>
      <w:r>
        <w:t>,</w:t>
      </w:r>
      <w:r>
        <w:rPr>
          <w:lang w:val="sr-Cyrl-CS"/>
        </w:rPr>
        <w:t xml:space="preserve"> </w:t>
      </w:r>
      <w:r>
        <w:rPr>
          <w:lang/>
        </w:rPr>
        <w:t xml:space="preserve">КАО И ЕВИДЕНЦИЈЕ </w:t>
      </w:r>
      <w:r>
        <w:rPr>
          <w:lang w:val="sr-Cyrl-CS"/>
        </w:rPr>
        <w:t xml:space="preserve">ДОМАЋЕГ ПРИВРЕДНОГ ДРУШТВА, ДРУГОГ ПРАВНОГ ЛИЦА, ПРЕДУЗЕТНИКА, ОДНОСНО ПОЉОПРИВРЕДНИКА КОЈЕ ОБАВЉА ПРЕВОЗ ТЕРЕТА ЗА СОПСТВЕНЕ ПОТРЕБЕ У ДОМАЋЕМ ДРУМСКОМ САОБРАЋАЈУ, ОСИМ ТЕРЕТНИХ </w:t>
      </w:r>
      <w:r>
        <w:rPr>
          <w:rFonts w:eastAsia="MS Mincho"/>
          <w:lang w:val="sr-Cyrl-CS"/>
        </w:rPr>
        <w:t xml:space="preserve">ВОЗИЛА ЧИЈА НАЈВЕЋА ДОЗВОЉЕНА МАСА НЕ ПРЕЛАЗИ 3.500 </w:t>
      </w:r>
      <w:r>
        <w:rPr>
          <w:rFonts w:eastAsia="MS Mincho"/>
          <w:lang/>
        </w:rPr>
        <w:t>KG</w:t>
      </w:r>
      <w:r>
        <w:rPr>
          <w:rFonts w:eastAsia="MS Mincho"/>
          <w:lang w:val="sr-Cyrl-CS"/>
        </w:rPr>
        <w:t xml:space="preserve">, </w:t>
      </w:r>
      <w:r>
        <w:rPr>
          <w:lang w:val="sr-Cyrl-CS"/>
        </w:rPr>
        <w:t>ТЕРЕТНИХ ВОЗИЛА ШКОЛА ЗА ВОЗАЧЕ ИЗ СТАВА 5. ОВОГ ЧЛАНА, ПОВЕРАВА СЕ ОПШТИНСКОЈ, ОДНОСНО ГРАДСКОЈ УПРАВИ, ОДНОСНО УПРАВИ ГРАДА БЕОГРАДА НА ЧИЈОЈ ТЕРИТОРИЈИ СЕ НАЛАЗИ СЕДИШТЕ ДОМАЋЕГ ПРИВРЕДНОГ ДРУШТВА, ДРУГОГ ПРАВНОГ ЛИЦА ИЛИ ПРЕДУЗЕТНИКА, ОДНОСНО ПРЕБИВАЛИШТЕ ПОЉОПРИВРЕДНИКА.</w:t>
      </w:r>
    </w:p>
    <w:p w:rsidR="00464A59" w:rsidRDefault="00464A59" w:rsidP="00464A59">
      <w:pPr>
        <w:ind w:firstLine="708"/>
        <w:rPr>
          <w:lang w:val="sr-Cyrl-CS"/>
        </w:rPr>
      </w:pPr>
      <w:r>
        <w:rPr>
          <w:lang w:val="sr-Cyrl-CS"/>
        </w:rPr>
        <w:t>ЕВИДЕНЦИЈУ ТЕРЕТНОГ ВОЗИЛА</w:t>
      </w:r>
      <w:r>
        <w:t>,</w:t>
      </w:r>
      <w:r>
        <w:rPr>
          <w:lang w:val="sr-Cyrl-CS"/>
        </w:rPr>
        <w:t xml:space="preserve"> </w:t>
      </w:r>
      <w:r>
        <w:rPr>
          <w:lang/>
        </w:rPr>
        <w:t xml:space="preserve">КАО И ЕВИДЕНЦИЈУ </w:t>
      </w:r>
      <w:r>
        <w:rPr>
          <w:lang w:val="sr-Cyrl-CS"/>
        </w:rPr>
        <w:t>ДОМАЋЕГ ПРИВРЕДНОГ ДРУШТВА, ДРУГОГ ПРАВНОГ ЛИЦА, ПРЕДУЗЕТНИКА, ОДНОСНО ПОЉОПРИВРЕДНИКА КОЈ</w:t>
      </w:r>
      <w:r>
        <w:rPr>
          <w:lang/>
        </w:rPr>
        <w:t xml:space="preserve">И </w:t>
      </w:r>
      <w:r>
        <w:rPr>
          <w:lang w:val="sr-Cyrl-CS"/>
        </w:rPr>
        <w:t>ОБАВЉА ПРЕВОЗ ТЕРЕТА ЗА СОПСТВЕНЕ ПОТРЕБЕ У МЕЂУНАРОДНОМ ДРУМСКОМ САОБРАЋАЈУ ВОДИ МИНИСТАРСТВО.</w:t>
      </w:r>
    </w:p>
    <w:p w:rsidR="00464A59" w:rsidRDefault="00464A59" w:rsidP="00464A59">
      <w:pPr>
        <w:tabs>
          <w:tab w:val="left" w:pos="720"/>
        </w:tabs>
        <w:rPr>
          <w:lang w:val="sr-Cyrl-CS"/>
        </w:rPr>
      </w:pPr>
      <w:r>
        <w:rPr>
          <w:lang/>
        </w:rPr>
        <w:lastRenderedPageBreak/>
        <w:tab/>
      </w:r>
      <w:r>
        <w:rPr>
          <w:lang w:val="sr-Cyrl-CS"/>
        </w:rPr>
        <w:t>ДОМАЋЕ ПРИВРЕДНО ДРУШТВО, ДРУГО ПРАВНО ЛИЦЕ, ПРЕДУЗЕТНИК, ОДНОСНО ПОЉОПРИВРЕДНИК ПОДНОСИ ЗАХТЕВ ЗА УПИС У ЕВИДЕНЦИЈУ ИЗ СТ. 11. И 12. ОВОГ ЧЛАНА.</w:t>
      </w:r>
    </w:p>
    <w:p w:rsidR="00464A59" w:rsidRDefault="00464A59" w:rsidP="00464A59">
      <w:pPr>
        <w:pStyle w:val="T-98-2"/>
        <w:tabs>
          <w:tab w:val="left" w:pos="0"/>
          <w:tab w:val="left" w:pos="993"/>
          <w:tab w:val="left" w:pos="1418"/>
        </w:tabs>
        <w:spacing w:after="0"/>
        <w:ind w:firstLine="709"/>
        <w:rPr>
          <w:rFonts w:ascii="Times New Roman" w:hAnsi="Times New Roman"/>
          <w:sz w:val="24"/>
          <w:szCs w:val="24"/>
          <w:lang w:val="sr-Cyrl-CS"/>
        </w:rPr>
      </w:pPr>
      <w:r>
        <w:rPr>
          <w:rFonts w:ascii="Times New Roman" w:hAnsi="Times New Roman"/>
          <w:sz w:val="24"/>
          <w:szCs w:val="24"/>
          <w:lang w:val="sr-Cyrl-CS"/>
        </w:rPr>
        <w:t>УПИС У ЕВИДЕНЦИЈУ ИЗ СТ. 11. И 12. ОВОГ ЧЛАНА ВРШИ СЕ НА ОСНОВУ ЗАХТЕВА ИЗ СТАВА 13. ОВОГ ЧЛАНА КОЈИ САДРЖИ ИЗЈАВУ О РЕГИСТАРСКИМ ОЗНАКАМА ТЕРЕТНИХ ВОЗИЛА КОЈИМА ЋЕ ОБАВЉАТИ ПРЕВОЗ ЗА СОПСТВЕНЕ ПОТРЕБЕ И АКО СУ ИСПУЊЕНИ УСЛОВИ ИЗ  СТАВА 3. ТАЧ. 1) И 6) ОВОГ ЧЛАНА.</w:t>
      </w:r>
    </w:p>
    <w:p w:rsidR="00464A59" w:rsidRDefault="00464A59" w:rsidP="00464A59">
      <w:pPr>
        <w:pStyle w:val="T-98-2"/>
        <w:tabs>
          <w:tab w:val="left" w:pos="720"/>
        </w:tabs>
        <w:spacing w:after="0"/>
        <w:ind w:firstLine="709"/>
        <w:rPr>
          <w:rFonts w:ascii="Times New Roman" w:hAnsi="Times New Roman"/>
          <w:i/>
          <w:sz w:val="24"/>
          <w:szCs w:val="24"/>
          <w:lang w:val="sr-Cyrl-CS"/>
        </w:rPr>
      </w:pPr>
      <w:r>
        <w:rPr>
          <w:rFonts w:ascii="Times New Roman" w:hAnsi="Times New Roman"/>
          <w:sz w:val="24"/>
          <w:szCs w:val="24"/>
          <w:lang w:val="sr-Cyrl-CS"/>
        </w:rPr>
        <w:t>АКО ЈЕ ЈЕДНА ОД УГОВОРНИХ СТРАНА ФИЗИЧКО ЛИЦЕ, УГОВОР ИЗ СТАВА 3. ТАЧКА 6</w:t>
      </w:r>
      <w:r>
        <w:rPr>
          <w:rFonts w:ascii="Times New Roman" w:hAnsi="Times New Roman"/>
          <w:sz w:val="24"/>
          <w:szCs w:val="24"/>
          <w:lang/>
        </w:rPr>
        <w:t>)</w:t>
      </w:r>
      <w:r>
        <w:rPr>
          <w:rFonts w:ascii="Times New Roman" w:hAnsi="Times New Roman"/>
          <w:sz w:val="24"/>
          <w:szCs w:val="24"/>
          <w:lang w:val="sr-Cyrl-CS"/>
        </w:rPr>
        <w:t xml:space="preserve"> ОВОГ ЧЛАНА МОРА БИТИ ОВЕРЕН КОД ОРГАНА НАДЛЕЖНОГ ЗА ОВЕРУ.</w:t>
      </w:r>
    </w:p>
    <w:p w:rsidR="00464A59" w:rsidRDefault="00464A59" w:rsidP="00464A59">
      <w:pPr>
        <w:pStyle w:val="T-98-2"/>
        <w:tabs>
          <w:tab w:val="left" w:pos="720"/>
        </w:tabs>
        <w:spacing w:after="0"/>
        <w:ind w:firstLine="709"/>
        <w:rPr>
          <w:rFonts w:ascii="Times New Roman" w:hAnsi="Times New Roman"/>
          <w:sz w:val="24"/>
          <w:szCs w:val="24"/>
          <w:lang w:val="sr-Cyrl-CS"/>
        </w:rPr>
      </w:pPr>
      <w:r>
        <w:rPr>
          <w:rFonts w:ascii="Times New Roman" w:hAnsi="Times New Roman"/>
          <w:sz w:val="24"/>
          <w:szCs w:val="24"/>
          <w:lang w:val="sr-Cyrl-CS"/>
        </w:rPr>
        <w:t xml:space="preserve">ОРГАН ОПШТИНСКЕ, ОДНОСНО ГРАДСКЕ УПРАВЕ, ОДНОСНО УПРАВЕ ГРАДА БЕОГРАДА ОДЛУЧУЈЕ О ЗАХТЕВУ, ДОНОСИ РЕШЕЊЕ, </w:t>
      </w:r>
      <w:r>
        <w:rPr>
          <w:rFonts w:ascii="Times New Roman" w:hAnsi="Times New Roman"/>
          <w:sz w:val="24"/>
          <w:szCs w:val="24"/>
          <w:lang/>
        </w:rPr>
        <w:t>ВРШИ</w:t>
      </w:r>
      <w:r>
        <w:rPr>
          <w:rFonts w:ascii="Times New Roman" w:hAnsi="Times New Roman"/>
          <w:sz w:val="24"/>
          <w:szCs w:val="24"/>
          <w:lang w:val="sr-Cyrl-CS"/>
        </w:rPr>
        <w:t xml:space="preserve"> УПИС У ЕВИДЕНЦИЈУ И ИЗДАЈЕ ОДГОВАРАЈУЋУ ПОТВРДУ ЗА СВАКО ПРИЈАВЉЕНО ТЕРЕТНО ВОЗИЛО КОМЕ СЕ ДОЗВОЉАВА ОБАВЉАЊЕ ПРЕВОЗА ТЕРЕТА ЗА СОПСТВЕНЕ ПОТРЕБЕ У ДОМАЋЕМ ДРУМСКОМ САОБРАЋАЈУ И ДОСТАВЉА МИНИСТАРСТВУ ПОДАТКЕ О УПИСУ У ЕВИДЕНЦИЈУ.</w:t>
      </w:r>
    </w:p>
    <w:p w:rsidR="00464A59" w:rsidRDefault="00464A59" w:rsidP="00464A59">
      <w:pPr>
        <w:pStyle w:val="T-98-2"/>
        <w:tabs>
          <w:tab w:val="left" w:pos="720"/>
        </w:tabs>
        <w:spacing w:after="0"/>
        <w:ind w:firstLine="709"/>
        <w:rPr>
          <w:rFonts w:ascii="Times New Roman" w:hAnsi="Times New Roman"/>
          <w:sz w:val="24"/>
          <w:szCs w:val="24"/>
          <w:lang w:val="sr-Cyrl-CS"/>
        </w:rPr>
      </w:pPr>
      <w:r>
        <w:rPr>
          <w:rFonts w:ascii="Times New Roman" w:hAnsi="Times New Roman"/>
          <w:sz w:val="24"/>
          <w:szCs w:val="24"/>
          <w:lang w:val="sr-Cyrl-CS"/>
        </w:rPr>
        <w:t xml:space="preserve">МИНИСТАРСТВО ОДЛУЧУЈЕ О ЗАХТЕВУ, ДОНОСИ РЕШЕЊЕ, </w:t>
      </w:r>
      <w:r>
        <w:rPr>
          <w:rFonts w:ascii="Times New Roman" w:hAnsi="Times New Roman"/>
          <w:sz w:val="24"/>
          <w:szCs w:val="24"/>
          <w:lang/>
        </w:rPr>
        <w:t>ВРШИ</w:t>
      </w:r>
      <w:r>
        <w:rPr>
          <w:rFonts w:ascii="Times New Roman" w:hAnsi="Times New Roman"/>
          <w:sz w:val="24"/>
          <w:szCs w:val="24"/>
          <w:lang w:val="sr-Cyrl-CS"/>
        </w:rPr>
        <w:t xml:space="preserve"> УПИС У ЕВИДЕНЦИЈУ И ИЗДАЈЕ ОДГОВАРАЈУЋУ ПОТВРДУ ЗА СВАКО ПРИЈАВЉЕНО ТЕРЕТНО ВОЗИЛО </w:t>
      </w:r>
      <w:r>
        <w:rPr>
          <w:rFonts w:ascii="Times New Roman" w:hAnsi="Times New Roman"/>
          <w:sz w:val="24"/>
          <w:szCs w:val="24"/>
          <w:lang/>
        </w:rPr>
        <w:t xml:space="preserve">КОМЕ СЕ ДОМАЋЕМ ПРИВРЕДНОМ ДРУШТВУ, ДРУГОМ ПРАВНОМ ЛИЦУ, ПРЕДУЗЕТНИКУ, ОДНОСНО ПОЉОПРИВРЕДНИКУ </w:t>
      </w:r>
      <w:r>
        <w:rPr>
          <w:rFonts w:ascii="Times New Roman" w:hAnsi="Times New Roman"/>
          <w:sz w:val="24"/>
          <w:szCs w:val="24"/>
          <w:lang w:val="sr-Cyrl-CS"/>
        </w:rPr>
        <w:t xml:space="preserve">ДОЗВОЉАВА ОБАВЉАЊЕ ПРЕВОЗА ТЕРЕТА ЗА СОПСТВЕНЕ ПОТРЕБЕ У МЕЂУНАРОДНОМ ДРУМСКОМ САОБРАЋАЈУ. </w:t>
      </w:r>
    </w:p>
    <w:p w:rsidR="00464A59" w:rsidRDefault="00464A59" w:rsidP="00464A59">
      <w:pPr>
        <w:pStyle w:val="NoSpacing"/>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ДОМАЋЕ ПРИВРЕДНО ДРУШТВО, ДРУГО ПРАВНО ЛИЦЕ, ПРЕДУЗЕТНИК, ОДНОСНО ПОЉОПРИВРЕДНИК ДУЖАН ЈЕ ДА О ПРОМЕНИ ПОДАТАКА О УСЛОВИМА НА ОСНОВУ КОЈИХ ЈЕ ИЗВРШЕН УПИС У ЕВИДЕНЦИЈУ У РОКУ ОД 15 ДАНА ОД ДАНА НАСТАЛЕ ПРОМЕНЕ ОБАВЕСТИ ОРГАН ИЗ СТ. 16. И 17. ОВОГ ЧЛАНА.</w:t>
      </w:r>
    </w:p>
    <w:p w:rsidR="00464A59" w:rsidRDefault="00464A59" w:rsidP="00464A59">
      <w:pPr>
        <w:pStyle w:val="NoSpacing"/>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ОРГАН ИЗ СТ. 16. И 17. ОВОГ ЧЛАНА ДОНОСИ РЕШЕЊЕ О УПИСУ ПРОМЕНЕ ПОДАТАКА У ЕВИДЕНЦИЈЕ ИЗ СТ. 11. И 12. ОВОГ ЧЛАНА.</w:t>
      </w:r>
    </w:p>
    <w:p w:rsidR="00464A59" w:rsidRDefault="00464A59" w:rsidP="00464A59">
      <w:pPr>
        <w:pStyle w:val="NoSpacing"/>
        <w:ind w:firstLine="720"/>
        <w:jc w:val="both"/>
        <w:rPr>
          <w:rFonts w:ascii="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ПРИВРЕДНО ДРУШТВО, ДРУГО ПРАВНО ЛИЦЕ ИЛИ ПРЕДУЗЕТНИК ДУЖАН ЈЕ ДА ОРГАНУ ИЗ СТ. 16. И 17. ОВОГ ЧЛАНА ВРАТИ </w:t>
      </w:r>
      <w:r>
        <w:rPr>
          <w:rFonts w:ascii="Times New Roman" w:hAnsi="Times New Roman" w:cs="Times New Roman"/>
          <w:sz w:val="24"/>
          <w:szCs w:val="24"/>
          <w:lang w:val="sr-Cyrl-CS"/>
        </w:rPr>
        <w:t xml:space="preserve">ОДГОВАРАЈУЋУ ПОТВРДУ </w:t>
      </w:r>
      <w:r>
        <w:rPr>
          <w:rFonts w:ascii="Times New Roman" w:eastAsia="Times New Roman" w:hAnsi="Times New Roman" w:cs="Times New Roman"/>
          <w:sz w:val="24"/>
          <w:szCs w:val="24"/>
          <w:lang w:val="sr-Cyrl-CS"/>
        </w:rPr>
        <w:t>ИЗ СТ. 16. И 17. ОВОГ ЧЛАНА АКО ЈЕ ПРЕСТАО ДА КОРИСТИ ТЕРЕТНО ВОЗИЛО ЗА КОЈЕ ЈЕ ИЗДАТА ПОТВРДА ИЛИ АКО ПРОМЕЊЕНИ ПОДАЦИ МЕЊАЈУ САДРЖИНУ ИЗДАТЕ ПОТВРДЕ.</w:t>
      </w:r>
    </w:p>
    <w:p w:rsidR="00464A59" w:rsidRDefault="00464A59" w:rsidP="00464A59">
      <w:pPr>
        <w:rPr>
          <w:lang w:val="sr-Cyrl-CS"/>
        </w:rPr>
      </w:pPr>
      <w:r>
        <w:rPr>
          <w:lang/>
        </w:rPr>
        <w:t>ТЕРЕТНИМ ВОЗИЛОМ ИЗ СТАВА 17. ОВОГ ЧЛАНА МОЖЕ СЕ ОБАВЉАТИ ПРЕВОЗ ТЕРЕТА ЗА СОПСТВЕНЕ ПОТРЕБЕ У ДОМАЋЕМ ДРУМСКОМ САОБРАЋАЈУ.</w:t>
      </w:r>
    </w:p>
    <w:p w:rsidR="00464A59" w:rsidRDefault="00464A59" w:rsidP="00464A59">
      <w:pPr>
        <w:ind w:firstLine="708"/>
        <w:rPr>
          <w:lang w:val="sr-Cyrl-CS"/>
        </w:rPr>
      </w:pPr>
      <w:r>
        <w:rPr>
          <w:lang w:val="sr-Cyrl-CS"/>
        </w:rPr>
        <w:t xml:space="preserve">ДОКУМЕНТАЦИЈА КОЈОМ СЕ ДОКАЗУЈE ИСПУЊЕНОСТ УСЛОВА ИЗ СТАВА 3. </w:t>
      </w:r>
      <w:r>
        <w:rPr>
          <w:lang/>
        </w:rPr>
        <w:t xml:space="preserve">ТАЧ. 2)-6) </w:t>
      </w:r>
      <w:r>
        <w:rPr>
          <w:lang w:val="sr-Cyrl-CS"/>
        </w:rPr>
        <w:t>ОВОГ ЧЛАНА И ПОТВРДА ИЗ СТ. 16. И 17. ОВОГ ЧЛАНА МОРА СЕ НАЛАЗИТИ У ТЕРЕТНОМ ВОЗИЛУ ИЛИ СКУПУ ВОЗИЛА И ПОКАЗАТИ НА ЗАХТЕВ ОРГАНА КОЈИ ВРШИ НАДЗОР У СКЛАДУ СА ОВИМ ЗАКОНОМ.</w:t>
      </w:r>
    </w:p>
    <w:p w:rsidR="00464A59" w:rsidRDefault="00464A59" w:rsidP="00464A59">
      <w:pPr>
        <w:pStyle w:val="T-98-2"/>
        <w:tabs>
          <w:tab w:val="left" w:pos="720"/>
        </w:tabs>
        <w:spacing w:after="0"/>
        <w:ind w:firstLine="0"/>
        <w:rPr>
          <w:rFonts w:ascii="Times New Roman" w:hAnsi="Times New Roman"/>
          <w:sz w:val="24"/>
          <w:szCs w:val="24"/>
          <w:lang w:val="sr-Cyrl-CS"/>
        </w:rPr>
      </w:pPr>
      <w:r>
        <w:rPr>
          <w:rFonts w:ascii="Times New Roman" w:hAnsi="Times New Roman"/>
          <w:sz w:val="24"/>
          <w:szCs w:val="24"/>
          <w:lang/>
        </w:rPr>
        <w:tab/>
      </w:r>
      <w:r>
        <w:rPr>
          <w:rFonts w:ascii="Times New Roman" w:hAnsi="Times New Roman"/>
          <w:sz w:val="24"/>
          <w:szCs w:val="24"/>
          <w:lang w:val="sr-Cyrl-CS"/>
        </w:rPr>
        <w:t>МИНИСТАР ПРОПИСУЈЕ НАЧИН ВОЂЕЊА ЕВИДЕНЦИЈЕ ИЗ СТ. 11. И 12. ОВОГ ЧЛАНА, ОБРАЗАЦ ПОТВРДЕ ИЗ СТ. 16. И 17. ОВОГ ЧЛАНА, КАО И НАЧИН ДОСТАВЉАЊА ПОДАТАКА ИЗ СТАВА 16. ОВОГ ЧЛАНА.</w:t>
      </w:r>
    </w:p>
    <w:p w:rsidR="00464A59" w:rsidRDefault="00464A59" w:rsidP="00464A59">
      <w:pPr>
        <w:tabs>
          <w:tab w:val="left" w:pos="720"/>
        </w:tabs>
        <w:rPr>
          <w:lang w:val="sr-Cyrl-CS"/>
        </w:rPr>
      </w:pPr>
      <w:r>
        <w:rPr>
          <w:lang/>
        </w:rPr>
        <w:tab/>
      </w:r>
      <w:r>
        <w:rPr>
          <w:lang w:val="sr-Cyrl-CS"/>
        </w:rPr>
        <w:t xml:space="preserve">ЕВИДЕНЦИЈЕ ИЗ СТ. 11. И 12. ОВОГ ЧЛАНА САДРЖЕ ПОДАТАК О РЕГИСТРАЦИЈИ ДОМАЋЕГ ПРИВРЕДНОГ ДРУШТВА, ДРУГОГ ПРАВНОГ ЛИЦА, </w:t>
      </w:r>
      <w:r>
        <w:rPr>
          <w:lang w:val="sr-Cyrl-CS"/>
        </w:rPr>
        <w:lastRenderedPageBreak/>
        <w:t>ПРЕДУЗЕТНИКА, ОДНОСНО ПОЉОПРИВРЕДНИКА И ПОДАТКЕ О ИЗДАТИМ ПОТВРДАМА ИЗ СТ. 16. И 17. ОВОГ ЧЛАНА.</w:t>
      </w:r>
    </w:p>
    <w:p w:rsidR="00464A59" w:rsidRDefault="00464A59" w:rsidP="00464A59">
      <w:pPr>
        <w:tabs>
          <w:tab w:val="left" w:pos="720"/>
        </w:tabs>
        <w:rPr>
          <w:lang w:val="sr-Cyrl-CS"/>
        </w:rPr>
      </w:pPr>
      <w:r>
        <w:rPr>
          <w:lang/>
        </w:rPr>
        <w:tab/>
      </w:r>
      <w:r>
        <w:rPr>
          <w:lang w:val="sr-Cyrl-CS"/>
        </w:rPr>
        <w:t>ПОДАТАК КОЈИ СЕ ОДНОСИ НА ПОЉОПРИВРЕДНИКА САДРЖИ ИМЕ, ПРЕЗИМЕ, МЕСТО И ДАТУМ РОЂЕЊА ЛИЦА КАО ПОДАТКЕ О ЛИЧНОСТИ, У СКЛАДУ СА ЗАКОНОМ КОЈИ УРЕЂУЈЕ ЗАШТИТУ ПОДАТАКА О ЛИЧНОСТИ.</w:t>
      </w:r>
    </w:p>
    <w:p w:rsidR="00464A59" w:rsidRDefault="00464A59" w:rsidP="00464A59">
      <w:pPr>
        <w:tabs>
          <w:tab w:val="left" w:pos="720"/>
        </w:tabs>
        <w:rPr>
          <w:lang w:val="sr-Cyrl-CS"/>
        </w:rPr>
      </w:pPr>
      <w:r>
        <w:rPr>
          <w:lang/>
        </w:rPr>
        <w:tab/>
      </w:r>
      <w:r>
        <w:rPr>
          <w:lang w:val="sr-Cyrl-CS"/>
        </w:rPr>
        <w:t>РЕШЕЊЕ ИЗ СТАВА 17</w:t>
      </w:r>
      <w:r>
        <w:t xml:space="preserve">. </w:t>
      </w:r>
      <w:r>
        <w:rPr>
          <w:lang/>
        </w:rPr>
        <w:t>ОВОГ ЧЛАНА</w:t>
      </w:r>
      <w:r>
        <w:rPr>
          <w:lang w:val="sr-Cyrl-CS"/>
        </w:rPr>
        <w:t>, РЕШЕЊЕ О УПИСУ ПРОМЕНЕ ПОДАТАКА У ЕВИДЕНЦИЈУ ИЗ СТАВА 12. ОВОГ ЧЛАНА КОЈЕ ДОНОСИ МИНИСТАРСТВО, КАО И РЕШЕЊЕ ПО ЖАЛБИ НА ПРВОСТЕПЕНО РЕШЕЊЕ ОРГАНА ОПШТИНСКЕ, ОДНОСНО ГРАДСКЕ УПРАВЕ, ОДНОСНО УПРАВЕ ГРАДА БЕОГРАДА КОЈЕ ДОНОСИ МИНИСТАРСТВО ЈЕ КОНАЧНО.</w:t>
      </w:r>
    </w:p>
    <w:p w:rsidR="00464A59" w:rsidRDefault="00464A59" w:rsidP="00464A59">
      <w:pPr>
        <w:pStyle w:val="ListParagraph1"/>
        <w:spacing w:after="0"/>
        <w:jc w:val="both"/>
        <w:rPr>
          <w:lang w:val="sr-Cyrl-CS"/>
        </w:rPr>
      </w:pPr>
    </w:p>
    <w:p w:rsidR="00464A59" w:rsidRPr="00883C4F" w:rsidRDefault="00464A59" w:rsidP="00464A59">
      <w:pPr>
        <w:tabs>
          <w:tab w:val="left" w:pos="720"/>
        </w:tabs>
        <w:rPr>
          <w:strike/>
          <w:lang/>
        </w:rPr>
      </w:pPr>
    </w:p>
    <w:p w:rsidR="00464A59" w:rsidRPr="00D57CC4" w:rsidRDefault="00464A59" w:rsidP="00464A59">
      <w:pPr>
        <w:jc w:val="center"/>
        <w:rPr>
          <w:lang w:val="sr-Cyrl-CS"/>
        </w:rPr>
      </w:pPr>
      <w:r w:rsidRPr="00D57CC4">
        <w:rPr>
          <w:lang w:val="sr-Cyrl-CS"/>
        </w:rPr>
        <w:t>Лиценца за превоз и изузеци</w:t>
      </w:r>
    </w:p>
    <w:p w:rsidR="00464A59" w:rsidRDefault="00464A59" w:rsidP="00464A59">
      <w:pPr>
        <w:pStyle w:val="ListParagraph1"/>
        <w:spacing w:after="0"/>
        <w:rPr>
          <w:lang w:val="sr-Cyrl-CS"/>
        </w:rPr>
      </w:pPr>
    </w:p>
    <w:p w:rsidR="00464A59" w:rsidRPr="00D57CC4" w:rsidRDefault="00464A59" w:rsidP="00464A59">
      <w:pPr>
        <w:pStyle w:val="ListParagraph1"/>
        <w:spacing w:after="0"/>
        <w:rPr>
          <w:lang w:val="sr-Cyrl-CS"/>
        </w:rPr>
      </w:pPr>
      <w:r w:rsidRPr="00D57CC4">
        <w:rPr>
          <w:lang w:val="sr-Cyrl-CS"/>
        </w:rPr>
        <w:t>Члан 6.</w:t>
      </w:r>
    </w:p>
    <w:p w:rsidR="00464A59" w:rsidRPr="00EC4FCC" w:rsidRDefault="00464A59" w:rsidP="00464A59">
      <w:pPr>
        <w:rPr>
          <w:strike/>
          <w:lang w:val="sr-Cyrl-CS"/>
        </w:rPr>
      </w:pPr>
      <w:r>
        <w:rPr>
          <w:lang w:val="sr-Cyrl-CS"/>
        </w:rPr>
        <w:tab/>
      </w:r>
      <w:r w:rsidRPr="00EC4FCC">
        <w:rPr>
          <w:strike/>
          <w:lang w:val="sr-Cyrl-CS"/>
        </w:rPr>
        <w:t>Јавни превоз терета може обављати домаће привредно друштво, друго правно лице или предузетник,</w:t>
      </w:r>
      <w:r w:rsidRPr="00EC4FCC">
        <w:rPr>
          <w:strike/>
          <w:lang/>
        </w:rPr>
        <w:t xml:space="preserve"> </w:t>
      </w:r>
      <w:r w:rsidRPr="00EC4FCC">
        <w:rPr>
          <w:strike/>
          <w:lang w:val="sr-Cyrl-CS"/>
        </w:rPr>
        <w:t>на основу лиценце за превоз, и то за:</w:t>
      </w:r>
    </w:p>
    <w:p w:rsidR="00464A59" w:rsidRPr="00EC4FCC" w:rsidRDefault="00464A59" w:rsidP="00F651AA">
      <w:pPr>
        <w:numPr>
          <w:ilvl w:val="1"/>
          <w:numId w:val="4"/>
        </w:numPr>
        <w:tabs>
          <w:tab w:val="num" w:pos="567"/>
        </w:tabs>
        <w:ind w:left="993" w:hanging="284"/>
        <w:rPr>
          <w:strike/>
          <w:lang w:val="sr-Cyrl-CS"/>
        </w:rPr>
      </w:pPr>
      <w:r w:rsidRPr="00EC4FCC">
        <w:rPr>
          <w:strike/>
          <w:lang w:val="sr-Cyrl-CS"/>
        </w:rPr>
        <w:t>јавни превоз терета у домаћем друмском саобраћају и</w:t>
      </w:r>
    </w:p>
    <w:p w:rsidR="00464A59" w:rsidRPr="00883C4F" w:rsidRDefault="00464A59" w:rsidP="00464A59">
      <w:pPr>
        <w:tabs>
          <w:tab w:val="num" w:pos="851"/>
        </w:tabs>
        <w:rPr>
          <w:lang w:val="sr-Cyrl-CS"/>
        </w:rPr>
      </w:pPr>
      <w:r>
        <w:rPr>
          <w:lang w:val="sr-Cyrl-CS"/>
        </w:rPr>
        <w:t xml:space="preserve">           </w:t>
      </w:r>
      <w:r w:rsidRPr="001A2848">
        <w:rPr>
          <w:strike/>
          <w:lang w:val="sr-Cyrl-CS"/>
        </w:rPr>
        <w:t>2)јавни превоз терета у домаћем и међународном друмском саобраћају</w:t>
      </w:r>
      <w:r w:rsidRPr="00D57CC4">
        <w:rPr>
          <w:lang w:val="sr-Cyrl-CS"/>
        </w:rPr>
        <w:t>.</w:t>
      </w:r>
    </w:p>
    <w:p w:rsidR="00464A59" w:rsidRPr="00D57CC4" w:rsidRDefault="00464A59" w:rsidP="00464A59">
      <w:pPr>
        <w:ind w:firstLine="708"/>
        <w:rPr>
          <w:lang w:val="sr-Cyrl-CS"/>
        </w:rPr>
      </w:pPr>
      <w:r w:rsidRPr="00D57CC4">
        <w:rPr>
          <w:lang w:val="sr-Cyrl-CS"/>
        </w:rPr>
        <w:t>ЈАВНИ ПРЕВОЗ ТЕРЕТА МОЖЕ ОБАВЉАТИ ДОМАЋЕ ПРИВРЕДНО ДРУШТВО, ДРУГО ПРАВНО ЛИЦЕ ИЛИ ПРЕДУЗЕТНИК</w:t>
      </w:r>
      <w:r w:rsidRPr="00A96ABD">
        <w:rPr>
          <w:lang/>
        </w:rPr>
        <w:t xml:space="preserve"> ТЕРЕТНИМ ВОЗИЛОМ ИЛИ СКУПОМ ВОЗИЛА </w:t>
      </w:r>
      <w:r w:rsidRPr="00A96ABD">
        <w:rPr>
          <w:lang w:val="sr-Cyrl-CS"/>
        </w:rPr>
        <w:t>РЕГИСТРОВАНИМ</w:t>
      </w:r>
      <w:r w:rsidRPr="00A96ABD">
        <w:rPr>
          <w:lang/>
        </w:rPr>
        <w:t xml:space="preserve"> </w:t>
      </w:r>
      <w:r w:rsidRPr="00A96ABD">
        <w:rPr>
          <w:lang w:val="sr-Cyrl-CS"/>
        </w:rPr>
        <w:t>У СКЛАДУ СА ПРОПИСИМА КОЈИМА СЕ УРЕЂУЈЕ БЕЗБЕДНОСТ САОБРАЋАЈА НА ПУТЕВИМА,</w:t>
      </w:r>
      <w:r w:rsidRPr="00D57CC4">
        <w:rPr>
          <w:lang w:val="sr-Cyrl-CS"/>
        </w:rPr>
        <w:t xml:space="preserve"> НА ОСНОВУ ЛИЦЕНЦЕ ЗА ПРЕВОЗ, И ТО ЗА:</w:t>
      </w:r>
    </w:p>
    <w:p w:rsidR="00464A59" w:rsidRPr="00D57CC4" w:rsidRDefault="00464A59" w:rsidP="00F651AA">
      <w:pPr>
        <w:numPr>
          <w:ilvl w:val="0"/>
          <w:numId w:val="22"/>
        </w:numPr>
        <w:rPr>
          <w:lang w:val="sr-Cyrl-CS"/>
        </w:rPr>
      </w:pPr>
      <w:r w:rsidRPr="00D57CC4">
        <w:rPr>
          <w:lang w:val="sr-Cyrl-CS"/>
        </w:rPr>
        <w:t>ЈАВНИ ПРЕВОЗ ТЕРЕТА У ДОМАЋЕМ ДРУМСКОМ САОБРАЋАЈУ И</w:t>
      </w:r>
    </w:p>
    <w:p w:rsidR="00464A59" w:rsidRPr="00D57CC4" w:rsidRDefault="00464A59" w:rsidP="00F651AA">
      <w:pPr>
        <w:numPr>
          <w:ilvl w:val="0"/>
          <w:numId w:val="22"/>
        </w:numPr>
        <w:rPr>
          <w:lang w:val="sr-Cyrl-CS"/>
        </w:rPr>
      </w:pPr>
      <w:r w:rsidRPr="00D57CC4">
        <w:rPr>
          <w:lang w:val="sr-Cyrl-CS"/>
        </w:rPr>
        <w:t>ЈАВНИ ПРЕВОЗ ТЕРЕТА У ДОМАЋЕМ И МЕЂУНАРОДНОМ ДРУМСКОМ САОБРАЋАЈУ.</w:t>
      </w:r>
    </w:p>
    <w:p w:rsidR="00464A59" w:rsidRPr="00D57CC4" w:rsidRDefault="00464A59" w:rsidP="00464A59">
      <w:pPr>
        <w:rPr>
          <w:lang w:val="sr-Cyrl-CS"/>
        </w:rPr>
      </w:pPr>
      <w:r>
        <w:rPr>
          <w:lang w:val="sr-Cyrl-CS"/>
        </w:rPr>
        <w:tab/>
      </w:r>
      <w:r w:rsidRPr="00D57CC4">
        <w:rPr>
          <w:lang w:val="sr-Cyrl-CS"/>
        </w:rPr>
        <w:t>Лиценца за превоз издаје се са роком важења од 10 година.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Домаћи превозник дужан је да оригинал лиценце за превоз чува у свом стварном и сталном седишту.</w:t>
      </w:r>
    </w:p>
    <w:p w:rsidR="00464A59" w:rsidRPr="00D57CC4" w:rsidRDefault="00464A59" w:rsidP="00464A59">
      <w:pPr>
        <w:pStyle w:val="T-98-2"/>
        <w:ind w:firstLine="709"/>
        <w:rPr>
          <w:rFonts w:ascii="Times New Roman" w:hAnsi="Times New Roman"/>
          <w:b/>
          <w:sz w:val="24"/>
          <w:szCs w:val="24"/>
          <w:lang w:val="sr-Cyrl-CS"/>
        </w:rPr>
      </w:pPr>
      <w:r w:rsidRPr="00D57CC4">
        <w:rPr>
          <w:rFonts w:ascii="Times New Roman" w:hAnsi="Times New Roman"/>
          <w:sz w:val="24"/>
          <w:szCs w:val="24"/>
          <w:lang w:val="sr-Cyrl-CS"/>
        </w:rPr>
        <w:t>Лиценца за превоз је непреносива, осим у случају статусних промена спајања и припајања домаћег привредног друштва.</w:t>
      </w:r>
    </w:p>
    <w:p w:rsidR="00464A59" w:rsidRPr="00D57CC4" w:rsidRDefault="00464A59" w:rsidP="00464A59">
      <w:pPr>
        <w:rPr>
          <w:lang w:val="sr-Cyrl-CS"/>
        </w:rPr>
      </w:pPr>
      <w:r>
        <w:rPr>
          <w:lang w:val="sr-Cyrl-CS"/>
        </w:rPr>
        <w:tab/>
      </w:r>
      <w:r w:rsidRPr="00D57CC4">
        <w:rPr>
          <w:lang w:val="sr-Cyrl-CS"/>
        </w:rPr>
        <w:t>Лиценца за превоз није потребна за обављање следећих превоза:</w:t>
      </w:r>
    </w:p>
    <w:p w:rsidR="00464A59" w:rsidRPr="00D57CC4" w:rsidRDefault="00464A59" w:rsidP="00F651AA">
      <w:pPr>
        <w:numPr>
          <w:ilvl w:val="0"/>
          <w:numId w:val="5"/>
        </w:numPr>
        <w:tabs>
          <w:tab w:val="clear" w:pos="1077"/>
          <w:tab w:val="num" w:pos="848"/>
        </w:tabs>
        <w:ind w:left="0" w:firstLine="720"/>
        <w:rPr>
          <w:lang w:val="sr-Cyrl-CS"/>
        </w:rPr>
      </w:pPr>
      <w:r w:rsidRPr="00D57CC4">
        <w:rPr>
          <w:lang w:val="sr-Cyrl-CS"/>
        </w:rPr>
        <w:t>превоз терета за сопствене потребе;</w:t>
      </w:r>
    </w:p>
    <w:p w:rsidR="00464A59" w:rsidRPr="00D57CC4" w:rsidRDefault="00464A59" w:rsidP="00F651AA">
      <w:pPr>
        <w:numPr>
          <w:ilvl w:val="0"/>
          <w:numId w:val="5"/>
        </w:numPr>
        <w:tabs>
          <w:tab w:val="clear" w:pos="1077"/>
          <w:tab w:val="num" w:pos="848"/>
        </w:tabs>
        <w:ind w:left="0" w:firstLine="720"/>
        <w:rPr>
          <w:lang w:val="sr-Cyrl-CS"/>
        </w:rPr>
      </w:pPr>
      <w:r w:rsidRPr="00D57CC4">
        <w:rPr>
          <w:lang w:val="sr-Cyrl-CS"/>
        </w:rPr>
        <w:t>превоз пошиљака и пакета које обавља јавни поштански оператор као универзалну поштанску услугу;</w:t>
      </w:r>
    </w:p>
    <w:p w:rsidR="00464A59" w:rsidRPr="00D57CC4" w:rsidRDefault="00464A59" w:rsidP="00F651AA">
      <w:pPr>
        <w:numPr>
          <w:ilvl w:val="0"/>
          <w:numId w:val="5"/>
        </w:numPr>
        <w:tabs>
          <w:tab w:val="clear" w:pos="1077"/>
          <w:tab w:val="num" w:pos="848"/>
        </w:tabs>
        <w:ind w:left="0" w:firstLine="720"/>
        <w:rPr>
          <w:lang w:val="sr-Cyrl-CS"/>
        </w:rPr>
      </w:pPr>
      <w:r w:rsidRPr="00D57CC4">
        <w:rPr>
          <w:lang w:val="sr-Cyrl-CS"/>
        </w:rPr>
        <w:t>превоз возилима која су намењена потребама јавне безбедности, одбране, заштите од ванредних догађаја и потребама државних органа, органа аутономне покрајине или органа локалне самоуправе, медицинских и хуманитарних превоза;</w:t>
      </w:r>
    </w:p>
    <w:p w:rsidR="00464A59" w:rsidRPr="00D57CC4" w:rsidRDefault="00464A59" w:rsidP="00F651AA">
      <w:pPr>
        <w:numPr>
          <w:ilvl w:val="0"/>
          <w:numId w:val="5"/>
        </w:numPr>
        <w:tabs>
          <w:tab w:val="clear" w:pos="1077"/>
          <w:tab w:val="num" w:pos="848"/>
        </w:tabs>
        <w:ind w:left="0" w:firstLine="720"/>
        <w:rPr>
          <w:lang w:val="sr-Cyrl-CS"/>
        </w:rPr>
      </w:pPr>
      <w:r w:rsidRPr="00D57CC4">
        <w:rPr>
          <w:lang w:val="sr-Cyrl-CS"/>
        </w:rPr>
        <w:t>превоз специјалним возилима која су после производње била прилагођена посебним наменама, па се њима не може обављати превоз терета на исти начин, као са неприлагођеним возилима (нпр. возила за превоз пчела, путујуће библиотеке и др);</w:t>
      </w:r>
    </w:p>
    <w:p w:rsidR="00464A59" w:rsidRDefault="00464A59" w:rsidP="00F651AA">
      <w:pPr>
        <w:numPr>
          <w:ilvl w:val="0"/>
          <w:numId w:val="5"/>
        </w:numPr>
        <w:tabs>
          <w:tab w:val="clear" w:pos="1077"/>
          <w:tab w:val="num" w:pos="848"/>
        </w:tabs>
        <w:ind w:left="0" w:firstLine="720"/>
        <w:rPr>
          <w:strike/>
          <w:lang w:val="sr-Cyrl-CS"/>
        </w:rPr>
      </w:pPr>
      <w:r w:rsidRPr="00C42A38">
        <w:rPr>
          <w:strike/>
          <w:lang w:val="sr-Cyrl-CS"/>
        </w:rPr>
        <w:t xml:space="preserve">превоз терета као претежне делатности,У друмском саобраћају теретним возилом или скупом возила чија највећа дозвољена маса не прелази 3.500 kg, којим </w:t>
      </w:r>
      <w:r w:rsidRPr="00C42A38">
        <w:rPr>
          <w:strike/>
          <w:lang w:val="sr-Cyrl-CS"/>
        </w:rPr>
        <w:lastRenderedPageBreak/>
        <w:t>располаже на основу власништва или га користи на основу уговора о финансијском лизингу привредно друштво, друго правно лице или предузетник;</w:t>
      </w:r>
    </w:p>
    <w:p w:rsidR="00464A59" w:rsidRPr="00C42A38" w:rsidRDefault="00464A59" w:rsidP="00464A59">
      <w:pPr>
        <w:spacing w:before="100" w:beforeAutospacing="1"/>
        <w:ind w:firstLine="708"/>
        <w:rPr>
          <w:lang w:val="sr-Cyrl-CS"/>
        </w:rPr>
      </w:pPr>
      <w:r>
        <w:rPr>
          <w:lang w:val="sr-Cyrl-CS"/>
        </w:rPr>
        <w:t>5)</w:t>
      </w:r>
      <w:r w:rsidRPr="00E01AA8">
        <w:rPr>
          <w:lang w:val="sr-Cyrl-CS"/>
        </w:rPr>
        <w:t xml:space="preserve"> </w:t>
      </w:r>
      <w:r w:rsidRPr="00BC0A38">
        <w:rPr>
          <w:lang w:val="sr-Cyrl-CS"/>
        </w:rPr>
        <w:t xml:space="preserve">ПРЕВОЗ ТЕРЕТА У ДРУМСКОМ САОБРАЋАЈУ ТЕРЕТНИМ ВОЗИЛОМ </w:t>
      </w:r>
      <w:r>
        <w:rPr>
          <w:lang w:val="sr-Cyrl-CS"/>
        </w:rPr>
        <w:t xml:space="preserve">   </w:t>
      </w:r>
      <w:r w:rsidRPr="00BC0A38">
        <w:rPr>
          <w:lang w:val="sr-Cyrl-CS"/>
        </w:rPr>
        <w:t>ИЛИ СКУПОМ ВОЗИЛА ЧИЈА НАЈВЕЋА ДОЗВОЉЕНА МАСА НЕ ПРЕЛАЗИ 3.500 KG</w:t>
      </w:r>
      <w:r>
        <w:rPr>
          <w:lang w:val="sr-Cyrl-CS"/>
        </w:rPr>
        <w:t>.</w:t>
      </w:r>
    </w:p>
    <w:p w:rsidR="00464A59" w:rsidRPr="009A35DA" w:rsidRDefault="00464A59" w:rsidP="00F651AA">
      <w:pPr>
        <w:numPr>
          <w:ilvl w:val="0"/>
          <w:numId w:val="5"/>
        </w:numPr>
        <w:tabs>
          <w:tab w:val="clear" w:pos="1077"/>
          <w:tab w:val="num" w:pos="848"/>
        </w:tabs>
        <w:ind w:left="0" w:firstLine="720"/>
        <w:rPr>
          <w:strike/>
          <w:lang w:val="sr-Cyrl-CS"/>
        </w:rPr>
      </w:pPr>
      <w:r w:rsidRPr="009A35DA">
        <w:rPr>
          <w:strike/>
          <w:lang w:val="sr-Cyrl-CS"/>
        </w:rPr>
        <w:t>превоз који обављају јавна предузећа које су основале јединице локалне самоуправе за обављање комуналних делатности</w:t>
      </w:r>
      <w:r w:rsidRPr="009A35DA">
        <w:rPr>
          <w:strike/>
          <w:lang/>
        </w:rPr>
        <w:t>.</w:t>
      </w:r>
    </w:p>
    <w:p w:rsidR="00464A59" w:rsidRPr="009A35DA" w:rsidRDefault="00464A59" w:rsidP="00464A59">
      <w:pPr>
        <w:rPr>
          <w:strike/>
          <w:lang/>
        </w:rPr>
      </w:pPr>
    </w:p>
    <w:p w:rsidR="00464A59" w:rsidRPr="00FB5D6A" w:rsidRDefault="00464A59" w:rsidP="00464A59">
      <w:pPr>
        <w:rPr>
          <w:lang/>
        </w:rPr>
      </w:pPr>
    </w:p>
    <w:p w:rsidR="00464A59" w:rsidRPr="00D57CC4" w:rsidRDefault="00464A59" w:rsidP="00464A59">
      <w:pPr>
        <w:jc w:val="center"/>
        <w:rPr>
          <w:lang w:val="sr-Cyrl-CS"/>
        </w:rPr>
      </w:pPr>
      <w:r w:rsidRPr="00D57CC4">
        <w:rPr>
          <w:lang w:val="sr-Cyrl-CS"/>
        </w:rPr>
        <w:t>Члан 8.</w:t>
      </w:r>
    </w:p>
    <w:p w:rsidR="00464A59" w:rsidRPr="00D57CC4" w:rsidRDefault="00464A59" w:rsidP="00464A59">
      <w:pPr>
        <w:pStyle w:val="T-98-2"/>
        <w:spacing w:after="0"/>
        <w:ind w:firstLine="709"/>
        <w:rPr>
          <w:rFonts w:ascii="Times New Roman" w:hAnsi="Times New Roman"/>
          <w:sz w:val="24"/>
          <w:szCs w:val="24"/>
          <w:lang w:val="sr-Cyrl-CS"/>
        </w:rPr>
      </w:pPr>
      <w:r w:rsidRPr="00D57CC4">
        <w:rPr>
          <w:rFonts w:ascii="Times New Roman" w:hAnsi="Times New Roman"/>
          <w:sz w:val="24"/>
          <w:szCs w:val="24"/>
          <w:lang w:val="sr-Cyrl-CS"/>
        </w:rPr>
        <w:t>Услов у погледу пословног угледа испуњава привредно друштво, друго правно лице или предузетник ако:</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1. радно ангажованом лицу одговорном за превоз:</w:t>
      </w:r>
    </w:p>
    <w:p w:rsidR="00464A59" w:rsidRPr="00D57CC4" w:rsidRDefault="00464A59" w:rsidP="00F651AA">
      <w:pPr>
        <w:pStyle w:val="T-98-2"/>
        <w:numPr>
          <w:ilvl w:val="0"/>
          <w:numId w:val="6"/>
        </w:numPr>
        <w:tabs>
          <w:tab w:val="clear" w:pos="1782"/>
          <w:tab w:val="clear" w:pos="2153"/>
          <w:tab w:val="num" w:pos="0"/>
          <w:tab w:val="left" w:pos="993"/>
        </w:tabs>
        <w:ind w:left="0" w:firstLine="709"/>
        <w:rPr>
          <w:rFonts w:ascii="Times New Roman" w:hAnsi="Times New Roman"/>
          <w:sz w:val="24"/>
          <w:szCs w:val="24"/>
          <w:lang w:val="sr-Cyrl-CS"/>
        </w:rPr>
      </w:pPr>
      <w:r w:rsidRPr="00D57CC4">
        <w:rPr>
          <w:rFonts w:ascii="Times New Roman" w:hAnsi="Times New Roman"/>
          <w:sz w:val="24"/>
          <w:szCs w:val="24"/>
          <w:lang w:val="sr-Cyrl-CS"/>
        </w:rPr>
        <w:t>није правноснажно изречена заштитна мера забране обављања одређених послова у привредном и финансијском пословању;</w:t>
      </w:r>
    </w:p>
    <w:p w:rsidR="00464A59" w:rsidRPr="00D57CC4" w:rsidRDefault="00464A59" w:rsidP="00F651AA">
      <w:pPr>
        <w:pStyle w:val="T-98-2"/>
        <w:numPr>
          <w:ilvl w:val="0"/>
          <w:numId w:val="6"/>
        </w:numPr>
        <w:tabs>
          <w:tab w:val="clear" w:pos="1782"/>
          <w:tab w:val="clear" w:pos="2153"/>
          <w:tab w:val="num" w:pos="0"/>
          <w:tab w:val="left" w:pos="993"/>
        </w:tabs>
        <w:ind w:left="0" w:firstLine="709"/>
        <w:rPr>
          <w:rFonts w:ascii="Times New Roman" w:hAnsi="Times New Roman"/>
          <w:sz w:val="24"/>
          <w:szCs w:val="24"/>
          <w:lang w:val="sr-Cyrl-CS"/>
        </w:rPr>
      </w:pPr>
      <w:r w:rsidRPr="00D57CC4">
        <w:rPr>
          <w:rFonts w:ascii="Times New Roman" w:hAnsi="Times New Roman"/>
          <w:sz w:val="24"/>
          <w:szCs w:val="24"/>
          <w:lang w:val="sr-Cyrl-CS"/>
        </w:rPr>
        <w:t>није донета правноснажна пресуда за кривична дела против имовине, привреде, безбедности јавног саобраћаја, права по основу рада, правног саобраћаја, опште сигурности људи и имовине и животне средине;</w:t>
      </w:r>
    </w:p>
    <w:p w:rsidR="00464A59" w:rsidRPr="00D57CC4" w:rsidRDefault="00464A59" w:rsidP="00F651AA">
      <w:pPr>
        <w:pStyle w:val="T-98-2"/>
        <w:numPr>
          <w:ilvl w:val="0"/>
          <w:numId w:val="6"/>
        </w:numPr>
        <w:tabs>
          <w:tab w:val="clear" w:pos="1782"/>
          <w:tab w:val="clear" w:pos="2153"/>
          <w:tab w:val="num" w:pos="0"/>
          <w:tab w:val="left" w:pos="993"/>
        </w:tabs>
        <w:ind w:left="0" w:firstLine="709"/>
        <w:rPr>
          <w:rFonts w:ascii="Times New Roman" w:hAnsi="Times New Roman"/>
          <w:sz w:val="24"/>
          <w:szCs w:val="24"/>
          <w:lang w:val="sr-Cyrl-CS"/>
        </w:rPr>
      </w:pPr>
      <w:r w:rsidRPr="00D57CC4">
        <w:rPr>
          <w:rFonts w:ascii="Times New Roman" w:hAnsi="Times New Roman"/>
          <w:sz w:val="24"/>
          <w:szCs w:val="24"/>
          <w:lang w:val="sr-Cyrl-CS"/>
        </w:rPr>
        <w:t>није изречена правноснажна пресуда за друга кривична дела, на казну затвора и</w:t>
      </w:r>
    </w:p>
    <w:p w:rsidR="00464A59" w:rsidRPr="00EC4FCC" w:rsidRDefault="00464A59" w:rsidP="00F651AA">
      <w:pPr>
        <w:pStyle w:val="T-98-2"/>
        <w:numPr>
          <w:ilvl w:val="0"/>
          <w:numId w:val="6"/>
        </w:numPr>
        <w:tabs>
          <w:tab w:val="clear" w:pos="1782"/>
          <w:tab w:val="clear" w:pos="2153"/>
          <w:tab w:val="num" w:pos="0"/>
          <w:tab w:val="left" w:pos="993"/>
        </w:tabs>
        <w:ind w:left="0" w:firstLine="713"/>
        <w:rPr>
          <w:rFonts w:ascii="Times New Roman" w:hAnsi="Times New Roman"/>
          <w:strike/>
          <w:sz w:val="24"/>
          <w:szCs w:val="24"/>
          <w:lang w:val="sr-Cyrl-CS"/>
        </w:rPr>
      </w:pPr>
      <w:r w:rsidRPr="00EC4FCC">
        <w:rPr>
          <w:rFonts w:ascii="Times New Roman" w:hAnsi="Times New Roman"/>
          <w:strike/>
          <w:sz w:val="24"/>
          <w:szCs w:val="24"/>
          <w:lang w:val="sr-Cyrl-CS"/>
        </w:rPr>
        <w:t>није донета, у последње две године, три или више пута, правноснажна пресуда привредног суда, којом је осуђено за тежи привредни преступ у области</w:t>
      </w:r>
      <w:r w:rsidRPr="00EC4FCC">
        <w:rPr>
          <w:rFonts w:ascii="Times New Roman" w:hAnsi="Times New Roman"/>
          <w:strike/>
          <w:sz w:val="24"/>
          <w:szCs w:val="24"/>
          <w:lang/>
        </w:rPr>
        <w:t xml:space="preserve"> </w:t>
      </w:r>
      <w:r w:rsidRPr="00EC4FCC">
        <w:rPr>
          <w:rFonts w:ascii="Times New Roman" w:hAnsi="Times New Roman"/>
          <w:strike/>
          <w:sz w:val="24"/>
          <w:szCs w:val="24"/>
          <w:lang w:val="sr-Cyrl-CS"/>
        </w:rPr>
        <w:t>јавног превоза у друмском саобраћају и безбедности саобраћаја на путевима за који је прописана новчана казна у износу преко 100.000 динара;</w:t>
      </w:r>
    </w:p>
    <w:p w:rsidR="00464A59" w:rsidRPr="00D57CC4" w:rsidRDefault="00464A59" w:rsidP="00464A59">
      <w:pPr>
        <w:pStyle w:val="T-98-2"/>
        <w:tabs>
          <w:tab w:val="clear" w:pos="2153"/>
          <w:tab w:val="left" w:pos="993"/>
        </w:tabs>
        <w:ind w:firstLine="713"/>
        <w:rPr>
          <w:rFonts w:ascii="Times New Roman" w:hAnsi="Times New Roman"/>
          <w:sz w:val="24"/>
          <w:szCs w:val="24"/>
          <w:lang w:val="sr-Cyrl-CS"/>
        </w:rPr>
      </w:pPr>
      <w:r>
        <w:rPr>
          <w:rFonts w:ascii="Times New Roman" w:hAnsi="Times New Roman"/>
          <w:sz w:val="24"/>
          <w:szCs w:val="24"/>
          <w:lang w:val="sr-Cyrl-CS"/>
        </w:rPr>
        <w:t xml:space="preserve">4) </w:t>
      </w:r>
      <w:r w:rsidRPr="00D57CC4">
        <w:rPr>
          <w:rFonts w:ascii="Times New Roman" w:hAnsi="Times New Roman"/>
          <w:sz w:val="24"/>
          <w:szCs w:val="24"/>
          <w:lang w:val="sr-Cyrl-CS"/>
        </w:rPr>
        <w:t>НИЈЕ</w:t>
      </w:r>
      <w:r>
        <w:rPr>
          <w:rFonts w:ascii="Times New Roman" w:hAnsi="Times New Roman"/>
          <w:sz w:val="24"/>
          <w:szCs w:val="24"/>
          <w:lang w:val="sr-Cyrl-CS"/>
        </w:rPr>
        <w:t>,</w:t>
      </w:r>
      <w:r w:rsidRPr="00D57CC4">
        <w:rPr>
          <w:rFonts w:ascii="Times New Roman" w:hAnsi="Times New Roman"/>
          <w:sz w:val="24"/>
          <w:szCs w:val="24"/>
          <w:lang w:val="sr-Cyrl-CS"/>
        </w:rPr>
        <w:t xml:space="preserve"> </w:t>
      </w:r>
      <w:r w:rsidRPr="00A96ABD">
        <w:rPr>
          <w:rFonts w:ascii="Times New Roman" w:hAnsi="Times New Roman"/>
          <w:sz w:val="24"/>
          <w:szCs w:val="24"/>
          <w:lang w:val="sr-Cyrl-CS"/>
        </w:rPr>
        <w:t xml:space="preserve">У ПОСЛЕДЊЕ ДВЕ ГОДИНЕ, </w:t>
      </w:r>
      <w:r w:rsidRPr="00A96ABD">
        <w:rPr>
          <w:rFonts w:ascii="Times New Roman" w:hAnsi="Times New Roman"/>
          <w:sz w:val="24"/>
          <w:szCs w:val="24"/>
          <w:lang/>
        </w:rPr>
        <w:t xml:space="preserve">БИЛО </w:t>
      </w:r>
      <w:r w:rsidRPr="00A96ABD">
        <w:rPr>
          <w:rFonts w:ascii="Times New Roman" w:hAnsi="Times New Roman"/>
          <w:sz w:val="24"/>
          <w:szCs w:val="24"/>
          <w:lang w:val="sr-Cyrl-CS"/>
        </w:rPr>
        <w:t>ТРИ ИЛИ ВИШЕ ПУТА, ПРАВНОСНАЖНОМ ПРЕСУДОМ ПРИВРЕДНОГ СУДА, КАЖЊЕНО ЗА ТЕЖИ ПРИВРЕДНИ ПРЕСТУП У ОБЛАСТИМА ЈАВНОГ ПРЕВОЗА У ДРУМСКОМ САОБРАЋАЈУ И БЕЗБЕДНОСТИ САОБРАЋАЈА НА ПУТЕВИМА ЗА КОЈИ ЈЕ ПРОПИСАНА НОВЧАНА КАЗНА У ИЗНОСУ ОД НАЈМАЊЕ 100.000 ДИНАРА;</w:t>
      </w:r>
    </w:p>
    <w:p w:rsidR="00464A59" w:rsidRPr="00D57CC4" w:rsidRDefault="00464A59" w:rsidP="00464A59">
      <w:pPr>
        <w:pStyle w:val="T-98-2"/>
        <w:tabs>
          <w:tab w:val="clear" w:pos="2153"/>
          <w:tab w:val="left" w:pos="993"/>
        </w:tabs>
        <w:ind w:left="713" w:firstLine="0"/>
        <w:rPr>
          <w:rFonts w:ascii="Times New Roman" w:hAnsi="Times New Roman"/>
          <w:sz w:val="24"/>
          <w:szCs w:val="24"/>
          <w:lang w:val="sr-Cyrl-CS"/>
        </w:rPr>
      </w:pPr>
    </w:p>
    <w:p w:rsidR="00464A59" w:rsidRPr="00A96ABD" w:rsidRDefault="00464A59" w:rsidP="00464A59">
      <w:pPr>
        <w:pStyle w:val="T-98-2"/>
        <w:tabs>
          <w:tab w:val="clear" w:pos="2153"/>
          <w:tab w:val="left" w:pos="851"/>
        </w:tabs>
        <w:ind w:left="713" w:firstLine="0"/>
        <w:rPr>
          <w:rFonts w:ascii="Times New Roman" w:hAnsi="Times New Roman"/>
          <w:sz w:val="24"/>
          <w:szCs w:val="24"/>
          <w:lang w:val="sr-Cyrl-CS"/>
        </w:rPr>
      </w:pPr>
      <w:r w:rsidRPr="00D57CC4">
        <w:rPr>
          <w:rFonts w:ascii="Times New Roman" w:hAnsi="Times New Roman"/>
          <w:sz w:val="24"/>
          <w:szCs w:val="24"/>
          <w:lang w:val="sr-Cyrl-CS"/>
        </w:rPr>
        <w:t>2. привредно друштво или друго пр</w:t>
      </w:r>
      <w:r w:rsidRPr="00A96ABD">
        <w:rPr>
          <w:rFonts w:ascii="Times New Roman" w:hAnsi="Times New Roman"/>
          <w:sz w:val="24"/>
          <w:szCs w:val="24"/>
          <w:lang w:val="sr-Cyrl-CS"/>
        </w:rPr>
        <w:t>авно лице:</w:t>
      </w:r>
    </w:p>
    <w:p w:rsidR="00464A59" w:rsidRDefault="00464A59" w:rsidP="00464A59">
      <w:pPr>
        <w:pStyle w:val="T-98-2"/>
        <w:tabs>
          <w:tab w:val="clear" w:pos="2153"/>
          <w:tab w:val="left" w:pos="993"/>
        </w:tabs>
        <w:ind w:firstLine="709"/>
        <w:rPr>
          <w:rFonts w:ascii="Times New Roman" w:hAnsi="Times New Roman"/>
          <w:sz w:val="24"/>
          <w:szCs w:val="24"/>
          <w:lang/>
        </w:rPr>
      </w:pPr>
      <w:r w:rsidRPr="00430C34">
        <w:rPr>
          <w:rFonts w:ascii="Times New Roman" w:hAnsi="Times New Roman"/>
          <w:strike/>
          <w:sz w:val="24"/>
          <w:szCs w:val="24"/>
          <w:lang w:val="sr-Cyrl-CS"/>
        </w:rPr>
        <w:t>1) нема правноснажно изречену заштитну меру забране вршења јавног превоза у друмском саобраћају</w:t>
      </w:r>
      <w:r>
        <w:rPr>
          <w:rFonts w:ascii="Times New Roman" w:hAnsi="Times New Roman"/>
          <w:sz w:val="24"/>
          <w:szCs w:val="24"/>
          <w:lang w:val="sr-Cyrl-CS"/>
        </w:rPr>
        <w:t>;</w:t>
      </w:r>
    </w:p>
    <w:p w:rsidR="00464A59" w:rsidRPr="002D7025" w:rsidRDefault="00464A59" w:rsidP="00464A59">
      <w:pPr>
        <w:pStyle w:val="T-98-2"/>
        <w:tabs>
          <w:tab w:val="clear" w:pos="2153"/>
          <w:tab w:val="left" w:pos="993"/>
        </w:tabs>
        <w:ind w:firstLine="709"/>
        <w:rPr>
          <w:rFonts w:ascii="Times New Roman" w:hAnsi="Times New Roman"/>
          <w:sz w:val="24"/>
          <w:szCs w:val="24"/>
          <w:lang/>
        </w:rPr>
      </w:pPr>
      <w:r>
        <w:rPr>
          <w:rFonts w:ascii="Times New Roman" w:hAnsi="Times New Roman"/>
          <w:sz w:val="24"/>
          <w:szCs w:val="24"/>
          <w:lang w:val="sr-Cyrl-CS"/>
        </w:rPr>
        <w:t>1)</w:t>
      </w:r>
      <w:r w:rsidRPr="00430C34">
        <w:rPr>
          <w:rFonts w:ascii="Times New Roman" w:hAnsi="Times New Roman"/>
          <w:sz w:val="24"/>
          <w:szCs w:val="24"/>
          <w:lang w:val="sr-Cyrl-CS"/>
        </w:rPr>
        <w:t xml:space="preserve"> </w:t>
      </w:r>
      <w:r w:rsidRPr="00BC0A38">
        <w:rPr>
          <w:rFonts w:ascii="Times New Roman" w:hAnsi="Times New Roman"/>
          <w:sz w:val="24"/>
          <w:szCs w:val="24"/>
          <w:lang w:val="sr-Cyrl-CS"/>
        </w:rPr>
        <w:t>НЕМА ПРАВНОСНАЖНО ИЗРЕЧЕНУ ЗАШТИТНУ МЕРУ ЗАБРАНЕ ПРАВНОМ ЛИЦУ ДА СЕ БАВИ ОДРЕЂЕНОМ ПРИВРЕДНОМ ДЕЛАТНОШЋУ (ЗАБРАНЕ ВРШЕЊА ДЕЛАТНОСТИ ЈАВНОГ ПРЕВОЗА У ДРУМСКОМ САОБРАЋАЈУ), ПРОПИСАНУ ЗАКОНОМ КОЈИМ СЕ УРЕЂУЈУ ПРИВРЕДНИ ПРЕСТУПИ</w:t>
      </w:r>
      <w:r w:rsidRPr="00A96ABD">
        <w:rPr>
          <w:rFonts w:ascii="Times New Roman" w:hAnsi="Times New Roman"/>
          <w:sz w:val="24"/>
          <w:szCs w:val="24"/>
          <w:lang w:val="sr-Cyrl-CS"/>
        </w:rPr>
        <w:t>;</w:t>
      </w:r>
    </w:p>
    <w:p w:rsidR="00464A59" w:rsidRPr="00D57CC4" w:rsidRDefault="00464A59" w:rsidP="00464A59">
      <w:pPr>
        <w:pStyle w:val="T-98-2"/>
        <w:tabs>
          <w:tab w:val="clear" w:pos="2153"/>
          <w:tab w:val="left" w:pos="993"/>
        </w:tabs>
        <w:ind w:firstLine="713"/>
        <w:rPr>
          <w:rFonts w:ascii="Times New Roman" w:hAnsi="Times New Roman"/>
          <w:sz w:val="24"/>
          <w:szCs w:val="24"/>
          <w:lang w:val="sr-Cyrl-CS"/>
        </w:rPr>
      </w:pPr>
      <w:r w:rsidRPr="00D57CC4">
        <w:rPr>
          <w:rFonts w:ascii="Times New Roman" w:hAnsi="Times New Roman"/>
          <w:sz w:val="24"/>
          <w:szCs w:val="24"/>
          <w:lang w:val="sr-Cyrl-CS"/>
        </w:rPr>
        <w:t>2) нису у последње две године три или више пута, правноснажном пресудом привредног суда кажњени за тежи привредни преступ у области јавног превоза терета у друмском саобраћају и безбедности саобраћаја на путевима за који је прописана новчана казна преко 750.000 динара;</w:t>
      </w:r>
    </w:p>
    <w:p w:rsidR="00464A59" w:rsidRPr="00D57CC4" w:rsidRDefault="00464A59" w:rsidP="00464A59">
      <w:pPr>
        <w:pStyle w:val="T-98-2"/>
        <w:tabs>
          <w:tab w:val="clear" w:pos="2153"/>
          <w:tab w:val="left" w:pos="993"/>
        </w:tabs>
        <w:ind w:left="713" w:firstLine="0"/>
        <w:rPr>
          <w:rFonts w:ascii="Times New Roman" w:hAnsi="Times New Roman"/>
          <w:sz w:val="24"/>
          <w:szCs w:val="24"/>
          <w:lang w:val="sr-Cyrl-CS"/>
        </w:rPr>
      </w:pPr>
      <w:r w:rsidRPr="00D57CC4">
        <w:rPr>
          <w:rFonts w:ascii="Times New Roman" w:hAnsi="Times New Roman"/>
          <w:sz w:val="24"/>
          <w:szCs w:val="24"/>
          <w:lang w:val="sr-Cyrl-CS"/>
        </w:rPr>
        <w:t>3. предузетник:</w:t>
      </w:r>
    </w:p>
    <w:p w:rsidR="00464A59" w:rsidRPr="002D7025" w:rsidRDefault="00464A59" w:rsidP="00464A59">
      <w:pPr>
        <w:pStyle w:val="T-98-2"/>
        <w:tabs>
          <w:tab w:val="clear" w:pos="2153"/>
          <w:tab w:val="left" w:pos="993"/>
        </w:tabs>
        <w:ind w:firstLine="709"/>
        <w:rPr>
          <w:rFonts w:ascii="Times New Roman" w:hAnsi="Times New Roman"/>
          <w:strike/>
          <w:sz w:val="24"/>
          <w:szCs w:val="24"/>
          <w:lang w:val="sr-Cyrl-CS"/>
        </w:rPr>
      </w:pPr>
      <w:r w:rsidRPr="002D7025">
        <w:rPr>
          <w:rFonts w:ascii="Times New Roman" w:hAnsi="Times New Roman"/>
          <w:strike/>
          <w:sz w:val="24"/>
          <w:szCs w:val="24"/>
          <w:lang w:val="sr-Cyrl-CS"/>
        </w:rPr>
        <w:t>1)</w:t>
      </w:r>
      <w:r w:rsidRPr="00D57CC4">
        <w:rPr>
          <w:rFonts w:ascii="Times New Roman" w:hAnsi="Times New Roman"/>
          <w:sz w:val="24"/>
          <w:szCs w:val="24"/>
          <w:lang w:val="sr-Cyrl-CS"/>
        </w:rPr>
        <w:t xml:space="preserve"> </w:t>
      </w:r>
      <w:r w:rsidRPr="002D7025">
        <w:rPr>
          <w:rFonts w:ascii="Times New Roman" w:hAnsi="Times New Roman"/>
          <w:strike/>
          <w:sz w:val="24"/>
          <w:szCs w:val="24"/>
          <w:lang w:val="sr-Cyrl-CS"/>
        </w:rPr>
        <w:t xml:space="preserve">није правноснажно изречена заштитна мера забране обављања јавног превоза у </w:t>
      </w:r>
      <w:r w:rsidRPr="002D7025">
        <w:rPr>
          <w:rFonts w:ascii="Times New Roman" w:hAnsi="Times New Roman"/>
          <w:strike/>
          <w:sz w:val="24"/>
          <w:szCs w:val="24"/>
          <w:lang w:val="sr-Cyrl-CS"/>
        </w:rPr>
        <w:lastRenderedPageBreak/>
        <w:t xml:space="preserve">друмском саобраћају, </w:t>
      </w:r>
    </w:p>
    <w:p w:rsidR="00464A59" w:rsidRDefault="00464A59" w:rsidP="00464A59">
      <w:pPr>
        <w:pStyle w:val="T-98-2"/>
        <w:tabs>
          <w:tab w:val="clear" w:pos="2153"/>
          <w:tab w:val="left" w:pos="993"/>
        </w:tabs>
        <w:ind w:firstLine="709"/>
        <w:rPr>
          <w:rFonts w:ascii="Times New Roman" w:hAnsi="Times New Roman"/>
          <w:sz w:val="24"/>
          <w:szCs w:val="24"/>
          <w:lang/>
        </w:rPr>
      </w:pPr>
      <w:r w:rsidRPr="002D7025">
        <w:rPr>
          <w:rFonts w:ascii="Times New Roman" w:hAnsi="Times New Roman"/>
          <w:strike/>
          <w:sz w:val="24"/>
          <w:szCs w:val="24"/>
          <w:lang w:val="sr-Cyrl-CS"/>
        </w:rPr>
        <w:t>2) није, у последње две године, било три или више пута правноснажном пресудом прекршајног суда кажњено за тежи прекршај у области јавног превоза у друмском саобраћају и безбедности саобраћаја на путевима за који је прописана новчана казна преко 300.000 динара</w:t>
      </w:r>
      <w:r w:rsidRPr="00D57CC4">
        <w:rPr>
          <w:rFonts w:ascii="Times New Roman" w:hAnsi="Times New Roman"/>
          <w:sz w:val="24"/>
          <w:szCs w:val="24"/>
          <w:lang w:val="sr-Cyrl-CS"/>
        </w:rPr>
        <w:t>.</w:t>
      </w:r>
    </w:p>
    <w:p w:rsidR="00464A59" w:rsidRPr="00BC0A38" w:rsidRDefault="00464A59" w:rsidP="00464A59">
      <w:pPr>
        <w:pStyle w:val="T-98-2"/>
        <w:tabs>
          <w:tab w:val="clear" w:pos="2153"/>
          <w:tab w:val="left" w:pos="993"/>
        </w:tabs>
        <w:ind w:firstLine="709"/>
        <w:rPr>
          <w:rFonts w:ascii="Times New Roman" w:hAnsi="Times New Roman"/>
          <w:sz w:val="24"/>
          <w:szCs w:val="24"/>
          <w:lang w:val="sr-Cyrl-CS"/>
        </w:rPr>
      </w:pPr>
      <w:r w:rsidRPr="00BC0A38">
        <w:rPr>
          <w:rFonts w:ascii="Times New Roman" w:hAnsi="Times New Roman"/>
          <w:sz w:val="24"/>
          <w:szCs w:val="24"/>
          <w:lang w:val="sr-Cyrl-CS"/>
        </w:rPr>
        <w:t>1) НИЈЕ ПРАВНОСНАЖНО ИЗРЕЧЕНА ЗАШТИТНА МЕРА ЗАБРАНЕ ВРШЕЊА ОДРЕЂЕНИХ ДЕЛАТНОСТИ (ЗАБРАНЕ ВРШЕЊА ДЕЛАТНОСТИ ЈАВНОГ ПРЕВОЗА У ДРУМСКОМ САОБРАЋАЈУ), ПРОПИСАНА ЗАКОНОМ КОЈИМ СЕ УРЕЂУЈУ ПРЕКРШАЈИ;</w:t>
      </w:r>
    </w:p>
    <w:p w:rsidR="00464A59" w:rsidRPr="00A95F10" w:rsidRDefault="00464A59" w:rsidP="00464A59">
      <w:pPr>
        <w:pStyle w:val="T-98-2"/>
        <w:tabs>
          <w:tab w:val="clear" w:pos="2153"/>
          <w:tab w:val="left" w:pos="993"/>
        </w:tabs>
        <w:ind w:firstLine="709"/>
        <w:rPr>
          <w:rFonts w:ascii="Times New Roman" w:hAnsi="Times New Roman"/>
          <w:sz w:val="24"/>
          <w:szCs w:val="24"/>
          <w:lang/>
        </w:rPr>
      </w:pPr>
      <w:r w:rsidRPr="00BC0A38" w:rsidDel="00EF7C2C">
        <w:rPr>
          <w:rFonts w:ascii="Times New Roman" w:hAnsi="Times New Roman"/>
          <w:sz w:val="24"/>
          <w:szCs w:val="24"/>
          <w:lang w:val="sr-Cyrl-CS"/>
        </w:rPr>
        <w:t xml:space="preserve"> </w:t>
      </w:r>
      <w:r w:rsidRPr="00BC0A38">
        <w:rPr>
          <w:rFonts w:ascii="Times New Roman" w:hAnsi="Times New Roman"/>
          <w:sz w:val="24"/>
          <w:szCs w:val="24"/>
          <w:lang w:val="sr-Cyrl-CS"/>
        </w:rPr>
        <w:t>2) НИЈЕ, У ПОСЛЕДЊЕ ДВЕ ГОДИНЕ, БИЛО ТРИ ИЛИ ВИШЕ ПУТА ПРАВНОСНАЖНОМ ПРЕСУДОМ ПРЕКРШАЈНОГ СУДА КАЖЊЕНО ЗА ТЕЖИ ПРЕКРШАЈ У ОБЛАСТИ ЈАВНОГ ПРЕВОЗА У ДРУМСКОМ САОБРАЋАЈУ И БЕЗБЕДНОСТИ САОБРАЋАЈА НА ПУТЕВИМА ЗА КОЈИ ЈЕ ПРОПИСАНА НОВЧАНА КАЗНА ОД НАЈМАЊЕ 300.000 ДИНАРА.</w:t>
      </w:r>
    </w:p>
    <w:p w:rsidR="00464A59" w:rsidRPr="00D57CC4" w:rsidRDefault="00464A59" w:rsidP="00464A59">
      <w:pPr>
        <w:pStyle w:val="T-98-2"/>
        <w:tabs>
          <w:tab w:val="clear" w:pos="2153"/>
          <w:tab w:val="left" w:pos="993"/>
        </w:tabs>
        <w:ind w:firstLine="709"/>
        <w:rPr>
          <w:rFonts w:ascii="Times New Roman" w:hAnsi="Times New Roman"/>
          <w:sz w:val="24"/>
          <w:szCs w:val="24"/>
          <w:lang w:val="sr-Cyrl-CS"/>
        </w:rPr>
      </w:pPr>
      <w:r w:rsidRPr="00D57CC4">
        <w:rPr>
          <w:rFonts w:ascii="Times New Roman" w:hAnsi="Times New Roman"/>
          <w:sz w:val="24"/>
          <w:szCs w:val="24"/>
          <w:lang w:val="sr-Cyrl-CS"/>
        </w:rPr>
        <w:t>.</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Министарство води евиденцију лица одговорних за превоз.</w:t>
      </w:r>
    </w:p>
    <w:p w:rsidR="00464A59" w:rsidRPr="00D57CC4" w:rsidRDefault="00464A59" w:rsidP="00464A59">
      <w:pPr>
        <w:tabs>
          <w:tab w:val="left" w:pos="720"/>
        </w:tabs>
        <w:rPr>
          <w:lang w:val="sr-Cyrl-CS"/>
        </w:rPr>
      </w:pPr>
      <w:r>
        <w:rPr>
          <w:lang w:val="sr-Cyrl-CS"/>
        </w:rPr>
        <w:tab/>
      </w:r>
      <w:r w:rsidRPr="00D57CC4">
        <w:rPr>
          <w:lang w:val="sr-Cyrl-CS"/>
        </w:rPr>
        <w:t>Министар прописује садржину и начин вођења евиденције лица одговорних за превоз. Садржина евиденције лица одговорних за превоз садржи нарочито име, презиме, место и датум рођења лица одговорног за превоз као податке о личности.</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Привредно друштво, друго правно лице или предузетник поново стиче пословни углед када престану правне последице пресуде којом је изречена заштитна мера, односно када престану правне последице пресуде осуђиваном лицу из става 1. овог члана.</w:t>
      </w:r>
    </w:p>
    <w:p w:rsidR="00464A59" w:rsidRPr="00D57CC4" w:rsidRDefault="00464A59" w:rsidP="00464A59">
      <w:pPr>
        <w:pStyle w:val="T-98-2"/>
        <w:ind w:firstLine="0"/>
        <w:rPr>
          <w:rFonts w:ascii="Times New Roman" w:hAnsi="Times New Roman"/>
          <w:sz w:val="24"/>
          <w:szCs w:val="24"/>
          <w:lang w:val="sr-Cyrl-CS"/>
        </w:rPr>
      </w:pPr>
    </w:p>
    <w:p w:rsidR="00464A59" w:rsidRPr="00D57CC4" w:rsidRDefault="00464A59" w:rsidP="00464A59">
      <w:pPr>
        <w:pStyle w:val="T-98-2"/>
        <w:ind w:firstLine="0"/>
        <w:jc w:val="center"/>
        <w:rPr>
          <w:rFonts w:ascii="Times New Roman" w:hAnsi="Times New Roman"/>
          <w:sz w:val="24"/>
          <w:szCs w:val="24"/>
          <w:lang w:val="sr-Cyrl-CS"/>
        </w:rPr>
      </w:pPr>
      <w:r w:rsidRPr="00D57CC4">
        <w:rPr>
          <w:rFonts w:ascii="Times New Roman" w:hAnsi="Times New Roman"/>
          <w:sz w:val="24"/>
          <w:szCs w:val="24"/>
          <w:lang w:val="sr-Cyrl-CS"/>
        </w:rPr>
        <w:t>Испит о професионалној оспособљености</w:t>
      </w:r>
    </w:p>
    <w:p w:rsidR="00464A59" w:rsidRPr="00D57CC4" w:rsidRDefault="00464A59" w:rsidP="00464A59">
      <w:pPr>
        <w:pStyle w:val="T-98-2"/>
        <w:ind w:firstLine="0"/>
        <w:jc w:val="center"/>
        <w:rPr>
          <w:rFonts w:ascii="Times New Roman" w:hAnsi="Times New Roman"/>
          <w:sz w:val="24"/>
          <w:szCs w:val="24"/>
          <w:lang w:val="sr-Cyrl-CS"/>
        </w:rPr>
      </w:pPr>
    </w:p>
    <w:p w:rsidR="00464A59" w:rsidRPr="00D57CC4" w:rsidRDefault="00464A59" w:rsidP="00464A59">
      <w:pPr>
        <w:jc w:val="center"/>
        <w:rPr>
          <w:lang w:val="sr-Cyrl-CS"/>
        </w:rPr>
      </w:pPr>
      <w:r w:rsidRPr="00D57CC4">
        <w:rPr>
          <w:lang w:val="sr-Cyrl-CS"/>
        </w:rPr>
        <w:t>Члан 11.</w:t>
      </w:r>
    </w:p>
    <w:p w:rsidR="00464A59" w:rsidRPr="00D57CC4" w:rsidRDefault="00464A59" w:rsidP="00464A59">
      <w:pPr>
        <w:pStyle w:val="T-98-2"/>
        <w:spacing w:after="0"/>
        <w:ind w:firstLine="709"/>
        <w:rPr>
          <w:rFonts w:ascii="Times New Roman" w:hAnsi="Times New Roman"/>
          <w:sz w:val="24"/>
          <w:szCs w:val="24"/>
          <w:lang w:val="sr-Cyrl-CS"/>
        </w:rPr>
      </w:pPr>
      <w:r w:rsidRPr="00D57CC4">
        <w:rPr>
          <w:rFonts w:ascii="Times New Roman" w:hAnsi="Times New Roman"/>
          <w:sz w:val="24"/>
          <w:szCs w:val="24"/>
          <w:lang w:val="sr-Cyrl-CS"/>
        </w:rPr>
        <w:t xml:space="preserve">Испит о професионалној оспособљености спроводи Министарство према програму из става 12. овог члана. </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Испит из става 1. овог члана полаже се пред Комисијом коју образује Министар.</w:t>
      </w:r>
    </w:p>
    <w:p w:rsidR="00464A59" w:rsidRDefault="00464A59" w:rsidP="00464A59">
      <w:pPr>
        <w:pStyle w:val="T-98-2"/>
        <w:ind w:firstLine="709"/>
        <w:rPr>
          <w:ins w:id="2" w:author="Mira Marinković Aleksić" w:date="2017-12-12T13:47:00Z"/>
          <w:rFonts w:ascii="Times New Roman" w:hAnsi="Times New Roman"/>
          <w:sz w:val="24"/>
          <w:szCs w:val="24"/>
          <w:lang w:val="sr-Cyrl-CS"/>
        </w:rPr>
      </w:pPr>
      <w:r w:rsidRPr="00457C4B">
        <w:rPr>
          <w:rFonts w:ascii="Times New Roman" w:hAnsi="Times New Roman"/>
          <w:strike/>
          <w:sz w:val="24"/>
          <w:szCs w:val="24"/>
          <w:lang w:val="sr-Cyrl-CS"/>
        </w:rPr>
        <w:t>Комисија из става 2. овог члана састоји се од најмање три члана</w:t>
      </w:r>
      <w:r>
        <w:rPr>
          <w:rFonts w:ascii="Times New Roman" w:hAnsi="Times New Roman"/>
          <w:strike/>
          <w:sz w:val="24"/>
          <w:szCs w:val="24"/>
          <w:lang w:val="sr-Cyrl-CS"/>
        </w:rPr>
        <w:t xml:space="preserve"> </w:t>
      </w:r>
      <w:r w:rsidRPr="00A96ABD">
        <w:rPr>
          <w:rFonts w:ascii="Times New Roman" w:hAnsi="Times New Roman"/>
          <w:strike/>
          <w:sz w:val="24"/>
          <w:szCs w:val="24"/>
          <w:lang w:val="sr-Cyrl-CS"/>
        </w:rPr>
        <w:t>од којих трећину чине лица у радном односу у Министарству, а остали чланови се одређују са листе испитивача коју утврђује Министар</w:t>
      </w:r>
      <w:r w:rsidRPr="00A96ABD">
        <w:rPr>
          <w:rFonts w:ascii="Times New Roman" w:hAnsi="Times New Roman"/>
          <w:sz w:val="24"/>
          <w:szCs w:val="24"/>
          <w:lang w:val="sr-Cyrl-CS"/>
        </w:rPr>
        <w:t xml:space="preserve">. </w:t>
      </w:r>
    </w:p>
    <w:p w:rsidR="00464A59" w:rsidRPr="00A149FE" w:rsidRDefault="00464A59" w:rsidP="00464A59">
      <w:pPr>
        <w:pStyle w:val="T-98-2"/>
        <w:ind w:firstLine="709"/>
        <w:rPr>
          <w:rFonts w:ascii="Times New Roman" w:hAnsi="Times New Roman"/>
          <w:strike/>
          <w:sz w:val="24"/>
          <w:szCs w:val="24"/>
          <w:lang/>
        </w:rPr>
      </w:pPr>
      <w:r w:rsidRPr="00A96ABD">
        <w:rPr>
          <w:rFonts w:ascii="Times New Roman" w:hAnsi="Times New Roman"/>
          <w:strike/>
          <w:sz w:val="24"/>
          <w:szCs w:val="24"/>
          <w:lang w:val="sr-Cyrl-CS"/>
        </w:rPr>
        <w:t>У листу из става 3.</w:t>
      </w:r>
      <w:r w:rsidRPr="00A96ABD">
        <w:rPr>
          <w:rFonts w:ascii="Times New Roman" w:hAnsi="Times New Roman"/>
          <w:sz w:val="24"/>
          <w:szCs w:val="24"/>
          <w:lang w:val="sr-Cyrl-CS"/>
        </w:rPr>
        <w:t xml:space="preserve"> </w:t>
      </w:r>
      <w:r w:rsidRPr="009F4859">
        <w:rPr>
          <w:rFonts w:ascii="Times New Roman" w:hAnsi="Times New Roman"/>
          <w:strike/>
          <w:sz w:val="24"/>
          <w:szCs w:val="24"/>
          <w:lang w:val="sr-Cyrl-CS"/>
        </w:rPr>
        <w:t xml:space="preserve">овог члана </w:t>
      </w:r>
      <w:r w:rsidRPr="00A96ABD">
        <w:rPr>
          <w:rFonts w:ascii="Times New Roman" w:hAnsi="Times New Roman"/>
          <w:strike/>
          <w:sz w:val="24"/>
          <w:szCs w:val="24"/>
          <w:lang w:val="sr-Cyrl-CS"/>
        </w:rPr>
        <w:t xml:space="preserve">могу </w:t>
      </w:r>
      <w:r w:rsidRPr="00A149FE">
        <w:rPr>
          <w:rFonts w:ascii="Times New Roman" w:hAnsi="Times New Roman"/>
          <w:strike/>
          <w:sz w:val="24"/>
          <w:szCs w:val="24"/>
          <w:lang w:val="sr-Cyrl-CS"/>
        </w:rPr>
        <w:t>бити уписана лица која имају стечено високо образовање на студијама другог степена (</w:t>
      </w:r>
      <w:r w:rsidRPr="00A149FE">
        <w:rPr>
          <w:rFonts w:ascii="Times New Roman" w:hAnsi="Times New Roman"/>
          <w:strike/>
          <w:color w:val="000000"/>
          <w:sz w:val="24"/>
          <w:szCs w:val="24"/>
          <w:lang w:val="sr-Cyrl-CS"/>
        </w:rPr>
        <w:t>мастер академске студије, мастер струковне студије,</w:t>
      </w:r>
      <w:r w:rsidRPr="00A149FE">
        <w:rPr>
          <w:rFonts w:ascii="Times New Roman" w:hAnsi="Times New Roman"/>
          <w:strike/>
          <w:sz w:val="24"/>
          <w:szCs w:val="24"/>
          <w:lang w:val="sr-Cyrl-CS"/>
        </w:rPr>
        <w:t xml:space="preserve"> специјалистичке струковне студије и специјалистичке академске студије), односно на основним студијама у траја</w:t>
      </w:r>
      <w:r>
        <w:rPr>
          <w:rFonts w:ascii="Times New Roman" w:hAnsi="Times New Roman"/>
          <w:strike/>
          <w:sz w:val="24"/>
          <w:szCs w:val="24"/>
          <w:lang w:val="sr-Cyrl-CS"/>
        </w:rPr>
        <w:t>њу од најмање четири године на с</w:t>
      </w:r>
      <w:r w:rsidRPr="00A149FE">
        <w:rPr>
          <w:rFonts w:ascii="Times New Roman" w:hAnsi="Times New Roman"/>
          <w:strike/>
          <w:sz w:val="24"/>
          <w:szCs w:val="24"/>
          <w:lang w:val="sr-Cyrl-CS"/>
        </w:rPr>
        <w:t xml:space="preserve">аобраћајном, </w:t>
      </w:r>
      <w:r>
        <w:rPr>
          <w:rFonts w:ascii="Times New Roman" w:hAnsi="Times New Roman"/>
          <w:strike/>
          <w:sz w:val="24"/>
          <w:szCs w:val="24"/>
          <w:lang w:val="sr-Cyrl-CS"/>
        </w:rPr>
        <w:t>машинском, правном или е</w:t>
      </w:r>
      <w:r w:rsidRPr="00A149FE">
        <w:rPr>
          <w:rFonts w:ascii="Times New Roman" w:hAnsi="Times New Roman"/>
          <w:strike/>
          <w:sz w:val="24"/>
          <w:szCs w:val="24"/>
          <w:lang w:val="sr-Cyrl-CS"/>
        </w:rPr>
        <w:t>кономском факултету и најмање пет година радног искуства у области друмског саобраћаја.</w:t>
      </w:r>
    </w:p>
    <w:p w:rsidR="00464A59" w:rsidRPr="00A96ABD" w:rsidRDefault="00464A59" w:rsidP="00464A59">
      <w:pPr>
        <w:pStyle w:val="T-98-2"/>
        <w:ind w:firstLine="709"/>
        <w:rPr>
          <w:rFonts w:ascii="Times New Roman" w:hAnsi="Times New Roman"/>
          <w:sz w:val="24"/>
          <w:szCs w:val="24"/>
          <w:lang w:val="sr-Cyrl-CS"/>
        </w:rPr>
      </w:pPr>
      <w:r w:rsidRPr="00A96ABD">
        <w:rPr>
          <w:rFonts w:ascii="Times New Roman" w:hAnsi="Times New Roman"/>
          <w:sz w:val="24"/>
          <w:szCs w:val="24"/>
          <w:lang w:val="sr-Cyrl-CS"/>
        </w:rPr>
        <w:t>КОМИСИЈА ИЗ СТАВА 2. ОВОГ ЧЛАНА САСТОЈИ СЕ ОД НАЈМАЊЕ ТРИ ЧЛАНА.</w:t>
      </w:r>
    </w:p>
    <w:p w:rsidR="00464A59" w:rsidRPr="00D57CC4" w:rsidRDefault="00464A59" w:rsidP="00464A59">
      <w:pPr>
        <w:pStyle w:val="T-98-2"/>
        <w:ind w:firstLine="709"/>
        <w:rPr>
          <w:rFonts w:ascii="Times New Roman" w:hAnsi="Times New Roman"/>
          <w:sz w:val="24"/>
          <w:szCs w:val="24"/>
          <w:lang w:val="sr-Cyrl-CS"/>
        </w:rPr>
      </w:pPr>
      <w:r w:rsidRPr="00A96ABD">
        <w:rPr>
          <w:rFonts w:ascii="Times New Roman" w:hAnsi="Times New Roman"/>
          <w:sz w:val="24"/>
          <w:szCs w:val="24"/>
          <w:lang w:val="sr-Cyrl-CS"/>
        </w:rPr>
        <w:t>КОМИСИЈУ ИЗ СТАВА 2. ОВОГ ЧЛАНА ЧИНЕ ЛИЦА КОЈА ИМАЈУ СТЕЧЕНО ВИСОКО ОБРАЗОВАЊЕ НА СТУДИЈАМА ДРУГОГ СТЕПЕНА (</w:t>
      </w:r>
      <w:r w:rsidRPr="00A96ABD">
        <w:rPr>
          <w:rFonts w:ascii="Times New Roman" w:hAnsi="Times New Roman"/>
          <w:color w:val="000000"/>
          <w:sz w:val="24"/>
          <w:szCs w:val="24"/>
          <w:lang w:val="sr-Cyrl-CS"/>
        </w:rPr>
        <w:t>МАСТЕР АКАДЕМСКЕ СТУДИЈЕ, МАСТЕР СТРУКОВНЕ</w:t>
      </w:r>
      <w:r w:rsidRPr="00D57CC4">
        <w:rPr>
          <w:rFonts w:ascii="Times New Roman" w:hAnsi="Times New Roman"/>
          <w:color w:val="000000"/>
          <w:sz w:val="24"/>
          <w:szCs w:val="24"/>
          <w:lang w:val="sr-Cyrl-CS"/>
        </w:rPr>
        <w:t xml:space="preserve"> СТУДИЈЕ,</w:t>
      </w:r>
      <w:r w:rsidRPr="00D57CC4">
        <w:rPr>
          <w:rFonts w:ascii="Times New Roman" w:hAnsi="Times New Roman"/>
          <w:sz w:val="24"/>
          <w:szCs w:val="24"/>
          <w:lang w:val="sr-Cyrl-CS"/>
        </w:rPr>
        <w:t xml:space="preserve"> СПЕЦИЈАЛИСТИЧКЕ СТРУКОВНЕ СТУДИЈЕ И СПЕЦИЈАЛИСТИЧКЕ АКАДЕМСКЕ СТУДИЈЕ), ОДНОСНО </w:t>
      </w:r>
      <w:r w:rsidRPr="00D57CC4">
        <w:rPr>
          <w:rFonts w:ascii="Times New Roman" w:hAnsi="Times New Roman"/>
          <w:sz w:val="24"/>
          <w:szCs w:val="24"/>
          <w:lang w:val="sr-Cyrl-CS"/>
        </w:rPr>
        <w:lastRenderedPageBreak/>
        <w:t>НА ОСНОВНИМ СТУДИЈАМА У ТРАЈАЊУ ОД НАЈМАЊЕ ЧЕТИРИ ГОДИНЕ НА САОБРАЋАЈНОМ, МАШИНСКОМ, ПРАВНОМ ИЛИ ЕКОНОМСКОМ ФАКУЛТЕТУ И НАЈМАЊЕ ПЕТ ГОДИНА РАДНОГ ИСКУСТВ</w:t>
      </w:r>
      <w:r>
        <w:rPr>
          <w:rFonts w:ascii="Times New Roman" w:hAnsi="Times New Roman"/>
          <w:sz w:val="24"/>
          <w:szCs w:val="24"/>
          <w:lang w:val="sr-Cyrl-CS"/>
        </w:rPr>
        <w:t>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color w:val="000000"/>
          <w:sz w:val="24"/>
          <w:szCs w:val="24"/>
          <w:shd w:val="clear" w:color="auto" w:fill="FFFFFF"/>
          <w:lang w:val="sr-Cyrl-CS"/>
        </w:rPr>
        <w:t xml:space="preserve">Подносилац захтева </w:t>
      </w:r>
      <w:r w:rsidRPr="00D57CC4">
        <w:rPr>
          <w:rFonts w:ascii="Times New Roman" w:hAnsi="Times New Roman"/>
          <w:sz w:val="24"/>
          <w:szCs w:val="24"/>
          <w:lang w:val="sr-Cyrl-CS"/>
        </w:rPr>
        <w:t>за издавање сертификата о професионалној оспособљености</w:t>
      </w:r>
      <w:r w:rsidRPr="00D57CC4">
        <w:rPr>
          <w:rFonts w:ascii="Times New Roman" w:hAnsi="Times New Roman"/>
          <w:color w:val="000000"/>
          <w:sz w:val="24"/>
          <w:szCs w:val="24"/>
          <w:shd w:val="clear" w:color="auto" w:fill="FFFFFF"/>
          <w:lang w:val="sr-Cyrl-CS"/>
        </w:rPr>
        <w:t xml:space="preserve"> сноси трошкове поступка полагања </w:t>
      </w:r>
      <w:r w:rsidRPr="00D57CC4">
        <w:rPr>
          <w:rFonts w:ascii="Times New Roman" w:hAnsi="Times New Roman"/>
          <w:sz w:val="24"/>
          <w:szCs w:val="24"/>
          <w:lang w:val="sr-Cyrl-CS"/>
        </w:rPr>
        <w:t xml:space="preserve">испита о професионалној оспособљености </w:t>
      </w:r>
      <w:r w:rsidRPr="00D57CC4">
        <w:rPr>
          <w:rFonts w:ascii="Times New Roman" w:hAnsi="Times New Roman"/>
          <w:color w:val="000000"/>
          <w:sz w:val="24"/>
          <w:szCs w:val="24"/>
          <w:shd w:val="clear" w:color="auto" w:fill="FFFFFF"/>
          <w:lang w:val="sr-Cyrl-CS"/>
        </w:rPr>
        <w:t xml:space="preserve">који обухватају трошкове за рад комисије </w:t>
      </w:r>
      <w:r w:rsidRPr="00D57CC4">
        <w:rPr>
          <w:rFonts w:ascii="Times New Roman" w:hAnsi="Times New Roman"/>
          <w:sz w:val="24"/>
          <w:szCs w:val="24"/>
          <w:lang w:val="sr-Cyrl-CS"/>
        </w:rPr>
        <w:t>из става 2. овог члана</w:t>
      </w:r>
      <w:r w:rsidRPr="00D57CC4">
        <w:rPr>
          <w:rFonts w:ascii="Times New Roman" w:hAnsi="Times New Roman"/>
          <w:color w:val="000000"/>
          <w:sz w:val="24"/>
          <w:szCs w:val="24"/>
          <w:shd w:val="clear" w:color="auto" w:fill="FFFFFF"/>
          <w:lang w:val="sr-Cyrl-CS"/>
        </w:rPr>
        <w:t>.</w:t>
      </w:r>
      <w:r w:rsidRPr="00D57CC4">
        <w:rPr>
          <w:rFonts w:ascii="Times New Roman" w:hAnsi="Times New Roman"/>
          <w:sz w:val="24"/>
          <w:szCs w:val="24"/>
          <w:lang w:val="sr-Cyrl-CS"/>
        </w:rPr>
        <w:t xml:space="preserve"> </w:t>
      </w:r>
    </w:p>
    <w:p w:rsidR="00464A59" w:rsidRPr="00D57CC4" w:rsidRDefault="00464A59" w:rsidP="00464A59">
      <w:pPr>
        <w:pStyle w:val="T-98-2"/>
        <w:ind w:firstLine="709"/>
        <w:rPr>
          <w:rFonts w:ascii="Times New Roman" w:hAnsi="Times New Roman"/>
          <w:sz w:val="24"/>
          <w:szCs w:val="24"/>
          <w:lang w:val="sr-Cyrl-CS"/>
        </w:rPr>
      </w:pPr>
      <w:r w:rsidRPr="00C10D74">
        <w:rPr>
          <w:rFonts w:ascii="Times New Roman" w:hAnsi="Times New Roman"/>
          <w:strike/>
          <w:sz w:val="24"/>
          <w:szCs w:val="24"/>
          <w:lang w:val="sr-Cyrl-CS"/>
        </w:rPr>
        <w:t>Комисија из става 2. овог члана</w:t>
      </w:r>
      <w:r w:rsidRPr="00D57CC4">
        <w:rPr>
          <w:rFonts w:ascii="Times New Roman" w:hAnsi="Times New Roman"/>
          <w:sz w:val="24"/>
          <w:szCs w:val="24"/>
          <w:lang w:val="sr-Cyrl-CS"/>
        </w:rPr>
        <w:t xml:space="preserve"> </w:t>
      </w:r>
      <w:r>
        <w:rPr>
          <w:rFonts w:ascii="Times New Roman" w:hAnsi="Times New Roman"/>
          <w:sz w:val="24"/>
          <w:szCs w:val="24"/>
          <w:lang w:val="sr-Cyrl-CS"/>
        </w:rPr>
        <w:t xml:space="preserve">МИНИСТАРСТВО </w:t>
      </w:r>
      <w:r w:rsidRPr="00D57CC4">
        <w:rPr>
          <w:rFonts w:ascii="Times New Roman" w:hAnsi="Times New Roman"/>
          <w:sz w:val="24"/>
          <w:szCs w:val="24"/>
          <w:lang w:val="sr-Cyrl-CS"/>
        </w:rPr>
        <w:t>може одобрити ослобађање од полагања испита из става 1. овог члана на основу захтева који подноси лице које испуњава један од услова из члана 10. став 3. овог закона.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 xml:space="preserve">Лицу које поднесе захтев за издавање сертификата о професионалној оспособљености, после успешно положеног испита о професионалној оспособљености, као и лицу које поднесе захтев за издавање сертификата о професионалној оспособљености из става 6. овог члана, Министарство доноси решење о издавању сертификата о професионалној оспособљености. </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Лицу које поседује сертификат о професионалној оспособљености Министарство решењем одузима сертификат о професионалној оспособљености уколико изгуби услов пословног угледа због неиспуњавања услова из члана 8. став 1. тачка 1) овог закона.</w:t>
      </w:r>
    </w:p>
    <w:p w:rsidR="00464A59" w:rsidRPr="00D57CC4" w:rsidRDefault="00464A59" w:rsidP="00464A59">
      <w:pPr>
        <w:pStyle w:val="T-98-2"/>
        <w:tabs>
          <w:tab w:val="clear" w:pos="2153"/>
          <w:tab w:val="left" w:pos="0"/>
        </w:tabs>
        <w:ind w:firstLine="709"/>
        <w:rPr>
          <w:rFonts w:ascii="Times New Roman" w:hAnsi="Times New Roman"/>
          <w:sz w:val="24"/>
          <w:szCs w:val="24"/>
          <w:lang w:val="sr-Cyrl-CS"/>
        </w:rPr>
      </w:pPr>
      <w:r w:rsidRPr="00D57CC4">
        <w:rPr>
          <w:rFonts w:ascii="Times New Roman" w:hAnsi="Times New Roman"/>
          <w:sz w:val="24"/>
          <w:szCs w:val="24"/>
          <w:lang w:val="sr-Cyrl-CS"/>
        </w:rPr>
        <w:t>Решење из ст. 7. и 8. овог члана коначно је у управном поступку и против њега се може покренути спор пред Управним судом.</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Лицу из става 8. овог члана дозвољава се полагање испита без могућности ослобађања од полагања испита из става 1. овог члана, када престану правне последице пресуде којом је изречена заштитна мера, односно када престану правне последице пресуде из члана 8. став 1. тачка 1) овог закона.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Министарство води евиденцију о одржаним испитима из става 1. овог члана, издатим и одузетим сертификатима из ст. 7. и 8. овог члана.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 xml:space="preserve">Министар </w:t>
      </w:r>
      <w:r w:rsidRPr="002D44B7">
        <w:rPr>
          <w:rFonts w:ascii="Times New Roman" w:hAnsi="Times New Roman"/>
          <w:strike/>
          <w:sz w:val="24"/>
          <w:szCs w:val="24"/>
          <w:lang w:val="sr-Cyrl-CS"/>
        </w:rPr>
        <w:t>утврђује висину трошкова полагања испита о професионалној оспособљености</w:t>
      </w:r>
      <w:r w:rsidRPr="002D44B7">
        <w:rPr>
          <w:rFonts w:ascii="Times New Roman" w:hAnsi="Times New Roman"/>
          <w:bCs/>
          <w:strike/>
          <w:color w:val="000000"/>
          <w:sz w:val="24"/>
          <w:szCs w:val="24"/>
          <w:shd w:val="clear" w:color="auto" w:fill="FFFFFF"/>
          <w:lang w:val="sr-Cyrl-CS"/>
        </w:rPr>
        <w:t xml:space="preserve"> уз сагласност министра надлежног за послове финансија,</w:t>
      </w:r>
      <w:r w:rsidRPr="00D57CC4">
        <w:rPr>
          <w:rFonts w:ascii="Times New Roman" w:hAnsi="Times New Roman"/>
          <w:bCs/>
          <w:color w:val="000000"/>
          <w:sz w:val="24"/>
          <w:szCs w:val="24"/>
          <w:shd w:val="clear" w:color="auto" w:fill="FFFFFF"/>
          <w:lang w:val="sr-Cyrl-CS"/>
        </w:rPr>
        <w:t xml:space="preserve"> прописује </w:t>
      </w:r>
      <w:r w:rsidRPr="00D57CC4">
        <w:rPr>
          <w:rFonts w:ascii="Times New Roman" w:hAnsi="Times New Roman"/>
          <w:sz w:val="24"/>
          <w:szCs w:val="24"/>
          <w:lang w:val="sr-Cyrl-CS"/>
        </w:rPr>
        <w:t>начин, програм и поступак спровођења испита о професионалној оспособљености, образац сертификата о професионалној оспособљености, поступак издавања сертификата о професионалној оспособљености, као и начин вођења евиденције о одржаним испитима, издатим и одузетим сертификатима о професионалној оспособљености.</w:t>
      </w:r>
    </w:p>
    <w:p w:rsidR="00464A59" w:rsidRDefault="00464A59" w:rsidP="00464A59">
      <w:pPr>
        <w:tabs>
          <w:tab w:val="left" w:pos="720"/>
        </w:tabs>
        <w:rPr>
          <w:lang w:val="sr-Cyrl-CS"/>
        </w:rPr>
      </w:pPr>
      <w:r w:rsidRPr="00D57CC4">
        <w:rPr>
          <w:lang w:val="sr-Cyrl-CS"/>
        </w:rPr>
        <w:tab/>
        <w:t>Садржина евиденције и садржина обрасца сертификата о професионалној оспособљености из става 12. овог члана садрже нарочито име, презиме, место и датум рођења лица које има сертификат о професионалној оспособљености као податке о личности, у складу са законом.</w:t>
      </w:r>
    </w:p>
    <w:p w:rsidR="00464A59" w:rsidRPr="00D57CC4" w:rsidRDefault="00464A59" w:rsidP="00464A59">
      <w:pPr>
        <w:tabs>
          <w:tab w:val="left" w:pos="720"/>
        </w:tabs>
        <w:rPr>
          <w:lang w:val="sr-Cyrl-CS"/>
        </w:rPr>
      </w:pPr>
    </w:p>
    <w:p w:rsidR="00464A59" w:rsidRPr="002E41B9" w:rsidRDefault="00464A59" w:rsidP="00464A59">
      <w:pPr>
        <w:jc w:val="center"/>
        <w:rPr>
          <w:lang w:val="sr-Cyrl-CS"/>
        </w:rPr>
      </w:pPr>
      <w:r w:rsidRPr="002E41B9">
        <w:rPr>
          <w:lang w:val="sr-Cyrl-CS"/>
        </w:rPr>
        <w:t>Одговарајући број радно ангажованих возача</w:t>
      </w:r>
    </w:p>
    <w:p w:rsidR="00464A59" w:rsidRPr="002E41B9" w:rsidRDefault="00464A59" w:rsidP="00464A59">
      <w:pPr>
        <w:jc w:val="center"/>
        <w:rPr>
          <w:lang w:val="sr-Cyrl-CS"/>
        </w:rPr>
      </w:pPr>
    </w:p>
    <w:p w:rsidR="00464A59" w:rsidRPr="002E41B9" w:rsidRDefault="00464A59" w:rsidP="00464A59">
      <w:pPr>
        <w:jc w:val="center"/>
        <w:rPr>
          <w:lang w:val="sr-Cyrl-CS"/>
        </w:rPr>
      </w:pPr>
      <w:r w:rsidRPr="002E41B9">
        <w:rPr>
          <w:lang w:val="sr-Cyrl-CS"/>
        </w:rPr>
        <w:t>Члан 14.</w:t>
      </w:r>
    </w:p>
    <w:p w:rsidR="00464A59" w:rsidRPr="002E41B9" w:rsidRDefault="00464A59" w:rsidP="00464A59">
      <w:pPr>
        <w:pStyle w:val="T-98-2"/>
        <w:spacing w:after="0"/>
        <w:ind w:firstLine="709"/>
        <w:rPr>
          <w:rFonts w:ascii="Times New Roman" w:hAnsi="Times New Roman"/>
          <w:sz w:val="24"/>
          <w:szCs w:val="24"/>
          <w:lang w:val="sr-Cyrl-CS"/>
        </w:rPr>
      </w:pPr>
      <w:r w:rsidRPr="002E41B9">
        <w:rPr>
          <w:rFonts w:ascii="Times New Roman" w:hAnsi="Times New Roman"/>
          <w:sz w:val="24"/>
          <w:szCs w:val="24"/>
          <w:lang w:val="sr-Cyrl-CS"/>
        </w:rPr>
        <w:t>Услов у погледу одговарајућег броја радно ангажованих</w:t>
      </w:r>
      <w:r w:rsidRPr="002E41B9">
        <w:rPr>
          <w:lang w:val="sr-Cyrl-CS"/>
        </w:rPr>
        <w:t xml:space="preserve"> </w:t>
      </w:r>
      <w:r w:rsidRPr="002E41B9">
        <w:rPr>
          <w:rFonts w:ascii="Times New Roman" w:hAnsi="Times New Roman"/>
          <w:sz w:val="24"/>
          <w:szCs w:val="24"/>
          <w:lang w:val="sr-Cyrl-CS"/>
        </w:rPr>
        <w:t>возача испуњава привредно друштво, друго правно лице или предузетник, ако има најмање једног радно ангажованог возача по теретном возилу или скупу возила.</w:t>
      </w:r>
    </w:p>
    <w:p w:rsidR="00464A59" w:rsidRPr="00A149FE" w:rsidRDefault="00464A59" w:rsidP="00464A59">
      <w:pPr>
        <w:rPr>
          <w:strike/>
          <w:lang w:val="sr-Cyrl-CS"/>
        </w:rPr>
      </w:pPr>
      <w:r>
        <w:rPr>
          <w:lang w:val="sr-Cyrl-CS"/>
        </w:rPr>
        <w:lastRenderedPageBreak/>
        <w:tab/>
      </w:r>
      <w:r w:rsidRPr="00A149FE">
        <w:rPr>
          <w:strike/>
          <w:lang w:val="sr-Cyrl-CS"/>
        </w:rPr>
        <w:t>Возач из става 1. овог члана мора поседовати лиценцу возача и не може бити лице коме нису престале правне последице пресуде за кривична дела и прекршаје из области безбедности саобраћаја на путевима.</w:t>
      </w:r>
    </w:p>
    <w:p w:rsidR="00464A59" w:rsidRPr="002E41B9" w:rsidRDefault="00464A59" w:rsidP="00464A59">
      <w:pPr>
        <w:ind w:firstLine="708"/>
        <w:rPr>
          <w:lang w:val="sr-Cyrl-CS"/>
        </w:rPr>
      </w:pPr>
      <w:r w:rsidRPr="002E41B9">
        <w:rPr>
          <w:lang w:val="sr-Cyrl-CS"/>
        </w:rPr>
        <w:t xml:space="preserve">ВОЗАЧ ИЗ СТАВА 1. ОВОГ ЧЛАНА МОРА ПОСЕДОВАТИ ЛИЦЕНЦУ ВОЗАЧА И НЕ МОЖЕ БИТИ ЛИЦЕ КОМЕ НИСУ ПРЕСТАЛЕ ПРАВНЕ ПОСЛЕДИЦЕ </w:t>
      </w:r>
      <w:r>
        <w:rPr>
          <w:lang w:val="sr-Cyrl-CS"/>
        </w:rPr>
        <w:t>ОСУДЕ</w:t>
      </w:r>
      <w:r w:rsidRPr="002E41B9">
        <w:rPr>
          <w:lang w:val="sr-Cyrl-CS"/>
        </w:rPr>
        <w:t xml:space="preserve"> ЗА КРИВИЧНА ДЕЛА </w:t>
      </w:r>
      <w:r>
        <w:rPr>
          <w:lang w:val="sr-Cyrl-CS"/>
        </w:rPr>
        <w:t xml:space="preserve">ПРОТИВ БЕЗЕБДНОСТИ ЈАВНОГ САОБРАЋАЈА. </w:t>
      </w:r>
    </w:p>
    <w:p w:rsidR="00464A59" w:rsidRPr="00D57CC4" w:rsidRDefault="00464A59" w:rsidP="00464A59">
      <w:pPr>
        <w:pStyle w:val="T-98-2"/>
        <w:ind w:firstLine="0"/>
        <w:rPr>
          <w:rFonts w:ascii="Times New Roman" w:hAnsi="Times New Roman"/>
          <w:sz w:val="24"/>
          <w:szCs w:val="24"/>
          <w:lang w:val="sr-Cyrl-CS"/>
        </w:rPr>
      </w:pPr>
    </w:p>
    <w:p w:rsidR="00464A59" w:rsidRPr="00D57CC4" w:rsidRDefault="00464A59" w:rsidP="00464A59">
      <w:pPr>
        <w:pStyle w:val="T-98-2"/>
        <w:ind w:firstLine="0"/>
        <w:jc w:val="center"/>
        <w:rPr>
          <w:rFonts w:ascii="Times New Roman" w:hAnsi="Times New Roman"/>
          <w:sz w:val="24"/>
          <w:szCs w:val="24"/>
          <w:lang w:val="sr-Cyrl-CS"/>
        </w:rPr>
      </w:pPr>
      <w:r w:rsidRPr="00D57CC4">
        <w:rPr>
          <w:rFonts w:ascii="Times New Roman" w:hAnsi="Times New Roman"/>
          <w:sz w:val="24"/>
          <w:szCs w:val="24"/>
          <w:lang w:val="sr-Cyrl-CS"/>
        </w:rPr>
        <w:t>Извод лиценце за превоз</w:t>
      </w:r>
    </w:p>
    <w:p w:rsidR="00464A59" w:rsidRPr="00D57CC4" w:rsidRDefault="00464A59" w:rsidP="00464A59">
      <w:pPr>
        <w:pStyle w:val="T-98-2"/>
        <w:ind w:firstLine="0"/>
        <w:jc w:val="center"/>
        <w:rPr>
          <w:rFonts w:ascii="Times New Roman" w:hAnsi="Times New Roman"/>
          <w:sz w:val="24"/>
          <w:szCs w:val="24"/>
          <w:lang w:val="sr-Cyrl-CS"/>
        </w:rPr>
      </w:pPr>
    </w:p>
    <w:p w:rsidR="00464A59" w:rsidRPr="00D57CC4" w:rsidRDefault="00464A59" w:rsidP="00464A59">
      <w:pPr>
        <w:pStyle w:val="Heading2"/>
        <w:spacing w:before="0" w:after="0"/>
        <w:ind w:firstLine="0"/>
        <w:jc w:val="center"/>
        <w:rPr>
          <w:rFonts w:ascii="Times New Roman" w:hAnsi="Times New Roman" w:cs="Times New Roman"/>
          <w:b w:val="0"/>
          <w:bCs w:val="0"/>
          <w:i w:val="0"/>
          <w:iCs w:val="0"/>
          <w:spacing w:val="20"/>
          <w:sz w:val="24"/>
          <w:szCs w:val="24"/>
          <w:lang w:val="sr-Cyrl-CS"/>
        </w:rPr>
      </w:pPr>
      <w:r w:rsidRPr="00D57CC4">
        <w:rPr>
          <w:rFonts w:ascii="Times New Roman" w:hAnsi="Times New Roman" w:cs="Times New Roman"/>
          <w:b w:val="0"/>
          <w:i w:val="0"/>
          <w:sz w:val="24"/>
          <w:szCs w:val="24"/>
          <w:lang w:val="sr-Cyrl-CS"/>
        </w:rPr>
        <w:t>Члан 16.</w:t>
      </w:r>
    </w:p>
    <w:p w:rsidR="00464A59" w:rsidRPr="00D57CC4" w:rsidRDefault="00464A59" w:rsidP="00464A59">
      <w:pPr>
        <w:pStyle w:val="T-98-2"/>
        <w:spacing w:after="0"/>
        <w:ind w:firstLine="709"/>
        <w:rPr>
          <w:rFonts w:ascii="Times New Roman" w:hAnsi="Times New Roman"/>
          <w:sz w:val="24"/>
          <w:szCs w:val="24"/>
          <w:lang w:val="sr-Cyrl-CS"/>
        </w:rPr>
      </w:pPr>
      <w:r w:rsidRPr="00D57CC4">
        <w:rPr>
          <w:rFonts w:ascii="Times New Roman" w:hAnsi="Times New Roman"/>
          <w:sz w:val="24"/>
          <w:szCs w:val="24"/>
          <w:lang w:val="sr-Cyrl-CS"/>
        </w:rPr>
        <w:t>Извод лиценце за превоз је непреносив и</w:t>
      </w:r>
      <w:r w:rsidRPr="00D57CC4" w:rsidDel="007C2A7E">
        <w:rPr>
          <w:rFonts w:ascii="Times New Roman" w:hAnsi="Times New Roman"/>
          <w:sz w:val="24"/>
          <w:szCs w:val="24"/>
          <w:lang w:val="sr-Cyrl-CS"/>
        </w:rPr>
        <w:t xml:space="preserve"> издаје се као прилог уз лиценцу за превоз из члана 6. став 1. овог закона</w:t>
      </w:r>
      <w:r w:rsidRPr="00D57CC4">
        <w:rPr>
          <w:rFonts w:ascii="Times New Roman" w:hAnsi="Times New Roman"/>
          <w:sz w:val="24"/>
          <w:szCs w:val="24"/>
          <w:lang w:val="sr-Cyrl-CS"/>
        </w:rPr>
        <w:t>.</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 xml:space="preserve">Извод лиценце за превоз садржи податке о издаваоцу, домаћем превознику, матичном броју превозника, броју акта из регистра Агенције за привредне регистре, регистарским ознакама теретног возила, правном основу коришћења теретног возила, броју лиценце за превоз и року важења лиценце за превоз, врсти превоза који се обавља, </w:t>
      </w:r>
      <w:r w:rsidRPr="004B4550">
        <w:rPr>
          <w:rFonts w:ascii="Times New Roman" w:hAnsi="Times New Roman"/>
          <w:color w:val="0D0D0D"/>
          <w:sz w:val="24"/>
          <w:szCs w:val="24"/>
          <w:lang w:val="sr-Cyrl-CS"/>
        </w:rPr>
        <w:t>врсти извода лиценци</w:t>
      </w:r>
      <w:r w:rsidRPr="00D57CC4">
        <w:rPr>
          <w:rFonts w:ascii="Times New Roman" w:hAnsi="Times New Roman"/>
          <w:sz w:val="24"/>
          <w:szCs w:val="24"/>
          <w:lang w:val="sr-Cyrl-CS"/>
        </w:rPr>
        <w:t xml:space="preserve"> и датум издавања извода лиценце за превоз, печат и потпис издаваоца.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 xml:space="preserve">Извод лиценце за превоз важи најдуже до истека рока важења лиценце за превоз. </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У превозу терета у међународном друмском саобраћају извод лиценце за превоз важи за скуп возила у чијем саставу се налази прикључно возило које није у власништву домаћег превозника, односно које му је стављено на располагање на основу уговора о лизингу или уговора о закупу или када је прикључно возило регистровано у другој држави.</w:t>
      </w:r>
    </w:p>
    <w:p w:rsidR="00464A59" w:rsidRPr="00412BCD" w:rsidRDefault="00464A59" w:rsidP="00464A59">
      <w:pPr>
        <w:rPr>
          <w:lang w:val="sr-Cyrl-CS"/>
        </w:rPr>
      </w:pPr>
      <w:r>
        <w:rPr>
          <w:lang w:val="sr-Cyrl-CS"/>
        </w:rPr>
        <w:tab/>
      </w:r>
      <w:r w:rsidRPr="00D57CC4">
        <w:rPr>
          <w:lang w:val="sr-Cyrl-CS"/>
        </w:rPr>
        <w:t>Домаћи превозник са изводом лиценце за јавни превоз терета у домаћем друмском саобраћају може обављати и билатерални јавни превоз терета са суседним државама са којима је, сходно међународним уговорима и другим међународноправним актима за извршавање међународних уговора, предвиђено обављање превоза без дозвола.</w:t>
      </w:r>
    </w:p>
    <w:p w:rsidR="00464A59" w:rsidRPr="006F3D80" w:rsidRDefault="00464A59" w:rsidP="00464A59">
      <w:pPr>
        <w:rPr>
          <w:lang w:val="sr-Cyrl-CS"/>
        </w:rPr>
      </w:pPr>
      <w:r w:rsidRPr="00412BCD">
        <w:rPr>
          <w:lang w:val="sr-Cyrl-CS"/>
        </w:rPr>
        <w:tab/>
      </w:r>
      <w:r w:rsidRPr="006F3D80">
        <w:rPr>
          <w:lang w:val="sr-Cyrl-CS"/>
        </w:rPr>
        <w:t>Домаћем превознику који поседује лиценцу за јавни превоз терета у домаћем и међународном друмском саобраћају, у складу са захтевом, извод лиценце за јавни превоз терета у домаћем друмском саобраћају може бити издат уколико поднесе доказ о испуњености услова из члана 9. тачка 1) овог закона.</w:t>
      </w:r>
    </w:p>
    <w:p w:rsidR="00464A59" w:rsidRDefault="00464A59" w:rsidP="00464A59">
      <w:pPr>
        <w:rPr>
          <w:strike/>
          <w:lang w:val="sr-Cyrl-CS"/>
        </w:rPr>
      </w:pPr>
      <w:r w:rsidRPr="00412BCD">
        <w:rPr>
          <w:lang w:val="sr-Cyrl-CS"/>
        </w:rPr>
        <w:tab/>
      </w:r>
      <w:r w:rsidRPr="00412BCD">
        <w:rPr>
          <w:strike/>
          <w:lang w:val="sr-Cyrl-CS"/>
        </w:rPr>
        <w:t>Домаћи превозник са изводом лиценце за јавни превоз терета у међународном друмском саобраћају може обављати и јавни превоз терета у домаћем друмском саобраћају.</w:t>
      </w:r>
    </w:p>
    <w:p w:rsidR="00464A59" w:rsidRDefault="00464A59" w:rsidP="00464A59">
      <w:pPr>
        <w:rPr>
          <w:strike/>
          <w:lang w:val="sr-Cyrl-CS"/>
        </w:rPr>
      </w:pPr>
    </w:p>
    <w:p w:rsidR="00464A59" w:rsidRDefault="00464A59" w:rsidP="00464A59">
      <w:pPr>
        <w:jc w:val="center"/>
        <w:rPr>
          <w:lang w:val="sr-Cyrl-CS"/>
        </w:rPr>
      </w:pPr>
      <w:r w:rsidRPr="003144F9">
        <w:rPr>
          <w:lang w:val="sr-Cyrl-CS"/>
        </w:rPr>
        <w:t>Промена података</w:t>
      </w:r>
    </w:p>
    <w:p w:rsidR="00464A59" w:rsidRDefault="00464A59" w:rsidP="00464A59">
      <w:pPr>
        <w:jc w:val="center"/>
        <w:rPr>
          <w:lang w:val="sr-Cyrl-CS"/>
        </w:rPr>
      </w:pPr>
      <w:r>
        <w:rPr>
          <w:lang w:val="sr-Cyrl-CS"/>
        </w:rPr>
        <w:t>Члан 18.</w:t>
      </w:r>
    </w:p>
    <w:p w:rsidR="00464A59" w:rsidRPr="00A149FE" w:rsidRDefault="00464A59" w:rsidP="00464A59">
      <w:pPr>
        <w:ind w:firstLine="708"/>
        <w:rPr>
          <w:strike/>
          <w:lang/>
        </w:rPr>
      </w:pPr>
      <w:r w:rsidRPr="00A149FE">
        <w:rPr>
          <w:strike/>
          <w:lang/>
        </w:rPr>
        <w:t>Домаћи превозник дужан је да обавести Министарство о промени података у вези са условима за издавање лиценце за превоз</w:t>
      </w:r>
      <w:r w:rsidRPr="00A149FE">
        <w:rPr>
          <w:strike/>
          <w:lang w:val="sr-Cyrl-CS"/>
        </w:rPr>
        <w:t xml:space="preserve"> из члана 7. став 1. тач. 2)-5)</w:t>
      </w:r>
      <w:r w:rsidRPr="00A149FE">
        <w:rPr>
          <w:strike/>
          <w:lang/>
        </w:rPr>
        <w:t>, најкасније у року од 15 дана од дана настале промене, како би се издала нова лиценца са припадајућим изводима.</w:t>
      </w:r>
    </w:p>
    <w:p w:rsidR="00464A59" w:rsidRDefault="00464A59" w:rsidP="00464A59">
      <w:pPr>
        <w:ind w:firstLine="708"/>
        <w:rPr>
          <w:lang/>
        </w:rPr>
      </w:pPr>
      <w:r>
        <w:rPr>
          <w:lang/>
        </w:rPr>
        <w:t xml:space="preserve">ДОМАЋИ ПРЕВОЗНИК ДУЖАН ЈЕ ДА ОБАВЕСТИ МИНИСТАРСТВО О ПРОМЕНИ ПОДАТАКА У ВЕЗИ СА УСЛОВИМА ЗА ИЗДАВАЊЕ ЛИЦЕНЦЕ ЗА </w:t>
      </w:r>
      <w:r>
        <w:rPr>
          <w:lang/>
        </w:rPr>
        <w:lastRenderedPageBreak/>
        <w:t>ПРЕВОЗ</w:t>
      </w:r>
      <w:r>
        <w:rPr>
          <w:lang w:val="sr-Cyrl-CS"/>
        </w:rPr>
        <w:t xml:space="preserve"> ИЗ ЧЛАНА 7. СТАВ 1. ТАЧ. 2)-5)</w:t>
      </w:r>
      <w:r>
        <w:rPr>
          <w:lang/>
        </w:rPr>
        <w:t>, НАЈКАСНИЈЕ У РОКУ ОД 15 ДАНА ОД ДАНА НАСТАЛЕ ПРОМЕНЕ, КАКО БИ СЕ ДОНЕЛО РЕШЕЊЕ ИЗ ЧЛАНА 15. СТАВ 2. ОВОГ ЗАКОНА.</w:t>
      </w:r>
    </w:p>
    <w:p w:rsidR="00464A59" w:rsidRDefault="00464A59" w:rsidP="00464A59">
      <w:pPr>
        <w:ind w:firstLine="708"/>
        <w:rPr>
          <w:lang w:val="sr-Cyrl-CS"/>
        </w:rPr>
      </w:pPr>
      <w:r>
        <w:rPr>
          <w:lang w:val="sr-Cyrl-CS"/>
        </w:rPr>
        <w:t>Домаћи превозник је дужан да изгубљену, украдену или уништену лиценцу за превоз, односно извод лиценце за превоз огласи неважећим у „Службеном гласнику Републике Србије”, у року од осам дана од дана када је лиценца за превоз, односно извод лиценце за превоз изгубљен, украден или уништен, као и да у истом року писменим путем обавести Министарство.</w:t>
      </w:r>
    </w:p>
    <w:p w:rsidR="00464A59" w:rsidRDefault="00464A59" w:rsidP="00464A59">
      <w:pPr>
        <w:pStyle w:val="T-98-2"/>
        <w:ind w:firstLine="709"/>
        <w:rPr>
          <w:rFonts w:ascii="Times New Roman" w:hAnsi="Times New Roman"/>
          <w:sz w:val="24"/>
          <w:szCs w:val="24"/>
          <w:lang w:val="sr-Cyrl-CS"/>
        </w:rPr>
      </w:pPr>
      <w:r>
        <w:rPr>
          <w:rFonts w:ascii="Times New Roman" w:hAnsi="Times New Roman"/>
          <w:sz w:val="24"/>
          <w:szCs w:val="24"/>
          <w:lang w:val="sr-Cyrl-CS"/>
        </w:rPr>
        <w:t>Дупликат лиценце за превоз или извода лиценце за превоз Министарство издаје након подношења захтева за њихово издавање уз достављање документа којим се потврђује да је важећа лиценца за превоз или извод лиценце за превоз оглашен неважећим.</w:t>
      </w:r>
    </w:p>
    <w:p w:rsidR="00464A59" w:rsidRDefault="00464A59" w:rsidP="00464A59">
      <w:pPr>
        <w:tabs>
          <w:tab w:val="left" w:pos="720"/>
        </w:tabs>
        <w:rPr>
          <w:lang w:val="sr-Cyrl-CS"/>
        </w:rPr>
      </w:pPr>
      <w:r>
        <w:rPr>
          <w:lang/>
        </w:rPr>
        <w:tab/>
      </w:r>
      <w:r>
        <w:rPr>
          <w:lang w:val="sr-Cyrl-CS"/>
        </w:rPr>
        <w:t>Ако се променом података смањује право на број издатих извода лиценце за превоз превозник је дужан да Министарству врати издате изводе лиценце за превоз који чине разлику између броја издатих извода лиценце за превоз и броја који одговара промењеним подацима.</w:t>
      </w:r>
    </w:p>
    <w:p w:rsidR="00464A59" w:rsidRDefault="00464A59" w:rsidP="00464A59">
      <w:pPr>
        <w:pStyle w:val="T-98-2"/>
        <w:tabs>
          <w:tab w:val="left" w:pos="720"/>
        </w:tabs>
        <w:spacing w:after="0"/>
        <w:ind w:firstLine="0"/>
        <w:rPr>
          <w:rFonts w:ascii="Times New Roman" w:hAnsi="Times New Roman"/>
          <w:sz w:val="24"/>
          <w:szCs w:val="24"/>
          <w:lang w:val="sr-Cyrl-CS"/>
        </w:rPr>
      </w:pPr>
      <w:r>
        <w:rPr>
          <w:rFonts w:ascii="Times New Roman" w:hAnsi="Times New Roman"/>
          <w:sz w:val="24"/>
          <w:szCs w:val="24"/>
          <w:lang w:val="sr-Cyrl-CS"/>
        </w:rPr>
        <w:tab/>
        <w:t>У случају из става 4. овог члана Министарство доноси решење о издавању лиценце за превоз и извода лиценце за превоз којим се замењује важеће решење о издавању лиценце за превоз и извода лиценце за превоз.</w:t>
      </w:r>
    </w:p>
    <w:p w:rsidR="00464A59" w:rsidRPr="003144F9" w:rsidRDefault="00464A59" w:rsidP="00464A59">
      <w:pPr>
        <w:rPr>
          <w:lang w:val="sr-Cyrl-CS"/>
        </w:rPr>
      </w:pPr>
    </w:p>
    <w:p w:rsidR="00464A59" w:rsidRPr="00EC5DFD" w:rsidRDefault="00464A59" w:rsidP="00464A59">
      <w:pPr>
        <w:rPr>
          <w:strike/>
          <w:lang w:val="sr-Cyrl-CS"/>
        </w:rPr>
      </w:pPr>
    </w:p>
    <w:p w:rsidR="00464A59" w:rsidRPr="00D57CC4" w:rsidRDefault="00464A59" w:rsidP="00464A59">
      <w:pPr>
        <w:pStyle w:val="Heading2"/>
        <w:spacing w:before="0" w:after="0"/>
        <w:ind w:firstLine="0"/>
        <w:jc w:val="center"/>
        <w:rPr>
          <w:rFonts w:ascii="Times New Roman" w:hAnsi="Times New Roman" w:cs="Times New Roman"/>
          <w:b w:val="0"/>
          <w:i w:val="0"/>
          <w:sz w:val="24"/>
          <w:szCs w:val="24"/>
          <w:lang w:val="sr-Cyrl-CS"/>
        </w:rPr>
      </w:pPr>
      <w:r w:rsidRPr="00D57CC4">
        <w:rPr>
          <w:rFonts w:ascii="Times New Roman" w:hAnsi="Times New Roman" w:cs="Times New Roman"/>
          <w:b w:val="0"/>
          <w:i w:val="0"/>
          <w:sz w:val="24"/>
          <w:szCs w:val="24"/>
          <w:lang w:val="sr-Cyrl-CS"/>
        </w:rPr>
        <w:t>Потврда за возача</w:t>
      </w:r>
    </w:p>
    <w:p w:rsidR="00464A59" w:rsidRPr="00D57CC4" w:rsidRDefault="00464A59" w:rsidP="00464A59">
      <w:pPr>
        <w:jc w:val="center"/>
        <w:rPr>
          <w:lang w:val="sr-Cyrl-CS"/>
        </w:rPr>
      </w:pPr>
    </w:p>
    <w:p w:rsidR="00464A59" w:rsidRPr="00D57CC4" w:rsidRDefault="00464A59" w:rsidP="00464A59">
      <w:pPr>
        <w:pStyle w:val="Heading2"/>
        <w:spacing w:before="0" w:after="0"/>
        <w:ind w:firstLine="0"/>
        <w:jc w:val="center"/>
        <w:rPr>
          <w:rFonts w:ascii="Times New Roman" w:hAnsi="Times New Roman" w:cs="Times New Roman"/>
          <w:b w:val="0"/>
          <w:i w:val="0"/>
          <w:sz w:val="24"/>
          <w:szCs w:val="24"/>
          <w:lang w:val="sr-Cyrl-CS"/>
        </w:rPr>
      </w:pPr>
      <w:r w:rsidRPr="00D57CC4">
        <w:rPr>
          <w:rFonts w:ascii="Times New Roman" w:hAnsi="Times New Roman" w:cs="Times New Roman"/>
          <w:b w:val="0"/>
          <w:i w:val="0"/>
          <w:sz w:val="24"/>
          <w:szCs w:val="24"/>
          <w:lang w:val="sr-Cyrl-CS"/>
        </w:rPr>
        <w:t>Члан 23.</w:t>
      </w:r>
    </w:p>
    <w:p w:rsidR="00464A59" w:rsidRPr="00D57CC4" w:rsidRDefault="00464A59" w:rsidP="00464A59">
      <w:pPr>
        <w:rPr>
          <w:lang w:val="sr-Cyrl-CS"/>
        </w:rPr>
      </w:pPr>
      <w:r>
        <w:rPr>
          <w:lang w:val="sr-Cyrl-CS"/>
        </w:rPr>
        <w:tab/>
      </w:r>
      <w:r w:rsidRPr="00412BCD">
        <w:rPr>
          <w:strike/>
          <w:lang w:val="sr-Cyrl-CS"/>
        </w:rPr>
        <w:t>Потврда за возача је исправа која се издаје домаћем превознику за возача који је радно ангажован за управљање теретним или скупом возила за које поседује извод лиценце за јавни превоз терета у међународном друмском саобраћају, који није држављанин Републике Србије и који је на располагању домаћем превознику, у складу са прописима Републике Србије којима се уређују услови за запошљавање и стручно оспособљавање</w:t>
      </w:r>
      <w:r w:rsidRPr="00D57CC4">
        <w:rPr>
          <w:lang w:val="sr-Cyrl-CS"/>
        </w:rPr>
        <w:t>.</w:t>
      </w:r>
    </w:p>
    <w:p w:rsidR="00464A59" w:rsidRPr="00D57CC4" w:rsidRDefault="00464A59" w:rsidP="00464A59">
      <w:pPr>
        <w:rPr>
          <w:lang w:val="sr-Cyrl-CS"/>
        </w:rPr>
      </w:pPr>
      <w:r>
        <w:rPr>
          <w:lang w:val="sr-Cyrl-CS"/>
        </w:rPr>
        <w:tab/>
      </w:r>
      <w:r w:rsidRPr="00412BCD">
        <w:rPr>
          <w:strike/>
          <w:lang w:val="sr-Cyrl-CS"/>
        </w:rPr>
        <w:t>Министарство издаје потврду за возача на рок од пет година и потврђује да је тај возач радно ангажован код домаћег превозника у складу са условима из става 1. овог члана. На захтев за издавање потврде за возача домаћег превозника Министарство доноси решење о издавању потврде или решењем одбија захтев</w:t>
      </w:r>
      <w:r w:rsidRPr="00D57CC4">
        <w:rPr>
          <w:lang w:val="sr-Cyrl-CS"/>
        </w:rPr>
        <w:t>.</w:t>
      </w:r>
    </w:p>
    <w:p w:rsidR="00464A59" w:rsidRDefault="00464A59" w:rsidP="00464A59">
      <w:pPr>
        <w:pStyle w:val="T-98-2"/>
        <w:ind w:firstLine="709"/>
        <w:rPr>
          <w:rFonts w:ascii="Times New Roman" w:hAnsi="Times New Roman"/>
          <w:sz w:val="24"/>
          <w:szCs w:val="24"/>
          <w:lang w:val="sr-Cyrl-CS"/>
        </w:rPr>
      </w:pPr>
      <w:r w:rsidRPr="00412BCD">
        <w:rPr>
          <w:rFonts w:ascii="Times New Roman" w:hAnsi="Times New Roman"/>
          <w:strike/>
          <w:sz w:val="24"/>
          <w:szCs w:val="24"/>
          <w:lang w:val="sr-Cyrl-CS"/>
        </w:rPr>
        <w:t>Решење из става 3. овог члана</w:t>
      </w:r>
      <w:r w:rsidRPr="00D57CC4">
        <w:rPr>
          <w:rFonts w:ascii="Times New Roman" w:hAnsi="Times New Roman"/>
          <w:sz w:val="24"/>
          <w:szCs w:val="24"/>
          <w:lang w:val="sr-Cyrl-CS"/>
        </w:rPr>
        <w:t xml:space="preserve"> </w:t>
      </w:r>
      <w:r w:rsidRPr="00412BCD">
        <w:rPr>
          <w:rFonts w:ascii="Times New Roman" w:hAnsi="Times New Roman"/>
          <w:strike/>
          <w:sz w:val="24"/>
          <w:szCs w:val="24"/>
          <w:lang w:val="sr-Cyrl-CS"/>
        </w:rPr>
        <w:t>коначно је у управном поступку и против њега се може покренути спор пред Управним судом</w:t>
      </w:r>
      <w:r w:rsidRPr="00D57CC4">
        <w:rPr>
          <w:rFonts w:ascii="Times New Roman" w:hAnsi="Times New Roman"/>
          <w:sz w:val="24"/>
          <w:szCs w:val="24"/>
          <w:lang w:val="sr-Cyrl-CS"/>
        </w:rPr>
        <w:t>.</w:t>
      </w:r>
    </w:p>
    <w:p w:rsidR="00464A59" w:rsidRDefault="00464A59" w:rsidP="00464A59">
      <w:pPr>
        <w:pStyle w:val="T-98-2"/>
        <w:ind w:firstLine="709"/>
        <w:rPr>
          <w:rFonts w:ascii="Times New Roman" w:hAnsi="Times New Roman"/>
          <w:sz w:val="24"/>
          <w:szCs w:val="24"/>
          <w:lang w:val="sr-Cyrl-CS"/>
        </w:rPr>
      </w:pPr>
      <w:r>
        <w:rPr>
          <w:rFonts w:ascii="Times New Roman" w:hAnsi="Times New Roman"/>
          <w:sz w:val="24"/>
          <w:szCs w:val="24"/>
          <w:lang w:val="sr-Cyrl-CS"/>
        </w:rPr>
        <w:t>ПОТВРДА ЗА ВОЗАЧА ЈЕ ИСПРАВА КОЈА СЕ ИЗДАЈЕ ДОМАЋЕМ ПРЕВОЗНИКУ ЗА ВОЗАЧА КОЈИ НИЈЕ ДРЖАВЉАНИН РЕПУБЛИКЕ СРБИЈЕ И КОЈИ ЈЕ, ЗА УПРАВЉАЊЕ ТЕРЕТНИМ ВОЗИЛОМ ЗА КОЈЕ ДОМАЋИ ПРЕВОЗНИК ПОСЕДУЈЕ ИЗВОД ЛИЦЕНЦЕ ЗА ПРЕВОЗ, РАДНО АНГАЖОВАН У СКЛАДУ СА ПРОПИСИМА РЕПУБЛИКЕ СРБИЈЕ КОЈИМА СЕ УРЕЂУЈУ УСЛОВИ ЗА ЗАПОШЉАВАЊЕ СТРАНАЦА, ПРОПИСИМА У ОБЛАСТИ РАДА И ПРОПИСИМА У ОБЛАСТИ ПРЕВОЗА ТЕРЕТА У ДРУМСКОМ САОБРАЋАЈУ.</w:t>
      </w:r>
    </w:p>
    <w:p w:rsidR="00464A59" w:rsidRDefault="00464A59" w:rsidP="00464A59">
      <w:pPr>
        <w:pStyle w:val="T-98-2"/>
        <w:ind w:firstLine="709"/>
        <w:rPr>
          <w:rFonts w:ascii="Times New Roman" w:hAnsi="Times New Roman"/>
          <w:sz w:val="24"/>
          <w:szCs w:val="24"/>
          <w:lang w:val="sr-Cyrl-CS"/>
        </w:rPr>
      </w:pPr>
      <w:r>
        <w:rPr>
          <w:rFonts w:ascii="Times New Roman" w:hAnsi="Times New Roman"/>
          <w:sz w:val="24"/>
          <w:szCs w:val="24"/>
          <w:lang w:val="sr-Cyrl-CS"/>
        </w:rPr>
        <w:t xml:space="preserve">НА ЗАХТЕВ ДОМАЋЕГ ПРЕВОЗНИКА ЗА ИЗДАВАЊЕ ПОТВРДЕ ЗА ВОЗАЧА МИНИСТАРСТВО РЕШЕЊЕМ ОДБИЈА ЗАХТЕВ ИЛИ ДОНОСИ РЕШЕЊЕ О </w:t>
      </w:r>
      <w:r>
        <w:rPr>
          <w:rFonts w:ascii="Times New Roman" w:hAnsi="Times New Roman"/>
          <w:sz w:val="24"/>
          <w:szCs w:val="24"/>
          <w:lang w:val="sr-Cyrl-CS"/>
        </w:rPr>
        <w:lastRenderedPageBreak/>
        <w:t>ИЗДАВАЊУ ПОТВРДЕ ЗА ВОЗАЧА. ПОТВРДА СЕ ИЗДАЈЕ СА РОКОМ ВАЖЕЊА КОЈИ ЈЕ ИСТИ КАО И РОК ВАЖЕЊА УГОВОРА НА ОСНОВУ КОГА ЈЕ ВОЗАЧ РАДНО АНГАЖОВАН, А НАЈДУЖЕ ДО ПЕТ ГОДИНА.</w:t>
      </w:r>
    </w:p>
    <w:p w:rsidR="00464A59" w:rsidRPr="00D57CC4" w:rsidRDefault="00464A59" w:rsidP="00464A59">
      <w:pPr>
        <w:pStyle w:val="T-98-2"/>
        <w:ind w:firstLine="709"/>
        <w:rPr>
          <w:rFonts w:ascii="Times New Roman" w:hAnsi="Times New Roman"/>
          <w:sz w:val="24"/>
          <w:szCs w:val="24"/>
          <w:lang w:val="sr-Cyrl-CS"/>
        </w:rPr>
      </w:pPr>
      <w:r w:rsidRPr="00022C53">
        <w:rPr>
          <w:rFonts w:ascii="Times New Roman" w:hAnsi="Times New Roman"/>
          <w:sz w:val="24"/>
          <w:szCs w:val="24"/>
          <w:lang w:val="sr-Cyrl-CS"/>
        </w:rPr>
        <w:t>РЕШЕЊЕ ИЗ СТАВА 2. ОВОГ ЧЛАНА</w:t>
      </w:r>
      <w:r w:rsidRPr="00D57CC4">
        <w:rPr>
          <w:rFonts w:ascii="Times New Roman" w:hAnsi="Times New Roman"/>
          <w:sz w:val="24"/>
          <w:szCs w:val="24"/>
          <w:lang w:val="sr-Cyrl-CS"/>
        </w:rPr>
        <w:t xml:space="preserve"> КОНАЧНО ЈЕ У УПРАВНОМ ПОСТУПКУ И ПРОТИВ ЊЕГА СЕ МОЖЕ ПОКРЕНУТИ СПОР ПРЕД УПРАВНИМ СУДОМ</w:t>
      </w:r>
      <w:r>
        <w:rPr>
          <w:rFonts w:ascii="Times New Roman" w:hAnsi="Times New Roman"/>
          <w:sz w:val="24"/>
          <w:szCs w:val="24"/>
          <w:lang w:val="sr-Cyrl-CS"/>
        </w:rPr>
        <w:t>.</w:t>
      </w:r>
    </w:p>
    <w:p w:rsidR="00464A59" w:rsidRPr="00D57CC4" w:rsidRDefault="00464A59" w:rsidP="00464A59">
      <w:pPr>
        <w:rPr>
          <w:lang w:val="sr-Cyrl-CS"/>
        </w:rPr>
      </w:pPr>
      <w:r>
        <w:rPr>
          <w:lang w:val="sr-Cyrl-CS"/>
        </w:rPr>
        <w:tab/>
      </w:r>
      <w:r w:rsidRPr="00D57CC4">
        <w:rPr>
          <w:lang w:val="sr-Cyrl-CS"/>
        </w:rPr>
        <w:t>Оригинал потврде за возача се налази у теретном или скупу возила из става 1. овог члана, док се оверена фотокопија потврде за возача чува у стварном и сталном седишту домаћег превозника.</w:t>
      </w:r>
    </w:p>
    <w:p w:rsidR="00464A59" w:rsidRPr="00D57CC4" w:rsidRDefault="00464A59" w:rsidP="00464A59">
      <w:pPr>
        <w:rPr>
          <w:lang w:val="sr-Cyrl-CS"/>
        </w:rPr>
      </w:pPr>
      <w:r>
        <w:rPr>
          <w:lang w:val="sr-Cyrl-CS"/>
        </w:rPr>
        <w:tab/>
      </w:r>
      <w:r w:rsidRPr="00D57CC4">
        <w:rPr>
          <w:lang w:val="sr-Cyrl-CS"/>
        </w:rPr>
        <w:t>Министарство врши проверу испуњености услова из става из става 1. овог члана, најмање једном у периоду важења потврде за возача из става 2. овог члана.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Министарство одузима потврду за возача у случају:</w:t>
      </w:r>
    </w:p>
    <w:p w:rsidR="00464A59" w:rsidRPr="00D57CC4" w:rsidRDefault="00464A59" w:rsidP="00F651AA">
      <w:pPr>
        <w:pStyle w:val="T-98-2"/>
        <w:numPr>
          <w:ilvl w:val="0"/>
          <w:numId w:val="16"/>
        </w:numPr>
        <w:tabs>
          <w:tab w:val="clear" w:pos="2153"/>
          <w:tab w:val="left" w:pos="720"/>
          <w:tab w:val="left" w:pos="993"/>
        </w:tabs>
        <w:rPr>
          <w:rFonts w:ascii="Times New Roman" w:hAnsi="Times New Roman"/>
          <w:sz w:val="24"/>
          <w:szCs w:val="24"/>
          <w:lang w:val="sr-Cyrl-CS"/>
        </w:rPr>
      </w:pPr>
      <w:r w:rsidRPr="00D57CC4">
        <w:rPr>
          <w:rFonts w:ascii="Times New Roman" w:hAnsi="Times New Roman"/>
          <w:sz w:val="24"/>
          <w:szCs w:val="24"/>
          <w:lang w:val="sr-Cyrl-CS"/>
        </w:rPr>
        <w:t>да престане да испуњава услове за издавање потврде за возача;</w:t>
      </w:r>
    </w:p>
    <w:p w:rsidR="00464A59" w:rsidRPr="00D57CC4" w:rsidRDefault="00464A59" w:rsidP="00F651AA">
      <w:pPr>
        <w:pStyle w:val="T-98-2"/>
        <w:numPr>
          <w:ilvl w:val="0"/>
          <w:numId w:val="16"/>
        </w:numPr>
        <w:tabs>
          <w:tab w:val="clear" w:pos="2153"/>
          <w:tab w:val="left" w:pos="720"/>
          <w:tab w:val="left" w:pos="993"/>
        </w:tabs>
        <w:rPr>
          <w:rFonts w:ascii="Times New Roman" w:hAnsi="Times New Roman"/>
          <w:sz w:val="24"/>
          <w:szCs w:val="24"/>
          <w:lang w:val="sr-Cyrl-CS"/>
        </w:rPr>
      </w:pPr>
      <w:r w:rsidRPr="00D57CC4">
        <w:rPr>
          <w:rFonts w:ascii="Times New Roman" w:hAnsi="Times New Roman"/>
          <w:sz w:val="24"/>
          <w:szCs w:val="24"/>
          <w:lang w:val="sr-Cyrl-CS"/>
        </w:rPr>
        <w:t>да је поднео нетачне податке потребне за издавање потврде за возача.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Министарство води евиденцију о потврдама за возача из става 1. овог члана.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Министар утврђује садржину и изглед обрасца потврде за возача, као и начин вођења евиденције о потврдама за возача.</w:t>
      </w:r>
    </w:p>
    <w:p w:rsidR="00464A59" w:rsidRDefault="00464A59" w:rsidP="00464A59">
      <w:pPr>
        <w:tabs>
          <w:tab w:val="left" w:pos="720"/>
        </w:tabs>
        <w:rPr>
          <w:lang/>
        </w:rPr>
      </w:pPr>
      <w:r>
        <w:rPr>
          <w:lang w:val="sr-Cyrl-CS"/>
        </w:rPr>
        <w:tab/>
      </w:r>
      <w:r w:rsidRPr="00D57CC4">
        <w:rPr>
          <w:lang w:val="sr-Cyrl-CS"/>
        </w:rPr>
        <w:t>Садржина евиденције и садржина обрасца из става 8. овог члана садрже нарочито име, презиме, место и датум рођења возача као податке о личности.</w:t>
      </w:r>
    </w:p>
    <w:p w:rsidR="00464A59" w:rsidRDefault="00464A59" w:rsidP="00464A59">
      <w:pPr>
        <w:tabs>
          <w:tab w:val="left" w:pos="720"/>
        </w:tabs>
        <w:rPr>
          <w:lang/>
        </w:rPr>
      </w:pPr>
    </w:p>
    <w:p w:rsidR="00464A59" w:rsidRDefault="00464A59" w:rsidP="00464A59">
      <w:pPr>
        <w:tabs>
          <w:tab w:val="left" w:pos="720"/>
        </w:tabs>
        <w:rPr>
          <w:lang/>
        </w:rPr>
      </w:pPr>
    </w:p>
    <w:p w:rsidR="00464A59" w:rsidRDefault="00464A59" w:rsidP="00464A59">
      <w:pPr>
        <w:tabs>
          <w:tab w:val="left" w:pos="720"/>
        </w:tabs>
        <w:rPr>
          <w:lang/>
        </w:rPr>
      </w:pPr>
    </w:p>
    <w:p w:rsidR="00464A59" w:rsidRPr="00FB5D6A" w:rsidRDefault="00464A59" w:rsidP="00464A59">
      <w:pPr>
        <w:tabs>
          <w:tab w:val="left" w:pos="720"/>
        </w:tabs>
        <w:rPr>
          <w:lang/>
        </w:rPr>
      </w:pPr>
    </w:p>
    <w:p w:rsidR="00464A59" w:rsidRPr="00AD4D3F" w:rsidRDefault="00464A59" w:rsidP="00464A59">
      <w:pPr>
        <w:jc w:val="center"/>
        <w:rPr>
          <w:strike/>
          <w:lang w:val="sr-Cyrl-CS"/>
        </w:rPr>
      </w:pPr>
      <w:r w:rsidRPr="00AD4D3F">
        <w:rPr>
          <w:strike/>
          <w:lang w:val="sr-Cyrl-CS"/>
        </w:rPr>
        <w:t>Члан 35.</w:t>
      </w:r>
    </w:p>
    <w:p w:rsidR="00464A59" w:rsidRDefault="00464A59" w:rsidP="00464A59">
      <w:pPr>
        <w:pStyle w:val="T-98-2"/>
        <w:spacing w:after="0"/>
        <w:ind w:firstLine="709"/>
        <w:rPr>
          <w:rFonts w:ascii="Times New Roman" w:hAnsi="Times New Roman"/>
          <w:sz w:val="24"/>
          <w:szCs w:val="24"/>
          <w:lang w:val="sr-Cyrl-CS"/>
        </w:rPr>
      </w:pPr>
      <w:r w:rsidRPr="00715B27">
        <w:rPr>
          <w:rFonts w:ascii="Times New Roman" w:hAnsi="Times New Roman"/>
          <w:strike/>
          <w:sz w:val="24"/>
          <w:szCs w:val="24"/>
          <w:lang w:val="sr-Cyrl-CS"/>
        </w:rPr>
        <w:t>Министарство води евиденцију о додељеним и враћеним појединачним, временским и мултилатералним дозволама, листовима из дневника путовања временских и мултилатералних дозвола, односно обављеним превозима евидентираним у листовима из дневника путовања временских и мултилатералних дозвола,</w:t>
      </w:r>
      <w:r w:rsidRPr="00715B27" w:rsidDel="00E7771C">
        <w:rPr>
          <w:rFonts w:ascii="Times New Roman" w:hAnsi="Times New Roman"/>
          <w:strike/>
          <w:sz w:val="24"/>
          <w:szCs w:val="24"/>
          <w:lang w:val="sr-Cyrl-CS"/>
        </w:rPr>
        <w:t xml:space="preserve"> </w:t>
      </w:r>
      <w:r w:rsidRPr="00715B27">
        <w:rPr>
          <w:rFonts w:ascii="Times New Roman" w:hAnsi="Times New Roman"/>
          <w:strike/>
          <w:sz w:val="24"/>
          <w:szCs w:val="24"/>
          <w:lang w:val="sr-Cyrl-CS"/>
        </w:rPr>
        <w:t>као и о возним картама на основу којих је обављен комбиновани превоз</w:t>
      </w:r>
      <w:r w:rsidRPr="002E41B9">
        <w:rPr>
          <w:rFonts w:ascii="Times New Roman" w:hAnsi="Times New Roman"/>
          <w:sz w:val="24"/>
          <w:szCs w:val="24"/>
          <w:lang w:val="sr-Cyrl-CS"/>
        </w:rPr>
        <w:t>.</w:t>
      </w:r>
    </w:p>
    <w:p w:rsidR="00464A59" w:rsidRDefault="00464A59" w:rsidP="00464A59">
      <w:pPr>
        <w:pStyle w:val="T-98-2"/>
        <w:spacing w:after="0"/>
        <w:ind w:firstLine="709"/>
        <w:rPr>
          <w:rFonts w:ascii="Times New Roman" w:hAnsi="Times New Roman"/>
          <w:sz w:val="24"/>
          <w:szCs w:val="24"/>
          <w:lang w:val="sr-Cyrl-CS"/>
        </w:rPr>
      </w:pPr>
    </w:p>
    <w:p w:rsidR="00464A59" w:rsidRDefault="00464A59" w:rsidP="00464A59">
      <w:pPr>
        <w:pStyle w:val="T-98-2"/>
        <w:spacing w:after="0"/>
        <w:ind w:firstLine="709"/>
        <w:rPr>
          <w:rFonts w:ascii="Times New Roman" w:hAnsi="Times New Roman"/>
          <w:sz w:val="24"/>
          <w:szCs w:val="24"/>
          <w:lang w:val="sr-Cyrl-CS"/>
        </w:rPr>
      </w:pPr>
      <w:r>
        <w:rPr>
          <w:rFonts w:ascii="Times New Roman" w:hAnsi="Times New Roman"/>
          <w:sz w:val="24"/>
          <w:szCs w:val="24"/>
          <w:lang w:val="sr-Cyrl-CS"/>
        </w:rPr>
        <w:t xml:space="preserve">                                                     ЧЛАН 35.</w:t>
      </w:r>
    </w:p>
    <w:p w:rsidR="00464A59" w:rsidRPr="002E41B9" w:rsidRDefault="00464A59" w:rsidP="00464A59">
      <w:pPr>
        <w:pStyle w:val="T-98-2"/>
        <w:spacing w:after="0"/>
        <w:ind w:firstLine="709"/>
        <w:rPr>
          <w:rFonts w:ascii="Times New Roman" w:hAnsi="Times New Roman"/>
          <w:sz w:val="24"/>
          <w:szCs w:val="24"/>
          <w:lang w:val="sr-Cyrl-CS"/>
        </w:rPr>
      </w:pPr>
    </w:p>
    <w:p w:rsidR="00464A59" w:rsidRDefault="00464A59" w:rsidP="00464A59">
      <w:pPr>
        <w:ind w:firstLine="708"/>
        <w:rPr>
          <w:lang/>
        </w:rPr>
      </w:pPr>
      <w:r>
        <w:rPr>
          <w:lang/>
        </w:rPr>
        <w:t>ДОМАЋИ ПРЕВОЗНИК ДУЖАН ЈЕ ДА ДОДЕЉЕНЕ ДОЗВОЛЕ ИЗ ЧЛАНА 34. СТАВ 1. ОВОГ ЗАКОНА ВРАТИ МИНИСТАРСТВУ.</w:t>
      </w:r>
    </w:p>
    <w:p w:rsidR="00464A59" w:rsidRPr="002E41B9" w:rsidRDefault="00464A59" w:rsidP="00464A59">
      <w:pPr>
        <w:pStyle w:val="T-98-2"/>
        <w:spacing w:after="0"/>
        <w:ind w:firstLine="709"/>
        <w:rPr>
          <w:rFonts w:ascii="Times New Roman" w:hAnsi="Times New Roman"/>
          <w:sz w:val="24"/>
          <w:szCs w:val="24"/>
          <w:lang w:val="sr-Cyrl-CS"/>
        </w:rPr>
      </w:pPr>
      <w:r w:rsidRPr="002E41B9">
        <w:rPr>
          <w:rFonts w:ascii="Times New Roman" w:hAnsi="Times New Roman"/>
          <w:sz w:val="24"/>
          <w:szCs w:val="24"/>
          <w:lang w:val="sr-Cyrl-CS"/>
        </w:rPr>
        <w:t>МИНИСТАРСТВО ВОДИ ЕВИДЕНЦИЈУ О ДОДЕЉЕНИМ И ВРАЋЕНИМ ПОЈЕДИНАЧНИМ, ВРЕМЕНСКИМ И МУЛТИЛАТЕРАЛНИМ ДОЗВОЛАМА, ЛИСТОВИМА ИЗ ДНЕВНИКА ПУТОВАЊА ВРЕМЕНСКИХ И МУЛТИЛАТЕРАЛНИХ ДОЗВОЛА, ОДНОСНО ОБАВЉЕНИМ ПРЕВОЗИМА ЕВИДЕНТИРАНИМ У ЛИСТОВИМА ИЗ ДНЕВНИКА ПУТОВАЊА ВРЕМЕНСКИХ И МУЛТИЛАТЕРАЛНИХ ДОЗВОЛА,</w:t>
      </w:r>
      <w:r w:rsidRPr="002E41B9" w:rsidDel="00E7771C">
        <w:rPr>
          <w:rFonts w:ascii="Times New Roman" w:hAnsi="Times New Roman"/>
          <w:sz w:val="24"/>
          <w:szCs w:val="24"/>
          <w:lang w:val="sr-Cyrl-CS"/>
        </w:rPr>
        <w:t xml:space="preserve"> </w:t>
      </w:r>
      <w:r w:rsidRPr="002E41B9">
        <w:rPr>
          <w:rFonts w:ascii="Times New Roman" w:hAnsi="Times New Roman"/>
          <w:sz w:val="24"/>
          <w:szCs w:val="24"/>
          <w:lang w:val="sr-Cyrl-CS"/>
        </w:rPr>
        <w:t>КАО И О ВОЗНИМ КАРТАМА НА ОСНОВУ КОЈИХ ЈЕ ОБАВЉЕН КОМБИНОВАНИ ПРЕВОЗ.</w:t>
      </w:r>
    </w:p>
    <w:p w:rsidR="00464A59" w:rsidRDefault="00464A59" w:rsidP="00464A59">
      <w:pPr>
        <w:tabs>
          <w:tab w:val="left" w:pos="720"/>
        </w:tabs>
        <w:rPr>
          <w:lang/>
        </w:rPr>
      </w:pPr>
    </w:p>
    <w:p w:rsidR="00464A59" w:rsidRDefault="00464A59" w:rsidP="00464A59">
      <w:pPr>
        <w:tabs>
          <w:tab w:val="left" w:pos="720"/>
        </w:tabs>
        <w:rPr>
          <w:lang/>
        </w:rPr>
      </w:pPr>
    </w:p>
    <w:p w:rsidR="00464A59" w:rsidRPr="002E41B9" w:rsidRDefault="00464A59" w:rsidP="00464A59">
      <w:pPr>
        <w:ind w:left="360"/>
        <w:jc w:val="center"/>
        <w:rPr>
          <w:lang w:val="sr-Cyrl-CS"/>
        </w:rPr>
      </w:pPr>
      <w:bookmarkStart w:id="3" w:name="SADRZAJ_567"/>
      <w:r w:rsidRPr="002E41B9">
        <w:rPr>
          <w:lang w:val="sr-Cyrl-CS"/>
        </w:rPr>
        <w:lastRenderedPageBreak/>
        <w:t>Обављање превоза и исправе које се морају налазити у теретном возилу или скупу возила</w:t>
      </w:r>
    </w:p>
    <w:p w:rsidR="00464A59" w:rsidRPr="002E41B9" w:rsidRDefault="00464A59" w:rsidP="00464A59">
      <w:pPr>
        <w:ind w:left="360"/>
        <w:jc w:val="center"/>
        <w:rPr>
          <w:lang w:val="sr-Cyrl-CS"/>
        </w:rPr>
      </w:pPr>
    </w:p>
    <w:p w:rsidR="00464A59" w:rsidRPr="002E41B9" w:rsidRDefault="00464A59" w:rsidP="00464A59">
      <w:pPr>
        <w:jc w:val="center"/>
        <w:rPr>
          <w:lang w:val="sr-Cyrl-CS"/>
        </w:rPr>
      </w:pPr>
      <w:r w:rsidRPr="002E41B9">
        <w:rPr>
          <w:lang w:val="sr-Cyrl-CS"/>
        </w:rPr>
        <w:t>Члан 37.</w:t>
      </w:r>
    </w:p>
    <w:p w:rsidR="00464A59" w:rsidRPr="002E41B9" w:rsidRDefault="00464A59" w:rsidP="00464A59">
      <w:pPr>
        <w:pStyle w:val="T-98-2"/>
        <w:spacing w:after="0"/>
        <w:ind w:firstLine="709"/>
        <w:rPr>
          <w:lang w:val="sr-Cyrl-CS"/>
        </w:rPr>
      </w:pPr>
      <w:r w:rsidRPr="002E41B9">
        <w:rPr>
          <w:sz w:val="24"/>
          <w:szCs w:val="24"/>
          <w:lang w:val="sr-Cyrl-CS"/>
        </w:rPr>
        <w:t>При обављању јавног превоза терета у теретном</w:t>
      </w:r>
      <w:r w:rsidRPr="002E41B9">
        <w:rPr>
          <w:rFonts w:ascii="Times New Roman" w:hAnsi="Times New Roman"/>
          <w:sz w:val="24"/>
          <w:szCs w:val="24"/>
          <w:lang w:val="sr-Cyrl-CS"/>
        </w:rPr>
        <w:t xml:space="preserve"> возилу</w:t>
      </w:r>
      <w:r w:rsidRPr="002E41B9">
        <w:rPr>
          <w:sz w:val="24"/>
          <w:szCs w:val="24"/>
          <w:lang w:val="sr-Cyrl-CS"/>
        </w:rPr>
        <w:t xml:space="preserve"> </w:t>
      </w:r>
      <w:r w:rsidRPr="004B4550">
        <w:rPr>
          <w:strike/>
          <w:sz w:val="24"/>
          <w:szCs w:val="24"/>
          <w:lang w:val="sr-Cyrl-CS"/>
        </w:rPr>
        <w:t>или скупу возила</w:t>
      </w:r>
      <w:r w:rsidRPr="002E41B9">
        <w:rPr>
          <w:sz w:val="24"/>
          <w:szCs w:val="24"/>
          <w:lang w:val="sr-Cyrl-CS"/>
        </w:rPr>
        <w:t xml:space="preserve"> домаћег превозника мора да се налази оригинал извода лиценце</w:t>
      </w:r>
      <w:r w:rsidRPr="002E41B9">
        <w:rPr>
          <w:rFonts w:ascii="Times New Roman" w:hAnsi="Times New Roman"/>
          <w:sz w:val="24"/>
          <w:szCs w:val="24"/>
          <w:lang w:val="sr-Cyrl-CS"/>
        </w:rPr>
        <w:t xml:space="preserve"> за</w:t>
      </w:r>
      <w:r w:rsidRPr="002E41B9">
        <w:rPr>
          <w:sz w:val="24"/>
          <w:szCs w:val="24"/>
          <w:lang w:val="sr-Cyrl-CS"/>
        </w:rPr>
        <w:t xml:space="preserve"> превоз,</w:t>
      </w:r>
      <w:r w:rsidRPr="002E41B9">
        <w:rPr>
          <w:rFonts w:ascii="Calibri" w:hAnsi="Calibri"/>
          <w:sz w:val="24"/>
          <w:szCs w:val="24"/>
          <w:lang w:val="sr-Cyrl-CS"/>
        </w:rPr>
        <w:t xml:space="preserve"> </w:t>
      </w:r>
      <w:r w:rsidRPr="002E41B9">
        <w:rPr>
          <w:sz w:val="24"/>
          <w:szCs w:val="24"/>
          <w:lang w:val="sr-Cyrl-CS"/>
        </w:rPr>
        <w:t xml:space="preserve">ако је то предвиђено овим законом, </w:t>
      </w:r>
      <w:r w:rsidRPr="002E41B9">
        <w:rPr>
          <w:rFonts w:ascii="Times New Roman" w:hAnsi="Times New Roman"/>
          <w:sz w:val="24"/>
          <w:szCs w:val="24"/>
          <w:lang w:val="sr-Cyrl-CS"/>
        </w:rPr>
        <w:t>као и одговарајуће исправе на основу којих је могуће утврдити идентитет возача (лична карта, пасош и сл) и лиценца возача.</w:t>
      </w:r>
    </w:p>
    <w:p w:rsidR="00464A59" w:rsidRPr="00A149FE" w:rsidRDefault="00464A59" w:rsidP="00464A59">
      <w:pPr>
        <w:pStyle w:val="T-98-2"/>
        <w:spacing w:after="0"/>
        <w:ind w:firstLine="709"/>
        <w:rPr>
          <w:strike/>
          <w:sz w:val="24"/>
          <w:szCs w:val="24"/>
          <w:lang w:val="sr-Cyrl-CS"/>
        </w:rPr>
      </w:pPr>
      <w:r w:rsidRPr="00A149FE">
        <w:rPr>
          <w:strike/>
          <w:sz w:val="24"/>
          <w:szCs w:val="24"/>
          <w:lang w:val="sr-Cyrl-CS"/>
        </w:rPr>
        <w:t>Теретним возилом или скупом возила којим домаћи превозник обавља јавни превоз терета може управљати само возач који је радно ангажован код тог домаћег превозника.</w:t>
      </w:r>
    </w:p>
    <w:p w:rsidR="00464A59" w:rsidRDefault="00464A59" w:rsidP="00464A59">
      <w:pPr>
        <w:rPr>
          <w:lang w:val="sr-Cyrl-CS"/>
        </w:rPr>
      </w:pPr>
      <w:r>
        <w:rPr>
          <w:lang w:val="sr-Cyrl-CS"/>
        </w:rPr>
        <w:tab/>
      </w:r>
      <w:r w:rsidRPr="00A149FE">
        <w:rPr>
          <w:strike/>
          <w:lang w:val="sr-Cyrl-CS"/>
        </w:rPr>
        <w:t>При обављању превоза терета у друмском саобраћају у теретном возилу</w:t>
      </w:r>
      <w:r w:rsidRPr="002E41B9">
        <w:rPr>
          <w:lang w:val="sr-Cyrl-CS"/>
        </w:rPr>
        <w:t xml:space="preserve"> </w:t>
      </w:r>
      <w:r w:rsidRPr="004B4550">
        <w:rPr>
          <w:strike/>
          <w:lang w:val="sr-Cyrl-CS"/>
        </w:rPr>
        <w:t>или скупу возила</w:t>
      </w:r>
      <w:r w:rsidRPr="004B4550">
        <w:rPr>
          <w:lang w:val="sr-Cyrl-CS"/>
        </w:rPr>
        <w:t xml:space="preserve"> </w:t>
      </w:r>
      <w:r w:rsidRPr="00A149FE">
        <w:rPr>
          <w:strike/>
          <w:lang w:val="sr-Cyrl-CS"/>
        </w:rPr>
        <w:t xml:space="preserve">мора да се налази оригинал уговора о </w:t>
      </w:r>
      <w:r w:rsidRPr="00A149FE">
        <w:rPr>
          <w:bCs/>
          <w:strike/>
          <w:lang w:val="sr-Cyrl-CS"/>
        </w:rPr>
        <w:t xml:space="preserve">радном ангажовању </w:t>
      </w:r>
      <w:r w:rsidRPr="00A149FE">
        <w:rPr>
          <w:strike/>
          <w:lang w:val="sr-Cyrl-CS"/>
        </w:rPr>
        <w:t xml:space="preserve">возача, односно оверена фотокопија уговора о </w:t>
      </w:r>
      <w:r w:rsidRPr="00A149FE">
        <w:rPr>
          <w:bCs/>
          <w:strike/>
          <w:lang w:val="sr-Cyrl-CS"/>
        </w:rPr>
        <w:t>радном ангажовању</w:t>
      </w:r>
      <w:r w:rsidRPr="00A149FE">
        <w:rPr>
          <w:strike/>
          <w:lang w:val="sr-Cyrl-CS"/>
        </w:rPr>
        <w:t>, односно оригинал потврде за возача који није држављанин Републике Србије из члана 23. овог закона.</w:t>
      </w:r>
    </w:p>
    <w:p w:rsidR="00464A59" w:rsidRPr="002E41B9" w:rsidRDefault="00464A59" w:rsidP="00464A59">
      <w:pPr>
        <w:pStyle w:val="T-98-2"/>
        <w:spacing w:after="0"/>
        <w:ind w:firstLine="709"/>
        <w:rPr>
          <w:sz w:val="24"/>
          <w:szCs w:val="24"/>
          <w:lang w:val="sr-Cyrl-CS"/>
        </w:rPr>
      </w:pPr>
      <w:r w:rsidRPr="002E41B9">
        <w:rPr>
          <w:rFonts w:hint="eastAsia"/>
          <w:sz w:val="24"/>
          <w:szCs w:val="24"/>
          <w:lang w:val="sr-Cyrl-CS"/>
        </w:rPr>
        <w:t>ТЕРЕТНИМ</w:t>
      </w:r>
      <w:r w:rsidRPr="002E41B9">
        <w:rPr>
          <w:sz w:val="24"/>
          <w:szCs w:val="24"/>
          <w:lang w:val="sr-Cyrl-CS"/>
        </w:rPr>
        <w:t xml:space="preserve"> </w:t>
      </w:r>
      <w:r w:rsidRPr="002E41B9">
        <w:rPr>
          <w:rFonts w:hint="eastAsia"/>
          <w:sz w:val="24"/>
          <w:szCs w:val="24"/>
          <w:lang w:val="sr-Cyrl-CS"/>
        </w:rPr>
        <w:t>ВОЗИЛОМ</w:t>
      </w:r>
      <w:r w:rsidRPr="002E41B9">
        <w:rPr>
          <w:sz w:val="24"/>
          <w:szCs w:val="24"/>
          <w:lang w:val="sr-Cyrl-CS"/>
        </w:rPr>
        <w:t xml:space="preserve"> </w:t>
      </w:r>
      <w:r w:rsidRPr="002E41B9">
        <w:rPr>
          <w:rFonts w:hint="eastAsia"/>
          <w:sz w:val="24"/>
          <w:szCs w:val="24"/>
          <w:lang w:val="sr-Cyrl-CS"/>
        </w:rPr>
        <w:t>ИЛИ</w:t>
      </w:r>
      <w:r w:rsidRPr="002E41B9">
        <w:rPr>
          <w:sz w:val="24"/>
          <w:szCs w:val="24"/>
          <w:lang w:val="sr-Cyrl-CS"/>
        </w:rPr>
        <w:t xml:space="preserve"> </w:t>
      </w:r>
      <w:r w:rsidRPr="002E41B9">
        <w:rPr>
          <w:rFonts w:hint="eastAsia"/>
          <w:sz w:val="24"/>
          <w:szCs w:val="24"/>
          <w:lang w:val="sr-Cyrl-CS"/>
        </w:rPr>
        <w:t>СКУПОМ</w:t>
      </w:r>
      <w:r w:rsidRPr="002E41B9">
        <w:rPr>
          <w:sz w:val="24"/>
          <w:szCs w:val="24"/>
          <w:lang w:val="sr-Cyrl-CS"/>
        </w:rPr>
        <w:t xml:space="preserve"> </w:t>
      </w:r>
      <w:r w:rsidRPr="002E41B9">
        <w:rPr>
          <w:rFonts w:hint="eastAsia"/>
          <w:sz w:val="24"/>
          <w:szCs w:val="24"/>
          <w:lang w:val="sr-Cyrl-CS"/>
        </w:rPr>
        <w:t>ВОЗИЛА</w:t>
      </w:r>
      <w:r w:rsidRPr="002E41B9">
        <w:rPr>
          <w:sz w:val="24"/>
          <w:szCs w:val="24"/>
          <w:lang w:val="sr-Cyrl-CS"/>
        </w:rPr>
        <w:t xml:space="preserve"> </w:t>
      </w:r>
      <w:r w:rsidRPr="002E41B9">
        <w:rPr>
          <w:rFonts w:hint="eastAsia"/>
          <w:sz w:val="24"/>
          <w:szCs w:val="24"/>
          <w:lang w:val="sr-Cyrl-CS"/>
        </w:rPr>
        <w:t>КОЈИМ</w:t>
      </w:r>
      <w:r w:rsidRPr="002E41B9">
        <w:rPr>
          <w:sz w:val="24"/>
          <w:szCs w:val="24"/>
          <w:lang w:val="sr-Cyrl-CS"/>
        </w:rPr>
        <w:t xml:space="preserve"> </w:t>
      </w:r>
      <w:r w:rsidRPr="002E41B9">
        <w:rPr>
          <w:rFonts w:hint="eastAsia"/>
          <w:sz w:val="24"/>
          <w:szCs w:val="24"/>
          <w:lang w:val="sr-Cyrl-CS"/>
        </w:rPr>
        <w:t>ДОМАЋИ</w:t>
      </w:r>
      <w:r w:rsidRPr="002E41B9">
        <w:rPr>
          <w:sz w:val="24"/>
          <w:szCs w:val="24"/>
          <w:lang w:val="sr-Cyrl-CS"/>
        </w:rPr>
        <w:t xml:space="preserve"> </w:t>
      </w:r>
      <w:r w:rsidRPr="002E41B9">
        <w:rPr>
          <w:rFonts w:hint="eastAsia"/>
          <w:sz w:val="24"/>
          <w:szCs w:val="24"/>
          <w:lang w:val="sr-Cyrl-CS"/>
        </w:rPr>
        <w:t>ПРЕВОЗНИК</w:t>
      </w:r>
      <w:r w:rsidRPr="002E41B9">
        <w:rPr>
          <w:sz w:val="24"/>
          <w:szCs w:val="24"/>
          <w:lang w:val="sr-Cyrl-CS"/>
        </w:rPr>
        <w:t xml:space="preserve"> </w:t>
      </w:r>
      <w:r w:rsidRPr="002E41B9">
        <w:rPr>
          <w:rFonts w:hint="eastAsia"/>
          <w:sz w:val="24"/>
          <w:szCs w:val="24"/>
          <w:lang w:val="sr-Cyrl-CS"/>
        </w:rPr>
        <w:t>ОБАВЉА</w:t>
      </w:r>
      <w:r w:rsidRPr="002E41B9">
        <w:rPr>
          <w:sz w:val="24"/>
          <w:szCs w:val="24"/>
          <w:lang w:val="sr-Cyrl-CS"/>
        </w:rPr>
        <w:t xml:space="preserve"> </w:t>
      </w:r>
      <w:r w:rsidRPr="002E41B9">
        <w:rPr>
          <w:rFonts w:hint="eastAsia"/>
          <w:sz w:val="24"/>
          <w:szCs w:val="24"/>
          <w:lang w:val="sr-Cyrl-CS"/>
        </w:rPr>
        <w:t>ЈАВНИ</w:t>
      </w:r>
      <w:r w:rsidRPr="002E41B9">
        <w:rPr>
          <w:sz w:val="24"/>
          <w:szCs w:val="24"/>
          <w:lang w:val="sr-Cyrl-CS"/>
        </w:rPr>
        <w:t xml:space="preserve"> </w:t>
      </w:r>
      <w:r w:rsidRPr="002E41B9">
        <w:rPr>
          <w:rFonts w:hint="eastAsia"/>
          <w:sz w:val="24"/>
          <w:szCs w:val="24"/>
          <w:lang w:val="sr-Cyrl-CS"/>
        </w:rPr>
        <w:t>ПРЕВОЗ</w:t>
      </w:r>
      <w:r w:rsidRPr="002E41B9">
        <w:rPr>
          <w:sz w:val="24"/>
          <w:szCs w:val="24"/>
          <w:lang w:val="sr-Cyrl-CS"/>
        </w:rPr>
        <w:t xml:space="preserve"> </w:t>
      </w:r>
      <w:r w:rsidRPr="002E41B9">
        <w:rPr>
          <w:rFonts w:hint="eastAsia"/>
          <w:sz w:val="24"/>
          <w:szCs w:val="24"/>
          <w:lang w:val="sr-Cyrl-CS"/>
        </w:rPr>
        <w:t>ТЕРЕТА</w:t>
      </w:r>
      <w:r w:rsidRPr="002E41B9">
        <w:rPr>
          <w:sz w:val="24"/>
          <w:szCs w:val="24"/>
          <w:lang w:val="sr-Cyrl-CS"/>
        </w:rPr>
        <w:t xml:space="preserve"> </w:t>
      </w:r>
      <w:r w:rsidRPr="002E41B9">
        <w:rPr>
          <w:rFonts w:hint="eastAsia"/>
          <w:sz w:val="24"/>
          <w:szCs w:val="24"/>
          <w:lang w:val="sr-Cyrl-CS"/>
        </w:rPr>
        <w:t>МОЖЕ</w:t>
      </w:r>
      <w:r w:rsidRPr="002E41B9">
        <w:rPr>
          <w:sz w:val="24"/>
          <w:szCs w:val="24"/>
          <w:lang w:val="sr-Cyrl-CS"/>
        </w:rPr>
        <w:t xml:space="preserve"> </w:t>
      </w:r>
      <w:r w:rsidRPr="002E41B9">
        <w:rPr>
          <w:rFonts w:hint="eastAsia"/>
          <w:sz w:val="24"/>
          <w:szCs w:val="24"/>
          <w:lang w:val="sr-Cyrl-CS"/>
        </w:rPr>
        <w:t>УПРАВЉАТИ</w:t>
      </w:r>
      <w:r w:rsidRPr="002E41B9">
        <w:rPr>
          <w:sz w:val="24"/>
          <w:szCs w:val="24"/>
          <w:lang w:val="sr-Cyrl-CS"/>
        </w:rPr>
        <w:t xml:space="preserve"> </w:t>
      </w:r>
      <w:r w:rsidRPr="002E41B9">
        <w:rPr>
          <w:rFonts w:hint="eastAsia"/>
          <w:sz w:val="24"/>
          <w:szCs w:val="24"/>
          <w:lang w:val="sr-Cyrl-CS"/>
        </w:rPr>
        <w:t>САМО</w:t>
      </w:r>
      <w:r w:rsidRPr="002E41B9">
        <w:rPr>
          <w:sz w:val="24"/>
          <w:szCs w:val="24"/>
          <w:lang w:val="sr-Cyrl-CS"/>
        </w:rPr>
        <w:t xml:space="preserve"> </w:t>
      </w:r>
      <w:r w:rsidRPr="002E41B9">
        <w:rPr>
          <w:rFonts w:hint="eastAsia"/>
          <w:sz w:val="24"/>
          <w:szCs w:val="24"/>
          <w:lang w:val="sr-Cyrl-CS"/>
        </w:rPr>
        <w:t>ВОЗАЧ</w:t>
      </w:r>
      <w:r w:rsidRPr="002E41B9">
        <w:rPr>
          <w:sz w:val="24"/>
          <w:szCs w:val="24"/>
          <w:lang w:val="sr-Cyrl-CS"/>
        </w:rPr>
        <w:t xml:space="preserve"> </w:t>
      </w:r>
      <w:r w:rsidRPr="002E41B9">
        <w:rPr>
          <w:rFonts w:hint="eastAsia"/>
          <w:sz w:val="24"/>
          <w:szCs w:val="24"/>
          <w:lang w:val="sr-Cyrl-CS"/>
        </w:rPr>
        <w:t>КОЈИ</w:t>
      </w:r>
      <w:r w:rsidRPr="002E41B9">
        <w:rPr>
          <w:sz w:val="24"/>
          <w:szCs w:val="24"/>
          <w:lang w:val="sr-Cyrl-CS"/>
        </w:rPr>
        <w:t xml:space="preserve"> </w:t>
      </w:r>
      <w:r w:rsidRPr="002E41B9">
        <w:rPr>
          <w:rFonts w:hint="eastAsia"/>
          <w:sz w:val="24"/>
          <w:szCs w:val="24"/>
          <w:lang w:val="sr-Cyrl-CS"/>
        </w:rPr>
        <w:t>ЈЕ</w:t>
      </w:r>
      <w:r w:rsidRPr="002E41B9">
        <w:rPr>
          <w:sz w:val="24"/>
          <w:szCs w:val="24"/>
          <w:lang w:val="sr-Cyrl-CS"/>
        </w:rPr>
        <w:t xml:space="preserve"> </w:t>
      </w:r>
      <w:r w:rsidRPr="002E41B9">
        <w:rPr>
          <w:rFonts w:hint="eastAsia"/>
          <w:sz w:val="24"/>
          <w:szCs w:val="24"/>
          <w:lang w:val="sr-Cyrl-CS"/>
        </w:rPr>
        <w:t>РАДНО</w:t>
      </w:r>
      <w:r w:rsidRPr="002E41B9">
        <w:rPr>
          <w:sz w:val="24"/>
          <w:szCs w:val="24"/>
          <w:lang w:val="sr-Cyrl-CS"/>
        </w:rPr>
        <w:t xml:space="preserve"> </w:t>
      </w:r>
      <w:r w:rsidRPr="002E41B9">
        <w:rPr>
          <w:rFonts w:hint="eastAsia"/>
          <w:sz w:val="24"/>
          <w:szCs w:val="24"/>
          <w:lang w:val="sr-Cyrl-CS"/>
        </w:rPr>
        <w:t>АНГАЖОВАН</w:t>
      </w:r>
      <w:r w:rsidRPr="002E41B9">
        <w:rPr>
          <w:sz w:val="24"/>
          <w:szCs w:val="24"/>
          <w:lang w:val="sr-Cyrl-CS"/>
        </w:rPr>
        <w:t xml:space="preserve"> </w:t>
      </w:r>
      <w:r w:rsidRPr="002E41B9">
        <w:rPr>
          <w:rFonts w:hint="eastAsia"/>
          <w:sz w:val="24"/>
          <w:szCs w:val="24"/>
          <w:lang w:val="sr-Cyrl-CS"/>
        </w:rPr>
        <w:t>КОД</w:t>
      </w:r>
      <w:r w:rsidRPr="002E41B9">
        <w:rPr>
          <w:sz w:val="24"/>
          <w:szCs w:val="24"/>
          <w:lang w:val="sr-Cyrl-CS"/>
        </w:rPr>
        <w:t xml:space="preserve"> </w:t>
      </w:r>
      <w:r w:rsidRPr="002E41B9">
        <w:rPr>
          <w:rFonts w:hint="eastAsia"/>
          <w:sz w:val="24"/>
          <w:szCs w:val="24"/>
          <w:lang w:val="sr-Cyrl-CS"/>
        </w:rPr>
        <w:t>ТОГ</w:t>
      </w:r>
      <w:r w:rsidRPr="002E41B9">
        <w:rPr>
          <w:sz w:val="24"/>
          <w:szCs w:val="24"/>
          <w:lang w:val="sr-Cyrl-CS"/>
        </w:rPr>
        <w:t xml:space="preserve"> </w:t>
      </w:r>
      <w:r w:rsidRPr="002E41B9">
        <w:rPr>
          <w:rFonts w:hint="eastAsia"/>
          <w:sz w:val="24"/>
          <w:szCs w:val="24"/>
          <w:lang w:val="sr-Cyrl-CS"/>
        </w:rPr>
        <w:t>ДОМАЋЕГ</w:t>
      </w:r>
      <w:r w:rsidRPr="002E41B9">
        <w:rPr>
          <w:sz w:val="24"/>
          <w:szCs w:val="24"/>
          <w:lang w:val="sr-Cyrl-CS"/>
        </w:rPr>
        <w:t xml:space="preserve"> </w:t>
      </w:r>
      <w:r w:rsidRPr="002E41B9">
        <w:rPr>
          <w:rFonts w:hint="eastAsia"/>
          <w:sz w:val="24"/>
          <w:szCs w:val="24"/>
          <w:lang w:val="sr-Cyrl-CS"/>
        </w:rPr>
        <w:t>ПРЕВОЗНИКА</w:t>
      </w:r>
      <w:r>
        <w:rPr>
          <w:sz w:val="24"/>
          <w:szCs w:val="24"/>
          <w:lang w:val="sr-Cyrl-CS"/>
        </w:rPr>
        <w:t xml:space="preserve"> </w:t>
      </w:r>
      <w:r>
        <w:rPr>
          <w:rFonts w:hint="eastAsia"/>
          <w:sz w:val="24"/>
          <w:szCs w:val="24"/>
          <w:lang w:val="sr-Cyrl-CS"/>
        </w:rPr>
        <w:t>У</w:t>
      </w:r>
      <w:r>
        <w:rPr>
          <w:sz w:val="24"/>
          <w:szCs w:val="24"/>
          <w:lang w:val="sr-Cyrl-CS"/>
        </w:rPr>
        <w:t xml:space="preserve"> </w:t>
      </w:r>
      <w:r>
        <w:rPr>
          <w:rFonts w:hint="eastAsia"/>
          <w:sz w:val="24"/>
          <w:szCs w:val="24"/>
          <w:lang w:val="sr-Cyrl-CS"/>
        </w:rPr>
        <w:t>СКЛАДУ</w:t>
      </w:r>
      <w:r>
        <w:rPr>
          <w:sz w:val="24"/>
          <w:szCs w:val="24"/>
          <w:lang w:val="sr-Cyrl-CS"/>
        </w:rPr>
        <w:t xml:space="preserve"> </w:t>
      </w:r>
      <w:r>
        <w:rPr>
          <w:rFonts w:hint="eastAsia"/>
          <w:sz w:val="24"/>
          <w:szCs w:val="24"/>
          <w:lang w:val="sr-Cyrl-CS"/>
        </w:rPr>
        <w:t>СА</w:t>
      </w:r>
      <w:r>
        <w:rPr>
          <w:sz w:val="24"/>
          <w:szCs w:val="24"/>
          <w:lang w:val="sr-Cyrl-CS"/>
        </w:rPr>
        <w:t xml:space="preserve"> </w:t>
      </w:r>
      <w:r>
        <w:rPr>
          <w:rFonts w:hint="eastAsia"/>
          <w:sz w:val="24"/>
          <w:szCs w:val="24"/>
          <w:lang w:val="sr-Cyrl-CS"/>
        </w:rPr>
        <w:t>ПРОПИСИМА</w:t>
      </w:r>
      <w:r>
        <w:rPr>
          <w:sz w:val="24"/>
          <w:szCs w:val="24"/>
          <w:lang w:val="sr-Cyrl-CS"/>
        </w:rPr>
        <w:t xml:space="preserve"> </w:t>
      </w:r>
      <w:r>
        <w:rPr>
          <w:rFonts w:hint="eastAsia"/>
          <w:sz w:val="24"/>
          <w:szCs w:val="24"/>
          <w:lang w:val="sr-Cyrl-CS"/>
        </w:rPr>
        <w:t>КОЈИМА</w:t>
      </w:r>
      <w:r>
        <w:rPr>
          <w:sz w:val="24"/>
          <w:szCs w:val="24"/>
          <w:lang w:val="sr-Cyrl-CS"/>
        </w:rPr>
        <w:t xml:space="preserve"> </w:t>
      </w:r>
      <w:r>
        <w:rPr>
          <w:rFonts w:hint="eastAsia"/>
          <w:sz w:val="24"/>
          <w:szCs w:val="24"/>
          <w:lang w:val="sr-Cyrl-CS"/>
        </w:rPr>
        <w:t>СЕ</w:t>
      </w:r>
      <w:r>
        <w:rPr>
          <w:sz w:val="24"/>
          <w:szCs w:val="24"/>
          <w:lang w:val="sr-Cyrl-CS"/>
        </w:rPr>
        <w:t xml:space="preserve"> </w:t>
      </w:r>
      <w:r>
        <w:rPr>
          <w:rFonts w:hint="eastAsia"/>
          <w:sz w:val="24"/>
          <w:szCs w:val="24"/>
          <w:lang w:val="sr-Cyrl-CS"/>
        </w:rPr>
        <w:t>УРЕЂУЈУ</w:t>
      </w:r>
      <w:r>
        <w:rPr>
          <w:sz w:val="24"/>
          <w:szCs w:val="24"/>
          <w:lang w:val="sr-Cyrl-CS"/>
        </w:rPr>
        <w:t xml:space="preserve"> </w:t>
      </w:r>
      <w:r>
        <w:rPr>
          <w:rFonts w:hint="eastAsia"/>
          <w:sz w:val="24"/>
          <w:szCs w:val="24"/>
          <w:lang w:val="sr-Cyrl-CS"/>
        </w:rPr>
        <w:t>РАДНИ</w:t>
      </w:r>
      <w:r>
        <w:rPr>
          <w:sz w:val="24"/>
          <w:szCs w:val="24"/>
          <w:lang w:val="sr-Cyrl-CS"/>
        </w:rPr>
        <w:t xml:space="preserve"> </w:t>
      </w:r>
      <w:r>
        <w:rPr>
          <w:rFonts w:hint="eastAsia"/>
          <w:sz w:val="24"/>
          <w:szCs w:val="24"/>
          <w:lang w:val="sr-Cyrl-CS"/>
        </w:rPr>
        <w:t>ОДНОСИ</w:t>
      </w:r>
      <w:r>
        <w:rPr>
          <w:sz w:val="24"/>
          <w:szCs w:val="24"/>
          <w:lang w:val="sr-Cyrl-CS"/>
        </w:rPr>
        <w:t xml:space="preserve"> </w:t>
      </w:r>
      <w:r>
        <w:rPr>
          <w:rFonts w:hint="eastAsia"/>
          <w:sz w:val="24"/>
          <w:szCs w:val="24"/>
          <w:lang w:val="sr-Cyrl-CS"/>
        </w:rPr>
        <w:t>И</w:t>
      </w:r>
      <w:r>
        <w:rPr>
          <w:sz w:val="24"/>
          <w:szCs w:val="24"/>
          <w:lang w:val="sr-Cyrl-CS"/>
        </w:rPr>
        <w:t xml:space="preserve"> </w:t>
      </w:r>
      <w:r>
        <w:rPr>
          <w:rFonts w:hint="eastAsia"/>
          <w:sz w:val="24"/>
          <w:szCs w:val="24"/>
          <w:lang w:val="sr-Cyrl-CS"/>
        </w:rPr>
        <w:t>ПОДНОШЕЊЕ</w:t>
      </w:r>
      <w:r>
        <w:rPr>
          <w:sz w:val="24"/>
          <w:szCs w:val="24"/>
          <w:lang w:val="sr-Cyrl-CS"/>
        </w:rPr>
        <w:t xml:space="preserve"> </w:t>
      </w:r>
      <w:r>
        <w:rPr>
          <w:rFonts w:hint="eastAsia"/>
          <w:sz w:val="24"/>
          <w:szCs w:val="24"/>
          <w:lang w:val="sr-Cyrl-CS"/>
        </w:rPr>
        <w:t>ЈЕДИНСТВЕНЕ</w:t>
      </w:r>
      <w:r>
        <w:rPr>
          <w:sz w:val="24"/>
          <w:szCs w:val="24"/>
          <w:lang w:val="sr-Cyrl-CS"/>
        </w:rPr>
        <w:t xml:space="preserve"> </w:t>
      </w:r>
      <w:r>
        <w:rPr>
          <w:rFonts w:hint="eastAsia"/>
          <w:sz w:val="24"/>
          <w:szCs w:val="24"/>
          <w:lang w:val="sr-Cyrl-CS"/>
        </w:rPr>
        <w:t>ПРИЈАВЕ</w:t>
      </w:r>
      <w:r>
        <w:rPr>
          <w:sz w:val="24"/>
          <w:szCs w:val="24"/>
          <w:lang w:val="sr-Cyrl-CS"/>
        </w:rPr>
        <w:t xml:space="preserve"> </w:t>
      </w:r>
      <w:r>
        <w:rPr>
          <w:rFonts w:hint="eastAsia"/>
          <w:sz w:val="24"/>
          <w:szCs w:val="24"/>
          <w:lang w:val="sr-Cyrl-CS"/>
        </w:rPr>
        <w:t>НА</w:t>
      </w:r>
      <w:r>
        <w:rPr>
          <w:sz w:val="24"/>
          <w:szCs w:val="24"/>
          <w:lang w:val="sr-Cyrl-CS"/>
        </w:rPr>
        <w:t xml:space="preserve"> </w:t>
      </w:r>
      <w:r>
        <w:rPr>
          <w:rFonts w:hint="eastAsia"/>
          <w:sz w:val="24"/>
          <w:szCs w:val="24"/>
          <w:lang w:val="sr-Cyrl-CS"/>
        </w:rPr>
        <w:t>ОБАВЕЗНО</w:t>
      </w:r>
      <w:r>
        <w:rPr>
          <w:sz w:val="24"/>
          <w:szCs w:val="24"/>
          <w:lang w:val="sr-Cyrl-CS"/>
        </w:rPr>
        <w:t xml:space="preserve"> </w:t>
      </w:r>
      <w:r>
        <w:rPr>
          <w:rFonts w:hint="eastAsia"/>
          <w:sz w:val="24"/>
          <w:szCs w:val="24"/>
          <w:lang w:val="sr-Cyrl-CS"/>
        </w:rPr>
        <w:t>СОЦИЈАЛНО</w:t>
      </w:r>
      <w:r>
        <w:rPr>
          <w:sz w:val="24"/>
          <w:szCs w:val="24"/>
          <w:lang w:val="sr-Cyrl-CS"/>
        </w:rPr>
        <w:t xml:space="preserve"> </w:t>
      </w:r>
      <w:r>
        <w:rPr>
          <w:rFonts w:hint="eastAsia"/>
          <w:sz w:val="24"/>
          <w:szCs w:val="24"/>
          <w:lang w:val="sr-Cyrl-CS"/>
        </w:rPr>
        <w:t>ОСИГУРАЊЕ</w:t>
      </w:r>
      <w:r>
        <w:rPr>
          <w:sz w:val="24"/>
          <w:szCs w:val="24"/>
          <w:lang w:val="sr-Cyrl-CS"/>
        </w:rPr>
        <w:t>.</w:t>
      </w:r>
    </w:p>
    <w:p w:rsidR="00464A59" w:rsidRPr="00E608FF" w:rsidRDefault="00464A59" w:rsidP="00464A59">
      <w:pPr>
        <w:pStyle w:val="T-98-2"/>
        <w:spacing w:after="0"/>
        <w:ind w:firstLine="709"/>
        <w:rPr>
          <w:sz w:val="24"/>
          <w:szCs w:val="24"/>
          <w:lang w:val="sr-Cyrl-CS"/>
        </w:rPr>
      </w:pPr>
      <w:r w:rsidRPr="00E608FF">
        <w:rPr>
          <w:sz w:val="24"/>
          <w:szCs w:val="24"/>
          <w:lang w:val="sr-Cyrl-CS"/>
        </w:rPr>
        <w:t xml:space="preserve">ПРИ ОБАВЉАЊУ ПРЕВОЗА ТЕРЕТА У ДРУМСКОМ САОБРАЋАЈУ У ТЕРЕТНОМ ВОЗИЛУ  </w:t>
      </w:r>
      <w:r w:rsidRPr="00E608FF">
        <w:rPr>
          <w:rFonts w:hint="eastAsia"/>
          <w:sz w:val="24"/>
          <w:szCs w:val="24"/>
          <w:lang w:val="sr-Cyrl-CS"/>
        </w:rPr>
        <w:t>МОРА</w:t>
      </w:r>
      <w:r w:rsidRPr="00E608FF">
        <w:rPr>
          <w:sz w:val="24"/>
          <w:szCs w:val="24"/>
          <w:lang w:val="sr-Cyrl-CS"/>
        </w:rPr>
        <w:t xml:space="preserve"> </w:t>
      </w:r>
      <w:r w:rsidRPr="00E608FF">
        <w:rPr>
          <w:rFonts w:hint="eastAsia"/>
          <w:sz w:val="24"/>
          <w:szCs w:val="24"/>
          <w:lang w:val="sr-Cyrl-CS"/>
        </w:rPr>
        <w:t>ДА</w:t>
      </w:r>
      <w:r w:rsidRPr="00E608FF">
        <w:rPr>
          <w:sz w:val="24"/>
          <w:szCs w:val="24"/>
          <w:lang w:val="sr-Cyrl-CS"/>
        </w:rPr>
        <w:t xml:space="preserve"> </w:t>
      </w:r>
      <w:r w:rsidRPr="00E608FF">
        <w:rPr>
          <w:rFonts w:hint="eastAsia"/>
          <w:sz w:val="24"/>
          <w:szCs w:val="24"/>
          <w:lang w:val="sr-Cyrl-CS"/>
        </w:rPr>
        <w:t>СЕ</w:t>
      </w:r>
      <w:r w:rsidRPr="00E608FF">
        <w:rPr>
          <w:sz w:val="24"/>
          <w:szCs w:val="24"/>
          <w:lang w:val="sr-Cyrl-CS"/>
        </w:rPr>
        <w:t xml:space="preserve"> </w:t>
      </w:r>
      <w:r w:rsidRPr="00E608FF">
        <w:rPr>
          <w:rFonts w:hint="eastAsia"/>
          <w:sz w:val="24"/>
          <w:szCs w:val="24"/>
          <w:lang w:val="sr-Cyrl-CS"/>
        </w:rPr>
        <w:t>НАЛАЗИ</w:t>
      </w:r>
      <w:r w:rsidRPr="00E608FF">
        <w:rPr>
          <w:sz w:val="24"/>
          <w:szCs w:val="24"/>
          <w:lang w:val="sr-Cyrl-CS"/>
        </w:rPr>
        <w:t xml:space="preserve"> </w:t>
      </w:r>
      <w:r w:rsidRPr="00E608FF">
        <w:rPr>
          <w:rFonts w:hint="eastAsia"/>
          <w:sz w:val="24"/>
          <w:szCs w:val="24"/>
          <w:lang w:val="sr-Cyrl-CS"/>
        </w:rPr>
        <w:t>ДОКАЗ</w:t>
      </w:r>
      <w:r w:rsidRPr="00E608FF">
        <w:rPr>
          <w:sz w:val="24"/>
          <w:szCs w:val="24"/>
          <w:lang w:val="sr-Cyrl-CS"/>
        </w:rPr>
        <w:t xml:space="preserve"> </w:t>
      </w:r>
      <w:r w:rsidRPr="00E608FF">
        <w:rPr>
          <w:rFonts w:hint="eastAsia"/>
          <w:sz w:val="24"/>
          <w:szCs w:val="24"/>
          <w:lang w:val="sr-Cyrl-CS"/>
        </w:rPr>
        <w:t>ДА</w:t>
      </w:r>
      <w:r w:rsidRPr="00E608FF">
        <w:rPr>
          <w:sz w:val="24"/>
          <w:szCs w:val="24"/>
          <w:lang w:val="sr-Cyrl-CS"/>
        </w:rPr>
        <w:t xml:space="preserve"> </w:t>
      </w:r>
      <w:r w:rsidRPr="00E608FF">
        <w:rPr>
          <w:rFonts w:hint="eastAsia"/>
          <w:sz w:val="24"/>
          <w:szCs w:val="24"/>
          <w:lang w:val="sr-Cyrl-CS"/>
        </w:rPr>
        <w:t>ЈЕ</w:t>
      </w:r>
      <w:r w:rsidRPr="00E608FF">
        <w:rPr>
          <w:sz w:val="24"/>
          <w:szCs w:val="24"/>
          <w:lang w:val="sr-Cyrl-CS"/>
        </w:rPr>
        <w:t xml:space="preserve"> </w:t>
      </w:r>
      <w:r w:rsidRPr="00E608FF">
        <w:rPr>
          <w:rFonts w:hint="eastAsia"/>
          <w:sz w:val="24"/>
          <w:szCs w:val="24"/>
          <w:lang w:val="sr-Cyrl-CS"/>
        </w:rPr>
        <w:t>ВОЗАЧ</w:t>
      </w:r>
      <w:r w:rsidRPr="00E608FF">
        <w:rPr>
          <w:sz w:val="24"/>
          <w:szCs w:val="24"/>
          <w:lang w:val="sr-Cyrl-CS"/>
        </w:rPr>
        <w:t xml:space="preserve"> </w:t>
      </w:r>
      <w:r w:rsidRPr="00E608FF">
        <w:rPr>
          <w:rFonts w:hint="eastAsia"/>
          <w:bCs/>
          <w:sz w:val="24"/>
          <w:szCs w:val="24"/>
          <w:lang w:val="sr-Cyrl-CS"/>
        </w:rPr>
        <w:t>РАДНО</w:t>
      </w:r>
      <w:r w:rsidRPr="00E608FF">
        <w:rPr>
          <w:bCs/>
          <w:sz w:val="24"/>
          <w:szCs w:val="24"/>
          <w:lang w:val="sr-Cyrl-CS"/>
        </w:rPr>
        <w:t xml:space="preserve"> </w:t>
      </w:r>
      <w:r w:rsidRPr="00E608FF">
        <w:rPr>
          <w:rFonts w:hint="eastAsia"/>
          <w:bCs/>
          <w:sz w:val="24"/>
          <w:szCs w:val="24"/>
          <w:lang w:val="sr-Cyrl-CS"/>
        </w:rPr>
        <w:t>АНГАЖОВАН</w:t>
      </w:r>
      <w:r w:rsidRPr="004B4550">
        <w:rPr>
          <w:bCs/>
          <w:lang w:val="sr-Cyrl-CS"/>
        </w:rPr>
        <w:t xml:space="preserve"> </w:t>
      </w:r>
      <w:r>
        <w:rPr>
          <w:rFonts w:hint="eastAsia"/>
          <w:sz w:val="24"/>
          <w:szCs w:val="24"/>
          <w:lang w:val="sr-Cyrl-CS"/>
        </w:rPr>
        <w:t>У</w:t>
      </w:r>
      <w:r>
        <w:rPr>
          <w:sz w:val="24"/>
          <w:szCs w:val="24"/>
          <w:lang w:val="sr-Cyrl-CS"/>
        </w:rPr>
        <w:t xml:space="preserve"> </w:t>
      </w:r>
      <w:r>
        <w:rPr>
          <w:rFonts w:hint="eastAsia"/>
          <w:sz w:val="24"/>
          <w:szCs w:val="24"/>
          <w:lang w:val="sr-Cyrl-CS"/>
        </w:rPr>
        <w:t>СКЛАДУ</w:t>
      </w:r>
      <w:r>
        <w:rPr>
          <w:sz w:val="24"/>
          <w:szCs w:val="24"/>
          <w:lang w:val="sr-Cyrl-CS"/>
        </w:rPr>
        <w:t xml:space="preserve"> </w:t>
      </w:r>
      <w:r>
        <w:rPr>
          <w:rFonts w:hint="eastAsia"/>
          <w:sz w:val="24"/>
          <w:szCs w:val="24"/>
          <w:lang w:val="sr-Cyrl-CS"/>
        </w:rPr>
        <w:t>СА</w:t>
      </w:r>
      <w:r>
        <w:rPr>
          <w:sz w:val="24"/>
          <w:szCs w:val="24"/>
          <w:lang w:val="sr-Cyrl-CS"/>
        </w:rPr>
        <w:t xml:space="preserve"> </w:t>
      </w:r>
      <w:r>
        <w:rPr>
          <w:rFonts w:hint="eastAsia"/>
          <w:sz w:val="24"/>
          <w:szCs w:val="24"/>
          <w:lang w:val="sr-Cyrl-CS"/>
        </w:rPr>
        <w:t>ПРОПИСИМА</w:t>
      </w:r>
      <w:r>
        <w:rPr>
          <w:sz w:val="24"/>
          <w:szCs w:val="24"/>
          <w:lang w:val="sr-Cyrl-CS"/>
        </w:rPr>
        <w:t xml:space="preserve"> </w:t>
      </w:r>
      <w:r>
        <w:rPr>
          <w:rFonts w:hint="eastAsia"/>
          <w:sz w:val="24"/>
          <w:szCs w:val="24"/>
          <w:lang w:val="sr-Cyrl-CS"/>
        </w:rPr>
        <w:t>КОЈИМА</w:t>
      </w:r>
      <w:r>
        <w:rPr>
          <w:sz w:val="24"/>
          <w:szCs w:val="24"/>
          <w:lang w:val="sr-Cyrl-CS"/>
        </w:rPr>
        <w:t xml:space="preserve"> </w:t>
      </w:r>
      <w:r>
        <w:rPr>
          <w:rFonts w:hint="eastAsia"/>
          <w:sz w:val="24"/>
          <w:szCs w:val="24"/>
          <w:lang w:val="sr-Cyrl-CS"/>
        </w:rPr>
        <w:t>СЕ</w:t>
      </w:r>
      <w:r>
        <w:rPr>
          <w:sz w:val="24"/>
          <w:szCs w:val="24"/>
          <w:lang w:val="sr-Cyrl-CS"/>
        </w:rPr>
        <w:t xml:space="preserve"> </w:t>
      </w:r>
      <w:r>
        <w:rPr>
          <w:rFonts w:hint="eastAsia"/>
          <w:sz w:val="24"/>
          <w:szCs w:val="24"/>
          <w:lang w:val="sr-Cyrl-CS"/>
        </w:rPr>
        <w:t>УРЕЂУЈУ</w:t>
      </w:r>
      <w:r>
        <w:rPr>
          <w:sz w:val="24"/>
          <w:szCs w:val="24"/>
          <w:lang w:val="sr-Cyrl-CS"/>
        </w:rPr>
        <w:t xml:space="preserve"> </w:t>
      </w:r>
      <w:r>
        <w:rPr>
          <w:rFonts w:hint="eastAsia"/>
          <w:sz w:val="24"/>
          <w:szCs w:val="24"/>
          <w:lang w:val="sr-Cyrl-CS"/>
        </w:rPr>
        <w:t>РАДНИ</w:t>
      </w:r>
      <w:r>
        <w:rPr>
          <w:sz w:val="24"/>
          <w:szCs w:val="24"/>
          <w:lang w:val="sr-Cyrl-CS"/>
        </w:rPr>
        <w:t xml:space="preserve"> </w:t>
      </w:r>
      <w:r>
        <w:rPr>
          <w:rFonts w:hint="eastAsia"/>
          <w:sz w:val="24"/>
          <w:szCs w:val="24"/>
          <w:lang w:val="sr-Cyrl-CS"/>
        </w:rPr>
        <w:t>ОДНОСИ</w:t>
      </w:r>
      <w:r>
        <w:rPr>
          <w:sz w:val="24"/>
          <w:szCs w:val="24"/>
          <w:lang w:val="sr-Cyrl-CS"/>
        </w:rPr>
        <w:t xml:space="preserve"> </w:t>
      </w:r>
      <w:r>
        <w:rPr>
          <w:rFonts w:hint="eastAsia"/>
          <w:sz w:val="24"/>
          <w:szCs w:val="24"/>
          <w:lang w:val="sr-Cyrl-CS"/>
        </w:rPr>
        <w:t>И</w:t>
      </w:r>
      <w:r>
        <w:rPr>
          <w:sz w:val="24"/>
          <w:szCs w:val="24"/>
          <w:lang w:val="sr-Cyrl-CS"/>
        </w:rPr>
        <w:t xml:space="preserve"> </w:t>
      </w:r>
      <w:r>
        <w:rPr>
          <w:rFonts w:hint="eastAsia"/>
          <w:sz w:val="24"/>
          <w:szCs w:val="24"/>
          <w:lang w:val="sr-Cyrl-CS"/>
        </w:rPr>
        <w:t>ПОДНОШЕЊЕ</w:t>
      </w:r>
      <w:r>
        <w:rPr>
          <w:sz w:val="24"/>
          <w:szCs w:val="24"/>
          <w:lang w:val="sr-Cyrl-CS"/>
        </w:rPr>
        <w:t xml:space="preserve"> </w:t>
      </w:r>
      <w:r>
        <w:rPr>
          <w:rFonts w:hint="eastAsia"/>
          <w:sz w:val="24"/>
          <w:szCs w:val="24"/>
          <w:lang w:val="sr-Cyrl-CS"/>
        </w:rPr>
        <w:t>ЈЕДИНСТВЕНЕ</w:t>
      </w:r>
      <w:r>
        <w:rPr>
          <w:sz w:val="24"/>
          <w:szCs w:val="24"/>
          <w:lang w:val="sr-Cyrl-CS"/>
        </w:rPr>
        <w:t xml:space="preserve"> </w:t>
      </w:r>
      <w:r>
        <w:rPr>
          <w:rFonts w:hint="eastAsia"/>
          <w:sz w:val="24"/>
          <w:szCs w:val="24"/>
          <w:lang w:val="sr-Cyrl-CS"/>
        </w:rPr>
        <w:t>ПРИЈАВЕ</w:t>
      </w:r>
      <w:r>
        <w:rPr>
          <w:sz w:val="24"/>
          <w:szCs w:val="24"/>
          <w:lang w:val="sr-Cyrl-CS"/>
        </w:rPr>
        <w:t xml:space="preserve"> </w:t>
      </w:r>
      <w:r>
        <w:rPr>
          <w:rFonts w:hint="eastAsia"/>
          <w:sz w:val="24"/>
          <w:szCs w:val="24"/>
          <w:lang w:val="sr-Cyrl-CS"/>
        </w:rPr>
        <w:t>НА</w:t>
      </w:r>
      <w:r>
        <w:rPr>
          <w:sz w:val="24"/>
          <w:szCs w:val="24"/>
          <w:lang w:val="sr-Cyrl-CS"/>
        </w:rPr>
        <w:t xml:space="preserve"> </w:t>
      </w:r>
      <w:r>
        <w:rPr>
          <w:rFonts w:hint="eastAsia"/>
          <w:sz w:val="24"/>
          <w:szCs w:val="24"/>
          <w:lang w:val="sr-Cyrl-CS"/>
        </w:rPr>
        <w:t>ОБАВЕЗНО</w:t>
      </w:r>
      <w:r>
        <w:rPr>
          <w:sz w:val="24"/>
          <w:szCs w:val="24"/>
          <w:lang w:val="sr-Cyrl-CS"/>
        </w:rPr>
        <w:t xml:space="preserve"> </w:t>
      </w:r>
      <w:r>
        <w:rPr>
          <w:rFonts w:hint="eastAsia"/>
          <w:sz w:val="24"/>
          <w:szCs w:val="24"/>
          <w:lang w:val="sr-Cyrl-CS"/>
        </w:rPr>
        <w:t>СОЦИЈАЛНО</w:t>
      </w:r>
      <w:r>
        <w:rPr>
          <w:sz w:val="24"/>
          <w:szCs w:val="24"/>
          <w:lang w:val="sr-Cyrl-CS"/>
        </w:rPr>
        <w:t xml:space="preserve"> </w:t>
      </w:r>
      <w:r>
        <w:rPr>
          <w:rFonts w:hint="eastAsia"/>
          <w:sz w:val="24"/>
          <w:szCs w:val="24"/>
          <w:lang w:val="sr-Cyrl-CS"/>
        </w:rPr>
        <w:t>ОСИГУРАЊЕ</w:t>
      </w:r>
      <w:r>
        <w:rPr>
          <w:sz w:val="24"/>
          <w:szCs w:val="24"/>
          <w:lang w:val="sr-Cyrl-CS"/>
        </w:rPr>
        <w:t xml:space="preserve">, </w:t>
      </w:r>
      <w:r w:rsidRPr="00E608FF">
        <w:rPr>
          <w:rFonts w:hint="eastAsia"/>
          <w:sz w:val="24"/>
          <w:szCs w:val="24"/>
          <w:lang w:val="sr-Cyrl-CS"/>
        </w:rPr>
        <w:t>ОДНОСНО</w:t>
      </w:r>
      <w:r w:rsidRPr="00E608FF">
        <w:rPr>
          <w:sz w:val="24"/>
          <w:szCs w:val="24"/>
          <w:lang w:val="sr-Cyrl-CS"/>
        </w:rPr>
        <w:t xml:space="preserve"> </w:t>
      </w:r>
      <w:r w:rsidRPr="00E608FF">
        <w:rPr>
          <w:rFonts w:hint="eastAsia"/>
          <w:sz w:val="24"/>
          <w:szCs w:val="24"/>
          <w:lang w:val="sr-Cyrl-CS"/>
        </w:rPr>
        <w:t>ОРИГИНАЛ</w:t>
      </w:r>
      <w:r w:rsidRPr="00E608FF">
        <w:rPr>
          <w:sz w:val="24"/>
          <w:szCs w:val="24"/>
          <w:lang w:val="sr-Cyrl-CS"/>
        </w:rPr>
        <w:t xml:space="preserve"> </w:t>
      </w:r>
      <w:r w:rsidRPr="00E608FF">
        <w:rPr>
          <w:rFonts w:hint="eastAsia"/>
          <w:sz w:val="24"/>
          <w:szCs w:val="24"/>
          <w:lang w:val="sr-Cyrl-CS"/>
        </w:rPr>
        <w:t>ПОТВРДЕ</w:t>
      </w:r>
      <w:r w:rsidRPr="00E608FF">
        <w:rPr>
          <w:sz w:val="24"/>
          <w:szCs w:val="24"/>
          <w:lang w:val="sr-Cyrl-CS"/>
        </w:rPr>
        <w:t xml:space="preserve"> </w:t>
      </w:r>
      <w:r w:rsidRPr="00E608FF">
        <w:rPr>
          <w:rFonts w:hint="eastAsia"/>
          <w:sz w:val="24"/>
          <w:szCs w:val="24"/>
          <w:lang w:val="sr-Cyrl-CS"/>
        </w:rPr>
        <w:t>ЗА</w:t>
      </w:r>
      <w:r w:rsidRPr="00E608FF">
        <w:rPr>
          <w:sz w:val="24"/>
          <w:szCs w:val="24"/>
          <w:lang w:val="sr-Cyrl-CS"/>
        </w:rPr>
        <w:t xml:space="preserve"> </w:t>
      </w:r>
      <w:r w:rsidRPr="00E608FF">
        <w:rPr>
          <w:rFonts w:hint="eastAsia"/>
          <w:sz w:val="24"/>
          <w:szCs w:val="24"/>
          <w:lang w:val="sr-Cyrl-CS"/>
        </w:rPr>
        <w:t>ВОЗАЧА</w:t>
      </w:r>
      <w:r w:rsidRPr="00E608FF">
        <w:rPr>
          <w:sz w:val="24"/>
          <w:szCs w:val="24"/>
          <w:lang w:val="sr-Cyrl-CS"/>
        </w:rPr>
        <w:t xml:space="preserve"> </w:t>
      </w:r>
      <w:r w:rsidRPr="00E608FF">
        <w:rPr>
          <w:rFonts w:hint="eastAsia"/>
          <w:sz w:val="24"/>
          <w:szCs w:val="24"/>
          <w:lang w:val="sr-Cyrl-CS"/>
        </w:rPr>
        <w:t>КОЈИ</w:t>
      </w:r>
      <w:r w:rsidRPr="00E608FF">
        <w:rPr>
          <w:sz w:val="24"/>
          <w:szCs w:val="24"/>
          <w:lang w:val="sr-Cyrl-CS"/>
        </w:rPr>
        <w:t xml:space="preserve"> </w:t>
      </w:r>
      <w:r w:rsidRPr="00E608FF">
        <w:rPr>
          <w:rFonts w:hint="eastAsia"/>
          <w:sz w:val="24"/>
          <w:szCs w:val="24"/>
          <w:lang w:val="sr-Cyrl-CS"/>
        </w:rPr>
        <w:t>НИЈЕ</w:t>
      </w:r>
      <w:r w:rsidRPr="00E608FF">
        <w:rPr>
          <w:sz w:val="24"/>
          <w:szCs w:val="24"/>
          <w:lang w:val="sr-Cyrl-CS"/>
        </w:rPr>
        <w:t xml:space="preserve"> </w:t>
      </w:r>
      <w:r w:rsidRPr="00E608FF">
        <w:rPr>
          <w:rFonts w:hint="eastAsia"/>
          <w:sz w:val="24"/>
          <w:szCs w:val="24"/>
          <w:lang w:val="sr-Cyrl-CS"/>
        </w:rPr>
        <w:t>ДРЖАВЉАНИН</w:t>
      </w:r>
      <w:r w:rsidRPr="00E608FF">
        <w:rPr>
          <w:sz w:val="24"/>
          <w:szCs w:val="24"/>
          <w:lang w:val="sr-Cyrl-CS"/>
        </w:rPr>
        <w:t xml:space="preserve"> </w:t>
      </w:r>
      <w:r w:rsidRPr="00E608FF">
        <w:rPr>
          <w:rFonts w:hint="eastAsia"/>
          <w:sz w:val="24"/>
          <w:szCs w:val="24"/>
          <w:lang w:val="sr-Cyrl-CS"/>
        </w:rPr>
        <w:t>РЕПУБЛИКЕ</w:t>
      </w:r>
      <w:r w:rsidRPr="00E608FF">
        <w:rPr>
          <w:sz w:val="24"/>
          <w:szCs w:val="24"/>
          <w:lang w:val="sr-Cyrl-CS"/>
        </w:rPr>
        <w:t xml:space="preserve"> </w:t>
      </w:r>
      <w:r w:rsidRPr="00E608FF">
        <w:rPr>
          <w:rFonts w:hint="eastAsia"/>
          <w:sz w:val="24"/>
          <w:szCs w:val="24"/>
          <w:lang w:val="sr-Cyrl-CS"/>
        </w:rPr>
        <w:t>СРБИЈЕ</w:t>
      </w:r>
      <w:r w:rsidRPr="00E608FF">
        <w:rPr>
          <w:sz w:val="24"/>
          <w:szCs w:val="24"/>
          <w:lang w:val="sr-Cyrl-CS"/>
        </w:rPr>
        <w:t xml:space="preserve"> </w:t>
      </w:r>
      <w:r w:rsidRPr="00E608FF">
        <w:rPr>
          <w:rFonts w:hint="eastAsia"/>
          <w:sz w:val="24"/>
          <w:szCs w:val="24"/>
          <w:lang w:val="sr-Cyrl-CS"/>
        </w:rPr>
        <w:t>ИЗ</w:t>
      </w:r>
      <w:r w:rsidRPr="00E608FF">
        <w:rPr>
          <w:sz w:val="24"/>
          <w:szCs w:val="24"/>
          <w:lang w:val="sr-Cyrl-CS"/>
        </w:rPr>
        <w:t xml:space="preserve"> </w:t>
      </w:r>
      <w:r w:rsidRPr="00E608FF">
        <w:rPr>
          <w:rFonts w:hint="eastAsia"/>
          <w:sz w:val="24"/>
          <w:szCs w:val="24"/>
          <w:lang w:val="sr-Cyrl-CS"/>
        </w:rPr>
        <w:t>ЧЛАНА</w:t>
      </w:r>
      <w:r w:rsidRPr="00E608FF">
        <w:rPr>
          <w:sz w:val="24"/>
          <w:szCs w:val="24"/>
          <w:lang w:val="sr-Cyrl-CS"/>
        </w:rPr>
        <w:t xml:space="preserve"> 23. </w:t>
      </w:r>
      <w:r w:rsidRPr="00E608FF">
        <w:rPr>
          <w:rFonts w:hint="eastAsia"/>
          <w:sz w:val="24"/>
          <w:szCs w:val="24"/>
          <w:lang w:val="sr-Cyrl-CS"/>
        </w:rPr>
        <w:t>ОВОГ</w:t>
      </w:r>
      <w:r w:rsidRPr="00E608FF">
        <w:rPr>
          <w:sz w:val="24"/>
          <w:szCs w:val="24"/>
          <w:lang w:val="sr-Cyrl-CS"/>
        </w:rPr>
        <w:t xml:space="preserve"> </w:t>
      </w:r>
      <w:r w:rsidRPr="00E608FF">
        <w:rPr>
          <w:rFonts w:hint="eastAsia"/>
          <w:sz w:val="24"/>
          <w:szCs w:val="24"/>
          <w:lang w:val="sr-Cyrl-CS"/>
        </w:rPr>
        <w:t>ЗАКОНА</w:t>
      </w:r>
      <w:r w:rsidRPr="00E608FF">
        <w:rPr>
          <w:sz w:val="24"/>
          <w:szCs w:val="24"/>
          <w:lang w:val="sr-Cyrl-CS"/>
        </w:rPr>
        <w:t>.</w:t>
      </w:r>
    </w:p>
    <w:p w:rsidR="00464A59" w:rsidRPr="002E41B9" w:rsidRDefault="00464A59" w:rsidP="00464A59">
      <w:pPr>
        <w:rPr>
          <w:lang w:val="sr-Cyrl-CS"/>
        </w:rPr>
      </w:pPr>
      <w:r>
        <w:rPr>
          <w:lang w:val="sr-Cyrl-CS"/>
        </w:rPr>
        <w:tab/>
      </w:r>
      <w:r w:rsidRPr="002E41B9">
        <w:rPr>
          <w:lang w:val="sr-Cyrl-CS"/>
        </w:rPr>
        <w:t xml:space="preserve">При обављању превоза терета у теретном </w:t>
      </w:r>
      <w:r w:rsidRPr="004B4550">
        <w:rPr>
          <w:lang w:val="sr-Cyrl-CS"/>
        </w:rPr>
        <w:t xml:space="preserve">возилу </w:t>
      </w:r>
      <w:r w:rsidRPr="004B4550">
        <w:rPr>
          <w:strike/>
          <w:lang w:val="sr-Cyrl-CS"/>
        </w:rPr>
        <w:t>или скупу возила</w:t>
      </w:r>
      <w:r w:rsidRPr="002E41B9">
        <w:rPr>
          <w:lang w:val="sr-Cyrl-CS"/>
        </w:rPr>
        <w:t xml:space="preserve">, које домаћи превозник користи на основу уговора о закупу, мора да се налази оригинал уговора о закупу или оверена фотокопија уговора о закупу, са преводом на енглески, француски, руски или немачки језик у случају када се теретно возило или скуп возила користи за обављање превоза терета у међународном саобраћају у складу </w:t>
      </w:r>
      <w:r>
        <w:rPr>
          <w:lang w:val="sr-Cyrl-CS"/>
        </w:rPr>
        <w:t xml:space="preserve">са лиценцом за превоз из члана </w:t>
      </w:r>
      <w:r w:rsidRPr="002E41B9">
        <w:rPr>
          <w:lang w:val="sr-Cyrl-CS"/>
        </w:rPr>
        <w:t>6. став 1. тачка 2) овог закона.</w:t>
      </w:r>
    </w:p>
    <w:p w:rsidR="00464A59" w:rsidRPr="002E41B9" w:rsidRDefault="00464A59" w:rsidP="00464A59">
      <w:pPr>
        <w:rPr>
          <w:lang w:val="sr-Cyrl-CS"/>
        </w:rPr>
      </w:pPr>
      <w:r>
        <w:rPr>
          <w:lang w:val="sr-Cyrl-CS"/>
        </w:rPr>
        <w:tab/>
      </w:r>
      <w:r w:rsidRPr="002E41B9">
        <w:rPr>
          <w:lang w:val="sr-Cyrl-CS"/>
        </w:rPr>
        <w:t xml:space="preserve">При обављању превоза терета у домаћем друмском саобраћају у теретном возилу </w:t>
      </w:r>
      <w:r w:rsidRPr="004B4550">
        <w:rPr>
          <w:strike/>
          <w:lang w:val="sr-Cyrl-CS"/>
        </w:rPr>
        <w:t>или скупу возила</w:t>
      </w:r>
      <w:r w:rsidRPr="002E41B9">
        <w:rPr>
          <w:lang w:val="sr-Cyrl-CS"/>
        </w:rPr>
        <w:t xml:space="preserve"> домаћег превозника мора да се налази документ са подацима о терету који се превози (оригинал товарног листа или отпремнице), попуњен и оверен од стране превозника и пошиљаоца.</w:t>
      </w:r>
    </w:p>
    <w:p w:rsidR="00464A59" w:rsidRPr="002E41B9" w:rsidRDefault="00464A59" w:rsidP="00464A59">
      <w:pPr>
        <w:rPr>
          <w:lang w:val="sr-Cyrl-CS"/>
        </w:rPr>
      </w:pPr>
      <w:r>
        <w:rPr>
          <w:lang w:val="sr-Cyrl-CS"/>
        </w:rPr>
        <w:tab/>
      </w:r>
      <w:r w:rsidRPr="002E41B9">
        <w:rPr>
          <w:lang w:val="sr-Cyrl-CS"/>
        </w:rPr>
        <w:t xml:space="preserve">При обављању превоза терета у међународном друмском саобраћају у теретном </w:t>
      </w:r>
      <w:r w:rsidRPr="004B4550">
        <w:rPr>
          <w:lang w:val="sr-Cyrl-CS"/>
        </w:rPr>
        <w:t xml:space="preserve">возилу </w:t>
      </w:r>
      <w:r w:rsidRPr="004B4550">
        <w:rPr>
          <w:strike/>
          <w:lang w:val="sr-Cyrl-CS"/>
        </w:rPr>
        <w:t>или скупу возила</w:t>
      </w:r>
      <w:r w:rsidRPr="002E41B9">
        <w:rPr>
          <w:lang w:val="sr-Cyrl-CS"/>
        </w:rPr>
        <w:t xml:space="preserve"> домаћег превозника мора да се налази оригинал CMR, попуњен и оверен од стране превозника и пошиљаоца.</w:t>
      </w:r>
    </w:p>
    <w:p w:rsidR="00464A59" w:rsidRDefault="00464A59" w:rsidP="00464A59">
      <w:pPr>
        <w:rPr>
          <w:lang w:val="sr-Cyrl-CS"/>
        </w:rPr>
      </w:pPr>
      <w:r>
        <w:rPr>
          <w:lang w:val="sr-Cyrl-CS"/>
        </w:rPr>
        <w:tab/>
      </w:r>
      <w:r w:rsidRPr="002E41B9">
        <w:rPr>
          <w:lang w:val="sr-Cyrl-CS"/>
        </w:rPr>
        <w:t xml:space="preserve">При обављању </w:t>
      </w:r>
      <w:r w:rsidRPr="004B4550">
        <w:rPr>
          <w:lang w:val="sr-Cyrl-CS"/>
        </w:rPr>
        <w:t xml:space="preserve">превоза терета за сопствене потребе у међународном друмском саобраћају у теретном возилу </w:t>
      </w:r>
      <w:r w:rsidRPr="004B4550">
        <w:rPr>
          <w:strike/>
          <w:lang w:val="sr-Cyrl-CS"/>
        </w:rPr>
        <w:t>или скупу возила</w:t>
      </w:r>
      <w:r w:rsidRPr="002E41B9">
        <w:rPr>
          <w:lang w:val="sr-Cyrl-CS"/>
        </w:rPr>
        <w:t xml:space="preserve"> поред документације </w:t>
      </w:r>
      <w:r w:rsidRPr="00041685">
        <w:rPr>
          <w:strike/>
          <w:lang w:val="sr-Cyrl-CS"/>
        </w:rPr>
        <w:t>из члана 3. став 10.</w:t>
      </w:r>
      <w:r w:rsidRPr="002E41B9">
        <w:rPr>
          <w:lang w:val="sr-Cyrl-CS"/>
        </w:rPr>
        <w:t xml:space="preserve"> ИЗ ЧЛАНА 3. СТАВ</w:t>
      </w:r>
      <w:r>
        <w:rPr>
          <w:lang/>
        </w:rPr>
        <w:t xml:space="preserve"> 2</w:t>
      </w:r>
      <w:r>
        <w:rPr>
          <w:lang/>
        </w:rPr>
        <w:t>2</w:t>
      </w:r>
      <w:r w:rsidRPr="002E41B9">
        <w:rPr>
          <w:lang w:val="sr-Cyrl-CS"/>
        </w:rPr>
        <w:t>.</w:t>
      </w:r>
      <w:r>
        <w:rPr>
          <w:lang w:val="sr-Cyrl-CS"/>
        </w:rPr>
        <w:t xml:space="preserve"> </w:t>
      </w:r>
      <w:r w:rsidRPr="002E41B9">
        <w:rPr>
          <w:lang w:val="sr-Cyrl-CS"/>
        </w:rPr>
        <w:t>овог закона мора се налазити попуњен и оверен оригинал CMR и одговарајућа дозвола из члана 24. став 1. овог закона.</w:t>
      </w:r>
    </w:p>
    <w:p w:rsidR="00464A59" w:rsidRPr="002E41B9" w:rsidRDefault="00464A59" w:rsidP="00464A59">
      <w:pPr>
        <w:rPr>
          <w:lang w:val="sr-Cyrl-CS"/>
        </w:rPr>
      </w:pPr>
      <w:r w:rsidRPr="004B4550">
        <w:rPr>
          <w:lang w:val="sr-Cyrl-CS"/>
        </w:rPr>
        <w:tab/>
        <w:t>ПРИ ОБАВЉАЊУ ПРЕВОЗА ТЕРЕТА У ДРУМСКОМ САОБРАЋАЈУ ТЕРЕТНО ВОЗИЛО МОРА БИТИ ПРОПИСНО ОБЕЛЕЖЕНО У СКЛАДУ СА ЧЛАНОМ 3. СТ. 6. И 7</w:t>
      </w:r>
      <w:r>
        <w:rPr>
          <w:lang/>
        </w:rPr>
        <w:t>,</w:t>
      </w:r>
      <w:r w:rsidRPr="004B4550">
        <w:rPr>
          <w:lang w:val="sr-Cyrl-CS"/>
        </w:rPr>
        <w:t xml:space="preserve"> ОДНОСНО ЧЛАНОМ 13. СТ. 5, 6. И 7. ОВОГ ЗАКОНА.</w:t>
      </w:r>
    </w:p>
    <w:p w:rsidR="00464A59" w:rsidRPr="00D57CC4" w:rsidRDefault="00464A59" w:rsidP="00464A59">
      <w:pPr>
        <w:ind w:left="360"/>
        <w:rPr>
          <w:lang w:val="sr-Cyrl-CS"/>
        </w:rPr>
      </w:pPr>
    </w:p>
    <w:p w:rsidR="00464A59" w:rsidRPr="00D57CC4" w:rsidRDefault="00464A59" w:rsidP="00464A59">
      <w:pPr>
        <w:pStyle w:val="7podnas"/>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Појам инспекцијског надзора. Инспектор</w:t>
      </w:r>
    </w:p>
    <w:p w:rsidR="00464A59" w:rsidRPr="00D57CC4" w:rsidRDefault="00464A59" w:rsidP="00464A59">
      <w:pPr>
        <w:pStyle w:val="7podnas"/>
        <w:rPr>
          <w:rFonts w:ascii="Times New Roman" w:hAnsi="Times New Roman" w:cs="Times New Roman"/>
          <w:b w:val="0"/>
          <w:sz w:val="24"/>
          <w:szCs w:val="24"/>
          <w:lang w:val="sr-Cyrl-CS"/>
        </w:rPr>
      </w:pPr>
    </w:p>
    <w:p w:rsidR="00464A59" w:rsidRPr="00D57CC4" w:rsidRDefault="00464A59" w:rsidP="00464A59">
      <w:pPr>
        <w:pStyle w:val="4clan"/>
        <w:spacing w:after="0"/>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Члан 43.</w:t>
      </w:r>
    </w:p>
    <w:p w:rsidR="00464A59" w:rsidRPr="00D57CC4" w:rsidRDefault="00464A59" w:rsidP="00464A59">
      <w:pPr>
        <w:pStyle w:val="T-98-2"/>
        <w:spacing w:after="0"/>
        <w:ind w:firstLine="709"/>
        <w:rPr>
          <w:rFonts w:ascii="Times New Roman" w:hAnsi="Times New Roman"/>
          <w:sz w:val="24"/>
          <w:szCs w:val="24"/>
          <w:lang w:val="sr-Cyrl-CS"/>
        </w:rPr>
      </w:pPr>
      <w:r w:rsidRPr="00D57CC4">
        <w:rPr>
          <w:rFonts w:ascii="Times New Roman" w:hAnsi="Times New Roman"/>
          <w:sz w:val="24"/>
          <w:szCs w:val="24"/>
          <w:lang w:val="sr-Cyrl-CS"/>
        </w:rPr>
        <w:t>Инспекцијски надзор над применом овог закона, прописа донетих на основу овог закона и међународних уговора и других међународноправних аката који се закључују ради извршавања међународних уговора врши Министарство преко републичког инспектора за друмски саобраћај (у даљем тексту: Инспектор).</w:t>
      </w:r>
    </w:p>
    <w:p w:rsidR="00464A59" w:rsidRPr="006A1507" w:rsidRDefault="00464A59" w:rsidP="00464A59">
      <w:pPr>
        <w:pStyle w:val="T-98-2"/>
        <w:spacing w:after="0"/>
        <w:ind w:firstLine="709"/>
        <w:rPr>
          <w:rFonts w:ascii="Times New Roman" w:hAnsi="Times New Roman"/>
          <w:sz w:val="24"/>
          <w:szCs w:val="24"/>
          <w:lang w:val="sr-Cyrl-CS"/>
        </w:rPr>
      </w:pPr>
      <w:r w:rsidRPr="006A1507">
        <w:rPr>
          <w:rFonts w:ascii="Times New Roman" w:hAnsi="Times New Roman"/>
          <w:sz w:val="24"/>
          <w:szCs w:val="24"/>
          <w:lang w:val="sr-Cyrl-CS"/>
        </w:rPr>
        <w:t>Инспекцијски надзор се врши над прописаном документацијом домаћег и страног превозника, корисника превоза, домаћег и страног привредног друштва, другог правног лица, предузетника или физичког лица (у даљем тексту:</w:t>
      </w:r>
      <w:r w:rsidRPr="006A1507">
        <w:rPr>
          <w:rFonts w:ascii="Times New Roman" w:hAnsi="Times New Roman"/>
          <w:strike/>
          <w:sz w:val="24"/>
          <w:szCs w:val="24"/>
          <w:lang w:val="sr-Cyrl-CS"/>
        </w:rPr>
        <w:t xml:space="preserve"> објекат инспекцијског надзора</w:t>
      </w:r>
      <w:r w:rsidRPr="006A1507">
        <w:rPr>
          <w:lang/>
        </w:rPr>
        <w:t xml:space="preserve"> </w:t>
      </w:r>
      <w:r w:rsidRPr="006A1507">
        <w:rPr>
          <w:rFonts w:ascii="Times New Roman" w:hAnsi="Times New Roman"/>
          <w:sz w:val="24"/>
          <w:szCs w:val="24"/>
          <w:lang w:val="sr-Cyrl-CS"/>
        </w:rPr>
        <w:t>НАДЗИРАНИ СУБЈЕКАТ).</w:t>
      </w:r>
    </w:p>
    <w:p w:rsidR="00464A59" w:rsidRDefault="00464A59" w:rsidP="00464A59">
      <w:pPr>
        <w:pStyle w:val="T-98-2"/>
        <w:spacing w:after="0"/>
        <w:ind w:firstLine="709"/>
        <w:rPr>
          <w:rFonts w:ascii="Times New Roman" w:hAnsi="Times New Roman"/>
          <w:sz w:val="24"/>
          <w:szCs w:val="24"/>
          <w:lang w:val="sr-Cyrl-CS"/>
        </w:rPr>
      </w:pPr>
      <w:r w:rsidRPr="006A1507">
        <w:rPr>
          <w:rFonts w:ascii="Times New Roman" w:hAnsi="Times New Roman"/>
          <w:sz w:val="24"/>
          <w:szCs w:val="24"/>
          <w:lang w:val="sr-Cyrl-CS"/>
        </w:rPr>
        <w:t>Надзор над обављањем превоза терета у друмском саобраћају, инспектор врши у стварном и сталном седишту и другим пословним просторијама превозника, привредног друштва, другог</w:t>
      </w:r>
      <w:r w:rsidRPr="00D57CC4">
        <w:rPr>
          <w:rFonts w:ascii="Times New Roman" w:hAnsi="Times New Roman"/>
          <w:sz w:val="24"/>
          <w:szCs w:val="24"/>
          <w:lang w:val="sr-Cyrl-CS"/>
        </w:rPr>
        <w:t xml:space="preserve"> правног лица, предузетника, лица</w:t>
      </w:r>
      <w:r w:rsidRPr="00D57CC4" w:rsidDel="00E4307B">
        <w:rPr>
          <w:rFonts w:ascii="Times New Roman" w:hAnsi="Times New Roman"/>
          <w:sz w:val="24"/>
          <w:szCs w:val="24"/>
          <w:lang w:val="sr-Cyrl-CS"/>
        </w:rPr>
        <w:t xml:space="preserve"> </w:t>
      </w:r>
      <w:r w:rsidRPr="00D57CC4">
        <w:rPr>
          <w:rFonts w:ascii="Times New Roman" w:hAnsi="Times New Roman"/>
          <w:sz w:val="24"/>
          <w:szCs w:val="24"/>
          <w:lang w:val="sr-Cyrl-CS"/>
        </w:rPr>
        <w:t>одговорног за превоз, просторијама физичког лица, просторијама пошиљаоца или примаоца као и при обављању превоза терета.</w:t>
      </w:r>
    </w:p>
    <w:p w:rsidR="00464A59" w:rsidRPr="006E5EC1" w:rsidRDefault="00464A59" w:rsidP="00464A59">
      <w:pPr>
        <w:pStyle w:val="T-98-2"/>
        <w:spacing w:after="0"/>
        <w:ind w:firstLine="709"/>
        <w:rPr>
          <w:rFonts w:ascii="Times New Roman" w:hAnsi="Times New Roman"/>
          <w:sz w:val="24"/>
          <w:szCs w:val="24"/>
          <w:lang w:val="sr-Cyrl-CS"/>
        </w:rPr>
      </w:pPr>
      <w:r w:rsidRPr="006E5EC1">
        <w:rPr>
          <w:rFonts w:ascii="Times New Roman" w:hAnsi="Times New Roman"/>
          <w:sz w:val="24"/>
          <w:szCs w:val="24"/>
          <w:lang w:val="sr-Cyrl-CS"/>
        </w:rPr>
        <w:t>НА ПИТАЊА ИНСПЕКЦИЈСКОГ НАДЗОРА НАД ПРИМЕНОМ ОВОГ ЗАКОНА И ПРОПИСА ДОНЕТИХ НА ОСНОВУ ОВОГ ЗАКОНА, КОЈА НИСУ ПОСЕБНО УРЕЂЕНА ОВИМ ЗАКОНОМ И ПОТВРЂЕНИМ МЕЂУНАРОДНИМ УГОВОРИМА И ДРУГИМ МЕЂУНАРОДНОПРАВНИМ АКТИМА КОЈИ СЕ ЗАКЉУЧУЈУ РАДИ ИЗВ</w:t>
      </w:r>
      <w:r w:rsidRPr="00076C2B">
        <w:rPr>
          <w:rFonts w:ascii="Times New Roman" w:hAnsi="Times New Roman"/>
          <w:sz w:val="24"/>
          <w:szCs w:val="24"/>
          <w:lang w:val="sr-Cyrl-CS"/>
        </w:rPr>
        <w:t>РШАВАЊА МЕЂУНАРОДНИХ УГОВОРА, ПРИМЕЊУЈЕ СЕ ЗАКОН КОЈИМ СЕ УРЕЂУЈЕ ИНСПЕКЦИЈСКИ НАДЗОР.</w:t>
      </w:r>
    </w:p>
    <w:p w:rsidR="00464A59" w:rsidRPr="00D57CC4" w:rsidRDefault="00464A59" w:rsidP="00464A59">
      <w:pPr>
        <w:rPr>
          <w:lang w:val="sr-Cyrl-CS"/>
        </w:rPr>
      </w:pPr>
    </w:p>
    <w:p w:rsidR="00464A59" w:rsidRPr="00D57CC4" w:rsidRDefault="00464A59" w:rsidP="00464A59">
      <w:pPr>
        <w:jc w:val="center"/>
        <w:rPr>
          <w:lang w:val="sr-Cyrl-CS"/>
        </w:rPr>
      </w:pPr>
      <w:r w:rsidRPr="00D57CC4">
        <w:rPr>
          <w:lang w:val="sr-Cyrl-CS"/>
        </w:rPr>
        <w:t>Члан 46.</w:t>
      </w:r>
    </w:p>
    <w:p w:rsidR="00464A59" w:rsidRPr="00D57CC4" w:rsidRDefault="00464A59" w:rsidP="00464A59">
      <w:pPr>
        <w:rPr>
          <w:lang w:val="sr-Cyrl-CS"/>
        </w:rPr>
      </w:pPr>
      <w:r>
        <w:rPr>
          <w:lang w:val="sr-Cyrl-CS"/>
        </w:rPr>
        <w:tab/>
      </w:r>
      <w:r w:rsidRPr="00D57CC4">
        <w:rPr>
          <w:lang w:val="sr-Cyrl-CS"/>
        </w:rPr>
        <w:t xml:space="preserve">У вршењу инспекцијског надзора над обављањем превоза терета у друмском саобраћају Инспектор је дужан и овлашћен да: </w:t>
      </w:r>
    </w:p>
    <w:p w:rsidR="00464A59" w:rsidRPr="00D57CC4" w:rsidRDefault="00464A59" w:rsidP="00F651AA">
      <w:pPr>
        <w:numPr>
          <w:ilvl w:val="0"/>
          <w:numId w:val="20"/>
        </w:numPr>
        <w:ind w:left="0" w:firstLine="360"/>
        <w:rPr>
          <w:lang w:val="sr-Cyrl-CS"/>
        </w:rPr>
      </w:pPr>
      <w:r w:rsidRPr="00D57CC4">
        <w:rPr>
          <w:lang w:val="sr-Cyrl-CS"/>
        </w:rPr>
        <w:t xml:space="preserve">наложи домаћем превознику, домаћем привредном друштву, другом правном лицу, предузетнику или физичком лицу да у одређеном року отклони уочене </w:t>
      </w:r>
      <w:r w:rsidRPr="00041685">
        <w:rPr>
          <w:strike/>
          <w:lang w:val="sr-Cyrl-CS"/>
        </w:rPr>
        <w:t>недостатке и неправилности</w:t>
      </w:r>
      <w:r w:rsidRPr="00D57CC4">
        <w:rPr>
          <w:lang w:val="sr-Cyrl-CS"/>
        </w:rPr>
        <w:t xml:space="preserve"> </w:t>
      </w:r>
      <w:r>
        <w:rPr>
          <w:lang/>
        </w:rPr>
        <w:t xml:space="preserve">НЕЗАКОНИТОСТИ </w:t>
      </w:r>
      <w:r w:rsidRPr="00D57CC4">
        <w:rPr>
          <w:lang w:val="sr-Cyrl-CS"/>
        </w:rPr>
        <w:t>у раду у погледу:</w:t>
      </w:r>
    </w:p>
    <w:p w:rsidR="00464A59" w:rsidRPr="00D57CC4" w:rsidRDefault="00464A59" w:rsidP="00F651AA">
      <w:pPr>
        <w:pStyle w:val="T-98-2"/>
        <w:numPr>
          <w:ilvl w:val="0"/>
          <w:numId w:val="17"/>
        </w:numPr>
        <w:tabs>
          <w:tab w:val="clear" w:pos="2153"/>
        </w:tabs>
        <w:rPr>
          <w:rFonts w:ascii="Times New Roman" w:hAnsi="Times New Roman"/>
          <w:sz w:val="24"/>
          <w:szCs w:val="24"/>
          <w:lang w:val="sr-Cyrl-CS"/>
        </w:rPr>
      </w:pPr>
      <w:r w:rsidRPr="00D57CC4">
        <w:rPr>
          <w:rFonts w:ascii="Times New Roman" w:hAnsi="Times New Roman"/>
          <w:sz w:val="24"/>
          <w:szCs w:val="24"/>
          <w:lang w:val="sr-Cyrl-CS"/>
        </w:rPr>
        <w:t xml:space="preserve">превоза терета за сопствене потребе </w:t>
      </w:r>
      <w:r w:rsidRPr="003C642B">
        <w:rPr>
          <w:rFonts w:ascii="Times New Roman" w:hAnsi="Times New Roman"/>
          <w:sz w:val="24"/>
          <w:szCs w:val="24"/>
          <w:lang w:val="sr-Cyrl-CS"/>
        </w:rPr>
        <w:t xml:space="preserve">супротно </w:t>
      </w:r>
      <w:r w:rsidRPr="003C642B">
        <w:rPr>
          <w:rFonts w:ascii="Times New Roman" w:hAnsi="Times New Roman"/>
          <w:strike/>
          <w:sz w:val="24"/>
          <w:szCs w:val="24"/>
          <w:lang w:val="sr-Cyrl-CS"/>
        </w:rPr>
        <w:t>члану 3. ст. 4, 5. и 6</w:t>
      </w:r>
      <w:r>
        <w:rPr>
          <w:rFonts w:ascii="Times New Roman" w:hAnsi="Times New Roman"/>
          <w:strike/>
          <w:sz w:val="24"/>
          <w:szCs w:val="24"/>
          <w:lang w:val="sr-Cyrl-CS"/>
        </w:rPr>
        <w:t>.</w:t>
      </w:r>
      <w:r w:rsidRPr="003C642B">
        <w:rPr>
          <w:rFonts w:ascii="Times New Roman" w:hAnsi="Times New Roman"/>
          <w:sz w:val="24"/>
          <w:szCs w:val="24"/>
          <w:lang w:val="sr-Cyrl-CS"/>
        </w:rPr>
        <w:t xml:space="preserve"> </w:t>
      </w:r>
      <w:r>
        <w:rPr>
          <w:rFonts w:ascii="Times New Roman" w:hAnsi="Times New Roman"/>
          <w:sz w:val="24"/>
          <w:szCs w:val="24"/>
          <w:lang w:val="sr-Cyrl-CS"/>
        </w:rPr>
        <w:t>ЧЛАНУ 3. СТ. 6, 7. И 8.</w:t>
      </w:r>
      <w:r w:rsidRPr="003C642B">
        <w:rPr>
          <w:rFonts w:ascii="Times New Roman" w:hAnsi="Times New Roman"/>
          <w:sz w:val="24"/>
          <w:szCs w:val="24"/>
          <w:lang w:val="sr-Cyrl-CS"/>
        </w:rPr>
        <w:t xml:space="preserve"> овог закона</w:t>
      </w:r>
      <w:r w:rsidRPr="00D57CC4">
        <w:rPr>
          <w:rFonts w:ascii="Times New Roman" w:hAnsi="Times New Roman"/>
          <w:sz w:val="24"/>
          <w:szCs w:val="24"/>
          <w:lang w:val="sr-Cyrl-CS"/>
        </w:rPr>
        <w:t>;</w:t>
      </w:r>
    </w:p>
    <w:p w:rsidR="00464A59" w:rsidRPr="00D57CC4" w:rsidRDefault="00464A59" w:rsidP="00F651AA">
      <w:pPr>
        <w:pStyle w:val="T-98-2"/>
        <w:numPr>
          <w:ilvl w:val="0"/>
          <w:numId w:val="17"/>
        </w:numPr>
        <w:tabs>
          <w:tab w:val="clear" w:pos="2153"/>
        </w:tabs>
        <w:rPr>
          <w:rFonts w:ascii="Times New Roman" w:hAnsi="Times New Roman"/>
          <w:sz w:val="24"/>
          <w:szCs w:val="24"/>
          <w:lang w:val="sr-Cyrl-CS"/>
        </w:rPr>
      </w:pPr>
      <w:r w:rsidRPr="00D57CC4">
        <w:rPr>
          <w:rFonts w:ascii="Times New Roman" w:hAnsi="Times New Roman"/>
          <w:sz w:val="24"/>
          <w:szCs w:val="24"/>
          <w:lang w:val="sr-Cyrl-CS"/>
        </w:rPr>
        <w:t>превоза терета теретним возилом или скупом возила које није обележено у складу са чланом 13. ст. 5, 6. и 7. овог закона;</w:t>
      </w:r>
    </w:p>
    <w:p w:rsidR="00464A59" w:rsidRPr="00D57CC4" w:rsidRDefault="00464A59" w:rsidP="00F651AA">
      <w:pPr>
        <w:pStyle w:val="T-98-2"/>
        <w:numPr>
          <w:ilvl w:val="0"/>
          <w:numId w:val="17"/>
        </w:numPr>
        <w:tabs>
          <w:tab w:val="clear" w:pos="2153"/>
        </w:tabs>
        <w:rPr>
          <w:rFonts w:ascii="Times New Roman" w:hAnsi="Times New Roman"/>
          <w:sz w:val="24"/>
          <w:szCs w:val="24"/>
          <w:lang w:val="sr-Cyrl-CS"/>
        </w:rPr>
      </w:pPr>
      <w:r w:rsidRPr="00D57CC4">
        <w:rPr>
          <w:rFonts w:ascii="Times New Roman" w:hAnsi="Times New Roman"/>
          <w:sz w:val="24"/>
          <w:szCs w:val="24"/>
          <w:lang w:val="sr-Cyrl-CS"/>
        </w:rPr>
        <w:t>превоза терета теретним возилом или скупом возила за које је издат извод лиценце за превоз али се исти не налази у возилу;</w:t>
      </w:r>
    </w:p>
    <w:p w:rsidR="00464A59" w:rsidRPr="00D57CC4" w:rsidRDefault="00464A59" w:rsidP="00F651AA">
      <w:pPr>
        <w:numPr>
          <w:ilvl w:val="0"/>
          <w:numId w:val="20"/>
        </w:numPr>
        <w:ind w:left="0" w:firstLine="360"/>
        <w:rPr>
          <w:lang w:val="sr-Cyrl-CS"/>
        </w:rPr>
      </w:pPr>
      <w:r w:rsidRPr="00D57CC4">
        <w:rPr>
          <w:lang w:val="sr-Cyrl-CS"/>
        </w:rPr>
        <w:t>наложи превознику, привредном друштву, другом правном лицу, предузетнику, лицу одговорном за превоз, физичком лицу или возачу достављање података потребних за вођење управног, прекршајног, кривичног поступка или привредног преступа;</w:t>
      </w:r>
    </w:p>
    <w:p w:rsidR="00464A59" w:rsidRPr="00B4208D" w:rsidRDefault="00464A59" w:rsidP="00F651AA">
      <w:pPr>
        <w:numPr>
          <w:ilvl w:val="0"/>
          <w:numId w:val="20"/>
        </w:numPr>
        <w:ind w:left="0" w:firstLine="360"/>
        <w:rPr>
          <w:strike/>
          <w:lang w:val="sr-Cyrl-CS"/>
        </w:rPr>
      </w:pPr>
      <w:r w:rsidRPr="00B4208D">
        <w:rPr>
          <w:strike/>
          <w:lang w:val="sr-Cyrl-CS"/>
        </w:rPr>
        <w:t>искључи теретно возило или скуп возила домаћег превозника, домаћег привредног друштва, другог правног лица, предузетника или физичког лица којим се превоз терета у домаћем друмском саобраћају, не обавља на основу лиценце за превоз, односно теретним возилом за које није издат извод лиценце за превоз, одреди место паркирања и одузме саобраћајну дозволу и регистарске таблице и донесе решење о привременој забрани кретања у трајању од пет дана</w:t>
      </w:r>
      <w:r w:rsidRPr="00B4208D">
        <w:rPr>
          <w:strike/>
          <w:lang/>
        </w:rPr>
        <w:t>;</w:t>
      </w:r>
      <w:r w:rsidRPr="00B4208D">
        <w:rPr>
          <w:strike/>
          <w:lang/>
        </w:rPr>
        <w:t xml:space="preserve"> </w:t>
      </w:r>
    </w:p>
    <w:p w:rsidR="00464A59" w:rsidRPr="00B4208D" w:rsidRDefault="00464A59" w:rsidP="00464A59">
      <w:pPr>
        <w:ind w:firstLine="360"/>
        <w:rPr>
          <w:lang/>
        </w:rPr>
      </w:pPr>
      <w:r w:rsidRPr="00B4208D">
        <w:rPr>
          <w:lang w:val="sr-Cyrl-CS"/>
        </w:rPr>
        <w:lastRenderedPageBreak/>
        <w:t>3) ИСКЉУЧИ ТЕРЕТНО ВОЗИЛО ИЛИ СКУП ВОЗИЛА, КОЈИМ СЕ ОБАВЉА ЈАВНИ ПРЕВОЗ ТЕРЕТА У ДРУМСКОМ САОБРАЋАЈУ, АКО СЕ У ТЕРЕТНОМ ВОЗИЛУ НЕ НАЛАЗИ ИЗВОД ЛИЦЕНЦЕ ЗА ПРЕВОЗ, ОДНОСНО КОЈИМ ПРЕВОЗ У ДРУМСКОМ САОБРАЋАЈУ ОБАВЉА ПРОТИВНО ОДРЕДБАМА ОВОГ ЗАКОНА ИЛИ МЕЂУНАРОДНИМ УГОВОРИМА И ДРУГИМ МЕЂУНАРОДНОПРАВНИМ АКТИМА, ОДРЕДИ МЕСТО ПАРКИРАЊА И ОДУЗМЕ САОБРАЋАЈНУ ДОЗВОЛУ И РЕГИСТАРСКЕ ТАБЛИЦЕ У ТРАЈАЊУ ОД ПЕТ ДАНА</w:t>
      </w:r>
      <w:r w:rsidRPr="00B4208D">
        <w:rPr>
          <w:lang/>
        </w:rPr>
        <w:t xml:space="preserve">, </w:t>
      </w:r>
      <w:r w:rsidRPr="00B4208D">
        <w:rPr>
          <w:lang/>
        </w:rPr>
        <w:t>А У СЛУЧАЈУ ПОНОВНОГ ИСКЉУЧИВАЊА ТЕРЕТНОГ ИЛИ СКУПА ВОЗИЛА ИСТОГ ПРЕВОЗНИКА, У ТРАЈАЊУ ОД 10 ДАНА</w:t>
      </w:r>
      <w:r w:rsidRPr="00B4208D">
        <w:rPr>
          <w:lang w:val="sr-Cyrl-CS"/>
        </w:rPr>
        <w:t>;</w:t>
      </w:r>
    </w:p>
    <w:p w:rsidR="00464A59" w:rsidRPr="00B4208D" w:rsidRDefault="00464A59" w:rsidP="00464A59">
      <w:pPr>
        <w:ind w:firstLine="360"/>
        <w:rPr>
          <w:lang w:val="sr-Cyrl-CS"/>
        </w:rPr>
      </w:pPr>
      <w:r w:rsidRPr="00B4208D">
        <w:rPr>
          <w:lang w:val="sr-Cyrl-CS"/>
        </w:rPr>
        <w:t>3а) ИСКЉУЧИ ТЕРЕТНО ВОЗИЛО ДОМАЋЕГ ПРИВРЕДНОГ ДРУШТВА, ДРУГОГ ПРАВНОГ ЛИЦА, ПРЕДУЗЕТНИКА ИЛИ ПОЉОПРИВРЕДНИКА, ОДНОСНО ТЕРЕТНО ВОЗИЛО СТРАНОГ ПРАВНОГ ЛИЦА, ПРЕДУЗЕТНИКА ИЛИ ФИЗИЧКОГ ЛИЦА КОЈИМ СЕ ПРЕВОЗ ТЕРЕТА ЗА СОПСТВЕНЕ ПОТРЕБЕ ОБАВЉА ПРОТИВНО ОДРЕДБАМА ОВОГ ЗАКОНА, ОДНОСНО ПРОТИВНО МЕЂУНАРОДНИМ УГОВОРОМ И ДРУГИМ МЕЂУНАРОДНОПРАВНИМ АКТИМА, ОДРЕДИ МЕСТО ПАРКИРАЊА И ОДУЗМЕ САОБРАЋАЈНУ ДОЗВОЛУ И РЕГИСТАРСКЕ ТАБЛИЦЕ У ТРАЈАЊУ ОД ПЕТ ДАНА</w:t>
      </w:r>
      <w:r w:rsidRPr="00B4208D">
        <w:rPr>
          <w:lang/>
        </w:rPr>
        <w:t xml:space="preserve">, </w:t>
      </w:r>
      <w:r w:rsidRPr="00B4208D">
        <w:rPr>
          <w:lang/>
        </w:rPr>
        <w:t>А У СЛУЧАЈУ ПОНОВНОГ ИСКЉУЧИВАЊА ТЕРЕТНОГ ИЛИ СКУПА ВОЗИЛА ИСТОГ ПРЕВОЗНИКА, У ТРАЈАЊУ ОД ДЕСЕТ ДАНА</w:t>
      </w:r>
      <w:r>
        <w:rPr>
          <w:lang w:val="sr-Cyrl-CS"/>
        </w:rPr>
        <w:t>;</w:t>
      </w:r>
      <w:r w:rsidRPr="00B4208D">
        <w:rPr>
          <w:lang w:val="sr-Cyrl-CS"/>
        </w:rPr>
        <w:t xml:space="preserve"> </w:t>
      </w:r>
    </w:p>
    <w:p w:rsidR="00464A59" w:rsidRPr="00D57CC4" w:rsidRDefault="00464A59" w:rsidP="00F651AA">
      <w:pPr>
        <w:numPr>
          <w:ilvl w:val="0"/>
          <w:numId w:val="20"/>
        </w:numPr>
        <w:ind w:left="0" w:firstLine="360"/>
        <w:rPr>
          <w:lang w:val="sr-Cyrl-CS"/>
        </w:rPr>
      </w:pPr>
      <w:r w:rsidRPr="00D57CC4">
        <w:rPr>
          <w:lang w:val="sr-Cyrl-CS"/>
        </w:rPr>
        <w:t>донесе привремено решење о одузимању лиценце за превоз или извода лиценце за  превоз, ако се користи лиценца за превоз којој је истекла важност, односно издата је другом превознику и поднесе захтев Министарству за доношење решења о одузимању лиценце за превоз или извода лиценце за превоз домаћем превознику на чије име је издата лиценца за превоз или извод лиценце за  превоз;</w:t>
      </w:r>
    </w:p>
    <w:p w:rsidR="00464A59" w:rsidRPr="00D57CC4" w:rsidRDefault="00464A59" w:rsidP="00F651AA">
      <w:pPr>
        <w:numPr>
          <w:ilvl w:val="0"/>
          <w:numId w:val="20"/>
        </w:numPr>
        <w:ind w:left="0" w:firstLine="360"/>
        <w:rPr>
          <w:lang w:val="sr-Cyrl-CS"/>
        </w:rPr>
      </w:pPr>
      <w:r w:rsidRPr="00D57CC4">
        <w:rPr>
          <w:lang w:val="sr-Cyrl-CS"/>
        </w:rPr>
        <w:t>донесе привремено решење о одузимању дозволе из члана 38. став 2. овог закона издате страном превознику, ако основано посумња у њену веродостојност или утврди да дозвола не одговара службеној евиденцији Министарства или ако страни превозник не обавља превоз терета у међународном друмском саобраћају у складу са одредбама овог закона, међународног уговора и других међународноправних аката који се закључују ради извршавања међународних уговора или условима наведеним у дозволи и достави их Министарству ради доношења решења; у том случају дужан је да теретно возило или скуп возила спроведе до најближе царинске испоставе, нареди паркирање возила на простору одређеном за те сврхе до окончања поступка; након плаћања казне, односно окончања поступка упути страно теретно возило или скуп возила на гранични прелаз ради изласка из државе;</w:t>
      </w:r>
    </w:p>
    <w:p w:rsidR="00464A59" w:rsidRPr="00FB5D6A" w:rsidRDefault="00464A59" w:rsidP="00F651AA">
      <w:pPr>
        <w:numPr>
          <w:ilvl w:val="0"/>
          <w:numId w:val="20"/>
        </w:numPr>
        <w:ind w:left="0" w:firstLine="360"/>
        <w:rPr>
          <w:lang w:val="sr-Cyrl-CS"/>
        </w:rPr>
      </w:pPr>
      <w:r w:rsidRPr="00D57CC4">
        <w:rPr>
          <w:lang w:val="sr-Cyrl-CS"/>
        </w:rPr>
        <w:t xml:space="preserve">забрани страном превознику даље обављање започетог превоза, ако у теретном возилу или скупу возила нема оригинал важеће дозволе за превоз за који је прописано да се обавља у режиму дозвола или нема оригинал друге одговарајуће исправе (одговарајућу лиценцу за превоз, извод лиценце за превоз, потврду о испуњености техничких услова у погледу буке и емисије загађивача и техничко-експлоатационих услова у погледу безбедности саобраћаја итд.), односно обавља превоз супротно условима наведеним у дозволи, при чему је дужан да теретно возило или скуп возила спроведе до најближе царинске испоставе, нареди паркирање возила на простору одређеном за те сврхе до окончања поступка и достављања одговарајуће исправе; након плаћања казне, односно окончања поступка упути страно теретно возило или скуп возила </w:t>
      </w:r>
      <w:r w:rsidRPr="006A1507">
        <w:rPr>
          <w:lang w:val="sr-Cyrl-CS"/>
        </w:rPr>
        <w:t>на гранични прелаз ради изласка из државе</w:t>
      </w:r>
      <w:r w:rsidRPr="006A1507">
        <w:rPr>
          <w:strike/>
          <w:lang w:val="sr-Cyrl-CS"/>
        </w:rPr>
        <w:t>.</w:t>
      </w:r>
      <w:r w:rsidRPr="006A1507">
        <w:rPr>
          <w:lang w:val="sr-Cyrl-CS"/>
        </w:rPr>
        <w:t>;</w:t>
      </w:r>
    </w:p>
    <w:p w:rsidR="00464A59" w:rsidRPr="006A1507" w:rsidRDefault="00464A59" w:rsidP="00F651AA">
      <w:pPr>
        <w:numPr>
          <w:ilvl w:val="0"/>
          <w:numId w:val="20"/>
        </w:numPr>
        <w:ind w:left="0" w:firstLine="360"/>
        <w:rPr>
          <w:lang w:val="sr-Cyrl-CS"/>
        </w:rPr>
      </w:pPr>
      <w:r w:rsidRPr="006A1507">
        <w:rPr>
          <w:lang w:val="sr-Cyrl-CS"/>
        </w:rPr>
        <w:lastRenderedPageBreak/>
        <w:t xml:space="preserve">ДОНЕСЕ ПРИВРЕМЕНО РЕШЕЊЕ О ОДУЗИМАЊУ ДОЗВОЛЕ </w:t>
      </w:r>
      <w:r>
        <w:rPr>
          <w:lang w:val="sr-Cyrl-CS"/>
        </w:rPr>
        <w:t xml:space="preserve">ДОДЕЉЕНЕ </w:t>
      </w:r>
      <w:r w:rsidRPr="006A1507">
        <w:rPr>
          <w:lang w:val="sr-Cyrl-CS"/>
        </w:rPr>
        <w:t>ДОМАЋЕМ ПРЕВОЗНИКУ АКО ДОЗВОЛА НЕ ОДГОВАРА ЕВИДЕНЦИЈИ ИЗ ЧЛАНА 35. ОВОГ ЗАКОНА И ПОДНЕСЕ ЗАХТЕВ МИНИСТАРСТВУ ЗА ДОНОШЕЊЕ РЕШЕЊА О ОДУЗИМАЊУ ДОЗВОЛЕ.</w:t>
      </w:r>
    </w:p>
    <w:p w:rsidR="00464A59" w:rsidRPr="00D57CC4" w:rsidRDefault="00464A59" w:rsidP="00464A59">
      <w:pPr>
        <w:rPr>
          <w:lang w:val="sr-Cyrl-CS"/>
        </w:rPr>
      </w:pPr>
      <w:r w:rsidRPr="006A1507">
        <w:rPr>
          <w:lang w:val="sr-Cyrl-CS"/>
        </w:rPr>
        <w:tab/>
      </w:r>
      <w:r w:rsidRPr="00D57CC4">
        <w:rPr>
          <w:lang w:val="sr-Cyrl-CS"/>
        </w:rPr>
        <w:t xml:space="preserve">Министарство доноси решење о одузимању </w:t>
      </w:r>
      <w:r w:rsidRPr="00FF3EA0">
        <w:rPr>
          <w:strike/>
          <w:lang w:val="sr-Cyrl-CS"/>
        </w:rPr>
        <w:t xml:space="preserve">лиценце за превоз и извода лиценце за превоз из става 1. тачка </w:t>
      </w:r>
      <w:r w:rsidRPr="00FF3EA0">
        <w:rPr>
          <w:strike/>
          <w:lang/>
        </w:rPr>
        <w:t>4</w:t>
      </w:r>
      <w:r w:rsidRPr="00FF3EA0">
        <w:rPr>
          <w:strike/>
          <w:lang w:val="sr-Cyrl-CS"/>
        </w:rPr>
        <w:t xml:space="preserve">) и дозвола из става 1. тачка </w:t>
      </w:r>
      <w:r w:rsidRPr="00FF3EA0">
        <w:rPr>
          <w:strike/>
          <w:lang/>
        </w:rPr>
        <w:t>5</w:t>
      </w:r>
      <w:r w:rsidRPr="00FF3EA0">
        <w:rPr>
          <w:strike/>
          <w:lang w:val="sr-Cyrl-CS"/>
        </w:rPr>
        <w:t>) овог члана</w:t>
      </w:r>
      <w:r w:rsidRPr="00D57CC4">
        <w:rPr>
          <w:lang w:val="sr-Cyrl-CS"/>
        </w:rPr>
        <w:t xml:space="preserve">, ЛИЦЕНЦЕ ЗА ПРЕВОЗ И ИЗВОДА ЛИЦЕНЦЕ ЗА ПРЕВОЗ ИЗ СТАВА 1. ТАЧКА </w:t>
      </w:r>
      <w:r>
        <w:rPr>
          <w:lang w:val="sr-Cyrl-CS"/>
        </w:rPr>
        <w:t>4</w:t>
      </w:r>
      <w:r w:rsidRPr="00D57CC4">
        <w:rPr>
          <w:lang w:val="sr-Cyrl-CS"/>
        </w:rPr>
        <w:t>) И ДОЗВОЛА ИЗ СТАВА 1. ТАЧ</w:t>
      </w:r>
      <w:r>
        <w:rPr>
          <w:lang w:val="sr-Cyrl-CS"/>
        </w:rPr>
        <w:t>.</w:t>
      </w:r>
      <w:r w:rsidRPr="00D57CC4">
        <w:rPr>
          <w:lang w:val="sr-Cyrl-CS"/>
        </w:rPr>
        <w:t xml:space="preserve"> </w:t>
      </w:r>
      <w:r>
        <w:rPr>
          <w:lang w:val="sr-Cyrl-CS"/>
        </w:rPr>
        <w:t>5</w:t>
      </w:r>
      <w:r w:rsidRPr="00D57CC4">
        <w:rPr>
          <w:lang w:val="sr-Cyrl-CS"/>
        </w:rPr>
        <w:t>)</w:t>
      </w:r>
      <w:r>
        <w:rPr>
          <w:lang w:val="sr-Cyrl-CS"/>
        </w:rPr>
        <w:t xml:space="preserve"> и 7)</w:t>
      </w:r>
      <w:r w:rsidRPr="00D57CC4">
        <w:rPr>
          <w:lang w:val="sr-Cyrl-CS"/>
        </w:rPr>
        <w:t xml:space="preserve"> ОВОГ ЧЛАНА најкасније у року од </w:t>
      </w:r>
      <w:r w:rsidRPr="00E608FF">
        <w:rPr>
          <w:lang w:val="sr-Cyrl-CS"/>
        </w:rPr>
        <w:t>30 дана</w:t>
      </w:r>
      <w:r w:rsidRPr="00D57CC4">
        <w:rPr>
          <w:lang w:val="sr-Cyrl-CS"/>
        </w:rPr>
        <w:t xml:space="preserve"> од дана достављања привременог решења о одузимању лиценце за превоз, извода лиценце за превоз или дозволе.</w:t>
      </w:r>
    </w:p>
    <w:p w:rsidR="00464A59" w:rsidRPr="00D57CC4" w:rsidRDefault="00464A59" w:rsidP="00464A59">
      <w:pPr>
        <w:rPr>
          <w:lang w:val="sr-Cyrl-CS"/>
        </w:rPr>
      </w:pPr>
      <w:r>
        <w:rPr>
          <w:lang w:val="sr-Cyrl-CS"/>
        </w:rPr>
        <w:tab/>
      </w:r>
      <w:r w:rsidRPr="00D57CC4">
        <w:rPr>
          <w:lang w:val="sr-Cyrl-CS"/>
        </w:rPr>
        <w:t>Решење из става 2. овог члана коначно је у управном поступку и против њега се може покренути спор пред Управним судом.</w:t>
      </w:r>
    </w:p>
    <w:p w:rsidR="00464A59" w:rsidRPr="00D57CC4" w:rsidRDefault="00464A59" w:rsidP="00464A59">
      <w:pPr>
        <w:rPr>
          <w:lang w:val="sr-Cyrl-CS"/>
        </w:rPr>
      </w:pPr>
      <w:r w:rsidRPr="00D57CC4">
        <w:rPr>
          <w:lang w:val="sr-Cyrl-CS"/>
        </w:rPr>
        <w:tab/>
      </w:r>
      <w:r w:rsidRPr="00087A55">
        <w:rPr>
          <w:strike/>
          <w:lang w:val="sr-Cyrl-CS"/>
        </w:rPr>
        <w:t>Министарство води евиденцију о донетим решењима из става 1. тач. 3) - 6) и става 2. овог члана</w:t>
      </w:r>
      <w:r w:rsidRPr="00D57CC4">
        <w:rPr>
          <w:lang w:val="sr-Cyrl-CS"/>
        </w:rPr>
        <w:t>.</w:t>
      </w:r>
    </w:p>
    <w:p w:rsidR="00464A59" w:rsidRPr="00E61738" w:rsidRDefault="00464A59" w:rsidP="00464A59">
      <w:pPr>
        <w:ind w:firstLine="708"/>
        <w:rPr>
          <w:lang w:val="sr-Cyrl-CS"/>
        </w:rPr>
      </w:pPr>
      <w:r w:rsidRPr="006A1507">
        <w:rPr>
          <w:lang w:val="sr-Cyrl-CS"/>
        </w:rPr>
        <w:t>ИНСПЕКТОР ЈЕ ДУЖАН ДА БЕЗ ОДЛАГАЊА О ПРЕДУЗЕТОЈ МЕРИ ИЗ СТАВА 1. ТАЧ</w:t>
      </w:r>
      <w:r>
        <w:rPr>
          <w:lang w:val="sr-Cyrl-CS"/>
        </w:rPr>
        <w:t>.</w:t>
      </w:r>
      <w:r w:rsidRPr="006A1507">
        <w:rPr>
          <w:lang w:val="sr-Cyrl-CS"/>
        </w:rPr>
        <w:t xml:space="preserve"> 3)</w:t>
      </w:r>
      <w:r>
        <w:rPr>
          <w:lang w:val="sr-Cyrl-CS"/>
        </w:rPr>
        <w:t xml:space="preserve"> И 3А)</w:t>
      </w:r>
      <w:r w:rsidRPr="006A1507">
        <w:rPr>
          <w:lang w:val="sr-Cyrl-CS"/>
        </w:rPr>
        <w:t xml:space="preserve"> ОВОГ ЧЛАНА ОБАВЕСТИ МИНИСТАРСТВО </w:t>
      </w:r>
      <w:r>
        <w:rPr>
          <w:lang w:val="sr-Cyrl-CS"/>
        </w:rPr>
        <w:t>НАДЛЕЖНО ЗА УНУТРАШЊЕ</w:t>
      </w:r>
      <w:r w:rsidRPr="006A1507">
        <w:rPr>
          <w:lang w:val="sr-Cyrl-CS"/>
        </w:rPr>
        <w:t xml:space="preserve"> ПОСЛОВ</w:t>
      </w:r>
      <w:r>
        <w:rPr>
          <w:lang w:val="sr-Cyrl-CS"/>
        </w:rPr>
        <w:t>Е</w:t>
      </w:r>
      <w:r w:rsidRPr="006A1507">
        <w:rPr>
          <w:lang w:val="sr-Cyrl-CS"/>
        </w:rPr>
        <w:t>.</w:t>
      </w:r>
    </w:p>
    <w:p w:rsidR="00464A59" w:rsidRPr="00D57CC4" w:rsidRDefault="00464A59" w:rsidP="00464A59">
      <w:pPr>
        <w:rPr>
          <w:lang w:val="sr-Cyrl-CS"/>
        </w:rPr>
      </w:pPr>
    </w:p>
    <w:p w:rsidR="00464A59" w:rsidRPr="00D57CC4" w:rsidRDefault="00464A59" w:rsidP="00464A59">
      <w:pPr>
        <w:jc w:val="center"/>
        <w:rPr>
          <w:lang w:val="sr-Cyrl-CS"/>
        </w:rPr>
      </w:pPr>
      <w:r w:rsidRPr="00D57CC4">
        <w:rPr>
          <w:lang w:val="sr-Cyrl-CS"/>
        </w:rPr>
        <w:t>Службена легитимација, службена значка и службено одело инспектора</w:t>
      </w:r>
    </w:p>
    <w:p w:rsidR="00464A59" w:rsidRPr="00D57CC4" w:rsidRDefault="00464A59" w:rsidP="00464A59">
      <w:pPr>
        <w:jc w:val="center"/>
        <w:rPr>
          <w:lang w:val="sr-Cyrl-CS"/>
        </w:rPr>
      </w:pPr>
    </w:p>
    <w:p w:rsidR="00464A59" w:rsidRPr="00D57CC4" w:rsidRDefault="00464A59" w:rsidP="00464A59">
      <w:pPr>
        <w:pStyle w:val="4clan"/>
        <w:spacing w:after="0"/>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Члан 47.</w:t>
      </w:r>
    </w:p>
    <w:p w:rsidR="00464A59" w:rsidRPr="00D57CC4" w:rsidRDefault="00464A59" w:rsidP="00464A59">
      <w:pPr>
        <w:pStyle w:val="4clan"/>
        <w:spacing w:after="0"/>
        <w:jc w:val="both"/>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ab/>
        <w:t xml:space="preserve">Инспектор је дужан да, у вршењу инспекцијског надзора, има службену легитимацију </w:t>
      </w:r>
      <w:r w:rsidRPr="00C10D74">
        <w:rPr>
          <w:rFonts w:ascii="Times New Roman" w:hAnsi="Times New Roman" w:cs="Times New Roman"/>
          <w:b w:val="0"/>
          <w:strike/>
          <w:sz w:val="24"/>
          <w:szCs w:val="24"/>
          <w:lang w:val="sr-Cyrl-CS"/>
        </w:rPr>
        <w:t>која садржи инспекцијска овлашћења</w:t>
      </w:r>
      <w:r w:rsidRPr="00D57CC4">
        <w:rPr>
          <w:rFonts w:ascii="Times New Roman" w:hAnsi="Times New Roman" w:cs="Times New Roman"/>
          <w:b w:val="0"/>
          <w:sz w:val="24"/>
          <w:szCs w:val="24"/>
          <w:lang w:val="sr-Cyrl-CS"/>
        </w:rPr>
        <w:t xml:space="preserve"> и службену значку.</w:t>
      </w:r>
    </w:p>
    <w:p w:rsidR="00464A59" w:rsidRDefault="00464A59" w:rsidP="00464A59">
      <w:pPr>
        <w:pStyle w:val="4clan"/>
        <w:jc w:val="both"/>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ab/>
        <w:t xml:space="preserve">Министар </w:t>
      </w:r>
      <w:r w:rsidRPr="006A1507">
        <w:rPr>
          <w:rFonts w:ascii="Times New Roman" w:hAnsi="Times New Roman" w:cs="Times New Roman"/>
          <w:b w:val="0"/>
          <w:sz w:val="24"/>
          <w:szCs w:val="24"/>
          <w:lang w:val="sr-Cyrl-CS"/>
        </w:rPr>
        <w:t xml:space="preserve">прописује </w:t>
      </w:r>
      <w:r w:rsidRPr="006A1507">
        <w:rPr>
          <w:rFonts w:ascii="Times New Roman" w:hAnsi="Times New Roman" w:cs="Times New Roman"/>
          <w:b w:val="0"/>
          <w:strike/>
          <w:sz w:val="24"/>
          <w:szCs w:val="24"/>
          <w:lang w:val="sr-Cyrl-CS"/>
        </w:rPr>
        <w:t>образац службене легитимације, односно</w:t>
      </w:r>
      <w:r w:rsidRPr="006A1507">
        <w:rPr>
          <w:rFonts w:ascii="Times New Roman" w:hAnsi="Times New Roman" w:cs="Times New Roman"/>
          <w:b w:val="0"/>
          <w:sz w:val="24"/>
          <w:szCs w:val="24"/>
          <w:lang w:val="sr-Cyrl-CS"/>
        </w:rPr>
        <w:t xml:space="preserve"> изглед</w:t>
      </w:r>
      <w:r w:rsidRPr="00D57CC4">
        <w:rPr>
          <w:rFonts w:ascii="Times New Roman" w:hAnsi="Times New Roman" w:cs="Times New Roman"/>
          <w:b w:val="0"/>
          <w:sz w:val="24"/>
          <w:szCs w:val="24"/>
          <w:lang w:val="sr-Cyrl-CS"/>
        </w:rPr>
        <w:t xml:space="preserve"> службене значке.</w:t>
      </w:r>
    </w:p>
    <w:p w:rsidR="00464A59" w:rsidRPr="00D57CC4" w:rsidRDefault="00464A59" w:rsidP="00464A59">
      <w:pPr>
        <w:pStyle w:val="4clan"/>
        <w:jc w:val="both"/>
        <w:rPr>
          <w:rFonts w:ascii="Times New Roman" w:hAnsi="Times New Roman" w:cs="Times New Roman"/>
          <w:b w:val="0"/>
          <w:sz w:val="24"/>
          <w:szCs w:val="24"/>
          <w:lang w:val="sr-Cyrl-CS"/>
        </w:rPr>
      </w:pPr>
      <w:r>
        <w:rPr>
          <w:rFonts w:ascii="Times New Roman" w:hAnsi="Times New Roman" w:cs="Times New Roman"/>
          <w:b w:val="0"/>
          <w:sz w:val="24"/>
          <w:szCs w:val="24"/>
          <w:lang w:val="sr-Cyrl-CS"/>
        </w:rPr>
        <w:tab/>
      </w:r>
      <w:r w:rsidRPr="00C10D74">
        <w:rPr>
          <w:rFonts w:ascii="Times New Roman" w:hAnsi="Times New Roman" w:cs="Times New Roman"/>
          <w:b w:val="0"/>
          <w:sz w:val="24"/>
          <w:szCs w:val="24"/>
          <w:lang w:val="sr-Cyrl-CS"/>
        </w:rPr>
        <w:t>СЛУЖБЕНА ЛЕГИТИМАЦИЈА ИНСПЕКТОРА ИЗ СТАВА 1. ОВОГ ЧЛАНА УРЕЂУЈЕ СЕ ЗАКОНОМ КОЈИМ СЕ УРЕЂУЈЕ ИНСПЕКЦИЈСКИ НАДЗОР.</w:t>
      </w:r>
    </w:p>
    <w:p w:rsidR="00464A59" w:rsidRPr="00D57CC4" w:rsidRDefault="00464A59" w:rsidP="00464A59">
      <w:pPr>
        <w:pStyle w:val="4clan"/>
        <w:jc w:val="both"/>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ab/>
        <w:t>Инспектор за време обављања инспекцијских послова, носи службено одело.</w:t>
      </w:r>
    </w:p>
    <w:p w:rsidR="00464A59" w:rsidRPr="00D57CC4" w:rsidRDefault="00464A59" w:rsidP="00464A59">
      <w:pPr>
        <w:pStyle w:val="4clan"/>
        <w:jc w:val="both"/>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ab/>
        <w:t>Министар прописује изглед и коришћење службеног одела.</w:t>
      </w:r>
    </w:p>
    <w:p w:rsidR="00464A59" w:rsidRPr="00D57CC4" w:rsidRDefault="00464A59" w:rsidP="00464A59">
      <w:pPr>
        <w:rPr>
          <w:lang w:val="sr-Cyrl-CS"/>
        </w:rPr>
      </w:pPr>
    </w:p>
    <w:p w:rsidR="00464A59" w:rsidRPr="006A1507" w:rsidRDefault="00464A59" w:rsidP="00464A59">
      <w:pPr>
        <w:jc w:val="center"/>
        <w:rPr>
          <w:iCs/>
          <w:strike/>
          <w:lang w:val="sr-Cyrl-CS"/>
        </w:rPr>
      </w:pPr>
      <w:r w:rsidRPr="006A1507">
        <w:rPr>
          <w:strike/>
          <w:lang w:val="sr-Cyrl-CS"/>
        </w:rPr>
        <w:t xml:space="preserve">Обавезе </w:t>
      </w:r>
      <w:r w:rsidRPr="006A1507">
        <w:rPr>
          <w:iCs/>
          <w:strike/>
          <w:lang w:val="sr-Cyrl-CS"/>
        </w:rPr>
        <w:t>објекта инспекцијског надзора према инспектору</w:t>
      </w:r>
    </w:p>
    <w:p w:rsidR="00464A59" w:rsidRPr="00D57CC4" w:rsidRDefault="00464A59" w:rsidP="00464A59">
      <w:pPr>
        <w:jc w:val="center"/>
        <w:rPr>
          <w:lang w:val="sr-Cyrl-CS"/>
        </w:rPr>
      </w:pPr>
    </w:p>
    <w:p w:rsidR="00464A59" w:rsidRPr="00AD4D3F" w:rsidRDefault="00464A59" w:rsidP="00464A59">
      <w:pPr>
        <w:jc w:val="center"/>
        <w:rPr>
          <w:strike/>
          <w:lang w:val="sr-Cyrl-CS"/>
        </w:rPr>
      </w:pPr>
      <w:r w:rsidRPr="00AD4D3F">
        <w:rPr>
          <w:strike/>
          <w:lang w:val="sr-Cyrl-CS"/>
        </w:rPr>
        <w:t>Члан 49.</w:t>
      </w:r>
    </w:p>
    <w:p w:rsidR="00464A59" w:rsidRPr="00D57CC4" w:rsidRDefault="00464A59" w:rsidP="00464A59">
      <w:pPr>
        <w:ind w:firstLine="708"/>
        <w:rPr>
          <w:iCs/>
          <w:lang w:val="sr-Cyrl-CS"/>
        </w:rPr>
      </w:pPr>
      <w:r w:rsidRPr="006A1507">
        <w:rPr>
          <w:iCs/>
          <w:strike/>
          <w:lang w:val="sr-Cyrl-CS"/>
        </w:rPr>
        <w:t xml:space="preserve">Објекат инспекцијског </w:t>
      </w:r>
      <w:r w:rsidRPr="002E7AE3">
        <w:rPr>
          <w:iCs/>
          <w:strike/>
          <w:lang w:val="sr-Cyrl-CS"/>
        </w:rPr>
        <w:t>надзора</w:t>
      </w:r>
      <w:r w:rsidRPr="002E7AE3">
        <w:rPr>
          <w:strike/>
          <w:lang/>
        </w:rPr>
        <w:t xml:space="preserve"> </w:t>
      </w:r>
      <w:r w:rsidRPr="002E7AE3">
        <w:rPr>
          <w:iCs/>
          <w:strike/>
          <w:lang w:val="sr-Cyrl-CS"/>
        </w:rPr>
        <w:t>дужан је да инспектору омогући неометано вршење инспекцијског надзора и да без одлагања омогући увид у захтевану документацију и податке, као и несметан приступ објектима или особљу који су у вези са обављањем делатности превоза терета у друмском саобраћају.</w:t>
      </w:r>
    </w:p>
    <w:p w:rsidR="00464A59" w:rsidRPr="002E7AE3" w:rsidRDefault="00464A59" w:rsidP="00464A59">
      <w:pPr>
        <w:rPr>
          <w:strike/>
          <w:lang w:val="sr-Cyrl-CS"/>
        </w:rPr>
      </w:pPr>
      <w:r w:rsidRPr="00D57CC4">
        <w:rPr>
          <w:iCs/>
          <w:lang w:val="sr-Cyrl-CS"/>
        </w:rPr>
        <w:tab/>
      </w:r>
      <w:r w:rsidRPr="006A1507">
        <w:rPr>
          <w:iCs/>
          <w:strike/>
          <w:lang w:val="sr-Cyrl-CS"/>
        </w:rPr>
        <w:t>Објекат инспекцијског надзора</w:t>
      </w:r>
      <w:r w:rsidRPr="006A1507">
        <w:rPr>
          <w:iCs/>
          <w:lang w:val="sr-Cyrl-CS"/>
        </w:rPr>
        <w:t xml:space="preserve"> </w:t>
      </w:r>
      <w:r w:rsidRPr="002E7AE3">
        <w:rPr>
          <w:strike/>
          <w:lang w:val="sr-Cyrl-CS"/>
        </w:rPr>
        <w:t>дужан је да поступи по налогу инспектора и изврши наложене инспекцијске мере.</w:t>
      </w:r>
    </w:p>
    <w:p w:rsidR="00464A59" w:rsidRPr="00D57CC4" w:rsidRDefault="00464A59" w:rsidP="00464A59">
      <w:pPr>
        <w:rPr>
          <w:lang w:val="sr-Cyrl-CS"/>
        </w:rPr>
      </w:pPr>
      <w:r>
        <w:rPr>
          <w:lang w:val="sr-Cyrl-CS"/>
        </w:rPr>
        <w:tab/>
      </w:r>
      <w:r w:rsidRPr="002E7AE3">
        <w:rPr>
          <w:strike/>
          <w:lang w:val="sr-Cyrl-CS"/>
        </w:rPr>
        <w:t>Лице одговорно за превоз у</w:t>
      </w:r>
      <w:r w:rsidRPr="006A1507">
        <w:rPr>
          <w:lang w:val="sr-Cyrl-CS"/>
        </w:rPr>
        <w:t xml:space="preserve"> </w:t>
      </w:r>
      <w:r w:rsidRPr="006A1507">
        <w:rPr>
          <w:strike/>
          <w:lang w:val="sr-Cyrl-CS"/>
        </w:rPr>
        <w:t>објекту инспекцијског надзора</w:t>
      </w:r>
      <w:r w:rsidRPr="006A1507">
        <w:rPr>
          <w:lang w:val="sr-Cyrl-CS"/>
        </w:rPr>
        <w:t xml:space="preserve"> </w:t>
      </w:r>
      <w:r w:rsidRPr="002E7AE3">
        <w:rPr>
          <w:strike/>
          <w:lang w:val="sr-Cyrl-CS"/>
        </w:rPr>
        <w:t>дужно је да, у року од 24 h од часа када је протекао рок који је одређен за отклањање</w:t>
      </w:r>
      <w:r w:rsidRPr="006A1507">
        <w:rPr>
          <w:lang w:val="sr-Cyrl-CS"/>
        </w:rPr>
        <w:t xml:space="preserve"> </w:t>
      </w:r>
      <w:r w:rsidRPr="006A1507">
        <w:rPr>
          <w:strike/>
          <w:lang w:val="sr-Cyrl-CS"/>
        </w:rPr>
        <w:t>неправилности</w:t>
      </w:r>
      <w:r w:rsidRPr="006A1507">
        <w:rPr>
          <w:lang/>
        </w:rPr>
        <w:t xml:space="preserve"> </w:t>
      </w:r>
      <w:r w:rsidRPr="002E7AE3">
        <w:rPr>
          <w:strike/>
          <w:lang w:val="sr-Cyrl-CS"/>
        </w:rPr>
        <w:t>писмено обавести инспектора да ли су</w:t>
      </w:r>
      <w:r w:rsidRPr="006A1507">
        <w:rPr>
          <w:lang w:val="sr-Cyrl-CS"/>
        </w:rPr>
        <w:t xml:space="preserve"> </w:t>
      </w:r>
      <w:r w:rsidRPr="006A1507">
        <w:rPr>
          <w:strike/>
          <w:lang w:val="sr-Cyrl-CS"/>
        </w:rPr>
        <w:t>неправилности</w:t>
      </w:r>
      <w:r w:rsidRPr="006A1507">
        <w:rPr>
          <w:lang w:val="sr-Cyrl-CS"/>
        </w:rPr>
        <w:t xml:space="preserve"> </w:t>
      </w:r>
      <w:r w:rsidRPr="002E7AE3">
        <w:rPr>
          <w:strike/>
          <w:lang w:val="sr-Cyrl-CS"/>
        </w:rPr>
        <w:t>отклоњене</w:t>
      </w:r>
      <w:r w:rsidRPr="006A1507">
        <w:rPr>
          <w:lang w:val="sr-Cyrl-CS"/>
        </w:rPr>
        <w:t>.</w:t>
      </w:r>
    </w:p>
    <w:p w:rsidR="00464A59" w:rsidRPr="00824AB1" w:rsidRDefault="00464A59" w:rsidP="00464A59">
      <w:pPr>
        <w:rPr>
          <w:lang/>
        </w:rPr>
      </w:pPr>
    </w:p>
    <w:p w:rsidR="00464A59" w:rsidRDefault="00464A59" w:rsidP="00464A59">
      <w:pPr>
        <w:jc w:val="center"/>
        <w:rPr>
          <w:lang/>
        </w:rPr>
      </w:pPr>
    </w:p>
    <w:p w:rsidR="00464A59" w:rsidRDefault="00464A59" w:rsidP="00464A59">
      <w:pPr>
        <w:jc w:val="center"/>
        <w:rPr>
          <w:lang/>
        </w:rPr>
      </w:pPr>
    </w:p>
    <w:p w:rsidR="00464A59" w:rsidRPr="005D7C65" w:rsidRDefault="00464A59" w:rsidP="00464A59">
      <w:pPr>
        <w:jc w:val="center"/>
        <w:rPr>
          <w:lang/>
        </w:rPr>
      </w:pPr>
    </w:p>
    <w:p w:rsidR="00464A59" w:rsidRPr="00E61738" w:rsidRDefault="00464A59" w:rsidP="00464A59">
      <w:pPr>
        <w:jc w:val="center"/>
        <w:rPr>
          <w:iCs/>
          <w:strike/>
          <w:lang w:val="sr-Cyrl-CS"/>
        </w:rPr>
      </w:pPr>
      <w:r w:rsidRPr="006A1507">
        <w:rPr>
          <w:lang/>
        </w:rPr>
        <w:t>ОБАВЕЗЕ НАДЗИРАНОГ СУБЈЕКТА</w:t>
      </w:r>
    </w:p>
    <w:p w:rsidR="00464A59" w:rsidRPr="00D57CC4" w:rsidRDefault="00464A59" w:rsidP="00464A59">
      <w:pPr>
        <w:jc w:val="center"/>
        <w:rPr>
          <w:lang w:val="sr-Cyrl-CS"/>
        </w:rPr>
      </w:pPr>
    </w:p>
    <w:p w:rsidR="00464A59" w:rsidRDefault="00464A59" w:rsidP="00464A59">
      <w:pPr>
        <w:jc w:val="center"/>
        <w:rPr>
          <w:lang w:val="sr-Cyrl-CS"/>
        </w:rPr>
      </w:pPr>
      <w:r w:rsidRPr="00D57CC4">
        <w:rPr>
          <w:lang w:val="sr-Cyrl-CS"/>
        </w:rPr>
        <w:t>ЧЛАН 49.</w:t>
      </w:r>
    </w:p>
    <w:p w:rsidR="00464A59" w:rsidRPr="00D57CC4" w:rsidRDefault="00464A59" w:rsidP="00464A59">
      <w:pPr>
        <w:jc w:val="center"/>
        <w:rPr>
          <w:lang w:val="sr-Cyrl-CS"/>
        </w:rPr>
      </w:pPr>
    </w:p>
    <w:p w:rsidR="00464A59" w:rsidRPr="00D57CC4" w:rsidRDefault="00464A59" w:rsidP="00464A59">
      <w:pPr>
        <w:ind w:firstLine="708"/>
        <w:rPr>
          <w:iCs/>
          <w:lang w:val="sr-Cyrl-CS"/>
        </w:rPr>
      </w:pPr>
      <w:r w:rsidRPr="006A1507">
        <w:rPr>
          <w:lang/>
        </w:rPr>
        <w:t>НАДЗИРАНИ СУБЈЕКАТ</w:t>
      </w:r>
      <w:r w:rsidRPr="00D57CC4">
        <w:rPr>
          <w:iCs/>
          <w:lang w:val="sr-Cyrl-CS"/>
        </w:rPr>
        <w:t xml:space="preserve"> ДУЖАН ЈЕ ДА ИНСПЕКТОРУ ОМОГУЋИ НЕОМЕТАНО ВРШЕЊЕ ИНСПЕКЦИЈСКОГ НАДЗОРА И ДА БЕЗ ОДЛАГАЊА ОМОГУЋИ УВИД У ЗАХТЕВАНУ ДОКУМЕНТАЦИЈУ И ПОДАТКЕ, КАО И НЕСМЕТАН ПРИСТУП ОБЈЕКТИМА ИЛИ ОСОБЉУ КОЈИ СУ У ВЕЗИ СА ОБАВЉАЊЕМ ДЕЛАТНОСТИ ПРЕВОЗА ТЕРЕТА У ДРУМСКОМ САОБРАЋАЈУ.</w:t>
      </w:r>
    </w:p>
    <w:p w:rsidR="00464A59" w:rsidRPr="00D57CC4" w:rsidRDefault="00464A59" w:rsidP="00464A59">
      <w:pPr>
        <w:rPr>
          <w:lang w:val="sr-Cyrl-CS"/>
        </w:rPr>
      </w:pPr>
      <w:r w:rsidRPr="00D57CC4">
        <w:rPr>
          <w:iCs/>
          <w:lang w:val="sr-Cyrl-CS"/>
        </w:rPr>
        <w:tab/>
      </w:r>
      <w:r w:rsidRPr="006A1507">
        <w:rPr>
          <w:lang/>
        </w:rPr>
        <w:t>НАДЗИРАНИ СУБЈЕКАТ</w:t>
      </w:r>
      <w:r w:rsidRPr="00D57CC4">
        <w:rPr>
          <w:iCs/>
          <w:lang w:val="sr-Cyrl-CS"/>
        </w:rPr>
        <w:t xml:space="preserve"> </w:t>
      </w:r>
      <w:r w:rsidRPr="00D57CC4">
        <w:rPr>
          <w:lang w:val="sr-Cyrl-CS"/>
        </w:rPr>
        <w:t>ДУЖАН ЈЕ ДА ПОСТУПИ ПО НАЛОГУ ИНСПЕКТОРА И ИЗВРШИ НАЛОЖЕНЕ ИНСПЕКЦИЈСКЕ МЕРЕ.</w:t>
      </w:r>
    </w:p>
    <w:p w:rsidR="00464A59" w:rsidRPr="00D57CC4" w:rsidRDefault="00464A59" w:rsidP="00464A59">
      <w:pPr>
        <w:rPr>
          <w:lang w:val="sr-Cyrl-CS"/>
        </w:rPr>
      </w:pPr>
      <w:r>
        <w:rPr>
          <w:lang w:val="sr-Cyrl-CS"/>
        </w:rPr>
        <w:tab/>
      </w:r>
      <w:r w:rsidRPr="00D57CC4">
        <w:rPr>
          <w:lang w:val="sr-Cyrl-CS"/>
        </w:rPr>
        <w:t xml:space="preserve">ЛИЦЕ ОДГОВОРНО ЗА ПРЕВОЗ </w:t>
      </w:r>
      <w:r w:rsidRPr="006A1507">
        <w:rPr>
          <w:lang w:val="sr-Cyrl-CS"/>
        </w:rPr>
        <w:t xml:space="preserve">У </w:t>
      </w:r>
      <w:r w:rsidRPr="006A1507">
        <w:rPr>
          <w:lang/>
        </w:rPr>
        <w:t>НАДЗИРАНОМ СУБЈЕКТУ</w:t>
      </w:r>
      <w:r w:rsidRPr="006A1507">
        <w:rPr>
          <w:lang w:val="sr-Cyrl-CS"/>
        </w:rPr>
        <w:t xml:space="preserve"> </w:t>
      </w:r>
      <w:r>
        <w:rPr>
          <w:lang w:val="sr-Cyrl-CS"/>
        </w:rPr>
        <w:t xml:space="preserve">ДУЖНО ЈЕ ДА, У РОКУ ОД 24 </w:t>
      </w:r>
      <w:r>
        <w:rPr>
          <w:lang/>
        </w:rPr>
        <w:t>ЧАСА</w:t>
      </w:r>
      <w:r w:rsidRPr="006A1507">
        <w:rPr>
          <w:lang w:val="sr-Cyrl-CS"/>
        </w:rPr>
        <w:t xml:space="preserve"> ОД ЧАСА КАДА ЈЕ ПРОТЕКАО РОК КОЈИ ЈЕ ОДРЕЂЕН ЗА ОТКЛАЊАЊЕ </w:t>
      </w:r>
      <w:r w:rsidRPr="006A1507">
        <w:rPr>
          <w:lang/>
        </w:rPr>
        <w:t>НЕЗАКОНИТОСТИ</w:t>
      </w:r>
      <w:r w:rsidRPr="006A1507">
        <w:rPr>
          <w:lang w:val="sr-Cyrl-CS"/>
        </w:rPr>
        <w:t xml:space="preserve">, ПИСМЕНО ОБАВЕСТИ ИНСПЕКТОРА ДА ЛИ СУ </w:t>
      </w:r>
      <w:r w:rsidRPr="006A1507">
        <w:rPr>
          <w:lang/>
        </w:rPr>
        <w:t>НЕЗАКОНИТОСТИ</w:t>
      </w:r>
      <w:r w:rsidRPr="006A1507">
        <w:rPr>
          <w:lang w:val="sr-Cyrl-CS"/>
        </w:rPr>
        <w:t xml:space="preserve"> ОТКЛОЊЕНЕ.</w:t>
      </w:r>
    </w:p>
    <w:p w:rsidR="00464A59" w:rsidRPr="00C11AFF" w:rsidRDefault="00464A59" w:rsidP="00464A59"/>
    <w:p w:rsidR="00464A59" w:rsidRPr="00D57CC4" w:rsidRDefault="00464A59" w:rsidP="00464A59">
      <w:pPr>
        <w:jc w:val="center"/>
        <w:rPr>
          <w:bCs/>
          <w:lang w:val="sr-Cyrl-CS"/>
        </w:rPr>
      </w:pPr>
      <w:r w:rsidRPr="00D57CC4">
        <w:rPr>
          <w:bCs/>
          <w:lang w:val="sr-Cyrl-CS"/>
        </w:rPr>
        <w:t>Право на жалбу</w:t>
      </w:r>
    </w:p>
    <w:p w:rsidR="00464A59" w:rsidRPr="00D57CC4" w:rsidRDefault="00464A59" w:rsidP="00464A59">
      <w:pPr>
        <w:jc w:val="center"/>
        <w:rPr>
          <w:bCs/>
          <w:lang w:val="sr-Cyrl-CS"/>
        </w:rPr>
      </w:pPr>
    </w:p>
    <w:p w:rsidR="00464A59" w:rsidRPr="00D57CC4" w:rsidRDefault="00464A59" w:rsidP="00464A59">
      <w:pPr>
        <w:jc w:val="center"/>
        <w:rPr>
          <w:lang w:val="sr-Cyrl-CS"/>
        </w:rPr>
      </w:pPr>
      <w:r w:rsidRPr="00D57CC4">
        <w:rPr>
          <w:bCs/>
          <w:lang w:val="sr-Cyrl-CS"/>
        </w:rPr>
        <w:t>Члан 53.</w:t>
      </w:r>
    </w:p>
    <w:p w:rsidR="00464A59" w:rsidRPr="00D57CC4" w:rsidRDefault="00464A59" w:rsidP="00464A59">
      <w:pPr>
        <w:rPr>
          <w:lang w:val="sr-Cyrl-CS"/>
        </w:rPr>
      </w:pPr>
      <w:r>
        <w:rPr>
          <w:lang w:val="sr-Cyrl-CS"/>
        </w:rPr>
        <w:tab/>
      </w:r>
      <w:r w:rsidRPr="00D57CC4">
        <w:rPr>
          <w:lang w:val="sr-Cyrl-CS"/>
        </w:rPr>
        <w:t xml:space="preserve">Против решења инспектора може се изјавити жалба Министарству у </w:t>
      </w:r>
      <w:r w:rsidRPr="006A1507">
        <w:rPr>
          <w:lang w:val="sr-Cyrl-CS"/>
        </w:rPr>
        <w:t xml:space="preserve">року од </w:t>
      </w:r>
      <w:r w:rsidRPr="006A1507">
        <w:rPr>
          <w:strike/>
          <w:lang w:val="sr-Cyrl-CS"/>
        </w:rPr>
        <w:t>осам</w:t>
      </w:r>
      <w:r w:rsidRPr="006A1507">
        <w:rPr>
          <w:lang w:val="sr-Cyrl-CS"/>
        </w:rPr>
        <w:t xml:space="preserve"> 15 дана од дана достављања решења.</w:t>
      </w:r>
    </w:p>
    <w:p w:rsidR="00464A59" w:rsidRPr="006A1507" w:rsidRDefault="00464A59" w:rsidP="00464A59">
      <w:pPr>
        <w:rPr>
          <w:lang w:val="sr-Cyrl-CS"/>
        </w:rPr>
      </w:pPr>
      <w:r>
        <w:rPr>
          <w:lang w:val="sr-Cyrl-CS"/>
        </w:rPr>
        <w:tab/>
      </w:r>
      <w:r w:rsidRPr="00D57CC4">
        <w:rPr>
          <w:lang w:val="sr-Cyrl-CS"/>
        </w:rPr>
        <w:t>Против решења овлашћеног лица општинске, односно градске управе,</w:t>
      </w:r>
      <w:r w:rsidRPr="00D57CC4">
        <w:rPr>
          <w:iCs/>
          <w:lang w:val="sr-Cyrl-CS"/>
        </w:rPr>
        <w:t xml:space="preserve"> управе </w:t>
      </w:r>
      <w:r w:rsidRPr="006A1507">
        <w:rPr>
          <w:iCs/>
          <w:lang w:val="sr-Cyrl-CS"/>
        </w:rPr>
        <w:t>Града Београда или аутономне покрајине</w:t>
      </w:r>
      <w:r w:rsidRPr="006A1507">
        <w:rPr>
          <w:lang w:val="sr-Cyrl-CS"/>
        </w:rPr>
        <w:t xml:space="preserve"> може се изјавити жалба Министарству у року од </w:t>
      </w:r>
      <w:r w:rsidRPr="006A1507">
        <w:rPr>
          <w:strike/>
          <w:lang w:val="sr-Cyrl-CS"/>
        </w:rPr>
        <w:t>осам</w:t>
      </w:r>
      <w:r w:rsidRPr="006A1507">
        <w:rPr>
          <w:lang w:val="sr-Cyrl-CS"/>
        </w:rPr>
        <w:t xml:space="preserve"> 15 дана од дана достављања решења.</w:t>
      </w:r>
    </w:p>
    <w:p w:rsidR="00464A59" w:rsidRDefault="00464A59" w:rsidP="00464A59">
      <w:pPr>
        <w:rPr>
          <w:lang w:val="sr-Cyrl-CS"/>
        </w:rPr>
      </w:pPr>
      <w:r w:rsidRPr="006A1507">
        <w:rPr>
          <w:lang w:val="sr-Cyrl-CS"/>
        </w:rPr>
        <w:tab/>
        <w:t>Жалба</w:t>
      </w:r>
      <w:r w:rsidRPr="00D57CC4">
        <w:rPr>
          <w:lang w:val="sr-Cyrl-CS"/>
        </w:rPr>
        <w:t xml:space="preserve"> изјављена против решења из ст. 1. и 2. овог члана </w:t>
      </w:r>
      <w:r w:rsidRPr="00C10D74">
        <w:rPr>
          <w:strike/>
          <w:lang w:val="sr-Cyrl-CS"/>
        </w:rPr>
        <w:t>не одлаже извршење решења</w:t>
      </w:r>
      <w:r>
        <w:rPr>
          <w:lang w:val="sr-Cyrl-CS"/>
        </w:rPr>
        <w:t xml:space="preserve"> ОДЛАЖЕ ИЗВРШЕЊЕ РЕШЕЊА, ОСИМ КАДА СЕ РАДИ О ПРЕДУЗИМАЊУ ХИТНИХ МЕРА</w:t>
      </w:r>
      <w:r w:rsidRPr="00D57CC4">
        <w:rPr>
          <w:lang w:val="sr-Cyrl-CS"/>
        </w:rPr>
        <w:t>.</w:t>
      </w:r>
    </w:p>
    <w:p w:rsidR="00464A59" w:rsidRPr="0050374E" w:rsidRDefault="00464A59" w:rsidP="00464A59">
      <w:pPr>
        <w:rPr>
          <w:lang/>
        </w:rPr>
      </w:pPr>
    </w:p>
    <w:p w:rsidR="00464A59" w:rsidRPr="00D57CC4" w:rsidRDefault="00464A59" w:rsidP="00464A59">
      <w:pPr>
        <w:jc w:val="center"/>
        <w:rPr>
          <w:lang w:val="sr-Cyrl-CS"/>
        </w:rPr>
      </w:pPr>
      <w:r>
        <w:rPr>
          <w:lang w:val="sr-Cyrl-CS"/>
        </w:rPr>
        <w:t>Сарадња са органима надлежним за послове саобраћаја других држава</w:t>
      </w:r>
    </w:p>
    <w:p w:rsidR="00464A59" w:rsidRPr="00DB556E" w:rsidRDefault="00464A59" w:rsidP="00464A59">
      <w:pPr>
        <w:jc w:val="center"/>
        <w:rPr>
          <w:strike/>
          <w:lang/>
        </w:rPr>
      </w:pPr>
      <w:r w:rsidRPr="00DB556E">
        <w:rPr>
          <w:strike/>
          <w:lang/>
        </w:rPr>
        <w:t>Члан 55.</w:t>
      </w:r>
    </w:p>
    <w:p w:rsidR="00464A59" w:rsidRDefault="00464A59" w:rsidP="00464A59">
      <w:pPr>
        <w:ind w:firstLine="708"/>
        <w:rPr>
          <w:lang/>
        </w:rPr>
      </w:pPr>
      <w:r w:rsidRPr="00CA1C71">
        <w:rPr>
          <w:strike/>
          <w:lang/>
        </w:rPr>
        <w:t>Министарство размењује, на принципу узајамности, податке о лиценцама за превоз, сертификатима о професионалној оспособљености, потврдама за возаче, обавештења о извршеним прекршајима и предузетим административним мерама, са органима надлежним за послове саобраћаја других држава</w:t>
      </w:r>
      <w:r>
        <w:rPr>
          <w:lang/>
        </w:rPr>
        <w:t>.</w:t>
      </w:r>
    </w:p>
    <w:p w:rsidR="00464A59" w:rsidRDefault="00464A59" w:rsidP="00464A59">
      <w:pPr>
        <w:rPr>
          <w:lang/>
        </w:rPr>
      </w:pPr>
      <w:r>
        <w:rPr>
          <w:lang/>
        </w:rPr>
        <w:tab/>
      </w:r>
      <w:r w:rsidRPr="00CA1C71">
        <w:rPr>
          <w:strike/>
          <w:lang/>
        </w:rPr>
        <w:t>Министарство, на принципу узајамности, остварује сарадњу са органима из става 1. овог члана, с циљем да се у највећој могућој мери обезбеди примена прописа којима се уређује превоз терета у међународном друмском саобраћају</w:t>
      </w:r>
      <w:r>
        <w:rPr>
          <w:lang/>
        </w:rPr>
        <w:t>.</w:t>
      </w:r>
    </w:p>
    <w:p w:rsidR="00464A59" w:rsidRDefault="00464A59" w:rsidP="00464A59">
      <w:pPr>
        <w:rPr>
          <w:lang/>
        </w:rPr>
      </w:pPr>
    </w:p>
    <w:p w:rsidR="00464A59" w:rsidRDefault="00464A59" w:rsidP="00464A59">
      <w:pPr>
        <w:rPr>
          <w:lang/>
        </w:rPr>
      </w:pPr>
      <w:r>
        <w:rPr>
          <w:lang/>
        </w:rPr>
        <w:t xml:space="preserve">                                                                    ЧЛАН 55.</w:t>
      </w:r>
    </w:p>
    <w:p w:rsidR="00464A59" w:rsidRDefault="00464A59" w:rsidP="00464A59">
      <w:pPr>
        <w:rPr>
          <w:lang/>
        </w:rPr>
      </w:pPr>
      <w:r>
        <w:rPr>
          <w:lang/>
        </w:rPr>
        <w:lastRenderedPageBreak/>
        <w:tab/>
        <w:t>АКО ОРГАН НАДЛЕЖАН ЗА ПОСЛОВЕ САОБРАЋАЈА ДРЖАВЕ НА ЧИЈОЈ ТЕРИТОРИЈИ ЈЕ ДОМАЋИ ПРЕВОЗНИК ОБАВЉАО ПРЕВОЗ ТЕРЕТА У МЕЂУНАРОДНОМ ДРУМСКОМ САОБРАЋАЈУ У СУПРОТНОСТИ СА ПОТВРЂЕНИМ МЕЂУНАРОДНИМ УГОВОРОМ КОЈИ ЈЕ ЗАКЉУЧИЛА РЕПУБЛИКЕ СРБИЈА У ОБЛАСТИ ПРЕВОЗА ТЕРЕТА У МЕЂУНАРОДНОМ ДРУМСКОМ САОБРАЋАЈУ, ОБАВЕСТИ МИНИСТАРСТВО О УЧИЊЕНИМ ПОВРЕДАМА, МИНИСТАРСТВО МОЖЕ ПРЕДУЗЕТИ СЛЕДЕЋЕ АДМИНИСТРАТИВНЕ МЕРЕ:</w:t>
      </w:r>
    </w:p>
    <w:p w:rsidR="00464A59" w:rsidRPr="005D6FF3" w:rsidRDefault="00464A59" w:rsidP="00F651AA">
      <w:pPr>
        <w:numPr>
          <w:ilvl w:val="0"/>
          <w:numId w:val="19"/>
        </w:numPr>
        <w:rPr>
          <w:lang w:val="sr-Cyrl-CS"/>
        </w:rPr>
      </w:pPr>
      <w:r w:rsidRPr="005D6FF3">
        <w:rPr>
          <w:lang w:val="sr-Cyrl-CS"/>
        </w:rPr>
        <w:t>ОПОМЕНА;</w:t>
      </w:r>
    </w:p>
    <w:p w:rsidR="00464A59" w:rsidRPr="005D6FF3" w:rsidRDefault="00464A59" w:rsidP="00F651AA">
      <w:pPr>
        <w:numPr>
          <w:ilvl w:val="0"/>
          <w:numId w:val="19"/>
        </w:numPr>
        <w:ind w:left="0" w:firstLine="360"/>
        <w:rPr>
          <w:lang w:val="sr-Cyrl-CS"/>
        </w:rPr>
      </w:pPr>
      <w:r w:rsidRPr="005D6FF3">
        <w:rPr>
          <w:lang w:val="sr-Cyrl-CS"/>
        </w:rPr>
        <w:t>ОПОМЕНА ДА ЋЕ БИТИ ОБУСТАВЉЕНА ДОДЕЛА ОДРЕЂЕНЕ ВРСТЕ ПОЈЕДИНАЧНИХ ДОЗВОЛА ИЗ КОНТИНГЕНТА ПОЈЕДИНАЧНИХ ДОЗВОЛА ЗА ДРЖАВУ НА ЧИЈОЈ ТЕРИТОРИЈИ ЈЕ УЧИЊЕНА ПОВРЕДА У ПЕРИОДУ ОД ЈЕДНОГ ДО ТРИ МЕСЕЦА ИЛИ ДА ЋЕ БИТИ ОДУЗЕТА ВРЕМЕНСКА ДОЗВОЛА ЗА ДРЖАВУ НА ЧИЈОЈ ТЕРИТОРИЈИ ЈЕ УЧИЊЕНА ПОВРЕДА НА ПЕРИОД ОД ЈЕДНОГ ДО ТРИ МЕСЕЦА;</w:t>
      </w:r>
    </w:p>
    <w:p w:rsidR="00464A59" w:rsidRPr="005D6FF3" w:rsidRDefault="00464A59" w:rsidP="00F651AA">
      <w:pPr>
        <w:numPr>
          <w:ilvl w:val="0"/>
          <w:numId w:val="19"/>
        </w:numPr>
        <w:ind w:left="0" w:firstLine="360"/>
        <w:rPr>
          <w:lang w:val="sr-Cyrl-CS"/>
        </w:rPr>
      </w:pPr>
      <w:r w:rsidRPr="005D6FF3">
        <w:rPr>
          <w:lang w:val="sr-Cyrl-CS"/>
        </w:rPr>
        <w:t>ОБУСТАВЉАЊЕ ДОДЕЛЕ ОДРЕЂЕНЕ ВРСТЕ ПОЈЕДИНАЧНИХ ДОЗВОЛА ИЗ КОНТИНГЕНТА ПОЈЕДИНАЧНИХ ДОЗВОЛА ЗА ДРЖАВУ НА ЧИЈОЈ ТЕРИТОРИЈИ ЈЕ УЧИЊЕНА ПОВРЕДА У ПЕРИОДУ ОД ЈЕДНОГ ДО ТРИ МЕСЕЦА;</w:t>
      </w:r>
    </w:p>
    <w:p w:rsidR="00464A59" w:rsidRPr="005D6FF3" w:rsidRDefault="00464A59" w:rsidP="00F651AA">
      <w:pPr>
        <w:numPr>
          <w:ilvl w:val="0"/>
          <w:numId w:val="19"/>
        </w:numPr>
        <w:ind w:left="0" w:firstLine="360"/>
        <w:rPr>
          <w:lang w:val="sr-Cyrl-CS"/>
        </w:rPr>
      </w:pPr>
      <w:r w:rsidRPr="005D6FF3">
        <w:rPr>
          <w:lang w:val="sr-Cyrl-CS"/>
        </w:rPr>
        <w:t>ОДУЗИМАЊЕ ВРЕМЕНСКЕ ДОЗВОЛЕ ЗА ДРЖАВУ НА ЧИЈОЈ ТЕРИТОРИЈИ ЈЕ УЧИЊЕНА ПОВРЕДА НА ПЕРИОД ОД ЈЕДНОГ ДО ТРИ МЕСЕЦА.</w:t>
      </w:r>
    </w:p>
    <w:p w:rsidR="00464A59" w:rsidRDefault="00464A59" w:rsidP="00464A59">
      <w:pPr>
        <w:ind w:firstLine="720"/>
        <w:rPr>
          <w:lang/>
        </w:rPr>
      </w:pPr>
      <w:r>
        <w:rPr>
          <w:lang/>
        </w:rPr>
        <w:t>МИНИСТАРСТВО ДОНОСИ РЕШЕЊЕ О АДМИНИСТРАТИВНИМ МЕРАМА ИЗ СТАВА 1. ОВОГ ЧЛАНА.</w:t>
      </w:r>
    </w:p>
    <w:p w:rsidR="00464A59" w:rsidRDefault="00464A59" w:rsidP="00464A59">
      <w:pPr>
        <w:ind w:firstLine="720"/>
        <w:rPr>
          <w:lang/>
        </w:rPr>
      </w:pPr>
      <w:r>
        <w:rPr>
          <w:lang/>
        </w:rPr>
        <w:t>ПРОТИВ РЕШЕЊА ИЗ СТАВА 2. ОВОГ ЧЛАНА МОЖЕ СЕ ИЗЈАВИТИ ЖАЛБА ВЛАДИ.</w:t>
      </w:r>
    </w:p>
    <w:p w:rsidR="00464A59" w:rsidRPr="002C155C" w:rsidRDefault="00464A59" w:rsidP="00464A59">
      <w:pPr>
        <w:ind w:firstLine="720"/>
        <w:rPr>
          <w:lang/>
        </w:rPr>
      </w:pPr>
      <w:r>
        <w:rPr>
          <w:lang/>
        </w:rPr>
        <w:t xml:space="preserve">МИНИСТАРСТВО, У ЦИЉУ ПРИМЕНЕ </w:t>
      </w:r>
      <w:r w:rsidRPr="002E41B9">
        <w:rPr>
          <w:lang w:val="sr-Cyrl-CS"/>
        </w:rPr>
        <w:t>ПРОПИСА КОЈИМА СЕ УРЕЂУЈЕ ПРЕВОЗ ТЕРЕТА У МЕЂУНАРОДНОМ ДРУМСКОМ САОБРАЋАЈУ</w:t>
      </w:r>
      <w:r>
        <w:rPr>
          <w:lang w:val="sr-Cyrl-CS"/>
        </w:rPr>
        <w:t>,</w:t>
      </w:r>
      <w:r>
        <w:rPr>
          <w:lang/>
        </w:rPr>
        <w:t xml:space="preserve"> РАЗМЕЊУЈЕ, НА ПРИНЦИПУ УЗАЈАМНОСТИ, ПОДАТКЕ О ЛИЦЕНЦАМА ЗА ПРЕВОЗ, СЕРТИФИКАТИМА О ПРОФЕСИОНАЛНОЈ ОСПОСОБЉЕНОСТИ, ПОТВРДАМА ЗА ВОЗАЧЕ, ОБАВЕШТЕЊА О ИЗВРШЕНИМ ПРЕКРШАЈИМА И ПРЕДУЗЕТИМ АДМИНИСТРАТИВНИМ МЕРАМА, СА ОРГАНИМА НАДЛЕЖНИМ ЗА ПОСЛОВЕ САОБРАЋАЈА ДРУГИХ ДРЖАВА.</w:t>
      </w:r>
    </w:p>
    <w:p w:rsidR="00464A59" w:rsidRPr="00EB5B7B" w:rsidRDefault="00464A59" w:rsidP="00464A59"/>
    <w:p w:rsidR="00464A59" w:rsidRPr="00D57CC4" w:rsidRDefault="00464A59" w:rsidP="00464A59">
      <w:pPr>
        <w:rPr>
          <w:lang w:val="sr-Cyrl-CS"/>
        </w:rPr>
      </w:pPr>
      <w:r>
        <w:rPr>
          <w:lang w:val="sr-Cyrl-CS"/>
        </w:rPr>
        <w:t xml:space="preserve"> </w:t>
      </w:r>
    </w:p>
    <w:bookmarkEnd w:id="3"/>
    <w:p w:rsidR="00464A59" w:rsidRPr="00D57CC4" w:rsidRDefault="00464A59" w:rsidP="00464A59">
      <w:pPr>
        <w:pStyle w:val="Default"/>
        <w:ind w:firstLine="0"/>
        <w:jc w:val="center"/>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Члан 60.</w:t>
      </w:r>
    </w:p>
    <w:p w:rsidR="00464A59" w:rsidRPr="00D57CC4" w:rsidRDefault="00464A59" w:rsidP="00464A59">
      <w:pPr>
        <w:pStyle w:val="Default"/>
        <w:ind w:firstLine="0"/>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ab/>
        <w:t xml:space="preserve">Новчаном казном од 200.000 до 500.000 динара казниће се за прекршај </w:t>
      </w:r>
      <w:r w:rsidRPr="00D57CC4">
        <w:rPr>
          <w:rFonts w:ascii="Times New Roman" w:hAnsi="Times New Roman" w:cs="Times New Roman"/>
          <w:bCs/>
          <w:color w:val="auto"/>
          <w:lang w:val="sr-Cyrl-CS"/>
        </w:rPr>
        <w:t xml:space="preserve">привредно друштво </w:t>
      </w:r>
      <w:r w:rsidRPr="00D57CC4">
        <w:rPr>
          <w:rFonts w:ascii="Times New Roman" w:hAnsi="Times New Roman" w:cs="Times New Roman"/>
          <w:iCs/>
          <w:color w:val="auto"/>
          <w:lang w:val="sr-Cyrl-CS"/>
        </w:rPr>
        <w:t>или друго правно лице ако:</w:t>
      </w:r>
    </w:p>
    <w:p w:rsidR="00464A59" w:rsidRPr="00D57CC4" w:rsidRDefault="00464A59" w:rsidP="00F651AA">
      <w:pPr>
        <w:pStyle w:val="Default"/>
        <w:numPr>
          <w:ilvl w:val="0"/>
          <w:numId w:val="14"/>
        </w:numPr>
        <w:tabs>
          <w:tab w:val="left" w:pos="1080"/>
        </w:tabs>
        <w:rPr>
          <w:rFonts w:ascii="Times New Roman" w:hAnsi="Times New Roman" w:cs="Times New Roman"/>
          <w:bCs/>
          <w:color w:val="auto"/>
          <w:lang w:val="sr-Cyrl-CS"/>
        </w:rPr>
      </w:pPr>
      <w:r w:rsidRPr="00D57CC4">
        <w:rPr>
          <w:rFonts w:ascii="Times New Roman" w:hAnsi="Times New Roman" w:cs="Times New Roman"/>
          <w:bCs/>
          <w:color w:val="auto"/>
          <w:lang w:val="sr-Cyrl-CS"/>
        </w:rPr>
        <w:t>обавља п</w:t>
      </w:r>
      <w:r w:rsidRPr="00D57CC4">
        <w:rPr>
          <w:rFonts w:ascii="Times New Roman" w:hAnsi="Times New Roman" w:cs="Times New Roman"/>
          <w:lang w:val="sr-Cyrl-CS"/>
        </w:rPr>
        <w:t xml:space="preserve">ревоз </w:t>
      </w:r>
      <w:r w:rsidRPr="00D57CC4">
        <w:rPr>
          <w:rFonts w:ascii="Times New Roman" w:hAnsi="Times New Roman" w:cs="Times New Roman"/>
          <w:bCs/>
          <w:color w:val="auto"/>
          <w:lang w:val="sr-Cyrl-CS"/>
        </w:rPr>
        <w:t>терета</w:t>
      </w:r>
      <w:r w:rsidRPr="00D57CC4">
        <w:rPr>
          <w:rFonts w:ascii="Times New Roman" w:hAnsi="Times New Roman" w:cs="Times New Roman"/>
          <w:lang w:val="sr-Cyrl-CS"/>
        </w:rPr>
        <w:t xml:space="preserve"> за сопствене потребе супротно </w:t>
      </w:r>
      <w:r w:rsidRPr="006A1507">
        <w:rPr>
          <w:rFonts w:ascii="Times New Roman" w:hAnsi="Times New Roman" w:cs="Times New Roman"/>
          <w:lang w:val="sr-Cyrl-CS"/>
        </w:rPr>
        <w:t xml:space="preserve">одредбама </w:t>
      </w:r>
      <w:r w:rsidRPr="006A1507">
        <w:rPr>
          <w:rFonts w:ascii="Times New Roman" w:hAnsi="Times New Roman" w:cs="Times New Roman"/>
          <w:strike/>
          <w:lang w:val="sr-Cyrl-CS"/>
        </w:rPr>
        <w:t xml:space="preserve">члана 3. став 3. тачка 4) </w:t>
      </w:r>
      <w:r w:rsidRPr="006A1507">
        <w:rPr>
          <w:rFonts w:ascii="Times New Roman" w:hAnsi="Times New Roman" w:cs="Times New Roman"/>
          <w:lang w:val="sr-Cyrl-CS"/>
        </w:rPr>
        <w:t>ЧЛАНА 3. СТАВ 3. ТАЧКА 5)</w:t>
      </w:r>
      <w:r w:rsidRPr="00D57CC4">
        <w:rPr>
          <w:rFonts w:ascii="Times New Roman" w:hAnsi="Times New Roman" w:cs="Times New Roman"/>
          <w:lang w:val="sr-Cyrl-CS"/>
        </w:rPr>
        <w:t xml:space="preserve"> овог закона;</w:t>
      </w:r>
    </w:p>
    <w:p w:rsidR="00464A59" w:rsidRPr="00D57CC4" w:rsidRDefault="00464A59" w:rsidP="00F651AA">
      <w:pPr>
        <w:pStyle w:val="Default"/>
        <w:numPr>
          <w:ilvl w:val="0"/>
          <w:numId w:val="14"/>
        </w:numPr>
        <w:outlineLvl w:val="0"/>
        <w:rPr>
          <w:rFonts w:ascii="Times New Roman" w:hAnsi="Times New Roman" w:cs="Times New Roman"/>
          <w:iCs/>
          <w:color w:val="auto"/>
          <w:lang w:val="sr-Cyrl-CS"/>
        </w:rPr>
      </w:pPr>
      <w:r w:rsidRPr="00D57CC4">
        <w:rPr>
          <w:rFonts w:ascii="Times New Roman" w:hAnsi="Times New Roman" w:cs="Times New Roman"/>
          <w:lang w:val="sr-Cyrl-CS"/>
        </w:rPr>
        <w:t>извод лиценце за превоз пренесе другом превознику (члан 16. став 1);</w:t>
      </w:r>
    </w:p>
    <w:p w:rsidR="00464A59" w:rsidRPr="00D57CC4" w:rsidRDefault="00464A59" w:rsidP="00F651AA">
      <w:pPr>
        <w:pStyle w:val="Default"/>
        <w:numPr>
          <w:ilvl w:val="0"/>
          <w:numId w:val="14"/>
        </w:numPr>
        <w:outlineLvl w:val="0"/>
        <w:rPr>
          <w:rFonts w:ascii="Times New Roman" w:hAnsi="Times New Roman" w:cs="Times New Roman"/>
          <w:iCs/>
          <w:color w:val="auto"/>
          <w:lang w:val="sr-Cyrl-CS"/>
        </w:rPr>
      </w:pPr>
      <w:r w:rsidRPr="00D57CC4">
        <w:rPr>
          <w:rFonts w:ascii="Times New Roman" w:hAnsi="Times New Roman" w:cs="Times New Roman"/>
          <w:lang w:val="sr-Cyrl-CS"/>
        </w:rPr>
        <w:t>дозволу пренесе другом превознику (члан 24. став 2);</w:t>
      </w:r>
    </w:p>
    <w:p w:rsidR="00464A59" w:rsidRPr="00D57CC4" w:rsidRDefault="00464A59" w:rsidP="00F651AA">
      <w:pPr>
        <w:pStyle w:val="Default"/>
        <w:numPr>
          <w:ilvl w:val="0"/>
          <w:numId w:val="14"/>
        </w:numPr>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 xml:space="preserve">теретним возилом или скупом возила којим домаћи превозник обавља јавни превоз терета управља возач који није радно ангажован </w:t>
      </w:r>
      <w:r>
        <w:rPr>
          <w:rFonts w:ascii="Times New Roman" w:hAnsi="Times New Roman" w:cs="Times New Roman"/>
          <w:iCs/>
          <w:color w:val="auto"/>
          <w:lang w:val="sr-Cyrl-CS"/>
        </w:rPr>
        <w:t xml:space="preserve">КОД ТОГ ДОМАЋЕГ ПРЕВОЗНИКА У СКЛАДУ СА ПРОПИСИМА КОЈИМА СЕ УРЕЂУЈУ РАДНИ ОДНОСИ И ПОДНОШЕЊЕ ЈЕДИНСТВЕНЕ ПРИЈАВЕ НА ОБАВЕЗНО СОЦИЈАЛНО ОСИГУРАЊЕ </w:t>
      </w:r>
      <w:r w:rsidRPr="00D57CC4">
        <w:rPr>
          <w:rFonts w:ascii="Times New Roman" w:hAnsi="Times New Roman" w:cs="Times New Roman"/>
          <w:iCs/>
          <w:color w:val="auto"/>
          <w:lang w:val="sr-Cyrl-CS"/>
        </w:rPr>
        <w:t>(члан 37. став 2);</w:t>
      </w:r>
    </w:p>
    <w:p w:rsidR="00464A59" w:rsidRPr="00D57CC4" w:rsidRDefault="00464A59" w:rsidP="00F651AA">
      <w:pPr>
        <w:pStyle w:val="Default"/>
        <w:numPr>
          <w:ilvl w:val="0"/>
          <w:numId w:val="14"/>
        </w:numPr>
        <w:tabs>
          <w:tab w:val="left" w:pos="1080"/>
        </w:tabs>
        <w:rPr>
          <w:rFonts w:ascii="Times New Roman" w:hAnsi="Times New Roman" w:cs="Times New Roman"/>
          <w:lang w:val="sr-Cyrl-CS"/>
        </w:rPr>
      </w:pPr>
      <w:r w:rsidRPr="00D57CC4">
        <w:rPr>
          <w:rFonts w:ascii="Times New Roman" w:hAnsi="Times New Roman" w:cs="Times New Roman"/>
          <w:lang w:val="sr-Cyrl-CS"/>
        </w:rPr>
        <w:lastRenderedPageBreak/>
        <w:t>обавља јавни превоз терета теретним возилом или скупом возила супротно члану 38. став 6. овог закона;</w:t>
      </w:r>
    </w:p>
    <w:p w:rsidR="00464A59" w:rsidRPr="00D57CC4" w:rsidRDefault="00464A59" w:rsidP="00F651AA">
      <w:pPr>
        <w:pStyle w:val="Default"/>
        <w:numPr>
          <w:ilvl w:val="0"/>
          <w:numId w:val="14"/>
        </w:numPr>
        <w:tabs>
          <w:tab w:val="left" w:pos="1080"/>
        </w:tabs>
        <w:rPr>
          <w:rFonts w:ascii="Times New Roman" w:hAnsi="Times New Roman" w:cs="Times New Roman"/>
          <w:lang w:val="sr-Cyrl-CS"/>
        </w:rPr>
      </w:pPr>
      <w:r w:rsidRPr="00D57CC4">
        <w:rPr>
          <w:rFonts w:ascii="Times New Roman" w:hAnsi="Times New Roman" w:cs="Times New Roman"/>
          <w:lang w:val="sr-Cyrl-CS"/>
        </w:rPr>
        <w:t>обавља превоз терета у међународном друмском саобраћају супротно одредбама члана 38. став 7. овог закона;</w:t>
      </w:r>
    </w:p>
    <w:p w:rsidR="00464A59" w:rsidRPr="00D57CC4" w:rsidRDefault="00464A59" w:rsidP="00F651AA">
      <w:pPr>
        <w:pStyle w:val="Default"/>
        <w:numPr>
          <w:ilvl w:val="0"/>
          <w:numId w:val="14"/>
        </w:numPr>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поступи супротно одредби члана 49. ст. 1. и 2. овог закона;</w:t>
      </w:r>
    </w:p>
    <w:p w:rsidR="00464A59" w:rsidRPr="00D57CC4" w:rsidRDefault="00464A59" w:rsidP="00F651AA">
      <w:pPr>
        <w:pStyle w:val="Default"/>
        <w:numPr>
          <w:ilvl w:val="0"/>
          <w:numId w:val="14"/>
        </w:numPr>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за време трајања искључења користи возило које је у вршењу инспекцијског надзора искључено из саобраћаја (члан 51. став 1).</w:t>
      </w:r>
    </w:p>
    <w:p w:rsidR="00464A59" w:rsidRPr="00D57CC4" w:rsidRDefault="00464A59" w:rsidP="00464A59">
      <w:pPr>
        <w:rPr>
          <w:lang w:val="sr-Cyrl-CS"/>
        </w:rPr>
      </w:pPr>
    </w:p>
    <w:p w:rsidR="00464A59" w:rsidRPr="00D57CC4" w:rsidRDefault="00464A59" w:rsidP="00464A59">
      <w:pPr>
        <w:rPr>
          <w:lang w:val="sr-Cyrl-CS"/>
        </w:rPr>
      </w:pPr>
      <w:r>
        <w:rPr>
          <w:lang w:val="sr-Cyrl-CS"/>
        </w:rPr>
        <w:tab/>
      </w:r>
      <w:r w:rsidRPr="00D57CC4">
        <w:rPr>
          <w:lang w:val="sr-Cyrl-CS"/>
        </w:rPr>
        <w:t xml:space="preserve">За прекршај из става 1. овог члана казниће се новчаном казном од 20.000 до 50.000 динара и лице одговорно за превоз у </w:t>
      </w:r>
      <w:r w:rsidRPr="00D57CC4">
        <w:rPr>
          <w:bCs/>
          <w:lang w:val="sr-Cyrl-CS"/>
        </w:rPr>
        <w:t xml:space="preserve">привредном друштву, </w:t>
      </w:r>
      <w:r w:rsidRPr="00D57CC4">
        <w:rPr>
          <w:lang w:val="sr-Cyrl-CS"/>
        </w:rPr>
        <w:t>односно у другом правном лицу.</w:t>
      </w:r>
    </w:p>
    <w:p w:rsidR="00464A59" w:rsidRPr="00D57CC4" w:rsidRDefault="00464A59" w:rsidP="00464A59">
      <w:pPr>
        <w:pStyle w:val="Default"/>
        <w:ind w:firstLine="720"/>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Новчаном казном од 50.000 до 200.000 динара казниће се предузетник за прекршај из става 1. овог члана.</w:t>
      </w:r>
    </w:p>
    <w:p w:rsidR="00464A59" w:rsidRDefault="00464A59" w:rsidP="00464A59">
      <w:pPr>
        <w:pStyle w:val="Default"/>
        <w:ind w:firstLine="720"/>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Новчаном казном од 40.000 до 100.000 динара казниће се физичко лице за прекршај из става 1. овог члана.</w:t>
      </w:r>
    </w:p>
    <w:p w:rsidR="00464A59" w:rsidRPr="00A901D4" w:rsidRDefault="00464A59" w:rsidP="00464A59">
      <w:pPr>
        <w:pStyle w:val="Default"/>
        <w:ind w:firstLine="720"/>
        <w:outlineLvl w:val="0"/>
        <w:rPr>
          <w:rFonts w:ascii="Times New Roman" w:hAnsi="Times New Roman" w:cs="Times New Roman"/>
          <w:iCs/>
          <w:color w:val="auto"/>
          <w:lang w:val="sr-Cyrl-CS"/>
        </w:rPr>
      </w:pPr>
    </w:p>
    <w:p w:rsidR="00464A59" w:rsidRPr="00D8225B" w:rsidRDefault="00464A59" w:rsidP="00464A59">
      <w:pPr>
        <w:pStyle w:val="4clan"/>
        <w:jc w:val="both"/>
        <w:rPr>
          <w:rFonts w:ascii="Times New Roman" w:hAnsi="Times New Roman" w:cs="Times New Roman"/>
          <w:b w:val="0"/>
          <w:sz w:val="24"/>
          <w:szCs w:val="24"/>
          <w:lang/>
        </w:rPr>
      </w:pPr>
    </w:p>
    <w:p w:rsidR="00464A59" w:rsidRPr="00DB556E" w:rsidRDefault="00464A59" w:rsidP="00464A59">
      <w:pPr>
        <w:pStyle w:val="4clan"/>
        <w:rPr>
          <w:rFonts w:ascii="Times New Roman" w:hAnsi="Times New Roman" w:cs="Times New Roman"/>
          <w:b w:val="0"/>
          <w:strike/>
          <w:sz w:val="24"/>
          <w:szCs w:val="24"/>
          <w:lang w:val="sr-Cyrl-CS"/>
        </w:rPr>
      </w:pPr>
      <w:r w:rsidRPr="00DB556E">
        <w:rPr>
          <w:rFonts w:ascii="Times New Roman" w:hAnsi="Times New Roman" w:cs="Times New Roman"/>
          <w:b w:val="0"/>
          <w:strike/>
          <w:sz w:val="24"/>
          <w:szCs w:val="24"/>
          <w:lang w:val="sr-Cyrl-CS"/>
        </w:rPr>
        <w:t>Члан 62.</w:t>
      </w:r>
    </w:p>
    <w:p w:rsidR="00464A59" w:rsidRPr="00824AB1" w:rsidRDefault="00464A59" w:rsidP="00464A59">
      <w:pPr>
        <w:pStyle w:val="Default"/>
        <w:ind w:firstLine="720"/>
        <w:rPr>
          <w:rFonts w:ascii="Times New Roman" w:hAnsi="Times New Roman" w:cs="Times New Roman"/>
          <w:bCs/>
          <w:strike/>
          <w:color w:val="auto"/>
          <w:lang w:val="sr-Cyrl-CS"/>
        </w:rPr>
      </w:pPr>
      <w:r w:rsidRPr="00824AB1">
        <w:rPr>
          <w:rFonts w:ascii="Times New Roman" w:hAnsi="Times New Roman" w:cs="Times New Roman"/>
          <w:bCs/>
          <w:strike/>
          <w:color w:val="auto"/>
          <w:lang w:val="sr-Cyrl-CS"/>
        </w:rPr>
        <w:t>Новчаном казном у фиксном износу од 100.000 динара казниће се за прекршај привредно друштво или друго правно лице ако:</w:t>
      </w:r>
    </w:p>
    <w:p w:rsidR="00464A59" w:rsidRPr="00F8365E" w:rsidRDefault="00464A59" w:rsidP="00F651AA">
      <w:pPr>
        <w:pStyle w:val="Default"/>
        <w:numPr>
          <w:ilvl w:val="0"/>
          <w:numId w:val="15"/>
        </w:numPr>
        <w:tabs>
          <w:tab w:val="clear" w:pos="720"/>
          <w:tab w:val="num" w:pos="0"/>
        </w:tabs>
        <w:ind w:left="0" w:firstLine="360"/>
        <w:rPr>
          <w:rFonts w:ascii="Times New Roman" w:hAnsi="Times New Roman" w:cs="Times New Roman"/>
          <w:bCs/>
          <w:strike/>
          <w:color w:val="auto"/>
          <w:lang w:val="sr-Cyrl-CS"/>
        </w:rPr>
      </w:pPr>
      <w:r w:rsidRPr="00F8365E">
        <w:rPr>
          <w:rFonts w:ascii="Times New Roman" w:hAnsi="Times New Roman" w:cs="Times New Roman"/>
          <w:bCs/>
          <w:strike/>
          <w:color w:val="auto"/>
          <w:lang w:val="sr-Cyrl-CS"/>
        </w:rPr>
        <w:t>обавља п</w:t>
      </w:r>
      <w:r w:rsidRPr="00F8365E">
        <w:rPr>
          <w:rFonts w:ascii="Times New Roman" w:hAnsi="Times New Roman" w:cs="Times New Roman"/>
          <w:strike/>
          <w:lang w:val="sr-Cyrl-CS"/>
        </w:rPr>
        <w:t xml:space="preserve">ревоз </w:t>
      </w:r>
      <w:r w:rsidRPr="00F8365E">
        <w:rPr>
          <w:rFonts w:ascii="Times New Roman" w:hAnsi="Times New Roman" w:cs="Times New Roman"/>
          <w:bCs/>
          <w:strike/>
          <w:color w:val="auto"/>
          <w:lang w:val="sr-Cyrl-CS"/>
        </w:rPr>
        <w:t>терета</w:t>
      </w:r>
      <w:r w:rsidRPr="00F8365E">
        <w:rPr>
          <w:rFonts w:ascii="Times New Roman" w:hAnsi="Times New Roman" w:cs="Times New Roman"/>
          <w:strike/>
          <w:lang w:val="sr-Cyrl-CS"/>
        </w:rPr>
        <w:t xml:space="preserve"> за сопствене потребе теретним возилом на чијим бочним вратима, односно бочним странама кабине се не налази исписано пословно име и натпис у складу са одредбом члана 3. став 4. овог </w:t>
      </w:r>
      <w:r w:rsidRPr="00F8365E">
        <w:rPr>
          <w:rFonts w:ascii="Times New Roman" w:hAnsi="Times New Roman" w:cs="Times New Roman"/>
          <w:bCs/>
          <w:strike/>
          <w:color w:val="auto"/>
          <w:lang w:val="sr-Cyrl-CS"/>
        </w:rPr>
        <w:t>закона;</w:t>
      </w:r>
    </w:p>
    <w:p w:rsidR="00464A59" w:rsidRPr="00D57CC4" w:rsidRDefault="00464A59" w:rsidP="00F651AA">
      <w:pPr>
        <w:pStyle w:val="Default"/>
        <w:numPr>
          <w:ilvl w:val="0"/>
          <w:numId w:val="15"/>
        </w:numPr>
        <w:tabs>
          <w:tab w:val="clear" w:pos="720"/>
          <w:tab w:val="num" w:pos="0"/>
        </w:tabs>
        <w:ind w:left="0" w:firstLine="360"/>
        <w:outlineLvl w:val="0"/>
        <w:rPr>
          <w:rFonts w:ascii="Times New Roman" w:hAnsi="Times New Roman" w:cs="Times New Roman"/>
          <w:iCs/>
          <w:color w:val="auto"/>
          <w:lang w:val="sr-Cyrl-CS"/>
        </w:rPr>
      </w:pPr>
      <w:r w:rsidRPr="00F8365E">
        <w:rPr>
          <w:rFonts w:ascii="Times New Roman" w:hAnsi="Times New Roman" w:cs="Times New Roman"/>
          <w:iCs/>
          <w:strike/>
          <w:color w:val="auto"/>
          <w:lang w:val="sr-Cyrl-CS"/>
        </w:rPr>
        <w:t>теретно возило</w:t>
      </w:r>
      <w:r w:rsidRPr="00F8365E">
        <w:rPr>
          <w:rFonts w:ascii="Times New Roman" w:hAnsi="Times New Roman" w:cs="Times New Roman"/>
          <w:strike/>
          <w:lang w:val="sr-Cyrl-CS"/>
        </w:rPr>
        <w:t xml:space="preserve"> </w:t>
      </w:r>
      <w:r w:rsidRPr="00F8365E">
        <w:rPr>
          <w:rFonts w:ascii="Times New Roman" w:hAnsi="Times New Roman" w:cs="Times New Roman"/>
          <w:iCs/>
          <w:strike/>
          <w:color w:val="auto"/>
          <w:lang w:val="sr-Cyrl-CS"/>
        </w:rPr>
        <w:t>којим се обавља превоз терета</w:t>
      </w:r>
      <w:r w:rsidRPr="00F8365E">
        <w:rPr>
          <w:rFonts w:ascii="Times New Roman" w:hAnsi="Times New Roman" w:cs="Times New Roman"/>
          <w:strike/>
          <w:lang w:val="sr-Cyrl-CS"/>
        </w:rPr>
        <w:t xml:space="preserve"> </w:t>
      </w:r>
      <w:r w:rsidRPr="00F8365E">
        <w:rPr>
          <w:rFonts w:ascii="Times New Roman" w:hAnsi="Times New Roman" w:cs="Times New Roman"/>
          <w:iCs/>
          <w:strike/>
          <w:color w:val="auto"/>
          <w:lang w:val="sr-Cyrl-CS"/>
        </w:rPr>
        <w:t>у друмском саобраћају</w:t>
      </w:r>
      <w:r w:rsidRPr="0091095E">
        <w:rPr>
          <w:rFonts w:ascii="Times New Roman" w:hAnsi="Times New Roman" w:cs="Times New Roman"/>
          <w:iCs/>
          <w:color w:val="auto"/>
          <w:lang w:val="sr-Cyrl-CS"/>
        </w:rPr>
        <w:t xml:space="preserve"> </w:t>
      </w:r>
      <w:r w:rsidRPr="0091095E">
        <w:rPr>
          <w:rFonts w:ascii="Times New Roman" w:hAnsi="Times New Roman" w:cs="Times New Roman"/>
          <w:iCs/>
          <w:strike/>
          <w:color w:val="auto"/>
          <w:lang w:val="sr-Cyrl-CS"/>
        </w:rPr>
        <w:t xml:space="preserve">нема на бочним вратима, односно на бочним странама кабине теретног возила, исписано пословно име </w:t>
      </w:r>
      <w:r w:rsidRPr="00F8365E">
        <w:rPr>
          <w:rFonts w:ascii="Times New Roman" w:hAnsi="Times New Roman" w:cs="Times New Roman"/>
          <w:iCs/>
          <w:strike/>
          <w:color w:val="auto"/>
          <w:lang w:val="sr-Cyrl-CS"/>
        </w:rPr>
        <w:t>(члан</w:t>
      </w:r>
      <w:r w:rsidRPr="0091095E">
        <w:rPr>
          <w:rFonts w:ascii="Times New Roman" w:hAnsi="Times New Roman" w:cs="Times New Roman"/>
          <w:iCs/>
          <w:color w:val="auto"/>
          <w:lang w:val="sr-Cyrl-CS"/>
        </w:rPr>
        <w:t xml:space="preserve"> </w:t>
      </w:r>
      <w:r w:rsidRPr="0091095E">
        <w:rPr>
          <w:rFonts w:ascii="Times New Roman" w:hAnsi="Times New Roman" w:cs="Times New Roman"/>
          <w:iCs/>
          <w:strike/>
          <w:color w:val="auto"/>
          <w:lang w:val="sr-Cyrl-CS"/>
        </w:rPr>
        <w:t>13</w:t>
      </w:r>
      <w:r w:rsidRPr="00F8365E">
        <w:rPr>
          <w:rFonts w:ascii="Times New Roman" w:hAnsi="Times New Roman" w:cs="Times New Roman"/>
          <w:iCs/>
          <w:strike/>
          <w:color w:val="auto"/>
          <w:lang w:val="sr-Cyrl-CS"/>
        </w:rPr>
        <w:t>. став</w:t>
      </w:r>
      <w:r w:rsidRPr="0091095E">
        <w:rPr>
          <w:rFonts w:ascii="Times New Roman" w:hAnsi="Times New Roman" w:cs="Times New Roman"/>
          <w:iCs/>
          <w:color w:val="auto"/>
          <w:lang w:val="sr-Cyrl-CS"/>
        </w:rPr>
        <w:t xml:space="preserve"> </w:t>
      </w:r>
      <w:r w:rsidRPr="0091095E">
        <w:rPr>
          <w:rFonts w:ascii="Times New Roman" w:hAnsi="Times New Roman" w:cs="Times New Roman"/>
          <w:iCs/>
          <w:strike/>
          <w:color w:val="auto"/>
          <w:lang w:val="sr-Cyrl-CS"/>
        </w:rPr>
        <w:t>5</w:t>
      </w:r>
      <w:r w:rsidRPr="0091095E">
        <w:rPr>
          <w:rFonts w:ascii="Times New Roman" w:hAnsi="Times New Roman" w:cs="Times New Roman"/>
          <w:iCs/>
          <w:color w:val="auto"/>
          <w:lang w:val="sr-Cyrl-CS"/>
        </w:rPr>
        <w:t>);</w:t>
      </w:r>
    </w:p>
    <w:p w:rsidR="00464A59" w:rsidRPr="00D57CC4" w:rsidRDefault="00464A59" w:rsidP="00464A59">
      <w:pPr>
        <w:pStyle w:val="Default"/>
        <w:ind w:firstLine="360"/>
        <w:rPr>
          <w:rFonts w:ascii="Times New Roman" w:hAnsi="Times New Roman" w:cs="Times New Roman"/>
          <w:bCs/>
          <w:color w:val="auto"/>
          <w:lang w:val="sr-Cyrl-CS"/>
        </w:rPr>
      </w:pPr>
      <w:r w:rsidRPr="00F8365E">
        <w:rPr>
          <w:rFonts w:ascii="Times New Roman" w:hAnsi="Times New Roman" w:cs="Times New Roman"/>
          <w:bCs/>
          <w:strike/>
          <w:color w:val="auto"/>
          <w:lang w:val="sr-Cyrl-CS"/>
        </w:rPr>
        <w:t>3)</w:t>
      </w:r>
      <w:r w:rsidRPr="00D57CC4">
        <w:rPr>
          <w:rFonts w:ascii="Times New Roman" w:hAnsi="Times New Roman" w:cs="Times New Roman"/>
          <w:bCs/>
          <w:color w:val="auto"/>
          <w:lang w:val="sr-Cyrl-CS"/>
        </w:rPr>
        <w:t xml:space="preserve"> </w:t>
      </w:r>
      <w:r w:rsidRPr="003B7DDA">
        <w:rPr>
          <w:rFonts w:ascii="Times New Roman" w:hAnsi="Times New Roman" w:cs="Times New Roman"/>
          <w:bCs/>
          <w:strike/>
          <w:color w:val="auto"/>
          <w:lang w:val="sr-Cyrl-CS"/>
        </w:rPr>
        <w:t>не води дневник путовања у складу са  чланом 27. став 2. и чланом 28. став 3. овог закона;</w:t>
      </w:r>
    </w:p>
    <w:p w:rsidR="00464A59" w:rsidRPr="00D57CC4" w:rsidRDefault="00464A59" w:rsidP="00464A59">
      <w:pPr>
        <w:pStyle w:val="Default"/>
        <w:ind w:firstLine="360"/>
        <w:rPr>
          <w:rFonts w:ascii="Times New Roman" w:hAnsi="Times New Roman" w:cs="Times New Roman"/>
          <w:bCs/>
          <w:color w:val="auto"/>
          <w:lang w:val="sr-Cyrl-CS"/>
        </w:rPr>
      </w:pPr>
      <w:r>
        <w:rPr>
          <w:rFonts w:ascii="Times New Roman" w:hAnsi="Times New Roman" w:cs="Times New Roman"/>
          <w:bCs/>
          <w:strike/>
          <w:color w:val="auto"/>
          <w:lang w:val="sr-Cyrl-CS"/>
        </w:rPr>
        <w:t>4</w:t>
      </w:r>
      <w:r w:rsidRPr="00E570D9">
        <w:rPr>
          <w:rFonts w:ascii="Times New Roman" w:hAnsi="Times New Roman" w:cs="Times New Roman"/>
          <w:bCs/>
          <w:strike/>
          <w:color w:val="auto"/>
          <w:lang w:val="sr-Cyrl-CS"/>
        </w:rPr>
        <w:t>)</w:t>
      </w:r>
      <w:r>
        <w:rPr>
          <w:rFonts w:ascii="Times New Roman" w:hAnsi="Times New Roman" w:cs="Times New Roman"/>
          <w:bCs/>
          <w:strike/>
          <w:color w:val="auto"/>
          <w:lang/>
        </w:rPr>
        <w:t xml:space="preserve"> </w:t>
      </w:r>
      <w:r w:rsidRPr="003B7DDA">
        <w:rPr>
          <w:rFonts w:ascii="Times New Roman" w:hAnsi="Times New Roman" w:cs="Times New Roman"/>
          <w:bCs/>
          <w:strike/>
          <w:color w:val="auto"/>
          <w:lang w:val="sr-Cyrl-CS"/>
        </w:rPr>
        <w:t>приликом обављања јавног превоза терета у теретном возилу или скупу возила домаћег превозника се не налази оригинал извода лиценце за превоз (члан 37. став 1);</w:t>
      </w:r>
    </w:p>
    <w:p w:rsidR="00464A59" w:rsidRPr="00D57CC4" w:rsidRDefault="00464A59" w:rsidP="00464A59">
      <w:pPr>
        <w:pStyle w:val="Default"/>
        <w:ind w:firstLine="360"/>
        <w:rPr>
          <w:rFonts w:ascii="Times New Roman" w:hAnsi="Times New Roman" w:cs="Times New Roman"/>
          <w:bCs/>
          <w:color w:val="auto"/>
          <w:lang w:val="sr-Cyrl-CS"/>
        </w:rPr>
      </w:pPr>
      <w:r>
        <w:rPr>
          <w:rFonts w:ascii="Times New Roman" w:hAnsi="Times New Roman" w:cs="Times New Roman"/>
          <w:bCs/>
          <w:strike/>
          <w:color w:val="auto"/>
          <w:lang w:val="sr-Cyrl-CS"/>
        </w:rPr>
        <w:t>5</w:t>
      </w:r>
      <w:r w:rsidRPr="00E570D9">
        <w:rPr>
          <w:rFonts w:ascii="Times New Roman" w:hAnsi="Times New Roman" w:cs="Times New Roman"/>
          <w:bCs/>
          <w:strike/>
          <w:color w:val="auto"/>
          <w:lang w:val="sr-Cyrl-CS"/>
        </w:rPr>
        <w:t>)</w:t>
      </w:r>
      <w:r>
        <w:rPr>
          <w:rFonts w:ascii="Times New Roman" w:hAnsi="Times New Roman" w:cs="Times New Roman"/>
          <w:bCs/>
          <w:strike/>
          <w:color w:val="auto"/>
          <w:lang/>
        </w:rPr>
        <w:t xml:space="preserve"> </w:t>
      </w:r>
      <w:r w:rsidRPr="003B7DDA">
        <w:rPr>
          <w:rFonts w:ascii="Times New Roman" w:hAnsi="Times New Roman" w:cs="Times New Roman"/>
          <w:bCs/>
          <w:strike/>
          <w:color w:val="auto"/>
          <w:lang w:val="sr-Cyrl-CS"/>
        </w:rPr>
        <w:t>у теретном возилу или скупу возила домаћег превозника, при обављању превоза терета у друмском саобраћају, се не налази лиценца возача (члан 37. став 1);</w:t>
      </w:r>
    </w:p>
    <w:p w:rsidR="00464A59" w:rsidRDefault="00464A59" w:rsidP="00464A59">
      <w:pPr>
        <w:pStyle w:val="Default"/>
        <w:ind w:firstLine="360"/>
        <w:rPr>
          <w:rFonts w:ascii="Times New Roman" w:hAnsi="Times New Roman" w:cs="Times New Roman"/>
          <w:bCs/>
          <w:color w:val="auto"/>
          <w:lang w:val="sr-Cyrl-CS"/>
        </w:rPr>
      </w:pPr>
      <w:r w:rsidRPr="00E570D9">
        <w:rPr>
          <w:rFonts w:ascii="Times New Roman" w:hAnsi="Times New Roman" w:cs="Times New Roman"/>
          <w:bCs/>
          <w:strike/>
          <w:color w:val="auto"/>
          <w:lang w:val="sr-Cyrl-CS"/>
        </w:rPr>
        <w:t>6)</w:t>
      </w:r>
      <w:r>
        <w:rPr>
          <w:rFonts w:ascii="Times New Roman" w:hAnsi="Times New Roman" w:cs="Times New Roman"/>
          <w:bCs/>
          <w:strike/>
          <w:color w:val="auto"/>
          <w:lang/>
        </w:rPr>
        <w:t xml:space="preserve"> </w:t>
      </w:r>
      <w:r w:rsidRPr="003B7DDA">
        <w:rPr>
          <w:rFonts w:ascii="Times New Roman" w:hAnsi="Times New Roman" w:cs="Times New Roman"/>
          <w:bCs/>
          <w:strike/>
          <w:color w:val="auto"/>
          <w:lang w:val="sr-Cyrl-CS"/>
        </w:rPr>
        <w:t>се при обављању превоза терета у друмском саобраћају код возача не налази оригинал уговора о радном ангажовању возача, односно оверена фотокопија уговора о радном ангажовању, односно оригинал потврда за возача који није држављанин Републике Србије (члан 37. став 3);</w:t>
      </w:r>
    </w:p>
    <w:p w:rsidR="00464A59" w:rsidRPr="003B7DDA" w:rsidRDefault="00464A59" w:rsidP="00464A59">
      <w:pPr>
        <w:pStyle w:val="Default"/>
        <w:ind w:firstLine="360"/>
        <w:rPr>
          <w:rFonts w:ascii="Times New Roman" w:hAnsi="Times New Roman" w:cs="Times New Roman"/>
          <w:bCs/>
          <w:strike/>
          <w:color w:val="auto"/>
          <w:lang w:val="sr-Cyrl-CS"/>
        </w:rPr>
      </w:pPr>
      <w:r w:rsidRPr="003B7DDA">
        <w:rPr>
          <w:rFonts w:ascii="Times New Roman" w:hAnsi="Times New Roman" w:cs="Times New Roman"/>
          <w:bCs/>
          <w:strike/>
          <w:color w:val="auto"/>
          <w:lang w:val="sr-Cyrl-CS"/>
        </w:rPr>
        <w:t>7) се у теретном возилу или скупу возила страног превозника, при обављању превоза терета у међународном друмском саобраћају, не налази лиценца за превоз, односно извод лиценце за превоз када је њихово поседовање предвиђено међународним уговором и других међународноправним актима који се закључују ради извршавања међународних уговора (члан 39. став 1. тачка 1);</w:t>
      </w:r>
    </w:p>
    <w:p w:rsidR="00464A59" w:rsidRPr="003B7DDA" w:rsidRDefault="00464A59" w:rsidP="00464A59">
      <w:pPr>
        <w:pStyle w:val="Default"/>
        <w:ind w:firstLine="360"/>
        <w:rPr>
          <w:rFonts w:ascii="Times New Roman" w:hAnsi="Times New Roman" w:cs="Times New Roman"/>
          <w:bCs/>
          <w:strike/>
          <w:color w:val="auto"/>
          <w:lang w:val="sr-Cyrl-CS"/>
        </w:rPr>
      </w:pPr>
      <w:r w:rsidRPr="003B7DDA">
        <w:rPr>
          <w:rFonts w:ascii="Times New Roman" w:hAnsi="Times New Roman" w:cs="Times New Roman"/>
          <w:bCs/>
          <w:strike/>
          <w:color w:val="auto"/>
          <w:lang w:val="sr-Cyrl-CS"/>
        </w:rPr>
        <w:t xml:space="preserve">8) у теретном возилу или скупу возила страног превозника, при обављању превоза терета у међународном друмском саобраћају, се не налази лиценца возача када је њено </w:t>
      </w:r>
      <w:r w:rsidRPr="003B7DDA">
        <w:rPr>
          <w:rFonts w:ascii="Times New Roman" w:hAnsi="Times New Roman" w:cs="Times New Roman"/>
          <w:bCs/>
          <w:strike/>
          <w:color w:val="auto"/>
          <w:lang w:val="sr-Cyrl-CS"/>
        </w:rPr>
        <w:lastRenderedPageBreak/>
        <w:t>поседовање предвиђено међународним уговором и другим међународноправним актима (члан 39. став 1. тачка 2);</w:t>
      </w:r>
    </w:p>
    <w:p w:rsidR="00464A59" w:rsidRPr="003B7DDA" w:rsidRDefault="00464A59" w:rsidP="00464A59">
      <w:pPr>
        <w:pStyle w:val="Default"/>
        <w:ind w:firstLine="360"/>
        <w:rPr>
          <w:rFonts w:ascii="Times New Roman" w:hAnsi="Times New Roman" w:cs="Times New Roman"/>
          <w:bCs/>
          <w:strike/>
          <w:color w:val="auto"/>
          <w:lang w:val="sr-Cyrl-CS"/>
        </w:rPr>
      </w:pPr>
      <w:r w:rsidRPr="003B7DDA">
        <w:rPr>
          <w:rFonts w:ascii="Times New Roman" w:hAnsi="Times New Roman" w:cs="Times New Roman"/>
          <w:bCs/>
          <w:strike/>
          <w:color w:val="auto"/>
          <w:lang w:val="sr-Cyrl-CS"/>
        </w:rPr>
        <w:t>9) се при обављању превоза терета у међународном друмском саобраћају код возача не налази оригинал уговора о радном ангажовању возача, односно оверена фотокопија уговора о радном ангажовању (члан 39. став 1. тачка 3);</w:t>
      </w:r>
    </w:p>
    <w:p w:rsidR="00464A59" w:rsidRPr="003B7DDA" w:rsidRDefault="00464A59" w:rsidP="00464A59">
      <w:pPr>
        <w:pStyle w:val="Default"/>
        <w:ind w:firstLine="360"/>
        <w:rPr>
          <w:rFonts w:ascii="Times New Roman" w:hAnsi="Times New Roman" w:cs="Times New Roman"/>
          <w:bCs/>
          <w:strike/>
          <w:color w:val="auto"/>
          <w:lang w:val="sr-Cyrl-CS"/>
        </w:rPr>
      </w:pPr>
      <w:r w:rsidRPr="003B7DDA">
        <w:rPr>
          <w:rFonts w:ascii="Times New Roman" w:hAnsi="Times New Roman" w:cs="Times New Roman"/>
          <w:bCs/>
          <w:strike/>
          <w:color w:val="auto"/>
          <w:lang w:val="sr-Cyrl-CS"/>
        </w:rPr>
        <w:t>10) у теретном возилу или скупу возила страног превозника, при обављању превоза терета у међународном друмском саобраћају, се не налази потврда за возача када је њено поседовање предвиђено међународним уговором и другим међународноправним актима (члан 39. став 1. тачка 4).</w:t>
      </w:r>
    </w:p>
    <w:p w:rsidR="00464A59" w:rsidRPr="003B7DDA" w:rsidRDefault="00464A59" w:rsidP="00464A59">
      <w:pPr>
        <w:pStyle w:val="T-98-2"/>
        <w:ind w:firstLine="709"/>
        <w:rPr>
          <w:rFonts w:ascii="Times New Roman" w:hAnsi="Times New Roman"/>
          <w:strike/>
          <w:sz w:val="24"/>
          <w:szCs w:val="24"/>
          <w:lang w:val="sr-Cyrl-CS"/>
        </w:rPr>
      </w:pPr>
      <w:r w:rsidRPr="003B7DDA">
        <w:rPr>
          <w:rFonts w:ascii="Times New Roman" w:hAnsi="Times New Roman"/>
          <w:strike/>
          <w:sz w:val="24"/>
          <w:szCs w:val="24"/>
          <w:lang w:val="sr-Cyrl-CS"/>
        </w:rPr>
        <w:t xml:space="preserve">За прекршај из става 1. овог члана казниће се новчаном казном у фиксном износу од 10.000 динара </w:t>
      </w:r>
      <w:r w:rsidRPr="003B7DDA">
        <w:rPr>
          <w:rFonts w:ascii="Times New Roman" w:hAnsi="Times New Roman"/>
          <w:bCs/>
          <w:strike/>
          <w:sz w:val="24"/>
          <w:szCs w:val="24"/>
          <w:lang w:val="sr-Cyrl-CS"/>
        </w:rPr>
        <w:t>лице одговорно за превоз у привредном друштву, односно другом правном лицу</w:t>
      </w:r>
      <w:r w:rsidRPr="003B7DDA">
        <w:rPr>
          <w:rFonts w:ascii="Times New Roman" w:hAnsi="Times New Roman"/>
          <w:strike/>
          <w:sz w:val="24"/>
          <w:szCs w:val="24"/>
          <w:lang w:val="sr-Cyrl-CS"/>
        </w:rPr>
        <w:t>.</w:t>
      </w:r>
    </w:p>
    <w:p w:rsidR="00464A59" w:rsidRPr="003B7DDA" w:rsidRDefault="00464A59" w:rsidP="00464A59">
      <w:pPr>
        <w:pStyle w:val="Default"/>
        <w:ind w:firstLine="720"/>
        <w:outlineLvl w:val="0"/>
        <w:rPr>
          <w:rFonts w:ascii="Times New Roman" w:hAnsi="Times New Roman" w:cs="Times New Roman"/>
          <w:iCs/>
          <w:strike/>
          <w:color w:val="auto"/>
          <w:lang w:val="sr-Cyrl-CS"/>
        </w:rPr>
      </w:pPr>
      <w:r w:rsidRPr="003B7DDA">
        <w:rPr>
          <w:rFonts w:ascii="Times New Roman" w:hAnsi="Times New Roman" w:cs="Times New Roman"/>
          <w:iCs/>
          <w:strike/>
          <w:color w:val="auto"/>
          <w:lang w:val="sr-Cyrl-CS"/>
        </w:rPr>
        <w:t xml:space="preserve">Новчаном казном </w:t>
      </w:r>
      <w:r w:rsidRPr="003B7DDA">
        <w:rPr>
          <w:rFonts w:ascii="Times New Roman" w:hAnsi="Times New Roman" w:cs="Times New Roman"/>
          <w:bCs/>
          <w:strike/>
          <w:color w:val="auto"/>
          <w:lang w:val="sr-Cyrl-CS"/>
        </w:rPr>
        <w:t xml:space="preserve">у фиксном износу </w:t>
      </w:r>
      <w:r w:rsidRPr="003B7DDA">
        <w:rPr>
          <w:rFonts w:ascii="Times New Roman" w:hAnsi="Times New Roman" w:cs="Times New Roman"/>
          <w:iCs/>
          <w:strike/>
          <w:color w:val="auto"/>
          <w:lang w:val="sr-Cyrl-CS"/>
        </w:rPr>
        <w:t>од 50.000 динара казниће се предузетник за прекршај из става 1. овог члана.</w:t>
      </w:r>
    </w:p>
    <w:p w:rsidR="00464A59" w:rsidRPr="003B7DDA" w:rsidRDefault="00464A59" w:rsidP="00464A59">
      <w:pPr>
        <w:pStyle w:val="Default"/>
        <w:rPr>
          <w:rFonts w:ascii="Times New Roman" w:hAnsi="Times New Roman" w:cs="Times New Roman"/>
          <w:iCs/>
          <w:strike/>
          <w:color w:val="auto"/>
          <w:lang w:val="sr-Cyrl-CS"/>
        </w:rPr>
      </w:pPr>
      <w:r w:rsidRPr="003B7DDA">
        <w:rPr>
          <w:rFonts w:ascii="Times New Roman" w:hAnsi="Times New Roman" w:cs="Times New Roman"/>
          <w:iCs/>
          <w:strike/>
          <w:color w:val="auto"/>
          <w:lang w:val="sr-Cyrl-CS"/>
        </w:rPr>
        <w:t xml:space="preserve">Новчаном казном </w:t>
      </w:r>
      <w:r w:rsidRPr="003B7DDA">
        <w:rPr>
          <w:rFonts w:ascii="Times New Roman" w:hAnsi="Times New Roman" w:cs="Times New Roman"/>
          <w:bCs/>
          <w:strike/>
          <w:color w:val="auto"/>
          <w:lang w:val="sr-Cyrl-CS"/>
        </w:rPr>
        <w:t xml:space="preserve">у фиксном износу </w:t>
      </w:r>
      <w:r w:rsidRPr="003B7DDA">
        <w:rPr>
          <w:rFonts w:ascii="Times New Roman" w:hAnsi="Times New Roman" w:cs="Times New Roman"/>
          <w:iCs/>
          <w:strike/>
          <w:color w:val="auto"/>
          <w:lang w:val="sr-Cyrl-CS"/>
        </w:rPr>
        <w:t>од 10.000 динара казниће се физичко лице за прекршај из става 1. овог члана.</w:t>
      </w:r>
    </w:p>
    <w:p w:rsidR="00464A59" w:rsidRPr="00D57CC4" w:rsidRDefault="00464A59" w:rsidP="00464A59">
      <w:pPr>
        <w:pStyle w:val="4clan"/>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ЧЛАН 62.</w:t>
      </w:r>
    </w:p>
    <w:p w:rsidR="00464A59" w:rsidRPr="00D57CC4" w:rsidRDefault="00464A59" w:rsidP="00464A59">
      <w:pPr>
        <w:pStyle w:val="Default"/>
        <w:ind w:firstLine="720"/>
        <w:rPr>
          <w:rFonts w:ascii="Times New Roman" w:hAnsi="Times New Roman" w:cs="Times New Roman"/>
          <w:bCs/>
          <w:color w:val="auto"/>
          <w:lang w:val="sr-Cyrl-CS"/>
        </w:rPr>
      </w:pPr>
      <w:r w:rsidRPr="00D57CC4">
        <w:rPr>
          <w:rFonts w:ascii="Times New Roman" w:hAnsi="Times New Roman" w:cs="Times New Roman"/>
          <w:bCs/>
          <w:color w:val="auto"/>
          <w:lang w:val="sr-Cyrl-CS"/>
        </w:rPr>
        <w:t>НОВЧАНОМ КАЗНОМ У ФИКСНОМ ИЗНОСУ ОД 100.000 ДИНАРА КАЗНИЋЕ СЕ ЗА ПРЕКРШАЈ ПРИВРЕДНО ДРУШТВО ИЛИ ДРУГО ПРАВНО ЛИЦЕ АКО:</w:t>
      </w:r>
    </w:p>
    <w:p w:rsidR="00464A59" w:rsidRPr="00D57CC4"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1)</w:t>
      </w:r>
      <w:r>
        <w:rPr>
          <w:rFonts w:ascii="Times New Roman" w:hAnsi="Times New Roman" w:cs="Times New Roman"/>
          <w:bCs/>
          <w:color w:val="auto"/>
          <w:lang/>
        </w:rPr>
        <w:t xml:space="preserve"> </w:t>
      </w:r>
      <w:r w:rsidRPr="00D57CC4">
        <w:rPr>
          <w:rFonts w:ascii="Times New Roman" w:hAnsi="Times New Roman" w:cs="Times New Roman"/>
          <w:bCs/>
          <w:color w:val="auto"/>
          <w:lang w:val="sr-Cyrl-CS"/>
        </w:rPr>
        <w:t>НЕ ВОДИ ДНЕВНИК ПУТОВАЊА У СКЛАДУ СА  ЧЛАНОМ 27. СТАВ 2. И ЧЛАНОМ 28. СТАВ 3. ОВОГ ЗАКОНА;</w:t>
      </w:r>
    </w:p>
    <w:p w:rsidR="00464A59" w:rsidRPr="00D57CC4"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2)</w:t>
      </w:r>
      <w:r>
        <w:rPr>
          <w:rFonts w:ascii="Times New Roman" w:hAnsi="Times New Roman" w:cs="Times New Roman"/>
          <w:bCs/>
          <w:color w:val="auto"/>
          <w:lang/>
        </w:rPr>
        <w:t xml:space="preserve"> </w:t>
      </w:r>
      <w:r w:rsidRPr="00D57CC4">
        <w:rPr>
          <w:rFonts w:ascii="Times New Roman" w:hAnsi="Times New Roman" w:cs="Times New Roman"/>
          <w:bCs/>
          <w:color w:val="auto"/>
          <w:lang w:val="sr-Cyrl-CS"/>
        </w:rPr>
        <w:t>ПРИЛИКОМ ОБАВЉАЊА ЈАВНОГ ПРЕВОЗА ТЕРЕТА У ТЕРЕТНОМ ВОЗИЛУ ИЛИ СКУПУ ВОЗИЛА ДОМАЋЕГ ПРЕВОЗНИКА СЕ НЕ НАЛАЗИ ОРИГИНАЛ ИЗВОДА ЛИЦЕНЦЕ ЗА ПРЕВОЗ (ЧЛАН 37. СТАВ 1);</w:t>
      </w:r>
    </w:p>
    <w:p w:rsidR="00464A59" w:rsidRPr="00D57CC4" w:rsidRDefault="00464A59" w:rsidP="00464A59">
      <w:pPr>
        <w:pStyle w:val="Default"/>
        <w:ind w:firstLine="708"/>
        <w:rPr>
          <w:rFonts w:ascii="Times New Roman" w:hAnsi="Times New Roman" w:cs="Times New Roman"/>
          <w:bCs/>
          <w:color w:val="auto"/>
          <w:lang w:val="sr-Cyrl-CS"/>
        </w:rPr>
      </w:pPr>
      <w:r w:rsidRPr="00E570D9">
        <w:rPr>
          <w:rFonts w:ascii="Times New Roman" w:hAnsi="Times New Roman" w:cs="Times New Roman"/>
          <w:bCs/>
          <w:color w:val="auto"/>
          <w:lang w:val="sr-Cyrl-CS"/>
        </w:rPr>
        <w:t>3)</w:t>
      </w:r>
      <w:r>
        <w:rPr>
          <w:rFonts w:ascii="Times New Roman" w:hAnsi="Times New Roman" w:cs="Times New Roman"/>
          <w:bCs/>
          <w:color w:val="auto"/>
          <w:lang/>
        </w:rPr>
        <w:t xml:space="preserve"> </w:t>
      </w:r>
      <w:r w:rsidRPr="00D57CC4">
        <w:rPr>
          <w:rFonts w:ascii="Times New Roman" w:hAnsi="Times New Roman" w:cs="Times New Roman"/>
          <w:bCs/>
          <w:color w:val="auto"/>
          <w:lang w:val="sr-Cyrl-CS"/>
        </w:rPr>
        <w:t>У ТЕРЕТНОМ ВОЗИЛУ ДОМАЋЕГ ПРЕВОЗНИКА, ПРИ ОБАВЉАЊУ ПРЕВОЗА ТЕРЕТА У ДРУМСКОМ САОБРАЋАЈУ, СЕ НЕ НАЛАЗИ ЛИЦЕНЦА ВОЗАЧА (ЧЛАН 37. СТАВ 1);</w:t>
      </w:r>
    </w:p>
    <w:p w:rsidR="00464A59"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4)</w:t>
      </w:r>
      <w:r>
        <w:rPr>
          <w:rFonts w:ascii="Times New Roman" w:hAnsi="Times New Roman" w:cs="Times New Roman"/>
          <w:bCs/>
          <w:color w:val="auto"/>
          <w:lang/>
        </w:rPr>
        <w:t xml:space="preserve"> </w:t>
      </w:r>
      <w:r w:rsidRPr="00D57CC4">
        <w:rPr>
          <w:rFonts w:ascii="Times New Roman" w:hAnsi="Times New Roman" w:cs="Times New Roman"/>
          <w:bCs/>
          <w:color w:val="auto"/>
          <w:lang w:val="sr-Cyrl-CS"/>
        </w:rPr>
        <w:t xml:space="preserve"> ПРИ ОБАВЉАЊУ ПРЕВОЗА ТЕРЕТА У ДРУМСКОМ САОБРАЋАЈУ КОД ВОЗАЧА </w:t>
      </w:r>
      <w:r>
        <w:rPr>
          <w:rFonts w:ascii="Times New Roman" w:hAnsi="Times New Roman" w:cs="Times New Roman"/>
          <w:bCs/>
          <w:color w:val="auto"/>
          <w:lang/>
        </w:rPr>
        <w:t xml:space="preserve">СЕ </w:t>
      </w:r>
      <w:r w:rsidRPr="00D57CC4">
        <w:rPr>
          <w:rFonts w:ascii="Times New Roman" w:hAnsi="Times New Roman" w:cs="Times New Roman"/>
          <w:bCs/>
          <w:color w:val="auto"/>
          <w:lang w:val="sr-Cyrl-CS"/>
        </w:rPr>
        <w:t xml:space="preserve">НЕ НАЛАЗИ </w:t>
      </w:r>
      <w:r>
        <w:rPr>
          <w:rFonts w:ascii="Times New Roman" w:hAnsi="Times New Roman" w:cs="Times New Roman"/>
          <w:bCs/>
          <w:color w:val="auto"/>
          <w:lang w:val="sr-Cyrl-CS"/>
        </w:rPr>
        <w:t xml:space="preserve">ДОКАЗ ДА ЈЕ ВОЗАЧ </w:t>
      </w:r>
      <w:r w:rsidRPr="00D57CC4">
        <w:rPr>
          <w:rFonts w:ascii="Times New Roman" w:hAnsi="Times New Roman" w:cs="Times New Roman"/>
          <w:bCs/>
          <w:color w:val="auto"/>
          <w:lang w:val="sr-Cyrl-CS"/>
        </w:rPr>
        <w:t>РАДНО АНГАЖОВА</w:t>
      </w:r>
      <w:r>
        <w:rPr>
          <w:rFonts w:ascii="Times New Roman" w:hAnsi="Times New Roman" w:cs="Times New Roman"/>
          <w:bCs/>
          <w:color w:val="auto"/>
          <w:lang w:val="sr-Cyrl-CS"/>
        </w:rPr>
        <w:t>Н У СКЛАДУ СА ПРОПИСИМА КОЈИМА СЕ УРЕЂУЈУ РАДНИ ОДНОСИ И ПОДНОШЕЊЕ ЈЕДИНСТВЕНЕ ПРИЈАВЕ НА ОБАВЕЗНО СОЦИЈАЛНО ОСИГУРАЊЕ, ОДНОСНО ОРИГИНАЛ ПОТВРДЕ</w:t>
      </w:r>
      <w:r w:rsidRPr="00D57CC4">
        <w:rPr>
          <w:rFonts w:ascii="Times New Roman" w:hAnsi="Times New Roman" w:cs="Times New Roman"/>
          <w:bCs/>
          <w:color w:val="auto"/>
          <w:lang w:val="sr-Cyrl-CS"/>
        </w:rPr>
        <w:t xml:space="preserve"> ЗА ВОЗАЧА КОЈИ НИЈЕ ДРЖАВЉАНИН РЕПУБЛИКЕ СРБИЈЕ (ЧЛАН 37. СТАВ 3);</w:t>
      </w:r>
    </w:p>
    <w:p w:rsidR="00464A59"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5)  ОБАВЉА ПРЕВОЗ ТЕРЕТА У ДРУМСКОМ САОБРАЋАЈУ ТЕРЕТНИМ ВОЗИЛОМ КОЈЕ НИЈЕ ПРОПИСНО ОБЕЛЕЖЕНО У СКЛАДУ СА ОДРЕДБОМ ЧЛАНА 3. СТ. 6. И 7. ОВОГ ЗАКОНА (ЧЛАН 37. СТАВ 8);</w:t>
      </w:r>
    </w:p>
    <w:p w:rsidR="00464A59"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6) ОБАВЉА ПРЕВОЗ ТЕРЕТА У ДРУМСКОМ САОБРАЋАЈУ ТЕРЕТНИМ ВОЗИЛОМ КОЈЕ НИЈЕ ПРОПИСНО ОБЕЛЕЖЕНО У СКЛАДУ СА ОДРЕДБОМ ЧЛАНА 13. СТ. 5, 6. И 7. ОВОГ ЗАКОНА (ЧЛАН 37. СТАВ 8);</w:t>
      </w:r>
    </w:p>
    <w:p w:rsidR="00464A59" w:rsidRPr="00D57CC4"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 xml:space="preserve">7) </w:t>
      </w:r>
      <w:r w:rsidRPr="00D57CC4">
        <w:rPr>
          <w:rFonts w:ascii="Times New Roman" w:hAnsi="Times New Roman" w:cs="Times New Roman"/>
          <w:bCs/>
          <w:color w:val="auto"/>
          <w:lang w:val="sr-Cyrl-CS"/>
        </w:rPr>
        <w:t>У ТЕРЕТНОМ ВОЗИЛУ ИЛИ СКУПУ ВОЗИЛА СТРАНОГ ПРЕВОЗНИКА, ПРИ ОБАВЉАЊУ ПРЕВОЗА ТЕРЕТА У МЕЂУНАРОДНОМ ДРУМСКОМ САОБРАЋАЈУ,</w:t>
      </w:r>
      <w:r>
        <w:rPr>
          <w:rFonts w:ascii="Times New Roman" w:hAnsi="Times New Roman" w:cs="Times New Roman"/>
          <w:bCs/>
          <w:color w:val="auto"/>
          <w:lang w:val="sr-Cyrl-CS"/>
        </w:rPr>
        <w:t xml:space="preserve"> СЕ</w:t>
      </w:r>
      <w:r w:rsidRPr="00D57CC4">
        <w:rPr>
          <w:rFonts w:ascii="Times New Roman" w:hAnsi="Times New Roman" w:cs="Times New Roman"/>
          <w:bCs/>
          <w:color w:val="auto"/>
          <w:lang w:val="sr-Cyrl-CS"/>
        </w:rPr>
        <w:t xml:space="preserve"> НЕ НАЛАЗИ ЛИЦЕНЦА ЗА ПРЕВОЗ, ОДНОСНО ИЗВОД ЛИЦЕНЦЕ ЗА ПРЕВОЗ КАДА ЈЕ ЊИХОВО ПОСЕДОВАЊЕ ПРЕДВИЂЕН</w:t>
      </w:r>
      <w:r>
        <w:rPr>
          <w:rFonts w:ascii="Times New Roman" w:hAnsi="Times New Roman" w:cs="Times New Roman"/>
          <w:bCs/>
          <w:color w:val="auto"/>
          <w:lang w:val="sr-Cyrl-CS"/>
        </w:rPr>
        <w:t>О МЕЂУНАРОДНИМ УГОВОРОМ И ДРУГИМ</w:t>
      </w:r>
      <w:r w:rsidRPr="00D57CC4">
        <w:rPr>
          <w:rFonts w:ascii="Times New Roman" w:hAnsi="Times New Roman" w:cs="Times New Roman"/>
          <w:bCs/>
          <w:color w:val="auto"/>
          <w:lang w:val="sr-Cyrl-CS"/>
        </w:rPr>
        <w:t xml:space="preserve"> МЕЂУНАРОДНОПРАВНИМ АКТИМА КОЈИ СЕ </w:t>
      </w:r>
      <w:r w:rsidRPr="00D57CC4">
        <w:rPr>
          <w:rFonts w:ascii="Times New Roman" w:hAnsi="Times New Roman" w:cs="Times New Roman"/>
          <w:bCs/>
          <w:color w:val="auto"/>
          <w:lang w:val="sr-Cyrl-CS"/>
        </w:rPr>
        <w:lastRenderedPageBreak/>
        <w:t>ЗАКЉУЧУЈУ РАДИ ИЗВРШАВАЊА МЕЂУНАРОДНИХ УГОВОРА (ЧЛАН 39. СТАВ 1. ТАЧКА 1);</w:t>
      </w:r>
    </w:p>
    <w:p w:rsidR="00464A59" w:rsidRPr="00D57CC4"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 xml:space="preserve">8) </w:t>
      </w:r>
      <w:r w:rsidRPr="00D57CC4">
        <w:rPr>
          <w:rFonts w:ascii="Times New Roman" w:hAnsi="Times New Roman" w:cs="Times New Roman"/>
          <w:bCs/>
          <w:color w:val="auto"/>
          <w:lang w:val="sr-Cyrl-CS"/>
        </w:rPr>
        <w:t>У ТЕРЕТНОМ ВОЗИЛУ ИЛИ СКУПУ ВОЗИЛА СТРАНОГ ПРЕВОЗНИКА, ПРИ ОБАВЉАЊУ ПРЕВОЗА ТЕРЕТА У МЕЂУНАРОДНОМ ДРУМСКОМ САОБРАЋАЈУ, СЕ НЕ НАЛАЗИ ЛИЦЕНЦА ВОЗАЧА КАДА ЈЕ ЊЕНО ПОСЕДОВАЊЕ ПРЕДВИЂЕНО МЕЂУНАРОДНИМ УГОВОРОМ И ДРУГИМ МЕЂУНАРОДНОПРАВНИМ АКТИМА (ЧЛАН 39. СТАВ 1. ТАЧКА 2);</w:t>
      </w:r>
    </w:p>
    <w:p w:rsidR="00464A59" w:rsidRPr="00D57CC4"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 xml:space="preserve">9) </w:t>
      </w:r>
      <w:r w:rsidRPr="00D57CC4">
        <w:rPr>
          <w:rFonts w:ascii="Times New Roman" w:hAnsi="Times New Roman" w:cs="Times New Roman"/>
          <w:bCs/>
          <w:color w:val="auto"/>
          <w:lang w:val="sr-Cyrl-CS"/>
        </w:rPr>
        <w:t xml:space="preserve"> ПРИ ОБАВЉАЊУ ПРЕВОЗА ТЕРЕТА У МЕЂУНАРОДНОМ ДРУМСКОМ САОБРАЋАЈУ КОД ВОЗАЧА </w:t>
      </w:r>
      <w:r>
        <w:rPr>
          <w:rFonts w:ascii="Times New Roman" w:hAnsi="Times New Roman" w:cs="Times New Roman"/>
          <w:bCs/>
          <w:color w:val="auto"/>
          <w:lang w:val="sr-Cyrl-CS"/>
        </w:rPr>
        <w:t xml:space="preserve">СЕ </w:t>
      </w:r>
      <w:r w:rsidRPr="00D57CC4">
        <w:rPr>
          <w:rFonts w:ascii="Times New Roman" w:hAnsi="Times New Roman" w:cs="Times New Roman"/>
          <w:bCs/>
          <w:color w:val="auto"/>
          <w:lang w:val="sr-Cyrl-CS"/>
        </w:rPr>
        <w:t>НЕ НАЛАЗИ ОРИГИНАЛ УГОВОРА О РАДНОМ АНГАЖОВАЊУ ВОЗАЧА, ОДНОСНО ОВЕРЕНА ФОТОКОПИЈА УГОВОРА О РАДНОМ АНГАЖОВАЊУ (ЧЛАН 39. СТАВ 1. ТАЧКА 3);</w:t>
      </w:r>
    </w:p>
    <w:p w:rsidR="00464A59" w:rsidRPr="00D57CC4" w:rsidRDefault="00464A59" w:rsidP="00464A59">
      <w:pPr>
        <w:pStyle w:val="Default"/>
        <w:ind w:firstLine="708"/>
        <w:rPr>
          <w:rFonts w:ascii="Times New Roman" w:hAnsi="Times New Roman" w:cs="Times New Roman"/>
          <w:bCs/>
          <w:color w:val="auto"/>
          <w:lang w:val="sr-Cyrl-CS"/>
        </w:rPr>
      </w:pPr>
      <w:r>
        <w:rPr>
          <w:rFonts w:ascii="Times New Roman" w:hAnsi="Times New Roman" w:cs="Times New Roman"/>
          <w:bCs/>
          <w:color w:val="auto"/>
          <w:lang w:val="sr-Cyrl-CS"/>
        </w:rPr>
        <w:t xml:space="preserve">10) </w:t>
      </w:r>
      <w:r w:rsidRPr="00D57CC4">
        <w:rPr>
          <w:rFonts w:ascii="Times New Roman" w:hAnsi="Times New Roman" w:cs="Times New Roman"/>
          <w:bCs/>
          <w:color w:val="auto"/>
          <w:lang w:val="sr-Cyrl-CS"/>
        </w:rPr>
        <w:t>У ТЕРЕТНОМ ВОЗИЛУ ИЛИ СКУПУ ВОЗИЛА СТРАНОГ ПРЕВОЗНИКА, ПРИ ОБАВЉАЊУ ПРЕВОЗА ТЕРЕТА У МЕЂУНАРОДНОМ ДРУМСКОМ САОБРАЋАЈУ, СЕ НЕ НАЛАЗИ ПОТВРДА ЗА ВОЗАЧА КАДА ЈЕ ЊЕНО ПОСЕДОВАЊЕ ПРЕДВИЂЕНО МЕЂУНАРОДНИМ УГОВОРОМ И ДРУГИМ МЕЂУНАРОДНОПРАВНИМ АКТИМА (ЧЛАН 39. СТАВ 1. ТАЧКА 4).</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 xml:space="preserve">ЗА ПРЕКРШАЈ ИЗ СТАВА 1. ОВОГ ЧЛАНА КАЗНИЋЕ СЕ НОВЧАНОМ КАЗНОМ У ФИКСНОМ ИЗНОСУ ОД 10.000 ДИНАРА </w:t>
      </w:r>
      <w:r w:rsidRPr="00D57CC4">
        <w:rPr>
          <w:rFonts w:ascii="Times New Roman" w:hAnsi="Times New Roman"/>
          <w:bCs/>
          <w:sz w:val="24"/>
          <w:szCs w:val="24"/>
          <w:lang w:val="sr-Cyrl-CS"/>
        </w:rPr>
        <w:t>ЛИЦЕ ОДГОВОРНО ЗА ПРЕВОЗ У ПРИВРЕДНОМ ДРУШТВУ, ОДНОСНО ДРУГОМ ПРАВНОМ ЛИЦУ</w:t>
      </w:r>
      <w:r w:rsidRPr="00D57CC4">
        <w:rPr>
          <w:rFonts w:ascii="Times New Roman" w:hAnsi="Times New Roman"/>
          <w:sz w:val="24"/>
          <w:szCs w:val="24"/>
          <w:lang w:val="sr-Cyrl-CS"/>
        </w:rPr>
        <w:t>.</w:t>
      </w:r>
    </w:p>
    <w:p w:rsidR="00464A59" w:rsidRPr="00D57CC4" w:rsidRDefault="00464A59" w:rsidP="00464A59">
      <w:pPr>
        <w:pStyle w:val="Default"/>
        <w:ind w:firstLine="720"/>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 xml:space="preserve">НОВЧАНОМ КАЗНОМ </w:t>
      </w:r>
      <w:r w:rsidRPr="00D57CC4">
        <w:rPr>
          <w:rFonts w:ascii="Times New Roman" w:hAnsi="Times New Roman" w:cs="Times New Roman"/>
          <w:bCs/>
          <w:color w:val="auto"/>
          <w:lang w:val="sr-Cyrl-CS"/>
        </w:rPr>
        <w:t xml:space="preserve">У ФИКСНОМ ИЗНОСУ </w:t>
      </w:r>
      <w:r w:rsidRPr="00D57CC4">
        <w:rPr>
          <w:rFonts w:ascii="Times New Roman" w:hAnsi="Times New Roman" w:cs="Times New Roman"/>
          <w:iCs/>
          <w:color w:val="auto"/>
          <w:lang w:val="sr-Cyrl-CS"/>
        </w:rPr>
        <w:t>ОД 50.000 ДИНАРА КАЗНИЋЕ СЕ ПРЕДУЗЕТНИК ЗА ПРЕКРШАЈ ИЗ СТАВА 1. ОВОГ ЧЛАНА.</w:t>
      </w:r>
    </w:p>
    <w:p w:rsidR="00464A59" w:rsidRPr="00D57CC4" w:rsidRDefault="00464A59" w:rsidP="00464A59">
      <w:pPr>
        <w:pStyle w:val="Default"/>
        <w:rPr>
          <w:rFonts w:ascii="Times New Roman" w:hAnsi="Times New Roman" w:cs="Times New Roman"/>
          <w:iCs/>
          <w:color w:val="auto"/>
          <w:lang w:val="sr-Cyrl-CS"/>
        </w:rPr>
      </w:pPr>
      <w:r w:rsidRPr="00D57CC4">
        <w:rPr>
          <w:rFonts w:ascii="Times New Roman" w:hAnsi="Times New Roman" w:cs="Times New Roman"/>
          <w:iCs/>
          <w:color w:val="auto"/>
          <w:lang w:val="sr-Cyrl-CS"/>
        </w:rPr>
        <w:t xml:space="preserve">НОВЧАНОМ КАЗНОМ </w:t>
      </w:r>
      <w:r w:rsidRPr="00D57CC4">
        <w:rPr>
          <w:rFonts w:ascii="Times New Roman" w:hAnsi="Times New Roman" w:cs="Times New Roman"/>
          <w:bCs/>
          <w:color w:val="auto"/>
          <w:lang w:val="sr-Cyrl-CS"/>
        </w:rPr>
        <w:t xml:space="preserve">У ФИКСНОМ ИЗНОСУ </w:t>
      </w:r>
      <w:r w:rsidRPr="00D57CC4">
        <w:rPr>
          <w:rFonts w:ascii="Times New Roman" w:hAnsi="Times New Roman" w:cs="Times New Roman"/>
          <w:iCs/>
          <w:color w:val="auto"/>
          <w:lang w:val="sr-Cyrl-CS"/>
        </w:rPr>
        <w:t>ОД 10.000 ДИНАРА КАЗНИЋЕ СЕ ФИЗИЧКО ЛИЦЕ ЗА ПРЕКРШАЈ ИЗ СТАВА 1. ОВОГ ЧЛАНА.</w:t>
      </w:r>
    </w:p>
    <w:p w:rsidR="00464A59" w:rsidRPr="0050374E" w:rsidRDefault="00464A59" w:rsidP="00464A59">
      <w:pPr>
        <w:pStyle w:val="Default"/>
        <w:ind w:firstLine="0"/>
        <w:rPr>
          <w:rFonts w:ascii="Times New Roman" w:hAnsi="Times New Roman" w:cs="Times New Roman"/>
          <w:iCs/>
          <w:color w:val="auto"/>
          <w:lang/>
        </w:rPr>
      </w:pPr>
    </w:p>
    <w:p w:rsidR="00464A59" w:rsidRDefault="00464A59" w:rsidP="00464A59">
      <w:pPr>
        <w:pStyle w:val="4clan"/>
        <w:rPr>
          <w:rFonts w:ascii="Times New Roman" w:hAnsi="Times New Roman" w:cs="Times New Roman"/>
          <w:b w:val="0"/>
          <w:sz w:val="24"/>
          <w:szCs w:val="24"/>
          <w:lang w:val="sr-Cyrl-CS"/>
        </w:rPr>
      </w:pPr>
    </w:p>
    <w:p w:rsidR="00464A59" w:rsidRDefault="00464A59" w:rsidP="00464A59">
      <w:pPr>
        <w:pStyle w:val="4clan"/>
        <w:rPr>
          <w:rFonts w:ascii="Times New Roman" w:hAnsi="Times New Roman" w:cs="Times New Roman"/>
          <w:b w:val="0"/>
          <w:sz w:val="24"/>
          <w:szCs w:val="24"/>
          <w:lang w:val="sr-Cyrl-CS"/>
        </w:rPr>
      </w:pPr>
    </w:p>
    <w:p w:rsidR="00464A59" w:rsidRDefault="00464A59" w:rsidP="00464A59">
      <w:pPr>
        <w:pStyle w:val="4clan"/>
        <w:rPr>
          <w:rFonts w:ascii="Times New Roman" w:hAnsi="Times New Roman" w:cs="Times New Roman"/>
          <w:b w:val="0"/>
          <w:sz w:val="24"/>
          <w:szCs w:val="24"/>
          <w:lang w:val="sr-Cyrl-CS"/>
        </w:rPr>
      </w:pPr>
    </w:p>
    <w:p w:rsidR="00464A59" w:rsidRPr="00D57CC4" w:rsidRDefault="00464A59" w:rsidP="00464A59">
      <w:pPr>
        <w:pStyle w:val="4clan"/>
        <w:rPr>
          <w:rFonts w:ascii="Times New Roman" w:hAnsi="Times New Roman" w:cs="Times New Roman"/>
          <w:b w:val="0"/>
          <w:sz w:val="24"/>
          <w:szCs w:val="24"/>
          <w:lang w:val="sr-Cyrl-CS"/>
        </w:rPr>
      </w:pPr>
      <w:r w:rsidRPr="00D57CC4">
        <w:rPr>
          <w:rFonts w:ascii="Times New Roman" w:hAnsi="Times New Roman" w:cs="Times New Roman"/>
          <w:b w:val="0"/>
          <w:sz w:val="24"/>
          <w:szCs w:val="24"/>
          <w:lang w:val="sr-Cyrl-CS"/>
        </w:rPr>
        <w:t>Члан 63.</w:t>
      </w:r>
    </w:p>
    <w:p w:rsidR="00464A59" w:rsidRPr="00F04FA3" w:rsidRDefault="00464A59" w:rsidP="00464A59">
      <w:pPr>
        <w:pStyle w:val="Default"/>
        <w:ind w:firstLine="720"/>
        <w:rPr>
          <w:rFonts w:ascii="Times New Roman" w:hAnsi="Times New Roman" w:cs="Times New Roman"/>
          <w:bCs/>
          <w:strike/>
          <w:color w:val="auto"/>
          <w:lang w:val="sr-Cyrl-CS"/>
        </w:rPr>
      </w:pPr>
      <w:r w:rsidRPr="00F04FA3">
        <w:rPr>
          <w:rFonts w:ascii="Times New Roman" w:hAnsi="Times New Roman" w:cs="Times New Roman"/>
          <w:bCs/>
          <w:strike/>
          <w:color w:val="auto"/>
          <w:lang w:val="sr-Cyrl-CS"/>
        </w:rPr>
        <w:t>Новчаном казном у фиксном износу од 50.000 динара казниће се за прекршај привредно друштво или друго правно лице ако:</w:t>
      </w:r>
    </w:p>
    <w:p w:rsidR="00464A59" w:rsidRPr="0091095E" w:rsidRDefault="00464A59" w:rsidP="00F651AA">
      <w:pPr>
        <w:pStyle w:val="Default"/>
        <w:numPr>
          <w:ilvl w:val="0"/>
          <w:numId w:val="13"/>
        </w:numPr>
        <w:ind w:left="0" w:firstLine="360"/>
        <w:outlineLvl w:val="0"/>
        <w:rPr>
          <w:rFonts w:ascii="Times New Roman" w:hAnsi="Times New Roman" w:cs="Times New Roman"/>
          <w:iCs/>
          <w:color w:val="auto"/>
          <w:lang w:val="sr-Cyrl-CS"/>
        </w:rPr>
      </w:pPr>
      <w:r w:rsidRPr="009435C9">
        <w:rPr>
          <w:rFonts w:ascii="Times New Roman" w:hAnsi="Times New Roman" w:cs="Times New Roman"/>
          <w:iCs/>
          <w:strike/>
          <w:color w:val="auto"/>
          <w:lang w:val="sr-Cyrl-CS"/>
        </w:rPr>
        <w:t>обавља превоз терета за сопствене потребе теретним возилом на чијим бочним вратима, односно бочним странама кабине се налази исписано пословно име и натпис словима висине мање од три центиметра и бојом или налепницом која се битно не разликује од основне боје возила</w:t>
      </w:r>
      <w:r w:rsidRPr="0091095E">
        <w:rPr>
          <w:rFonts w:ascii="Times New Roman" w:hAnsi="Times New Roman" w:cs="Times New Roman"/>
          <w:iCs/>
          <w:color w:val="auto"/>
          <w:lang w:val="sr-Cyrl-CS"/>
        </w:rPr>
        <w:t xml:space="preserve"> (</w:t>
      </w:r>
      <w:r w:rsidRPr="0091095E">
        <w:rPr>
          <w:rFonts w:ascii="Times New Roman" w:hAnsi="Times New Roman" w:cs="Times New Roman"/>
          <w:iCs/>
          <w:strike/>
          <w:color w:val="auto"/>
          <w:lang w:val="sr-Cyrl-CS"/>
        </w:rPr>
        <w:t>члан 3. став 4. овог закона</w:t>
      </w:r>
      <w:r w:rsidRPr="0091095E">
        <w:rPr>
          <w:rFonts w:ascii="Times New Roman" w:hAnsi="Times New Roman" w:cs="Times New Roman"/>
          <w:iCs/>
          <w:color w:val="auto"/>
          <w:lang w:val="sr-Cyrl-CS"/>
        </w:rPr>
        <w:t>);</w:t>
      </w:r>
    </w:p>
    <w:p w:rsidR="00464A59" w:rsidRPr="0091095E" w:rsidRDefault="00464A59" w:rsidP="00F651AA">
      <w:pPr>
        <w:pStyle w:val="Default"/>
        <w:numPr>
          <w:ilvl w:val="0"/>
          <w:numId w:val="13"/>
        </w:numPr>
        <w:ind w:left="0" w:firstLine="360"/>
        <w:outlineLvl w:val="0"/>
        <w:rPr>
          <w:rFonts w:ascii="Times New Roman" w:hAnsi="Times New Roman" w:cs="Times New Roman"/>
          <w:iCs/>
          <w:color w:val="auto"/>
          <w:lang w:val="sr-Cyrl-CS"/>
        </w:rPr>
      </w:pPr>
      <w:r w:rsidRPr="009435C9">
        <w:rPr>
          <w:rFonts w:ascii="Times New Roman" w:hAnsi="Times New Roman" w:cs="Times New Roman"/>
          <w:iCs/>
          <w:strike/>
          <w:color w:val="auto"/>
          <w:lang w:val="sr-Cyrl-CS"/>
        </w:rPr>
        <w:t>се на бочним вратима или бочним странама кабине теретног возила</w:t>
      </w:r>
      <w:r w:rsidRPr="009435C9">
        <w:rPr>
          <w:rFonts w:ascii="Times New Roman" w:hAnsi="Times New Roman" w:cs="Times New Roman"/>
          <w:strike/>
          <w:lang w:val="sr-Cyrl-CS"/>
        </w:rPr>
        <w:t xml:space="preserve"> </w:t>
      </w:r>
      <w:r w:rsidRPr="009435C9">
        <w:rPr>
          <w:rFonts w:ascii="Times New Roman" w:hAnsi="Times New Roman" w:cs="Times New Roman"/>
          <w:iCs/>
          <w:strike/>
          <w:color w:val="auto"/>
          <w:lang w:val="sr-Cyrl-CS"/>
        </w:rPr>
        <w:t>стављају други натписи, осим натписа из члана 3. став 4. овог закона</w:t>
      </w:r>
      <w:r w:rsidRPr="0091095E">
        <w:rPr>
          <w:rFonts w:ascii="Times New Roman" w:hAnsi="Times New Roman" w:cs="Times New Roman"/>
          <w:iCs/>
          <w:color w:val="auto"/>
          <w:lang w:val="sr-Cyrl-CS"/>
        </w:rPr>
        <w:t xml:space="preserve"> (</w:t>
      </w:r>
      <w:r w:rsidRPr="0091095E">
        <w:rPr>
          <w:rFonts w:ascii="Times New Roman" w:hAnsi="Times New Roman" w:cs="Times New Roman"/>
          <w:iCs/>
          <w:strike/>
          <w:color w:val="auto"/>
          <w:lang w:val="sr-Cyrl-CS"/>
        </w:rPr>
        <w:t>члан 3. став 5.</w:t>
      </w:r>
      <w:r w:rsidRPr="0091095E">
        <w:rPr>
          <w:rFonts w:ascii="Times New Roman" w:hAnsi="Times New Roman" w:cs="Times New Roman"/>
          <w:iCs/>
          <w:color w:val="auto"/>
          <w:lang w:val="sr-Cyrl-CS"/>
        </w:rPr>
        <w:t>);</w:t>
      </w:r>
    </w:p>
    <w:p w:rsidR="00464A59" w:rsidRPr="0091095E" w:rsidRDefault="00464A59" w:rsidP="00F651AA">
      <w:pPr>
        <w:pStyle w:val="Default"/>
        <w:numPr>
          <w:ilvl w:val="0"/>
          <w:numId w:val="13"/>
        </w:numPr>
        <w:ind w:left="0" w:firstLine="360"/>
        <w:outlineLvl w:val="0"/>
        <w:rPr>
          <w:rFonts w:ascii="Times New Roman" w:hAnsi="Times New Roman" w:cs="Times New Roman"/>
          <w:iCs/>
          <w:color w:val="auto"/>
          <w:lang w:val="sr-Cyrl-CS"/>
        </w:rPr>
      </w:pPr>
      <w:r w:rsidRPr="009435C9">
        <w:rPr>
          <w:rFonts w:ascii="Times New Roman" w:hAnsi="Times New Roman" w:cs="Times New Roman"/>
          <w:iCs/>
          <w:strike/>
          <w:color w:val="auto"/>
          <w:lang w:val="sr-Cyrl-CS"/>
        </w:rPr>
        <w:t>се на бочним вратима или бочним странама кабине теретног возила</w:t>
      </w:r>
      <w:r w:rsidRPr="009435C9">
        <w:rPr>
          <w:rFonts w:ascii="Times New Roman" w:hAnsi="Times New Roman" w:cs="Times New Roman"/>
          <w:strike/>
          <w:lang w:val="sr-Cyrl-CS"/>
        </w:rPr>
        <w:t xml:space="preserve"> </w:t>
      </w:r>
      <w:r w:rsidRPr="009435C9">
        <w:rPr>
          <w:rFonts w:ascii="Times New Roman" w:hAnsi="Times New Roman" w:cs="Times New Roman"/>
          <w:iCs/>
          <w:strike/>
          <w:color w:val="auto"/>
          <w:lang w:val="sr-Cyrl-CS"/>
        </w:rPr>
        <w:t>или скупа возила стављају други натписи,</w:t>
      </w:r>
      <w:r w:rsidRPr="0091095E">
        <w:rPr>
          <w:rFonts w:ascii="Times New Roman" w:hAnsi="Times New Roman" w:cs="Times New Roman"/>
          <w:iCs/>
          <w:color w:val="auto"/>
          <w:lang w:val="sr-Cyrl-CS"/>
        </w:rPr>
        <w:t xml:space="preserve"> </w:t>
      </w:r>
      <w:r w:rsidRPr="0091095E">
        <w:rPr>
          <w:rFonts w:ascii="Times New Roman" w:hAnsi="Times New Roman" w:cs="Times New Roman"/>
          <w:iCs/>
          <w:strike/>
          <w:color w:val="auto"/>
          <w:lang w:val="sr-Cyrl-CS"/>
        </w:rPr>
        <w:t>осим натписа из</w:t>
      </w:r>
      <w:r w:rsidRPr="0091095E">
        <w:rPr>
          <w:rFonts w:ascii="Times New Roman" w:hAnsi="Times New Roman" w:cs="Times New Roman"/>
          <w:iCs/>
          <w:color w:val="auto"/>
          <w:lang w:val="sr-Cyrl-CS"/>
        </w:rPr>
        <w:t xml:space="preserve"> </w:t>
      </w:r>
      <w:r w:rsidRPr="009435C9">
        <w:rPr>
          <w:rFonts w:ascii="Times New Roman" w:hAnsi="Times New Roman" w:cs="Times New Roman"/>
          <w:iCs/>
          <w:strike/>
          <w:color w:val="auto"/>
          <w:lang w:val="sr-Cyrl-CS"/>
        </w:rPr>
        <w:t>члана 13. став 5. овог закона (</w:t>
      </w:r>
      <w:r w:rsidRPr="0091095E">
        <w:rPr>
          <w:rFonts w:ascii="Times New Roman" w:hAnsi="Times New Roman" w:cs="Times New Roman"/>
          <w:iCs/>
          <w:strike/>
          <w:color w:val="auto"/>
          <w:lang w:val="sr-Cyrl-CS"/>
        </w:rPr>
        <w:t>члан 13. став 6</w:t>
      </w:r>
      <w:r w:rsidRPr="0091095E">
        <w:rPr>
          <w:rFonts w:ascii="Times New Roman" w:hAnsi="Times New Roman" w:cs="Times New Roman"/>
          <w:iCs/>
          <w:color w:val="auto"/>
          <w:lang w:val="sr-Cyrl-CS"/>
        </w:rPr>
        <w:t>);</w:t>
      </w:r>
    </w:p>
    <w:p w:rsidR="00464A59" w:rsidRPr="00D57CC4" w:rsidRDefault="00464A59" w:rsidP="00F651AA">
      <w:pPr>
        <w:pStyle w:val="Default"/>
        <w:numPr>
          <w:ilvl w:val="0"/>
          <w:numId w:val="13"/>
        </w:numPr>
        <w:ind w:left="0" w:firstLine="360"/>
        <w:outlineLvl w:val="0"/>
        <w:rPr>
          <w:rFonts w:ascii="Times New Roman" w:hAnsi="Times New Roman" w:cs="Times New Roman"/>
          <w:iCs/>
          <w:color w:val="auto"/>
          <w:lang w:val="sr-Cyrl-CS"/>
        </w:rPr>
      </w:pPr>
      <w:r w:rsidRPr="002030E3">
        <w:rPr>
          <w:rFonts w:ascii="Times New Roman" w:hAnsi="Times New Roman" w:cs="Times New Roman"/>
          <w:iCs/>
          <w:strike/>
          <w:color w:val="auto"/>
          <w:lang w:val="sr-Cyrl-CS"/>
        </w:rPr>
        <w:t>теретно возило</w:t>
      </w:r>
      <w:r w:rsidRPr="002030E3">
        <w:rPr>
          <w:rFonts w:ascii="Times New Roman" w:hAnsi="Times New Roman" w:cs="Times New Roman"/>
          <w:strike/>
          <w:lang w:val="sr-Cyrl-CS"/>
        </w:rPr>
        <w:t xml:space="preserve"> </w:t>
      </w:r>
      <w:r w:rsidRPr="002030E3">
        <w:rPr>
          <w:rFonts w:ascii="Times New Roman" w:hAnsi="Times New Roman" w:cs="Times New Roman"/>
          <w:iCs/>
          <w:strike/>
          <w:color w:val="auto"/>
          <w:lang w:val="sr-Cyrl-CS"/>
        </w:rPr>
        <w:t>или скуп возила којим се обавља превоз терета</w:t>
      </w:r>
      <w:r w:rsidRPr="002030E3">
        <w:rPr>
          <w:rFonts w:ascii="Times New Roman" w:hAnsi="Times New Roman" w:cs="Times New Roman"/>
          <w:strike/>
          <w:lang w:val="sr-Cyrl-CS"/>
        </w:rPr>
        <w:t xml:space="preserve"> </w:t>
      </w:r>
      <w:r w:rsidRPr="002030E3">
        <w:rPr>
          <w:rFonts w:ascii="Times New Roman" w:hAnsi="Times New Roman" w:cs="Times New Roman"/>
          <w:iCs/>
          <w:strike/>
          <w:color w:val="auto"/>
          <w:lang w:val="sr-Cyrl-CS"/>
        </w:rPr>
        <w:t xml:space="preserve">у друмском саобраћају на бочним вратима, односно на бочним странама кабине теретног возила, </w:t>
      </w:r>
      <w:r w:rsidRPr="002030E3">
        <w:rPr>
          <w:rFonts w:ascii="Times New Roman" w:hAnsi="Times New Roman" w:cs="Times New Roman"/>
          <w:strike/>
          <w:lang w:val="sr-Cyrl-CS"/>
        </w:rPr>
        <w:t>се налази исписано пословно име и натпис словима висине мање од пет центиметра и бојом или налепницом која се битно не разликује од основне боје возила</w:t>
      </w:r>
      <w:r w:rsidRPr="0091095E">
        <w:rPr>
          <w:rFonts w:ascii="Times New Roman" w:hAnsi="Times New Roman" w:cs="Times New Roman"/>
          <w:iCs/>
          <w:color w:val="auto"/>
          <w:lang w:val="sr-Cyrl-CS"/>
        </w:rPr>
        <w:t xml:space="preserve"> (</w:t>
      </w:r>
      <w:r w:rsidRPr="0091095E">
        <w:rPr>
          <w:rFonts w:ascii="Times New Roman" w:hAnsi="Times New Roman" w:cs="Times New Roman"/>
          <w:iCs/>
          <w:strike/>
          <w:color w:val="auto"/>
          <w:lang w:val="sr-Cyrl-CS"/>
        </w:rPr>
        <w:t>члан 13. став 7</w:t>
      </w:r>
      <w:r w:rsidRPr="0091095E">
        <w:rPr>
          <w:rFonts w:ascii="Times New Roman" w:hAnsi="Times New Roman" w:cs="Times New Roman"/>
          <w:iCs/>
          <w:color w:val="auto"/>
          <w:lang w:val="sr-Cyrl-CS"/>
        </w:rPr>
        <w:t>);</w:t>
      </w:r>
    </w:p>
    <w:p w:rsidR="00464A59" w:rsidRPr="002030E3" w:rsidRDefault="00464A59" w:rsidP="00F651AA">
      <w:pPr>
        <w:pStyle w:val="Default"/>
        <w:numPr>
          <w:ilvl w:val="0"/>
          <w:numId w:val="13"/>
        </w:numPr>
        <w:ind w:left="0" w:firstLine="360"/>
        <w:outlineLvl w:val="0"/>
        <w:rPr>
          <w:rFonts w:ascii="Times New Roman" w:hAnsi="Times New Roman" w:cs="Times New Roman"/>
          <w:iCs/>
          <w:strike/>
          <w:color w:val="auto"/>
          <w:lang w:val="sr-Cyrl-CS"/>
        </w:rPr>
      </w:pPr>
      <w:r w:rsidRPr="002030E3">
        <w:rPr>
          <w:rFonts w:ascii="Times New Roman" w:hAnsi="Times New Roman" w:cs="Times New Roman"/>
          <w:iCs/>
          <w:strike/>
          <w:color w:val="auto"/>
          <w:lang w:val="sr-Cyrl-CS"/>
        </w:rPr>
        <w:lastRenderedPageBreak/>
        <w:t>лице одговорно за превоз у објекту инспекцијског надзора не обавести инспектора о отклањању неправилности у складу са одредбом члана 49. став 3. овог закона.</w:t>
      </w:r>
    </w:p>
    <w:p w:rsidR="00464A59" w:rsidRPr="00D57CC4" w:rsidRDefault="00464A59" w:rsidP="00464A59">
      <w:pPr>
        <w:pStyle w:val="Default"/>
        <w:ind w:firstLine="720"/>
        <w:rPr>
          <w:rFonts w:ascii="Times New Roman" w:hAnsi="Times New Roman" w:cs="Times New Roman"/>
          <w:bCs/>
          <w:color w:val="auto"/>
          <w:lang w:val="sr-Cyrl-CS"/>
        </w:rPr>
      </w:pPr>
      <w:r w:rsidRPr="00D57CC4">
        <w:rPr>
          <w:rFonts w:ascii="Times New Roman" w:hAnsi="Times New Roman" w:cs="Times New Roman"/>
          <w:bCs/>
          <w:color w:val="auto"/>
          <w:lang w:val="sr-Cyrl-CS"/>
        </w:rPr>
        <w:t>НОВЧАНОМ КАЗНОМ У ФИКСНОМ ИЗНОСУ ОД 50.000 ДИНАРА КАЗНИЋЕ СЕ ЗА ПРЕКРШАЈ ПРИВРЕДНО ДРУШТВО ИЛИ ДРУГО ПРАВНО ЛИЦЕ АКО:</w:t>
      </w:r>
    </w:p>
    <w:p w:rsidR="00464A59" w:rsidRPr="0091095E" w:rsidRDefault="00464A59" w:rsidP="00F651AA">
      <w:pPr>
        <w:pStyle w:val="Default"/>
        <w:numPr>
          <w:ilvl w:val="0"/>
          <w:numId w:val="18"/>
        </w:numPr>
        <w:ind w:left="0" w:firstLine="360"/>
        <w:outlineLvl w:val="0"/>
        <w:rPr>
          <w:rFonts w:ascii="Times New Roman" w:hAnsi="Times New Roman" w:cs="Times New Roman"/>
          <w:iCs/>
          <w:color w:val="auto"/>
          <w:lang w:val="sr-Cyrl-CS"/>
        </w:rPr>
      </w:pPr>
      <w:r>
        <w:rPr>
          <w:rFonts w:ascii="Times New Roman" w:hAnsi="Times New Roman" w:cs="Times New Roman"/>
          <w:iCs/>
          <w:color w:val="auto"/>
          <w:lang w:val="sr-Cyrl-CS"/>
        </w:rPr>
        <w:t xml:space="preserve">СЕ НА </w:t>
      </w:r>
      <w:r w:rsidRPr="00D57CC4">
        <w:rPr>
          <w:rFonts w:ascii="Times New Roman" w:hAnsi="Times New Roman" w:cs="Times New Roman"/>
          <w:iCs/>
          <w:color w:val="auto"/>
          <w:lang w:val="sr-Cyrl-CS"/>
        </w:rPr>
        <w:t>БОЧНИМ ВРАТИМА, ОДНОСНО БОЧНИМ СТРАНАМА КАБИНЕ</w:t>
      </w:r>
      <w:r>
        <w:rPr>
          <w:rFonts w:ascii="Times New Roman" w:hAnsi="Times New Roman" w:cs="Times New Roman"/>
          <w:iCs/>
          <w:color w:val="auto"/>
          <w:lang w:val="sr-Cyrl-CS"/>
        </w:rPr>
        <w:t xml:space="preserve"> ТЕРЕТНОГ ВОЗИЛА</w:t>
      </w:r>
      <w:r w:rsidRPr="00D57CC4">
        <w:rPr>
          <w:rFonts w:ascii="Times New Roman" w:hAnsi="Times New Roman" w:cs="Times New Roman"/>
          <w:iCs/>
          <w:color w:val="auto"/>
          <w:lang w:val="sr-Cyrl-CS"/>
        </w:rPr>
        <w:t xml:space="preserve"> НАЛАЗИ ПОСЛОВНО ИМЕ И НАТПИС</w:t>
      </w:r>
      <w:r>
        <w:rPr>
          <w:rFonts w:ascii="Times New Roman" w:hAnsi="Times New Roman" w:cs="Times New Roman"/>
          <w:iCs/>
          <w:color w:val="auto"/>
          <w:lang w:val="sr-Cyrl-CS"/>
        </w:rPr>
        <w:t xml:space="preserve"> „ПРЕВОЗ ЗА СОПСТВЕНЕ ПОТРЕБЕˮ ИСПИСАНО</w:t>
      </w:r>
      <w:r w:rsidRPr="00D57CC4">
        <w:rPr>
          <w:rFonts w:ascii="Times New Roman" w:hAnsi="Times New Roman" w:cs="Times New Roman"/>
          <w:iCs/>
          <w:color w:val="auto"/>
          <w:lang w:val="sr-Cyrl-CS"/>
        </w:rPr>
        <w:t xml:space="preserve"> СЛОВИМА ВИСИНЕ МАЊЕ ОД </w:t>
      </w:r>
      <w:r w:rsidRPr="0091095E">
        <w:rPr>
          <w:rFonts w:ascii="Times New Roman" w:hAnsi="Times New Roman" w:cs="Times New Roman"/>
          <w:iCs/>
          <w:color w:val="auto"/>
          <w:lang w:val="sr-Cyrl-CS"/>
        </w:rPr>
        <w:t>ТРИ ЦЕНТИМЕТРА И БОЈОМ ИЛИ НАЛЕПНИЦОМ КОЈА СЕ БИТНО НЕ РАЗЛИКУЈЕ ОД ОСНОВНЕ БОЈЕ ВОЗИЛА</w:t>
      </w:r>
      <w:r>
        <w:rPr>
          <w:rFonts w:ascii="Times New Roman" w:hAnsi="Times New Roman" w:cs="Times New Roman"/>
          <w:iCs/>
          <w:color w:val="auto"/>
          <w:lang w:val="sr-Cyrl-CS"/>
        </w:rPr>
        <w:t>,</w:t>
      </w:r>
      <w:r w:rsidRPr="0091095E">
        <w:rPr>
          <w:rFonts w:ascii="Times New Roman" w:hAnsi="Times New Roman" w:cs="Times New Roman"/>
          <w:iCs/>
          <w:color w:val="auto"/>
          <w:lang w:val="sr-Cyrl-CS"/>
        </w:rPr>
        <w:t xml:space="preserve"> </w:t>
      </w:r>
      <w:r>
        <w:rPr>
          <w:rFonts w:ascii="Times New Roman" w:hAnsi="Times New Roman" w:cs="Times New Roman"/>
          <w:iCs/>
          <w:color w:val="auto"/>
          <w:lang w:val="sr-Cyrl-CS"/>
        </w:rPr>
        <w:t xml:space="preserve">СУПРОТНО </w:t>
      </w:r>
      <w:r w:rsidRPr="002030E3">
        <w:rPr>
          <w:rFonts w:ascii="Times New Roman" w:hAnsi="Times New Roman" w:cs="Times New Roman"/>
          <w:iCs/>
          <w:color w:val="auto"/>
          <w:lang w:val="sr-Cyrl-CS"/>
        </w:rPr>
        <w:t>ЧЛАНУ 3. СТАВ 6</w:t>
      </w:r>
      <w:r>
        <w:rPr>
          <w:rFonts w:ascii="Times New Roman" w:hAnsi="Times New Roman" w:cs="Times New Roman"/>
          <w:iCs/>
          <w:color w:val="auto"/>
          <w:lang w:val="sr-Cyrl-CS"/>
        </w:rPr>
        <w:t>. ОВОГ ЗАКОНА</w:t>
      </w:r>
      <w:r w:rsidRPr="0091095E">
        <w:rPr>
          <w:rFonts w:ascii="Times New Roman" w:hAnsi="Times New Roman" w:cs="Times New Roman"/>
          <w:iCs/>
          <w:color w:val="auto"/>
          <w:lang w:val="sr-Cyrl-CS"/>
        </w:rPr>
        <w:t>;</w:t>
      </w:r>
    </w:p>
    <w:p w:rsidR="00464A59" w:rsidRPr="0091095E" w:rsidRDefault="00464A59" w:rsidP="00F651AA">
      <w:pPr>
        <w:pStyle w:val="Default"/>
        <w:numPr>
          <w:ilvl w:val="0"/>
          <w:numId w:val="18"/>
        </w:numPr>
        <w:ind w:left="0" w:firstLine="360"/>
        <w:outlineLvl w:val="0"/>
        <w:rPr>
          <w:rFonts w:ascii="Times New Roman" w:hAnsi="Times New Roman" w:cs="Times New Roman"/>
          <w:iCs/>
          <w:color w:val="auto"/>
          <w:lang w:val="sr-Cyrl-CS"/>
        </w:rPr>
      </w:pPr>
      <w:r w:rsidRPr="0091095E">
        <w:rPr>
          <w:rFonts w:ascii="Times New Roman" w:hAnsi="Times New Roman" w:cs="Times New Roman"/>
          <w:iCs/>
          <w:color w:val="auto"/>
          <w:lang w:val="sr-Cyrl-CS"/>
        </w:rPr>
        <w:t>С</w:t>
      </w:r>
      <w:r>
        <w:rPr>
          <w:rFonts w:ascii="Times New Roman" w:hAnsi="Times New Roman" w:cs="Times New Roman"/>
          <w:iCs/>
          <w:color w:val="auto"/>
          <w:lang w:val="sr-Cyrl-CS"/>
        </w:rPr>
        <w:t>У</w:t>
      </w:r>
      <w:r w:rsidRPr="0091095E">
        <w:rPr>
          <w:rFonts w:ascii="Times New Roman" w:hAnsi="Times New Roman" w:cs="Times New Roman"/>
          <w:iCs/>
          <w:color w:val="auto"/>
          <w:lang w:val="sr-Cyrl-CS"/>
        </w:rPr>
        <w:t xml:space="preserve"> НА БОЧНИМ ВРАТИМА ИЛИ БОЧНИМ СТРАНАМА КАБИНЕ ТЕРЕТНОГ ВОЗИЛА</w:t>
      </w:r>
      <w:r w:rsidRPr="0091095E">
        <w:rPr>
          <w:rFonts w:ascii="Times New Roman" w:hAnsi="Times New Roman" w:cs="Times New Roman"/>
          <w:lang w:val="sr-Cyrl-CS"/>
        </w:rPr>
        <w:t xml:space="preserve"> </w:t>
      </w:r>
      <w:r w:rsidRPr="0091095E">
        <w:rPr>
          <w:rFonts w:ascii="Times New Roman" w:hAnsi="Times New Roman" w:cs="Times New Roman"/>
          <w:iCs/>
          <w:color w:val="auto"/>
          <w:lang w:val="sr-Cyrl-CS"/>
        </w:rPr>
        <w:t>СТАВЉАЈУ ДРУГИ НАТПИСИ</w:t>
      </w:r>
      <w:r>
        <w:rPr>
          <w:rFonts w:ascii="Times New Roman" w:hAnsi="Times New Roman" w:cs="Times New Roman"/>
          <w:iCs/>
          <w:color w:val="auto"/>
          <w:lang w:val="sr-Cyrl-CS"/>
        </w:rPr>
        <w:t xml:space="preserve"> СУПРОТНО  ЧЛАНУ 3. СТАВ </w:t>
      </w:r>
      <w:r>
        <w:rPr>
          <w:rFonts w:ascii="Times New Roman" w:hAnsi="Times New Roman" w:cs="Times New Roman"/>
          <w:iCs/>
          <w:color w:val="auto"/>
          <w:lang/>
        </w:rPr>
        <w:t>7</w:t>
      </w:r>
      <w:r>
        <w:rPr>
          <w:rFonts w:ascii="Times New Roman" w:hAnsi="Times New Roman" w:cs="Times New Roman"/>
          <w:iCs/>
          <w:color w:val="auto"/>
          <w:lang/>
        </w:rPr>
        <w:t>. ОВОГ ЗАКОНА</w:t>
      </w:r>
      <w:r w:rsidRPr="0091095E">
        <w:rPr>
          <w:rFonts w:ascii="Times New Roman" w:hAnsi="Times New Roman" w:cs="Times New Roman"/>
          <w:iCs/>
          <w:color w:val="auto"/>
          <w:lang w:val="sr-Cyrl-CS"/>
        </w:rPr>
        <w:t>;</w:t>
      </w:r>
    </w:p>
    <w:p w:rsidR="00464A59" w:rsidRPr="0091095E" w:rsidRDefault="00464A59" w:rsidP="00F651AA">
      <w:pPr>
        <w:pStyle w:val="Default"/>
        <w:numPr>
          <w:ilvl w:val="0"/>
          <w:numId w:val="18"/>
        </w:numPr>
        <w:ind w:left="0" w:firstLine="360"/>
        <w:outlineLvl w:val="0"/>
        <w:rPr>
          <w:rFonts w:ascii="Times New Roman" w:hAnsi="Times New Roman" w:cs="Times New Roman"/>
          <w:iCs/>
          <w:color w:val="auto"/>
          <w:lang w:val="sr-Cyrl-CS"/>
        </w:rPr>
      </w:pPr>
      <w:r w:rsidRPr="0091095E">
        <w:rPr>
          <w:rFonts w:ascii="Times New Roman" w:hAnsi="Times New Roman" w:cs="Times New Roman"/>
          <w:iCs/>
          <w:color w:val="auto"/>
          <w:lang w:val="sr-Cyrl-CS"/>
        </w:rPr>
        <w:t>С</w:t>
      </w:r>
      <w:r>
        <w:rPr>
          <w:rFonts w:ascii="Times New Roman" w:hAnsi="Times New Roman" w:cs="Times New Roman"/>
          <w:iCs/>
          <w:color w:val="auto"/>
          <w:lang w:val="sr-Cyrl-CS"/>
        </w:rPr>
        <w:t>У</w:t>
      </w:r>
      <w:r w:rsidRPr="0091095E">
        <w:rPr>
          <w:rFonts w:ascii="Times New Roman" w:hAnsi="Times New Roman" w:cs="Times New Roman"/>
          <w:iCs/>
          <w:color w:val="auto"/>
          <w:lang w:val="sr-Cyrl-CS"/>
        </w:rPr>
        <w:t xml:space="preserve"> НА БОЧНИМ ВРАТИМА ИЛИ БОЧНИМ СТРАНАМА КАБИНЕ ТЕРЕТНОГ ВОЗИЛА</w:t>
      </w:r>
      <w:r w:rsidRPr="0091095E">
        <w:rPr>
          <w:rFonts w:ascii="Times New Roman" w:hAnsi="Times New Roman" w:cs="Times New Roman"/>
          <w:lang w:val="sr-Cyrl-CS"/>
        </w:rPr>
        <w:t xml:space="preserve"> </w:t>
      </w:r>
      <w:r w:rsidRPr="0091095E">
        <w:rPr>
          <w:rFonts w:ascii="Times New Roman" w:hAnsi="Times New Roman" w:cs="Times New Roman"/>
          <w:iCs/>
          <w:color w:val="auto"/>
          <w:lang w:val="sr-Cyrl-CS"/>
        </w:rPr>
        <w:t>ИЛИ СКУПА ВОЗИЛА СТАВЉ</w:t>
      </w:r>
      <w:r>
        <w:rPr>
          <w:rFonts w:ascii="Times New Roman" w:hAnsi="Times New Roman" w:cs="Times New Roman"/>
          <w:iCs/>
          <w:color w:val="auto"/>
          <w:lang w:val="sr-Cyrl-CS"/>
        </w:rPr>
        <w:t>ЕНИ</w:t>
      </w:r>
      <w:r w:rsidRPr="0091095E">
        <w:rPr>
          <w:rFonts w:ascii="Times New Roman" w:hAnsi="Times New Roman" w:cs="Times New Roman"/>
          <w:iCs/>
          <w:color w:val="auto"/>
          <w:lang w:val="sr-Cyrl-CS"/>
        </w:rPr>
        <w:t xml:space="preserve"> НАТПИСИ СУПРОТНО ЧЛАН</w:t>
      </w:r>
      <w:r>
        <w:rPr>
          <w:rFonts w:ascii="Times New Roman" w:hAnsi="Times New Roman" w:cs="Times New Roman"/>
          <w:iCs/>
          <w:color w:val="auto"/>
          <w:lang w:val="sr-Cyrl-CS"/>
        </w:rPr>
        <w:t>У</w:t>
      </w:r>
      <w:r w:rsidRPr="0091095E">
        <w:rPr>
          <w:rFonts w:ascii="Times New Roman" w:hAnsi="Times New Roman" w:cs="Times New Roman"/>
          <w:iCs/>
          <w:color w:val="auto"/>
          <w:lang w:val="sr-Cyrl-CS"/>
        </w:rPr>
        <w:t xml:space="preserve"> 13. СТ. 5</w:t>
      </w:r>
      <w:r>
        <w:rPr>
          <w:rFonts w:ascii="Times New Roman" w:hAnsi="Times New Roman" w:cs="Times New Roman"/>
          <w:iCs/>
          <w:color w:val="auto"/>
          <w:lang/>
        </w:rPr>
        <w:t>.</w:t>
      </w:r>
      <w:r w:rsidRPr="0091095E">
        <w:rPr>
          <w:rFonts w:ascii="Times New Roman" w:hAnsi="Times New Roman" w:cs="Times New Roman"/>
          <w:iCs/>
          <w:color w:val="auto"/>
          <w:lang w:val="sr-Cyrl-CS"/>
        </w:rPr>
        <w:t xml:space="preserve"> И 6</w:t>
      </w:r>
      <w:r>
        <w:rPr>
          <w:rFonts w:ascii="Times New Roman" w:hAnsi="Times New Roman" w:cs="Times New Roman"/>
          <w:iCs/>
          <w:color w:val="auto"/>
          <w:lang w:val="sr-Cyrl-CS"/>
        </w:rPr>
        <w:t>. ОВОГ ЗАКОНА</w:t>
      </w:r>
      <w:r w:rsidRPr="0091095E">
        <w:rPr>
          <w:rFonts w:ascii="Times New Roman" w:hAnsi="Times New Roman" w:cs="Times New Roman"/>
          <w:iCs/>
          <w:color w:val="auto"/>
          <w:lang w:val="sr-Cyrl-CS"/>
        </w:rPr>
        <w:t>;</w:t>
      </w:r>
    </w:p>
    <w:p w:rsidR="00464A59" w:rsidRPr="00D57CC4" w:rsidRDefault="00464A59" w:rsidP="00F651AA">
      <w:pPr>
        <w:pStyle w:val="Default"/>
        <w:numPr>
          <w:ilvl w:val="0"/>
          <w:numId w:val="18"/>
        </w:numPr>
        <w:ind w:left="0" w:firstLine="360"/>
        <w:outlineLvl w:val="0"/>
        <w:rPr>
          <w:rFonts w:ascii="Times New Roman" w:hAnsi="Times New Roman" w:cs="Times New Roman"/>
          <w:iCs/>
          <w:color w:val="auto"/>
          <w:lang w:val="sr-Cyrl-CS"/>
        </w:rPr>
      </w:pPr>
      <w:r>
        <w:rPr>
          <w:rFonts w:ascii="Times New Roman" w:hAnsi="Times New Roman" w:cs="Times New Roman"/>
          <w:iCs/>
          <w:color w:val="auto"/>
          <w:lang w:val="sr-Cyrl-CS"/>
        </w:rPr>
        <w:t xml:space="preserve">СЕ </w:t>
      </w:r>
      <w:r w:rsidRPr="0091095E">
        <w:rPr>
          <w:rFonts w:ascii="Times New Roman" w:hAnsi="Times New Roman" w:cs="Times New Roman"/>
          <w:iCs/>
          <w:color w:val="auto"/>
          <w:lang w:val="sr-Cyrl-CS"/>
        </w:rPr>
        <w:t>НА БОЧНИМ ВРАТИМА, ОДНОСНО НА БОЧНИМ СТРАНАМА КАБИНЕ ТЕРЕТНОГ ВОЗИЛА</w:t>
      </w:r>
      <w:r>
        <w:rPr>
          <w:rFonts w:ascii="Times New Roman" w:hAnsi="Times New Roman" w:cs="Times New Roman"/>
          <w:iCs/>
          <w:color w:val="auto"/>
          <w:lang w:val="sr-Cyrl-CS"/>
        </w:rPr>
        <w:t>,</w:t>
      </w:r>
      <w:r w:rsidRPr="0091095E">
        <w:rPr>
          <w:rFonts w:ascii="Times New Roman" w:hAnsi="Times New Roman" w:cs="Times New Roman"/>
          <w:lang w:val="sr-Cyrl-CS"/>
        </w:rPr>
        <w:t xml:space="preserve"> НАЛАЗИ ИСПИСАНО ПОСЛОВНО ИМЕ </w:t>
      </w:r>
      <w:r>
        <w:rPr>
          <w:rFonts w:ascii="Times New Roman" w:hAnsi="Times New Roman" w:cs="Times New Roman"/>
          <w:lang w:val="sr-Cyrl-CS"/>
        </w:rPr>
        <w:t>СЛОВИМА</w:t>
      </w:r>
      <w:r w:rsidRPr="0091095E">
        <w:rPr>
          <w:rFonts w:ascii="Times New Roman" w:hAnsi="Times New Roman" w:cs="Times New Roman"/>
          <w:lang w:val="sr-Cyrl-CS"/>
        </w:rPr>
        <w:t xml:space="preserve"> </w:t>
      </w:r>
      <w:r w:rsidRPr="00D57CC4">
        <w:rPr>
          <w:rFonts w:ascii="Times New Roman" w:hAnsi="Times New Roman" w:cs="Times New Roman"/>
          <w:lang w:val="sr-Cyrl-CS"/>
        </w:rPr>
        <w:t xml:space="preserve">ВИСИНЕ МАЊЕ ОД ПЕТ ЦЕНТИМЕТРА И БОЈОМ ИЛИ НАЛЕПНИЦОМ КОЈА СЕ БИТНО НЕ РАЗЛИКУЈЕ ОД ОСНОВНЕ БОЈЕ </w:t>
      </w:r>
      <w:r w:rsidRPr="0091095E">
        <w:rPr>
          <w:rFonts w:ascii="Times New Roman" w:hAnsi="Times New Roman" w:cs="Times New Roman"/>
          <w:lang w:val="sr-Cyrl-CS"/>
        </w:rPr>
        <w:t>ВОЗИЛА</w:t>
      </w:r>
      <w:r>
        <w:rPr>
          <w:rFonts w:ascii="Times New Roman" w:hAnsi="Times New Roman" w:cs="Times New Roman"/>
          <w:lang w:val="sr-Cyrl-CS"/>
        </w:rPr>
        <w:t>,</w:t>
      </w:r>
      <w:r w:rsidRPr="0091095E">
        <w:rPr>
          <w:rFonts w:ascii="Times New Roman" w:hAnsi="Times New Roman" w:cs="Times New Roman"/>
          <w:iCs/>
          <w:color w:val="auto"/>
          <w:lang w:val="sr-Cyrl-CS"/>
        </w:rPr>
        <w:t xml:space="preserve"> СУПРОТНО ЧЛАНУ 13. СТАВ 7</w:t>
      </w:r>
      <w:r>
        <w:rPr>
          <w:rFonts w:ascii="Times New Roman" w:hAnsi="Times New Roman" w:cs="Times New Roman"/>
          <w:iCs/>
          <w:color w:val="auto"/>
          <w:lang w:val="sr-Cyrl-CS"/>
        </w:rPr>
        <w:t>. ОВОГ ЗАКОНА</w:t>
      </w:r>
      <w:r w:rsidRPr="0091095E">
        <w:rPr>
          <w:rFonts w:ascii="Times New Roman" w:hAnsi="Times New Roman" w:cs="Times New Roman"/>
          <w:iCs/>
          <w:color w:val="auto"/>
          <w:lang w:val="sr-Cyrl-CS"/>
        </w:rPr>
        <w:t>;</w:t>
      </w:r>
    </w:p>
    <w:p w:rsidR="00464A59" w:rsidRPr="00D57CC4" w:rsidRDefault="00464A59" w:rsidP="00F651AA">
      <w:pPr>
        <w:pStyle w:val="Default"/>
        <w:numPr>
          <w:ilvl w:val="0"/>
          <w:numId w:val="18"/>
        </w:numPr>
        <w:ind w:left="0" w:firstLine="360"/>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 xml:space="preserve">ЛИЦЕ ОДГОВОРНО ЗА ПРЕВОЗ </w:t>
      </w:r>
      <w:r>
        <w:rPr>
          <w:rFonts w:ascii="Times New Roman" w:hAnsi="Times New Roman" w:cs="Times New Roman"/>
          <w:iCs/>
          <w:color w:val="auto"/>
          <w:lang w:val="sr-Cyrl-CS"/>
        </w:rPr>
        <w:t xml:space="preserve">НАДЗИРАНОМ СУБЈЕКТУ </w:t>
      </w:r>
      <w:r w:rsidRPr="00D57CC4">
        <w:rPr>
          <w:rFonts w:ascii="Times New Roman" w:hAnsi="Times New Roman" w:cs="Times New Roman"/>
          <w:iCs/>
          <w:color w:val="auto"/>
          <w:lang w:val="sr-Cyrl-CS"/>
        </w:rPr>
        <w:t>НЕ ОБАВЕСТИ ИНСПЕКТОРА О ОТКЛАЊАЊУ НЕ</w:t>
      </w:r>
      <w:r>
        <w:rPr>
          <w:rFonts w:ascii="Times New Roman" w:hAnsi="Times New Roman" w:cs="Times New Roman"/>
          <w:iCs/>
          <w:color w:val="auto"/>
          <w:lang w:val="sr-Cyrl-CS"/>
        </w:rPr>
        <w:t>ЗАКОНИТОСТИ</w:t>
      </w:r>
      <w:r w:rsidRPr="00D57CC4">
        <w:rPr>
          <w:rFonts w:ascii="Times New Roman" w:hAnsi="Times New Roman" w:cs="Times New Roman"/>
          <w:iCs/>
          <w:color w:val="auto"/>
          <w:lang w:val="sr-Cyrl-CS"/>
        </w:rPr>
        <w:t xml:space="preserve"> У СКЛАДУ СА ОДРЕДБОМ ЧЛАНА 49. СТАВ 3. ОВОГ ЗАКОНА.</w:t>
      </w:r>
    </w:p>
    <w:p w:rsidR="00464A59" w:rsidRPr="00D57CC4" w:rsidRDefault="00464A59" w:rsidP="00464A59">
      <w:pPr>
        <w:pStyle w:val="T-98-2"/>
        <w:ind w:firstLine="709"/>
        <w:rPr>
          <w:rFonts w:ascii="Times New Roman" w:hAnsi="Times New Roman"/>
          <w:sz w:val="24"/>
          <w:szCs w:val="24"/>
          <w:lang w:val="sr-Cyrl-CS"/>
        </w:rPr>
      </w:pPr>
      <w:r w:rsidRPr="00D57CC4">
        <w:rPr>
          <w:rFonts w:ascii="Times New Roman" w:hAnsi="Times New Roman"/>
          <w:sz w:val="24"/>
          <w:szCs w:val="24"/>
          <w:lang w:val="sr-Cyrl-CS"/>
        </w:rPr>
        <w:t xml:space="preserve">За прекршај из става 1. овог члана казниће се новчаном казном у фиксном износу од 5.000 динара лице </w:t>
      </w:r>
      <w:r w:rsidRPr="00D57CC4">
        <w:rPr>
          <w:rFonts w:ascii="Times New Roman" w:hAnsi="Times New Roman"/>
          <w:bCs/>
          <w:sz w:val="24"/>
          <w:szCs w:val="24"/>
          <w:lang w:val="sr-Cyrl-CS"/>
        </w:rPr>
        <w:t>одговорно за превоз у привредном друштву, односно другом правном лицу</w:t>
      </w:r>
      <w:r w:rsidRPr="00D57CC4">
        <w:rPr>
          <w:rFonts w:ascii="Times New Roman" w:hAnsi="Times New Roman"/>
          <w:sz w:val="24"/>
          <w:szCs w:val="24"/>
          <w:lang w:val="sr-Cyrl-CS"/>
        </w:rPr>
        <w:t>.</w:t>
      </w:r>
    </w:p>
    <w:p w:rsidR="00464A59" w:rsidRPr="00D57CC4" w:rsidRDefault="00464A59" w:rsidP="00464A59">
      <w:pPr>
        <w:pStyle w:val="Default"/>
        <w:ind w:firstLine="720"/>
        <w:outlineLvl w:val="0"/>
        <w:rPr>
          <w:rFonts w:ascii="Times New Roman" w:hAnsi="Times New Roman" w:cs="Times New Roman"/>
          <w:iCs/>
          <w:color w:val="auto"/>
          <w:lang w:val="sr-Cyrl-CS"/>
        </w:rPr>
      </w:pPr>
      <w:r w:rsidRPr="00D57CC4">
        <w:rPr>
          <w:rFonts w:ascii="Times New Roman" w:hAnsi="Times New Roman" w:cs="Times New Roman"/>
          <w:iCs/>
          <w:color w:val="auto"/>
          <w:lang w:val="sr-Cyrl-CS"/>
        </w:rPr>
        <w:t xml:space="preserve">Новчаном казном </w:t>
      </w:r>
      <w:r w:rsidRPr="00D57CC4">
        <w:rPr>
          <w:rFonts w:ascii="Times New Roman" w:hAnsi="Times New Roman" w:cs="Times New Roman"/>
          <w:bCs/>
          <w:color w:val="auto"/>
          <w:lang w:val="sr-Cyrl-CS"/>
        </w:rPr>
        <w:t xml:space="preserve">у фиксном износу </w:t>
      </w:r>
      <w:r w:rsidRPr="00D57CC4">
        <w:rPr>
          <w:rFonts w:ascii="Times New Roman" w:hAnsi="Times New Roman" w:cs="Times New Roman"/>
          <w:iCs/>
          <w:color w:val="auto"/>
          <w:lang w:val="sr-Cyrl-CS"/>
        </w:rPr>
        <w:t>од 25.000 динара казниће се предузетник за прекршај из става 1. овог члана.</w:t>
      </w:r>
    </w:p>
    <w:p w:rsidR="00464A59" w:rsidRDefault="00464A59" w:rsidP="00464A59">
      <w:pPr>
        <w:pStyle w:val="Default"/>
        <w:rPr>
          <w:lang/>
        </w:rPr>
      </w:pPr>
      <w:r w:rsidRPr="00D57CC4">
        <w:rPr>
          <w:rFonts w:ascii="Times New Roman" w:hAnsi="Times New Roman" w:cs="Times New Roman"/>
          <w:iCs/>
          <w:color w:val="auto"/>
          <w:lang w:val="sr-Cyrl-CS"/>
        </w:rPr>
        <w:t xml:space="preserve">Новчаном казном </w:t>
      </w:r>
      <w:r w:rsidRPr="00D57CC4">
        <w:rPr>
          <w:rFonts w:ascii="Times New Roman" w:hAnsi="Times New Roman" w:cs="Times New Roman"/>
          <w:bCs/>
          <w:color w:val="auto"/>
          <w:lang w:val="sr-Cyrl-CS"/>
        </w:rPr>
        <w:t xml:space="preserve">у фиксном износу </w:t>
      </w:r>
      <w:r w:rsidRPr="00D57CC4">
        <w:rPr>
          <w:rFonts w:ascii="Times New Roman" w:hAnsi="Times New Roman" w:cs="Times New Roman"/>
          <w:iCs/>
          <w:color w:val="auto"/>
          <w:lang w:val="sr-Cyrl-CS"/>
        </w:rPr>
        <w:t>од 5.000 динара казниће се физичко лице за прекршај из става 1. тач. 1)-4) овог члана.</w:t>
      </w:r>
      <w:r>
        <w:rPr>
          <w:lang/>
        </w:rPr>
        <w:t xml:space="preserve"> </w:t>
      </w:r>
    </w:p>
    <w:p w:rsidR="00464A59" w:rsidRDefault="00464A59" w:rsidP="00464A59">
      <w:pPr>
        <w:tabs>
          <w:tab w:val="left" w:pos="720"/>
        </w:tabs>
        <w:rPr>
          <w:lang/>
        </w:rPr>
      </w:pPr>
    </w:p>
    <w:p w:rsidR="00464A59" w:rsidRDefault="00464A59" w:rsidP="00464A59">
      <w:pPr>
        <w:jc w:val="center"/>
        <w:rPr>
          <w:lang w:val="sr-Cyrl-CS"/>
        </w:rPr>
      </w:pPr>
      <w:r w:rsidRPr="00BC0A38">
        <w:rPr>
          <w:lang w:val="sr-Cyrl-CS"/>
        </w:rPr>
        <w:t>ЧЛАН 21.</w:t>
      </w:r>
    </w:p>
    <w:p w:rsidR="00464A59" w:rsidRPr="00BC0A38" w:rsidRDefault="00464A59" w:rsidP="00464A59">
      <w:pPr>
        <w:jc w:val="center"/>
        <w:rPr>
          <w:lang w:val="sr-Cyrl-CS"/>
        </w:rPr>
      </w:pPr>
    </w:p>
    <w:p w:rsidR="00464A59" w:rsidRDefault="00464A59" w:rsidP="00464A59">
      <w:pPr>
        <w:ind w:firstLine="720"/>
        <w:rPr>
          <w:lang w:val="sr-Cyrl-CS"/>
        </w:rPr>
      </w:pPr>
      <w:r w:rsidRPr="00BC0A38">
        <w:rPr>
          <w:rFonts w:eastAsiaTheme="minorHAnsi"/>
          <w:color w:val="000000"/>
          <w:lang w:val="sr-Cyrl-CS"/>
        </w:rPr>
        <w:t xml:space="preserve">ПОЈЕДИНАЧНИ ПРАВНИ АКТИ КОЈИ СУ ИЗДАТИ БЕЗ РОКА ВАЖЕЊА, </w:t>
      </w:r>
      <w:r w:rsidRPr="00BC0A38">
        <w:rPr>
          <w:lang w:val="sr-Cyrl-CS"/>
        </w:rPr>
        <w:t>ПРЕСТАЈУ ДА ВАЖЕ 12. СЕПТЕМБРА 2018. ГОДИНЕ.</w:t>
      </w:r>
    </w:p>
    <w:p w:rsidR="00464A59" w:rsidRPr="00BC0A38" w:rsidRDefault="00464A59" w:rsidP="00464A59">
      <w:pPr>
        <w:ind w:firstLine="720"/>
        <w:rPr>
          <w:lang w:val="sr-Cyrl-CS"/>
        </w:rPr>
      </w:pPr>
    </w:p>
    <w:p w:rsidR="00464A59" w:rsidRPr="00BC0A38" w:rsidRDefault="00464A59" w:rsidP="00464A59">
      <w:pPr>
        <w:ind w:firstLine="720"/>
        <w:rPr>
          <w:lang w:val="sr-Cyrl-CS"/>
        </w:rPr>
      </w:pPr>
      <w:r w:rsidRPr="00BC0A38">
        <w:rPr>
          <w:lang w:val="sr-Cyrl-CS"/>
        </w:rPr>
        <w:t>ДОМАЋА ПРИВРЕДНА ДРУШТВА, ДРУГА ПРАВНА ЛИЦА,  ПРЕДУЗЕТНИЦИ И ПОЉОПРИВРЕДНИЦИ КОЈИ ОБАВЉАЈУ ПРЕВОЗ ТЕРЕТА У ДРУМСКОМ САОБРАЋАЈУ ДУЖНИ СУ ДА СВОЈЕ ПОСЛОВАЊЕ УСКЛАДЕ СА ОВИМ ЗАКОНОМ ДО 12. СЕПТЕМБРА 2018. ГОДИНЕ.</w:t>
      </w:r>
    </w:p>
    <w:p w:rsidR="00464A59" w:rsidRDefault="00464A59" w:rsidP="00464A59">
      <w:pPr>
        <w:jc w:val="center"/>
        <w:rPr>
          <w:lang w:val="sr-Cyrl-CS"/>
        </w:rPr>
      </w:pPr>
      <w:r w:rsidRPr="00BC0A38">
        <w:rPr>
          <w:lang w:val="sr-Cyrl-CS"/>
        </w:rPr>
        <w:t>ЧЛАН 22.</w:t>
      </w:r>
    </w:p>
    <w:p w:rsidR="00464A59" w:rsidRPr="00BC0A38" w:rsidRDefault="00464A59" w:rsidP="00464A59">
      <w:pPr>
        <w:jc w:val="center"/>
        <w:rPr>
          <w:lang w:val="sr-Cyrl-CS"/>
        </w:rPr>
      </w:pPr>
    </w:p>
    <w:p w:rsidR="00464A59" w:rsidRDefault="00464A59" w:rsidP="00464A59">
      <w:pPr>
        <w:ind w:firstLine="720"/>
        <w:rPr>
          <w:lang w:val="sr-Cyrl-CS"/>
        </w:rPr>
      </w:pPr>
      <w:r w:rsidRPr="00BC0A38">
        <w:rPr>
          <w:lang w:val="sr-Cyrl-CS"/>
        </w:rPr>
        <w:t>ОВАЈ ЗАКОН СТУПА НА СНАГУ ОСМОГ ДАНА ОД ДАНА ОБЈАВЉИВАЊА У „СЛУЖБЕНОМ ГЛАСНИКУ РЕПУБЛИКЕ СРБИЈЕ”.</w:t>
      </w:r>
      <w:r>
        <w:rPr>
          <w:lang w:val="sr-Cyrl-CS"/>
        </w:rPr>
        <w:br w:type="page"/>
      </w:r>
    </w:p>
    <w:p w:rsidR="00464A59" w:rsidRDefault="00464A59" w:rsidP="00464A59">
      <w:pPr>
        <w:jc w:val="center"/>
        <w:rPr>
          <w:b/>
          <w:sz w:val="28"/>
          <w:szCs w:val="28"/>
          <w:lang/>
        </w:rPr>
      </w:pPr>
      <w:r w:rsidRPr="00856804">
        <w:rPr>
          <w:b/>
          <w:sz w:val="28"/>
          <w:szCs w:val="28"/>
          <w:lang w:val="sr-Cyrl-CS"/>
        </w:rPr>
        <w:lastRenderedPageBreak/>
        <w:t xml:space="preserve">ОБРАЗАЦ </w:t>
      </w:r>
      <w:r w:rsidRPr="00856804">
        <w:rPr>
          <w:b/>
          <w:sz w:val="28"/>
          <w:szCs w:val="28"/>
        </w:rPr>
        <w:t>ИЗЈАВ</w:t>
      </w:r>
      <w:r w:rsidRPr="00856804">
        <w:rPr>
          <w:b/>
          <w:sz w:val="28"/>
          <w:szCs w:val="28"/>
          <w:lang w:val="sr-Cyrl-CS"/>
        </w:rPr>
        <w:t>Е</w:t>
      </w:r>
      <w:r w:rsidRPr="00856804">
        <w:rPr>
          <w:b/>
          <w:sz w:val="28"/>
          <w:szCs w:val="28"/>
        </w:rPr>
        <w:t xml:space="preserve"> О УСКЛАЂЕНОСТИ </w:t>
      </w:r>
    </w:p>
    <w:p w:rsidR="00464A59" w:rsidRPr="00856804" w:rsidRDefault="00464A59" w:rsidP="00464A59">
      <w:pPr>
        <w:jc w:val="center"/>
        <w:rPr>
          <w:b/>
          <w:sz w:val="28"/>
          <w:szCs w:val="28"/>
          <w:lang w:val="sr-Cyrl-CS"/>
        </w:rPr>
      </w:pPr>
      <w:r w:rsidRPr="00856804">
        <w:rPr>
          <w:b/>
          <w:sz w:val="28"/>
          <w:szCs w:val="28"/>
          <w:lang w:val="sr-Cyrl-CS"/>
        </w:rPr>
        <w:t>ПРЕДЛОГ</w:t>
      </w:r>
      <w:r>
        <w:rPr>
          <w:b/>
          <w:sz w:val="28"/>
          <w:szCs w:val="28"/>
          <w:lang w:val="sr-Cyrl-CS"/>
        </w:rPr>
        <w:t>А</w:t>
      </w:r>
      <w:r w:rsidRPr="00856804">
        <w:rPr>
          <w:b/>
          <w:sz w:val="28"/>
          <w:szCs w:val="28"/>
          <w:lang w:val="sr-Cyrl-CS"/>
        </w:rPr>
        <w:t xml:space="preserve"> ЗАКОНА О ИЗМЕНАМА И ДОПУНАМА ЗАКОНА О ПРЕВОЗУ ТЕРЕТА У ДРУМСКОМ САОБРАЋАЈУ</w:t>
      </w:r>
      <w:r w:rsidRPr="00856804">
        <w:rPr>
          <w:b/>
          <w:sz w:val="28"/>
          <w:szCs w:val="28"/>
        </w:rPr>
        <w:t>С</w:t>
      </w:r>
      <w:r w:rsidRPr="00856804">
        <w:rPr>
          <w:b/>
          <w:sz w:val="28"/>
          <w:szCs w:val="28"/>
          <w:lang w:val="sr-Cyrl-CS"/>
        </w:rPr>
        <w:t>А</w:t>
      </w:r>
      <w:r w:rsidRPr="00856804">
        <w:rPr>
          <w:b/>
          <w:sz w:val="28"/>
          <w:szCs w:val="28"/>
        </w:rPr>
        <w:t xml:space="preserve"> </w:t>
      </w:r>
      <w:r w:rsidRPr="00856804">
        <w:rPr>
          <w:b/>
          <w:sz w:val="28"/>
          <w:szCs w:val="28"/>
          <w:lang w:val="sr-Cyrl-CS"/>
        </w:rPr>
        <w:t>ПРОПИСИМА ЕВРОПСКЕ УНИЈЕ</w:t>
      </w:r>
    </w:p>
    <w:p w:rsidR="00464A59" w:rsidRPr="002E1CCA" w:rsidRDefault="00464A59" w:rsidP="00464A59">
      <w:pPr>
        <w:pStyle w:val="FootnoteText"/>
        <w:spacing w:line="240" w:lineRule="auto"/>
        <w:rPr>
          <w:lang/>
        </w:rPr>
      </w:pPr>
    </w:p>
    <w:p w:rsidR="00464A59" w:rsidRDefault="00464A59" w:rsidP="00464A59">
      <w:pPr>
        <w:ind w:firstLine="708"/>
        <w:rPr>
          <w:lang w:val="sr-Cyrl-CS"/>
        </w:rPr>
      </w:pPr>
      <w:r w:rsidRPr="0081718F">
        <w:t xml:space="preserve">1. </w:t>
      </w:r>
      <w:r>
        <w:rPr>
          <w:lang w:val="sr-Cyrl-CS"/>
        </w:rPr>
        <w:t>О</w:t>
      </w:r>
      <w:r w:rsidRPr="0081718F">
        <w:rPr>
          <w:lang w:val="sr-Cyrl-CS"/>
        </w:rPr>
        <w:t xml:space="preserve">влашћени предлагач прописа </w:t>
      </w:r>
      <w:r>
        <w:rPr>
          <w:lang w:val="sr-Cyrl-CS"/>
        </w:rPr>
        <w:t>- Влада</w:t>
      </w:r>
    </w:p>
    <w:p w:rsidR="00464A59" w:rsidRDefault="00464A59" w:rsidP="00464A59">
      <w:pPr>
        <w:rPr>
          <w:lang w:val="sr-Cyrl-CS"/>
        </w:rPr>
      </w:pPr>
    </w:p>
    <w:p w:rsidR="00464A59" w:rsidRPr="001A0563" w:rsidRDefault="00464A59" w:rsidP="00464A59">
      <w:pPr>
        <w:rPr>
          <w:lang/>
        </w:rPr>
      </w:pPr>
      <w:r>
        <w:rPr>
          <w:lang/>
        </w:rPr>
        <w:t xml:space="preserve">   </w:t>
      </w:r>
      <w:r>
        <w:rPr>
          <w:lang/>
        </w:rPr>
        <w:tab/>
        <w:t xml:space="preserve"> Обрађивач - Министарство грађевинарства, саобраћаја и инфраструктуре</w:t>
      </w:r>
    </w:p>
    <w:p w:rsidR="00464A59" w:rsidRPr="0081718F" w:rsidRDefault="00464A59" w:rsidP="00464A59"/>
    <w:p w:rsidR="00464A59" w:rsidRDefault="00464A59" w:rsidP="00464A59">
      <w:pPr>
        <w:ind w:firstLine="708"/>
        <w:rPr>
          <w:lang w:val="sr-Cyrl-CS"/>
        </w:rPr>
      </w:pPr>
      <w:r w:rsidRPr="0081718F">
        <w:t xml:space="preserve">2. Назив </w:t>
      </w:r>
      <w:r w:rsidRPr="0081718F">
        <w:rPr>
          <w:lang w:val="sr-Cyrl-CS"/>
        </w:rPr>
        <w:t>прописа</w:t>
      </w:r>
    </w:p>
    <w:p w:rsidR="00464A59" w:rsidRDefault="00464A59" w:rsidP="00464A59">
      <w:pPr>
        <w:rPr>
          <w:lang w:val="sr-Cyrl-CS"/>
        </w:rPr>
      </w:pPr>
    </w:p>
    <w:p w:rsidR="00464A59" w:rsidRDefault="00464A59" w:rsidP="00464A59">
      <w:pPr>
        <w:rPr>
          <w:lang w:val="sr-Cyrl-CS"/>
        </w:rPr>
      </w:pPr>
      <w:r>
        <w:rPr>
          <w:lang w:val="sr-Cyrl-CS"/>
        </w:rPr>
        <w:tab/>
      </w:r>
      <w:bookmarkStart w:id="4" w:name="_Hlk483556061"/>
      <w:r>
        <w:rPr>
          <w:lang w:val="sr-Cyrl-CS"/>
        </w:rPr>
        <w:t>Предлог закона о изменама и допунама Закона о превозу терета у друмском саобраћају</w:t>
      </w:r>
    </w:p>
    <w:p w:rsidR="00464A59" w:rsidRPr="008C1B24" w:rsidRDefault="00464A59" w:rsidP="00464A59">
      <w:pPr>
        <w:spacing w:after="200" w:line="276" w:lineRule="auto"/>
        <w:ind w:firstLine="708"/>
        <w:rPr>
          <w:lang/>
        </w:rPr>
      </w:pPr>
      <w:r w:rsidRPr="008C1B24">
        <w:rPr>
          <w:lang w:val="sr-Cyrl-CS"/>
        </w:rPr>
        <w:t xml:space="preserve">Draft Law on </w:t>
      </w:r>
      <w:r w:rsidRPr="001A0563">
        <w:rPr>
          <w:lang/>
        </w:rPr>
        <w:t xml:space="preserve">Amendments </w:t>
      </w:r>
      <w:r>
        <w:rPr>
          <w:lang w:val="en-GB"/>
        </w:rPr>
        <w:t xml:space="preserve">to the </w:t>
      </w:r>
      <w:r w:rsidRPr="00E12144">
        <w:rPr>
          <w:lang w:val="en-GB"/>
        </w:rPr>
        <w:t xml:space="preserve">Law on </w:t>
      </w:r>
      <w:r>
        <w:t>R</w:t>
      </w:r>
      <w:r>
        <w:rPr>
          <w:lang w:val="ru-RU"/>
        </w:rPr>
        <w:t xml:space="preserve">oad </w:t>
      </w:r>
      <w:r>
        <w:t>F</w:t>
      </w:r>
      <w:r>
        <w:rPr>
          <w:lang w:val="ru-RU"/>
        </w:rPr>
        <w:t xml:space="preserve">reight </w:t>
      </w:r>
      <w:r>
        <w:t>T</w:t>
      </w:r>
      <w:r w:rsidRPr="00FB1347">
        <w:rPr>
          <w:lang w:val="ru-RU"/>
        </w:rPr>
        <w:t>ransport</w:t>
      </w:r>
      <w:r w:rsidRPr="00E12144">
        <w:rPr>
          <w:lang w:val="en-GB"/>
        </w:rPr>
        <w:t xml:space="preserve"> </w:t>
      </w:r>
    </w:p>
    <w:bookmarkEnd w:id="4"/>
    <w:p w:rsidR="00464A59" w:rsidRPr="0081718F" w:rsidRDefault="00464A59" w:rsidP="00464A59">
      <w:pPr>
        <w:ind w:firstLine="708"/>
        <w:rPr>
          <w:lang w:val="sr-Cyrl-CS"/>
        </w:rPr>
      </w:pPr>
      <w:r w:rsidRPr="0081718F">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lang/>
        </w:rPr>
        <w:t>:</w:t>
      </w:r>
    </w:p>
    <w:p w:rsidR="00464A59" w:rsidRPr="0081718F" w:rsidRDefault="00464A59" w:rsidP="00464A59">
      <w:pPr>
        <w:rPr>
          <w:lang w:val="sr-Cyrl-CS"/>
        </w:rPr>
      </w:pPr>
    </w:p>
    <w:p w:rsidR="00464A59" w:rsidRDefault="00464A59" w:rsidP="00464A59">
      <w:pPr>
        <w:rPr>
          <w:lang w:val="sr-Cyrl-CS"/>
        </w:rPr>
      </w:pPr>
      <w:r w:rsidRPr="0081718F">
        <w:rPr>
          <w:lang w:val="sr-Cyrl-CS"/>
        </w:rPr>
        <w:t>а) Одредба Споразума која се однос</w:t>
      </w:r>
      <w:r>
        <w:rPr>
          <w:lang/>
        </w:rPr>
        <w:t>и</w:t>
      </w:r>
      <w:r w:rsidRPr="0081718F">
        <w:rPr>
          <w:lang w:val="sr-Cyrl-CS"/>
        </w:rPr>
        <w:t xml:space="preserve"> на нормативну садржину прописа</w:t>
      </w:r>
      <w:r>
        <w:rPr>
          <w:lang w:val="sr-Cyrl-CS"/>
        </w:rPr>
        <w:t>,</w:t>
      </w:r>
    </w:p>
    <w:p w:rsidR="00464A59" w:rsidRPr="001A0563" w:rsidRDefault="00464A59" w:rsidP="00464A59">
      <w:pPr>
        <w:rPr>
          <w:lang/>
        </w:rPr>
      </w:pPr>
      <w:r>
        <w:rPr>
          <w:lang/>
        </w:rPr>
        <w:tab/>
      </w:r>
      <w:r>
        <w:rPr>
          <w:lang/>
        </w:rPr>
        <w:tab/>
      </w:r>
      <w:r>
        <w:rPr>
          <w:lang/>
        </w:rPr>
        <w:tab/>
      </w:r>
      <w:r>
        <w:rPr>
          <w:lang/>
        </w:rPr>
        <w:tab/>
      </w:r>
      <w:r>
        <w:rPr>
          <w:lang/>
        </w:rPr>
        <w:tab/>
        <w:t>Нема.</w:t>
      </w:r>
    </w:p>
    <w:p w:rsidR="00464A59" w:rsidRDefault="00464A59" w:rsidP="00464A59">
      <w:pPr>
        <w:rPr>
          <w:lang w:val="sr-Cyrl-CS"/>
        </w:rPr>
      </w:pPr>
      <w:r w:rsidRPr="0081718F">
        <w:rPr>
          <w:lang w:val="sr-Cyrl-CS"/>
        </w:rPr>
        <w:t>б) Прелазни рок за усклађивање законодавства према одредбама Споразума</w:t>
      </w:r>
      <w:r>
        <w:rPr>
          <w:lang w:val="sr-Cyrl-CS"/>
        </w:rPr>
        <w:t>,</w:t>
      </w:r>
    </w:p>
    <w:p w:rsidR="00464A59" w:rsidRPr="0081718F" w:rsidRDefault="00464A59" w:rsidP="00464A59">
      <w:pPr>
        <w:rPr>
          <w:lang w:val="sr-Cyrl-CS"/>
        </w:rPr>
      </w:pPr>
      <w:r>
        <w:rPr>
          <w:lang w:val="sr-Cyrl-CS"/>
        </w:rPr>
        <w:tab/>
      </w:r>
      <w:r>
        <w:rPr>
          <w:lang w:val="sr-Cyrl-CS"/>
        </w:rPr>
        <w:tab/>
      </w:r>
      <w:r>
        <w:rPr>
          <w:lang w:val="sr-Cyrl-CS"/>
        </w:rPr>
        <w:tab/>
      </w:r>
      <w:r>
        <w:rPr>
          <w:lang w:val="sr-Cyrl-CS"/>
        </w:rPr>
        <w:tab/>
      </w:r>
      <w:r>
        <w:rPr>
          <w:lang w:val="sr-Cyrl-CS"/>
        </w:rPr>
        <w:tab/>
        <w:t>Нема.</w:t>
      </w:r>
    </w:p>
    <w:p w:rsidR="00464A59" w:rsidRDefault="00464A59" w:rsidP="00464A59">
      <w:pPr>
        <w:rPr>
          <w:lang w:val="sr-Cyrl-CS"/>
        </w:rPr>
      </w:pPr>
      <w:r w:rsidRPr="0081718F">
        <w:rPr>
          <w:lang w:val="sr-Cyrl-CS"/>
        </w:rPr>
        <w:t>в) Оцена испуњености обавезе које произлазе из наведене одредбе Споразума</w:t>
      </w:r>
      <w:r>
        <w:rPr>
          <w:lang w:val="sr-Cyrl-CS"/>
        </w:rPr>
        <w:t>,</w:t>
      </w:r>
    </w:p>
    <w:p w:rsidR="00464A59" w:rsidRPr="0081718F" w:rsidRDefault="00464A59" w:rsidP="00464A59">
      <w:pPr>
        <w:rPr>
          <w:lang w:val="sr-Cyrl-CS"/>
        </w:rPr>
      </w:pPr>
      <w:r>
        <w:rPr>
          <w:lang/>
        </w:rPr>
        <w:tab/>
      </w:r>
      <w:r>
        <w:rPr>
          <w:lang/>
        </w:rPr>
        <w:tab/>
      </w:r>
      <w:r>
        <w:rPr>
          <w:lang/>
        </w:rPr>
        <w:tab/>
      </w:r>
      <w:r>
        <w:rPr>
          <w:lang/>
        </w:rPr>
        <w:tab/>
      </w:r>
      <w:r>
        <w:rPr>
          <w:lang/>
        </w:rPr>
        <w:tab/>
        <w:t>Нема.</w:t>
      </w:r>
    </w:p>
    <w:p w:rsidR="00464A59" w:rsidRDefault="00464A59" w:rsidP="00464A59">
      <w:pPr>
        <w:rPr>
          <w:lang w:val="sr-Cyrl-CS"/>
        </w:rPr>
      </w:pPr>
      <w:r w:rsidRPr="0081718F">
        <w:rPr>
          <w:lang w:val="sr-Cyrl-CS"/>
        </w:rPr>
        <w:t>г) Разлози за делимично испуњавање, односно неиспуњавање обавеза које произлазе из наведене одредбе Споразума</w:t>
      </w:r>
      <w:r>
        <w:rPr>
          <w:lang w:val="sr-Cyrl-CS"/>
        </w:rPr>
        <w:t>,</w:t>
      </w:r>
    </w:p>
    <w:p w:rsidR="00464A59" w:rsidRPr="0081718F" w:rsidRDefault="00464A59" w:rsidP="00464A59">
      <w:pPr>
        <w:rPr>
          <w:lang w:val="sr-Cyrl-CS"/>
        </w:rPr>
      </w:pPr>
      <w:r>
        <w:rPr>
          <w:lang w:val="sr-Cyrl-CS"/>
        </w:rPr>
        <w:tab/>
      </w:r>
      <w:r>
        <w:rPr>
          <w:lang w:val="sr-Cyrl-CS"/>
        </w:rPr>
        <w:tab/>
      </w:r>
      <w:r>
        <w:rPr>
          <w:lang w:val="sr-Cyrl-CS"/>
        </w:rPr>
        <w:tab/>
      </w:r>
      <w:r>
        <w:rPr>
          <w:lang w:val="sr-Cyrl-CS"/>
        </w:rPr>
        <w:tab/>
      </w:r>
      <w:r>
        <w:rPr>
          <w:lang w:val="sr-Cyrl-CS"/>
        </w:rPr>
        <w:tab/>
      </w:r>
      <w:r>
        <w:rPr>
          <w:lang/>
        </w:rPr>
        <w:t>Нема.</w:t>
      </w:r>
    </w:p>
    <w:p w:rsidR="00464A59" w:rsidRDefault="00464A59" w:rsidP="00464A59">
      <w:pPr>
        <w:rPr>
          <w:lang w:val="sr-Cyrl-CS"/>
        </w:rPr>
      </w:pPr>
      <w:r w:rsidRPr="0081718F">
        <w:rPr>
          <w:lang w:val="sr-Cyrl-CS"/>
        </w:rPr>
        <w:t>д) Веза са Националним програмом за усвајање правних тековина Европске уније</w:t>
      </w:r>
      <w:r>
        <w:rPr>
          <w:lang w:val="sr-Cyrl-CS"/>
        </w:rPr>
        <w:t>.</w:t>
      </w:r>
    </w:p>
    <w:p w:rsidR="00464A59" w:rsidRDefault="00464A59" w:rsidP="00464A59">
      <w:pPr>
        <w:rPr>
          <w:lang w:val="sr-Cyrl-CS"/>
        </w:rPr>
      </w:pPr>
      <w:r>
        <w:rPr>
          <w:lang w:val="sr-Cyrl-CS"/>
        </w:rPr>
        <w:t>Пропис под идентификационом ознаком 2016-594 није закон који је предмет ове изјаве.</w:t>
      </w:r>
    </w:p>
    <w:p w:rsidR="00464A59" w:rsidRPr="0081718F" w:rsidRDefault="00464A59" w:rsidP="00464A59"/>
    <w:p w:rsidR="00464A59" w:rsidRPr="0081718F" w:rsidRDefault="00464A59" w:rsidP="00464A59">
      <w:pPr>
        <w:ind w:firstLine="708"/>
        <w:rPr>
          <w:lang w:val="sr-Cyrl-CS"/>
        </w:rPr>
      </w:pPr>
      <w:r w:rsidRPr="0081718F">
        <w:rPr>
          <w:lang w:val="sr-Cyrl-CS"/>
        </w:rPr>
        <w:t xml:space="preserve">4. </w:t>
      </w:r>
      <w:r w:rsidRPr="0081718F">
        <w:t>Усклађеност</w:t>
      </w:r>
      <w:r w:rsidRPr="0081718F">
        <w:rPr>
          <w:lang w:val="sr-Cyrl-CS"/>
        </w:rPr>
        <w:t xml:space="preserve"> прописа </w:t>
      </w:r>
      <w:r w:rsidRPr="0081718F">
        <w:t>с</w:t>
      </w:r>
      <w:r w:rsidRPr="0081718F">
        <w:rPr>
          <w:lang w:val="sr-Cyrl-CS"/>
        </w:rPr>
        <w:t>а</w:t>
      </w:r>
      <w:r w:rsidRPr="0081718F">
        <w:t xml:space="preserve"> </w:t>
      </w:r>
      <w:r w:rsidRPr="0081718F">
        <w:rPr>
          <w:lang w:val="sr-Cyrl-CS"/>
        </w:rPr>
        <w:t>прописима Европске уније</w:t>
      </w:r>
      <w:r>
        <w:rPr>
          <w:lang w:val="sr-Cyrl-CS"/>
        </w:rPr>
        <w:t>:</w:t>
      </w:r>
    </w:p>
    <w:p w:rsidR="00464A59" w:rsidRPr="0081718F" w:rsidRDefault="00464A59" w:rsidP="00464A59"/>
    <w:p w:rsidR="00464A59" w:rsidRDefault="00464A59" w:rsidP="00464A59">
      <w:pPr>
        <w:rPr>
          <w:lang/>
        </w:rPr>
      </w:pPr>
      <w:r w:rsidRPr="0081718F">
        <w:t xml:space="preserve">а) </w:t>
      </w:r>
      <w:r w:rsidRPr="0081718F">
        <w:rPr>
          <w:lang w:val="sr-Cyrl-CS"/>
        </w:rPr>
        <w:t>Навођење</w:t>
      </w:r>
      <w:r w:rsidRPr="0081718F">
        <w:rPr>
          <w:lang w:val="sr-Latn-CS"/>
        </w:rPr>
        <w:t xml:space="preserve"> </w:t>
      </w:r>
      <w:r w:rsidRPr="0081718F">
        <w:rPr>
          <w:lang w:val="sr-Cyrl-CS"/>
        </w:rPr>
        <w:t>одредби</w:t>
      </w:r>
      <w:r w:rsidRPr="0081718F">
        <w:t xml:space="preserve"> примарних извора права Е</w:t>
      </w:r>
      <w:r>
        <w:rPr>
          <w:lang/>
        </w:rPr>
        <w:t>вропске уније</w:t>
      </w:r>
      <w:r w:rsidRPr="0081718F">
        <w:rPr>
          <w:lang w:val="sr-Cyrl-CS"/>
        </w:rPr>
        <w:t xml:space="preserve"> и оцене усклађености са њима</w:t>
      </w:r>
      <w:r>
        <w:rPr>
          <w:lang/>
        </w:rPr>
        <w:t>,</w:t>
      </w:r>
    </w:p>
    <w:p w:rsidR="00464A59" w:rsidRDefault="00464A59" w:rsidP="00464A59">
      <w:pPr>
        <w:rPr>
          <w:lang/>
        </w:rPr>
      </w:pPr>
      <w:r>
        <w:rPr>
          <w:lang/>
        </w:rPr>
        <w:tab/>
      </w:r>
      <w:r>
        <w:rPr>
          <w:lang/>
        </w:rPr>
        <w:tab/>
      </w:r>
      <w:r>
        <w:rPr>
          <w:lang/>
        </w:rPr>
        <w:tab/>
      </w:r>
      <w:r>
        <w:rPr>
          <w:lang/>
        </w:rPr>
        <w:tab/>
      </w:r>
      <w:r>
        <w:rPr>
          <w:lang/>
        </w:rPr>
        <w:tab/>
        <w:t>Нема.</w:t>
      </w:r>
    </w:p>
    <w:p w:rsidR="00464A59" w:rsidRPr="0081718F" w:rsidRDefault="00464A59" w:rsidP="00464A59">
      <w:pPr>
        <w:rPr>
          <w:lang/>
        </w:rPr>
      </w:pPr>
    </w:p>
    <w:p w:rsidR="00464A59" w:rsidRDefault="00464A59" w:rsidP="00464A59">
      <w:pPr>
        <w:rPr>
          <w:lang w:val="sr-Cyrl-CS"/>
        </w:rPr>
      </w:pPr>
      <w:r w:rsidRPr="0081718F">
        <w:t xml:space="preserve">б) </w:t>
      </w:r>
      <w:r w:rsidRPr="0081718F">
        <w:rPr>
          <w:lang w:val="sr-Cyrl-CS"/>
        </w:rPr>
        <w:t>Навођење</w:t>
      </w:r>
      <w:r w:rsidRPr="0081718F">
        <w:t xml:space="preserve"> секундарних извора права Е</w:t>
      </w:r>
      <w:r>
        <w:rPr>
          <w:lang/>
        </w:rPr>
        <w:t>вропске уније</w:t>
      </w:r>
      <w:r w:rsidRPr="0081718F">
        <w:t xml:space="preserve"> </w:t>
      </w:r>
      <w:r w:rsidRPr="0081718F">
        <w:rPr>
          <w:lang w:val="sr-Cyrl-CS"/>
        </w:rPr>
        <w:t>и оцене усклађености са њима</w:t>
      </w:r>
      <w:r>
        <w:rPr>
          <w:lang w:val="sr-Cyrl-CS"/>
        </w:rPr>
        <w:t>,</w:t>
      </w:r>
    </w:p>
    <w:p w:rsidR="00464A59" w:rsidRDefault="00464A59" w:rsidP="00464A59">
      <w:pPr>
        <w:rPr>
          <w:lang/>
        </w:rPr>
      </w:pPr>
      <w:r>
        <w:rPr>
          <w:lang w:val="sr-Cyrl-CS"/>
        </w:rPr>
        <w:tab/>
      </w:r>
      <w:r>
        <w:rPr>
          <w:lang w:val="sr-Cyrl-CS"/>
        </w:rPr>
        <w:tab/>
      </w:r>
      <w:r>
        <w:rPr>
          <w:lang w:val="sr-Cyrl-CS"/>
        </w:rPr>
        <w:tab/>
      </w:r>
      <w:r>
        <w:rPr>
          <w:lang w:val="sr-Cyrl-CS"/>
        </w:rPr>
        <w:tab/>
      </w:r>
      <w:r>
        <w:rPr>
          <w:lang w:val="sr-Cyrl-CS"/>
        </w:rPr>
        <w:tab/>
      </w:r>
      <w:r>
        <w:rPr>
          <w:lang/>
        </w:rPr>
        <w:t>Нема.</w:t>
      </w:r>
    </w:p>
    <w:p w:rsidR="00464A59" w:rsidRPr="0081718F" w:rsidRDefault="00464A59" w:rsidP="00464A59">
      <w:pPr>
        <w:rPr>
          <w:lang w:val="sr-Cyrl-CS"/>
        </w:rPr>
      </w:pPr>
    </w:p>
    <w:p w:rsidR="00464A59" w:rsidRDefault="00464A59" w:rsidP="00464A59">
      <w:pPr>
        <w:rPr>
          <w:lang w:val="sr-Cyrl-CS"/>
        </w:rPr>
      </w:pPr>
      <w:r w:rsidRPr="0081718F">
        <w:rPr>
          <w:lang w:val="sr-Cyrl-CS"/>
        </w:rPr>
        <w:t>в</w:t>
      </w:r>
      <w:r w:rsidRPr="0081718F">
        <w:t xml:space="preserve">) </w:t>
      </w:r>
      <w:r w:rsidRPr="0081718F">
        <w:rPr>
          <w:lang w:val="sr-Cyrl-CS"/>
        </w:rPr>
        <w:t>Навођење осталих извора права Е</w:t>
      </w:r>
      <w:r>
        <w:rPr>
          <w:lang w:val="sr-Cyrl-CS"/>
        </w:rPr>
        <w:t>вропске уније</w:t>
      </w:r>
      <w:r w:rsidRPr="0081718F">
        <w:rPr>
          <w:lang w:val="sr-Cyrl-CS"/>
        </w:rPr>
        <w:t xml:space="preserve"> и усклађен</w:t>
      </w:r>
      <w:r>
        <w:rPr>
          <w:lang/>
        </w:rPr>
        <w:t>o</w:t>
      </w:r>
      <w:r w:rsidRPr="0081718F">
        <w:rPr>
          <w:lang w:val="sr-Cyrl-CS"/>
        </w:rPr>
        <w:t>ст са њима</w:t>
      </w:r>
      <w:r>
        <w:rPr>
          <w:lang w:val="sr-Cyrl-CS"/>
        </w:rPr>
        <w:t>,</w:t>
      </w:r>
    </w:p>
    <w:p w:rsidR="00464A59" w:rsidRDefault="00464A59" w:rsidP="00464A59">
      <w:pPr>
        <w:rPr>
          <w:lang/>
        </w:rPr>
      </w:pPr>
      <w:r>
        <w:rPr>
          <w:lang/>
        </w:rPr>
        <w:tab/>
      </w:r>
      <w:r>
        <w:rPr>
          <w:lang/>
        </w:rPr>
        <w:tab/>
      </w:r>
      <w:r>
        <w:rPr>
          <w:lang/>
        </w:rPr>
        <w:tab/>
      </w:r>
      <w:r>
        <w:rPr>
          <w:lang/>
        </w:rPr>
        <w:tab/>
      </w:r>
      <w:r>
        <w:rPr>
          <w:lang/>
        </w:rPr>
        <w:tab/>
        <w:t>Нема.</w:t>
      </w:r>
    </w:p>
    <w:p w:rsidR="00464A59" w:rsidRPr="0081718F" w:rsidRDefault="00464A59" w:rsidP="00464A59">
      <w:pPr>
        <w:rPr>
          <w:lang w:val="sr-Cyrl-CS"/>
        </w:rPr>
      </w:pPr>
    </w:p>
    <w:p w:rsidR="00464A59" w:rsidRDefault="00464A59" w:rsidP="00464A59">
      <w:pPr>
        <w:rPr>
          <w:lang/>
        </w:rPr>
      </w:pPr>
      <w:r w:rsidRPr="0081718F">
        <w:rPr>
          <w:lang w:val="sr-Cyrl-CS"/>
        </w:rPr>
        <w:t>г</w:t>
      </w:r>
      <w:r w:rsidRPr="0081718F">
        <w:t xml:space="preserve">) </w:t>
      </w:r>
      <w:r w:rsidRPr="0081718F">
        <w:rPr>
          <w:lang w:val="sr-Cyrl-CS"/>
        </w:rPr>
        <w:t>Р</w:t>
      </w:r>
      <w:r w:rsidRPr="0081718F">
        <w:t>азлози за дел</w:t>
      </w:r>
      <w:r w:rsidRPr="0081718F">
        <w:rPr>
          <w:lang w:val="sr-Cyrl-CS"/>
        </w:rPr>
        <w:t>и</w:t>
      </w:r>
      <w:r w:rsidRPr="0081718F">
        <w:t>мичну усклађеност</w:t>
      </w:r>
      <w:r w:rsidRPr="0081718F">
        <w:rPr>
          <w:lang w:val="sr-Cyrl-CS"/>
        </w:rPr>
        <w:t>,</w:t>
      </w:r>
      <w:r w:rsidRPr="0081718F">
        <w:t xml:space="preserve"> односно неусклађеност</w:t>
      </w:r>
      <w:r>
        <w:rPr>
          <w:lang/>
        </w:rPr>
        <w:t>,</w:t>
      </w:r>
    </w:p>
    <w:p w:rsidR="00464A59" w:rsidRDefault="00464A59" w:rsidP="00464A59">
      <w:pPr>
        <w:rPr>
          <w:lang/>
        </w:rPr>
      </w:pPr>
      <w:r>
        <w:rPr>
          <w:lang/>
        </w:rPr>
        <w:tab/>
      </w:r>
      <w:r>
        <w:rPr>
          <w:lang/>
        </w:rPr>
        <w:tab/>
      </w:r>
      <w:r>
        <w:rPr>
          <w:lang/>
        </w:rPr>
        <w:tab/>
      </w:r>
      <w:r>
        <w:rPr>
          <w:lang/>
        </w:rPr>
        <w:tab/>
      </w:r>
      <w:r>
        <w:rPr>
          <w:lang/>
        </w:rPr>
        <w:tab/>
        <w:t>Нема.</w:t>
      </w:r>
    </w:p>
    <w:p w:rsidR="00464A59" w:rsidRPr="0081718F" w:rsidRDefault="00464A59" w:rsidP="00464A59">
      <w:pPr>
        <w:rPr>
          <w:lang/>
        </w:rPr>
      </w:pPr>
    </w:p>
    <w:p w:rsidR="00464A59" w:rsidRDefault="00464A59" w:rsidP="00464A59">
      <w:pPr>
        <w:rPr>
          <w:lang w:val="sr-Cyrl-CS"/>
        </w:rPr>
      </w:pPr>
      <w:r w:rsidRPr="0081718F">
        <w:rPr>
          <w:lang w:val="sr-Cyrl-CS"/>
        </w:rPr>
        <w:t>д</w:t>
      </w:r>
      <w:r w:rsidRPr="0081718F">
        <w:t>)</w:t>
      </w:r>
      <w:r w:rsidRPr="0081718F">
        <w:rPr>
          <w:lang w:val="sr-Cyrl-CS"/>
        </w:rPr>
        <w:t xml:space="preserve"> Р</w:t>
      </w:r>
      <w:r w:rsidRPr="0081718F">
        <w:t xml:space="preserve">ок у којем је предвиђено постизање потпуне усклађености </w:t>
      </w:r>
      <w:r w:rsidRPr="0081718F">
        <w:rPr>
          <w:lang w:val="sr-Cyrl-CS"/>
        </w:rPr>
        <w:t>прописа</w:t>
      </w:r>
      <w:r w:rsidRPr="0081718F">
        <w:t xml:space="preserve"> с</w:t>
      </w:r>
      <w:r w:rsidRPr="0081718F">
        <w:rPr>
          <w:lang w:val="sr-Cyrl-CS"/>
        </w:rPr>
        <w:t>а прописима Европске уније</w:t>
      </w:r>
      <w:r>
        <w:rPr>
          <w:lang w:val="sr-Cyrl-CS"/>
        </w:rPr>
        <w:t>.</w:t>
      </w:r>
    </w:p>
    <w:p w:rsidR="00464A59" w:rsidRPr="0081718F" w:rsidRDefault="00464A59" w:rsidP="00464A59">
      <w:pPr>
        <w:rPr>
          <w:i/>
          <w:lang w:val="sr-Cyrl-CS"/>
        </w:rPr>
      </w:pPr>
      <w:r>
        <w:rPr>
          <w:lang w:val="sr-Cyrl-CS"/>
        </w:rPr>
        <w:tab/>
      </w:r>
      <w:r>
        <w:rPr>
          <w:lang w:val="sr-Cyrl-CS"/>
        </w:rPr>
        <w:tab/>
      </w:r>
      <w:r>
        <w:rPr>
          <w:lang w:val="sr-Cyrl-CS"/>
        </w:rPr>
        <w:tab/>
      </w:r>
      <w:r>
        <w:rPr>
          <w:lang w:val="sr-Cyrl-CS"/>
        </w:rPr>
        <w:tab/>
      </w:r>
      <w:r>
        <w:rPr>
          <w:lang w:val="sr-Cyrl-CS"/>
        </w:rPr>
        <w:tab/>
      </w:r>
      <w:r>
        <w:rPr>
          <w:lang/>
        </w:rPr>
        <w:t>Нема.</w:t>
      </w:r>
    </w:p>
    <w:p w:rsidR="00464A59" w:rsidRPr="0081718F" w:rsidRDefault="00464A59" w:rsidP="00464A59">
      <w:pPr>
        <w:rPr>
          <w:i/>
          <w:lang w:val="sr-Cyrl-CS"/>
        </w:rPr>
      </w:pPr>
    </w:p>
    <w:p w:rsidR="00464A59" w:rsidRDefault="00464A59" w:rsidP="00464A59">
      <w:pPr>
        <w:ind w:firstLine="708"/>
        <w:rPr>
          <w:color w:val="000000"/>
          <w:lang w:val="ru-RU"/>
        </w:rPr>
      </w:pPr>
      <w:r w:rsidRPr="0081718F">
        <w:rPr>
          <w:lang w:val="sr-Cyrl-CS"/>
        </w:rPr>
        <w:t>5</w:t>
      </w:r>
      <w:r w:rsidRPr="0081718F">
        <w:rPr>
          <w:lang w:val="ru-RU"/>
        </w:rPr>
        <w:t xml:space="preserve">. Уколико не постоје одговарајуће надлежности </w:t>
      </w:r>
      <w:r>
        <w:rPr>
          <w:lang w:val="ru-RU"/>
        </w:rPr>
        <w:t xml:space="preserve">Европске уније </w:t>
      </w:r>
      <w:r w:rsidRPr="0081718F">
        <w:rPr>
          <w:lang w:val="ru-RU"/>
        </w:rPr>
        <w:t>у материји коју регулише пропис, и/или не постоје одговарајући секундарни извори права</w:t>
      </w:r>
      <w:r w:rsidRPr="0081718F">
        <w:rPr>
          <w:color w:val="000000"/>
          <w:lang w:val="ru-RU"/>
        </w:rPr>
        <w:t xml:space="preserve"> Европске уније са којима је потребно обезбедити усклађеност, потребно је образложити ту чињеницу. У овом случају</w:t>
      </w:r>
      <w:r>
        <w:rPr>
          <w:color w:val="000000"/>
          <w:lang w:val="ru-RU"/>
        </w:rPr>
        <w:t>,</w:t>
      </w:r>
      <w:r w:rsidRPr="0081718F">
        <w:rPr>
          <w:color w:val="000000"/>
          <w:lang w:val="ru-RU"/>
        </w:rPr>
        <w:t xml:space="preserve">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w:t>
      </w:r>
      <w:r>
        <w:rPr>
          <w:color w:val="000000"/>
          <w:lang w:val="ru-RU"/>
        </w:rPr>
        <w:t>Европске уније</w:t>
      </w:r>
      <w:r w:rsidRPr="0081718F">
        <w:rPr>
          <w:color w:val="000000"/>
          <w:lang w:val="ru-RU"/>
        </w:rPr>
        <w:t xml:space="preserve">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r>
        <w:rPr>
          <w:color w:val="000000"/>
          <w:lang w:val="ru-RU"/>
        </w:rPr>
        <w:t>.</w:t>
      </w:r>
      <w:r w:rsidRPr="0081718F">
        <w:rPr>
          <w:color w:val="000000"/>
          <w:lang w:val="ru-RU"/>
        </w:rPr>
        <w:t xml:space="preserve">  </w:t>
      </w:r>
    </w:p>
    <w:p w:rsidR="00464A59" w:rsidRPr="0081718F" w:rsidRDefault="00464A59" w:rsidP="00464A59">
      <w:pPr>
        <w:rPr>
          <w:color w:val="000000"/>
          <w:lang w:val="ru-RU"/>
        </w:rPr>
      </w:pPr>
      <w:r>
        <w:rPr>
          <w:color w:val="000000"/>
          <w:lang w:val="ru-RU"/>
        </w:rPr>
        <w:tab/>
        <w:t>Не постоје одговарајући секундарни извори права Европске уније са којима је вршено усклађивање.</w:t>
      </w:r>
    </w:p>
    <w:p w:rsidR="00464A59" w:rsidRPr="0081718F" w:rsidRDefault="00464A59" w:rsidP="00464A59">
      <w:pPr>
        <w:rPr>
          <w:lang w:val="sr-Cyrl-CS"/>
        </w:rPr>
      </w:pPr>
    </w:p>
    <w:p w:rsidR="00464A59" w:rsidRDefault="00464A59" w:rsidP="00464A59">
      <w:pPr>
        <w:ind w:firstLine="708"/>
      </w:pPr>
      <w:r w:rsidRPr="0081718F">
        <w:rPr>
          <w:lang w:val="sr-Cyrl-CS"/>
        </w:rPr>
        <w:t>6</w:t>
      </w:r>
      <w:r w:rsidRPr="0081718F">
        <w:t xml:space="preserve">. </w:t>
      </w:r>
      <w:r w:rsidRPr="0081718F">
        <w:rPr>
          <w:lang w:val="sr-Cyrl-CS"/>
        </w:rPr>
        <w:t xml:space="preserve">Да </w:t>
      </w:r>
      <w:r w:rsidRPr="0081718F">
        <w:t>ли</w:t>
      </w:r>
      <w:r w:rsidRPr="0081718F">
        <w:rPr>
          <w:lang w:val="sr-Cyrl-CS"/>
        </w:rPr>
        <w:t xml:space="preserve"> су</w:t>
      </w:r>
      <w:r w:rsidRPr="0081718F">
        <w:t xml:space="preserve"> </w:t>
      </w:r>
      <w:r w:rsidRPr="0081718F">
        <w:rPr>
          <w:lang w:val="sr-Cyrl-CS"/>
        </w:rPr>
        <w:t>претходно</w:t>
      </w:r>
      <w:r w:rsidRPr="0081718F">
        <w:t xml:space="preserve"> наведени извори права Е</w:t>
      </w:r>
      <w:r>
        <w:rPr>
          <w:lang/>
        </w:rPr>
        <w:t>вропске уније</w:t>
      </w:r>
      <w:r w:rsidRPr="0081718F">
        <w:t xml:space="preserve"> преведени на </w:t>
      </w:r>
      <w:r w:rsidRPr="0081718F">
        <w:rPr>
          <w:lang w:val="sr-Cyrl-CS"/>
        </w:rPr>
        <w:t>срп</w:t>
      </w:r>
      <w:r w:rsidRPr="0081718F">
        <w:t>ски језик?</w:t>
      </w:r>
    </w:p>
    <w:p w:rsidR="00464A59" w:rsidRPr="001A0563" w:rsidRDefault="00464A59" w:rsidP="00464A59">
      <w:pPr>
        <w:rPr>
          <w:lang/>
        </w:rPr>
      </w:pPr>
      <w:r>
        <w:tab/>
      </w:r>
      <w:r>
        <w:tab/>
      </w:r>
      <w:r>
        <w:tab/>
      </w:r>
      <w:r>
        <w:rPr>
          <w:lang/>
        </w:rPr>
        <w:tab/>
      </w:r>
      <w:r>
        <w:rPr>
          <w:lang/>
        </w:rPr>
        <w:tab/>
        <w:t>/</w:t>
      </w:r>
    </w:p>
    <w:p w:rsidR="00464A59" w:rsidRPr="0081718F" w:rsidRDefault="00464A59" w:rsidP="00464A59"/>
    <w:p w:rsidR="00464A59" w:rsidRDefault="00464A59" w:rsidP="00464A59">
      <w:pPr>
        <w:ind w:firstLine="708"/>
      </w:pPr>
      <w:r w:rsidRPr="0081718F">
        <w:rPr>
          <w:lang w:val="sr-Cyrl-CS"/>
        </w:rPr>
        <w:t>7</w:t>
      </w:r>
      <w:r w:rsidRPr="0081718F">
        <w:t xml:space="preserve">. </w:t>
      </w:r>
      <w:r w:rsidRPr="0081718F">
        <w:rPr>
          <w:lang w:val="sr-Cyrl-CS"/>
        </w:rPr>
        <w:t>Да ли је</w:t>
      </w:r>
      <w:r w:rsidRPr="0081718F">
        <w:t xml:space="preserve"> пропис преведен на неки службени језик Е</w:t>
      </w:r>
      <w:r>
        <w:rPr>
          <w:lang/>
        </w:rPr>
        <w:t>вропске уније</w:t>
      </w:r>
      <w:r w:rsidRPr="0081718F">
        <w:t>?</w:t>
      </w:r>
    </w:p>
    <w:p w:rsidR="00464A59" w:rsidRPr="001A0563" w:rsidRDefault="00464A59" w:rsidP="00464A59">
      <w:pPr>
        <w:rPr>
          <w:lang/>
        </w:rPr>
      </w:pPr>
      <w:r>
        <w:tab/>
      </w:r>
      <w:r>
        <w:tab/>
      </w:r>
      <w:r>
        <w:tab/>
      </w:r>
      <w:r>
        <w:tab/>
      </w:r>
      <w:r>
        <w:tab/>
      </w:r>
      <w:r>
        <w:rPr>
          <w:lang/>
        </w:rPr>
        <w:t>Не.</w:t>
      </w:r>
    </w:p>
    <w:p w:rsidR="00464A59" w:rsidRPr="0081718F" w:rsidRDefault="00464A59" w:rsidP="00464A59"/>
    <w:p w:rsidR="00464A59" w:rsidRDefault="00464A59" w:rsidP="00464A59">
      <w:pPr>
        <w:ind w:firstLine="708"/>
      </w:pPr>
      <w:r w:rsidRPr="0081718F">
        <w:rPr>
          <w:lang w:val="sr-Cyrl-CS"/>
        </w:rPr>
        <w:t>8</w:t>
      </w:r>
      <w:r w:rsidRPr="0081718F">
        <w:t xml:space="preserve">. </w:t>
      </w:r>
      <w:r>
        <w:rPr>
          <w:lang/>
        </w:rPr>
        <w:t xml:space="preserve">Сарадња са Европском унијом и </w:t>
      </w:r>
      <w:r>
        <w:rPr>
          <w:lang w:val="sr-Cyrl-CS"/>
        </w:rPr>
        <w:t>у</w:t>
      </w:r>
      <w:r w:rsidRPr="0081718F">
        <w:rPr>
          <w:lang w:val="sr-Cyrl-CS"/>
        </w:rPr>
        <w:t>чешће</w:t>
      </w:r>
      <w:r w:rsidRPr="0081718F">
        <w:t xml:space="preserve"> кон</w:t>
      </w:r>
      <w:r w:rsidRPr="0081718F">
        <w:rPr>
          <w:lang w:val="sr-Cyrl-CS"/>
        </w:rPr>
        <w:t>с</w:t>
      </w:r>
      <w:r w:rsidRPr="0081718F">
        <w:t>ултаната у изради прописа</w:t>
      </w:r>
      <w:r w:rsidRPr="0081718F">
        <w:rPr>
          <w:lang w:val="sr-Cyrl-CS"/>
        </w:rPr>
        <w:t xml:space="preserve"> </w:t>
      </w:r>
      <w:r w:rsidRPr="0081718F">
        <w:t>и њихово мишљење о усклађености</w:t>
      </w:r>
      <w:r>
        <w:t>.</w:t>
      </w:r>
    </w:p>
    <w:p w:rsidR="008921F1" w:rsidRPr="00BC0A38" w:rsidRDefault="00464A59" w:rsidP="00464A59">
      <w:pPr>
        <w:rPr>
          <w:lang w:val="sr-Cyrl-CS"/>
        </w:rPr>
      </w:pPr>
      <w:r>
        <w:tab/>
      </w:r>
      <w:r>
        <w:rPr>
          <w:lang/>
        </w:rPr>
        <w:t>У изради Предлога закона о изменама и допунама Закона о превозу терета у друмском саобраћају нису учествовали консултанти.</w:t>
      </w:r>
    </w:p>
    <w:sectPr w:rsidR="008921F1" w:rsidRPr="00BC0A38" w:rsidSect="00BC0A38">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1AA" w:rsidRDefault="00F651AA" w:rsidP="00BC0A38">
      <w:pPr>
        <w:spacing w:after="0" w:line="240" w:lineRule="auto"/>
      </w:pPr>
      <w:r>
        <w:separator/>
      </w:r>
    </w:p>
  </w:endnote>
  <w:endnote w:type="continuationSeparator" w:id="0">
    <w:p w:rsidR="00F651AA" w:rsidRDefault="00F651AA" w:rsidP="00BC0A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BoldMT">
    <w:altName w:val="Times New Roman"/>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5896048"/>
      <w:docPartObj>
        <w:docPartGallery w:val="Page Numbers (Bottom of Page)"/>
        <w:docPartUnique/>
      </w:docPartObj>
    </w:sdtPr>
    <w:sdtEndPr>
      <w:rPr>
        <w:noProof/>
      </w:rPr>
    </w:sdtEndPr>
    <w:sdtContent>
      <w:p w:rsidR="00BC0A38" w:rsidRDefault="004B022A">
        <w:pPr>
          <w:pStyle w:val="Footer"/>
          <w:jc w:val="right"/>
        </w:pPr>
        <w:r>
          <w:fldChar w:fldCharType="begin"/>
        </w:r>
        <w:r w:rsidR="00BC0A38">
          <w:instrText xml:space="preserve"> PAGE   \* MERGEFORMAT </w:instrText>
        </w:r>
        <w:r>
          <w:fldChar w:fldCharType="separate"/>
        </w:r>
        <w:r w:rsidR="00464A59">
          <w:rPr>
            <w:noProof/>
          </w:rPr>
          <w:t>2</w:t>
        </w:r>
        <w:r>
          <w:rPr>
            <w:noProof/>
          </w:rPr>
          <w:fldChar w:fldCharType="end"/>
        </w:r>
      </w:p>
    </w:sdtContent>
  </w:sdt>
  <w:p w:rsidR="00BC0A38" w:rsidRDefault="00BC0A3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1AA" w:rsidRDefault="00F651AA" w:rsidP="00BC0A38">
      <w:pPr>
        <w:spacing w:after="0" w:line="240" w:lineRule="auto"/>
      </w:pPr>
      <w:r>
        <w:separator/>
      </w:r>
    </w:p>
  </w:footnote>
  <w:footnote w:type="continuationSeparator" w:id="0">
    <w:p w:rsidR="00F651AA" w:rsidRDefault="00F651AA" w:rsidP="00BC0A3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1"/>
    <w:lvl w:ilvl="0">
      <w:start w:val="1"/>
      <w:numFmt w:val="decimal"/>
      <w:lvlText w:val="%1."/>
      <w:lvlJc w:val="left"/>
      <w:pPr>
        <w:tabs>
          <w:tab w:val="num" w:pos="0"/>
        </w:tabs>
        <w:ind w:left="720" w:hanging="360"/>
      </w:pPr>
      <w:rPr>
        <w:rFonts w:ascii="Times New Roman" w:hAnsi="Times New Roman" w:cs="Times New Roman"/>
        <w:sz w:val="24"/>
        <w:szCs w:val="24"/>
        <w:lang w:val="ru-RU"/>
      </w:rPr>
    </w:lvl>
  </w:abstractNum>
  <w:abstractNum w:abstractNumId="1">
    <w:nsid w:val="00000004"/>
    <w:multiLevelType w:val="singleLevel"/>
    <w:tmpl w:val="00000004"/>
    <w:name w:val="WW8Num8"/>
    <w:lvl w:ilvl="0">
      <w:start w:val="65535"/>
      <w:numFmt w:val="bullet"/>
      <w:lvlText w:val="-"/>
      <w:lvlJc w:val="left"/>
      <w:pPr>
        <w:tabs>
          <w:tab w:val="num" w:pos="0"/>
        </w:tabs>
        <w:ind w:left="720" w:hanging="360"/>
      </w:pPr>
      <w:rPr>
        <w:rFonts w:ascii="Times New Roman" w:hAnsi="Times New Roman" w:cs="Times New Roman" w:hint="default"/>
        <w:lang w:val="sr-Cyrl-CS"/>
      </w:rPr>
    </w:lvl>
  </w:abstractNum>
  <w:abstractNum w:abstractNumId="2">
    <w:nsid w:val="00000005"/>
    <w:multiLevelType w:val="singleLevel"/>
    <w:tmpl w:val="00000005"/>
    <w:name w:val="WW8Num9"/>
    <w:lvl w:ilvl="0">
      <w:start w:val="1"/>
      <w:numFmt w:val="decimal"/>
      <w:lvlText w:val="%1."/>
      <w:lvlJc w:val="left"/>
      <w:pPr>
        <w:tabs>
          <w:tab w:val="num" w:pos="0"/>
        </w:tabs>
        <w:ind w:left="1080" w:hanging="360"/>
      </w:pPr>
    </w:lvl>
  </w:abstractNum>
  <w:abstractNum w:abstractNumId="3">
    <w:nsid w:val="00000006"/>
    <w:multiLevelType w:val="singleLevel"/>
    <w:tmpl w:val="00000006"/>
    <w:name w:val="WW8Num12"/>
    <w:lvl w:ilvl="0">
      <w:start w:val="1"/>
      <w:numFmt w:val="upperRoman"/>
      <w:lvlText w:val="%1."/>
      <w:lvlJc w:val="left"/>
      <w:pPr>
        <w:tabs>
          <w:tab w:val="num" w:pos="1080"/>
        </w:tabs>
        <w:ind w:left="1080" w:hanging="720"/>
      </w:pPr>
      <w:rPr>
        <w:lang w:val="sr-Latn-CS"/>
      </w:rPr>
    </w:lvl>
  </w:abstractNum>
  <w:abstractNum w:abstractNumId="4">
    <w:nsid w:val="04ED29E3"/>
    <w:multiLevelType w:val="hybridMultilevel"/>
    <w:tmpl w:val="F9B2D406"/>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0CFF4D4D"/>
    <w:multiLevelType w:val="hybridMultilevel"/>
    <w:tmpl w:val="7E1A392A"/>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183D1D26"/>
    <w:multiLevelType w:val="hybridMultilevel"/>
    <w:tmpl w:val="8DAEB006"/>
    <w:lvl w:ilvl="0" w:tplc="545225EE">
      <w:start w:val="1"/>
      <w:numFmt w:val="decimal"/>
      <w:lvlText w:val="%1)"/>
      <w:lvlJc w:val="left"/>
      <w:pPr>
        <w:tabs>
          <w:tab w:val="num" w:pos="1744"/>
        </w:tabs>
        <w:ind w:left="1744" w:hanging="1035"/>
      </w:pPr>
      <w:rPr>
        <w:rFonts w:hint="default"/>
        <w:b w:val="0"/>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7">
    <w:nsid w:val="1A294EBA"/>
    <w:multiLevelType w:val="hybridMultilevel"/>
    <w:tmpl w:val="F4AACECE"/>
    <w:lvl w:ilvl="0" w:tplc="5E4E3A0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28F7607"/>
    <w:multiLevelType w:val="hybridMultilevel"/>
    <w:tmpl w:val="553671B8"/>
    <w:lvl w:ilvl="0" w:tplc="483488DE">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9">
    <w:nsid w:val="241E5C58"/>
    <w:multiLevelType w:val="hybridMultilevel"/>
    <w:tmpl w:val="4C7CB000"/>
    <w:lvl w:ilvl="0" w:tplc="04090011">
      <w:start w:val="1"/>
      <w:numFmt w:val="decimal"/>
      <w:lvlText w:val="%1)"/>
      <w:lvlJc w:val="left"/>
      <w:pPr>
        <w:tabs>
          <w:tab w:val="num" w:pos="720"/>
        </w:tabs>
        <w:ind w:left="720" w:hanging="360"/>
      </w:pPr>
    </w:lvl>
    <w:lvl w:ilvl="1" w:tplc="94AAAD70">
      <w:start w:val="1"/>
      <w:numFmt w:val="bullet"/>
      <w:lvlText w:val="-"/>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BC0146A"/>
    <w:multiLevelType w:val="hybridMultilevel"/>
    <w:tmpl w:val="A1BE818E"/>
    <w:lvl w:ilvl="0" w:tplc="B90A4936">
      <w:start w:val="1"/>
      <w:numFmt w:val="decimal"/>
      <w:lvlText w:val="%1)"/>
      <w:lvlJc w:val="left"/>
      <w:pPr>
        <w:tabs>
          <w:tab w:val="num" w:pos="720"/>
        </w:tabs>
        <w:ind w:left="720" w:hanging="360"/>
      </w:pPr>
      <w:rPr>
        <w:rFonts w:ascii="Times New Roman" w:eastAsia="Times New Roman" w:hAnsi="Times New Roman" w:cs="Times New Roman"/>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2DE97BBF"/>
    <w:multiLevelType w:val="hybridMultilevel"/>
    <w:tmpl w:val="54E42EA4"/>
    <w:lvl w:ilvl="0" w:tplc="931E7BC4">
      <w:start w:val="1"/>
      <w:numFmt w:val="decimal"/>
      <w:lvlText w:val="%1)"/>
      <w:lvlJc w:val="left"/>
      <w:pPr>
        <w:tabs>
          <w:tab w:val="num" w:pos="1077"/>
        </w:tabs>
        <w:ind w:left="1440" w:hanging="360"/>
      </w:pPr>
      <w:rPr>
        <w:rFonts w:ascii="Times New Roman" w:eastAsia="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9C1450"/>
    <w:multiLevelType w:val="hybridMultilevel"/>
    <w:tmpl w:val="16261ED6"/>
    <w:lvl w:ilvl="0" w:tplc="241A0011">
      <w:start w:val="1"/>
      <w:numFmt w:val="decimal"/>
      <w:lvlText w:val="%1)"/>
      <w:lvlJc w:val="left"/>
      <w:pPr>
        <w:tabs>
          <w:tab w:val="num" w:pos="1782"/>
        </w:tabs>
        <w:ind w:left="1782" w:hanging="360"/>
      </w:pPr>
      <w:rPr>
        <w:rFonts w:hint="default"/>
      </w:rPr>
    </w:lvl>
    <w:lvl w:ilvl="1" w:tplc="04090003" w:tentative="1">
      <w:start w:val="1"/>
      <w:numFmt w:val="bullet"/>
      <w:lvlText w:val="o"/>
      <w:lvlJc w:val="left"/>
      <w:pPr>
        <w:tabs>
          <w:tab w:val="num" w:pos="1782"/>
        </w:tabs>
        <w:ind w:left="1782" w:hanging="360"/>
      </w:pPr>
      <w:rPr>
        <w:rFonts w:ascii="Courier New" w:hAnsi="Courier New" w:cs="Courier New" w:hint="default"/>
      </w:rPr>
    </w:lvl>
    <w:lvl w:ilvl="2" w:tplc="04090005" w:tentative="1">
      <w:start w:val="1"/>
      <w:numFmt w:val="bullet"/>
      <w:lvlText w:val=""/>
      <w:lvlJc w:val="left"/>
      <w:pPr>
        <w:tabs>
          <w:tab w:val="num" w:pos="2502"/>
        </w:tabs>
        <w:ind w:left="2502" w:hanging="360"/>
      </w:pPr>
      <w:rPr>
        <w:rFonts w:ascii="Wingdings" w:hAnsi="Wingdings" w:hint="default"/>
      </w:rPr>
    </w:lvl>
    <w:lvl w:ilvl="3" w:tplc="04090001" w:tentative="1">
      <w:start w:val="1"/>
      <w:numFmt w:val="bullet"/>
      <w:lvlText w:val=""/>
      <w:lvlJc w:val="left"/>
      <w:pPr>
        <w:tabs>
          <w:tab w:val="num" w:pos="3222"/>
        </w:tabs>
        <w:ind w:left="3222" w:hanging="360"/>
      </w:pPr>
      <w:rPr>
        <w:rFonts w:ascii="Symbol" w:hAnsi="Symbol" w:hint="default"/>
      </w:rPr>
    </w:lvl>
    <w:lvl w:ilvl="4" w:tplc="04090003" w:tentative="1">
      <w:start w:val="1"/>
      <w:numFmt w:val="bullet"/>
      <w:lvlText w:val="o"/>
      <w:lvlJc w:val="left"/>
      <w:pPr>
        <w:tabs>
          <w:tab w:val="num" w:pos="3942"/>
        </w:tabs>
        <w:ind w:left="3942" w:hanging="360"/>
      </w:pPr>
      <w:rPr>
        <w:rFonts w:ascii="Courier New" w:hAnsi="Courier New" w:cs="Courier New" w:hint="default"/>
      </w:rPr>
    </w:lvl>
    <w:lvl w:ilvl="5" w:tplc="04090005" w:tentative="1">
      <w:start w:val="1"/>
      <w:numFmt w:val="bullet"/>
      <w:lvlText w:val=""/>
      <w:lvlJc w:val="left"/>
      <w:pPr>
        <w:tabs>
          <w:tab w:val="num" w:pos="4662"/>
        </w:tabs>
        <w:ind w:left="4662" w:hanging="360"/>
      </w:pPr>
      <w:rPr>
        <w:rFonts w:ascii="Wingdings" w:hAnsi="Wingdings" w:hint="default"/>
      </w:rPr>
    </w:lvl>
    <w:lvl w:ilvl="6" w:tplc="04090001" w:tentative="1">
      <w:start w:val="1"/>
      <w:numFmt w:val="bullet"/>
      <w:lvlText w:val=""/>
      <w:lvlJc w:val="left"/>
      <w:pPr>
        <w:tabs>
          <w:tab w:val="num" w:pos="5382"/>
        </w:tabs>
        <w:ind w:left="5382" w:hanging="360"/>
      </w:pPr>
      <w:rPr>
        <w:rFonts w:ascii="Symbol" w:hAnsi="Symbol" w:hint="default"/>
      </w:rPr>
    </w:lvl>
    <w:lvl w:ilvl="7" w:tplc="04090003" w:tentative="1">
      <w:start w:val="1"/>
      <w:numFmt w:val="bullet"/>
      <w:lvlText w:val="o"/>
      <w:lvlJc w:val="left"/>
      <w:pPr>
        <w:tabs>
          <w:tab w:val="num" w:pos="6102"/>
        </w:tabs>
        <w:ind w:left="6102" w:hanging="360"/>
      </w:pPr>
      <w:rPr>
        <w:rFonts w:ascii="Courier New" w:hAnsi="Courier New" w:cs="Courier New" w:hint="default"/>
      </w:rPr>
    </w:lvl>
    <w:lvl w:ilvl="8" w:tplc="04090005" w:tentative="1">
      <w:start w:val="1"/>
      <w:numFmt w:val="bullet"/>
      <w:lvlText w:val=""/>
      <w:lvlJc w:val="left"/>
      <w:pPr>
        <w:tabs>
          <w:tab w:val="num" w:pos="6822"/>
        </w:tabs>
        <w:ind w:left="6822" w:hanging="360"/>
      </w:pPr>
      <w:rPr>
        <w:rFonts w:ascii="Wingdings" w:hAnsi="Wingdings" w:hint="default"/>
      </w:rPr>
    </w:lvl>
  </w:abstractNum>
  <w:abstractNum w:abstractNumId="13">
    <w:nsid w:val="3DAF196E"/>
    <w:multiLevelType w:val="hybridMultilevel"/>
    <w:tmpl w:val="6AF4ACA4"/>
    <w:lvl w:ilvl="0" w:tplc="931E7BC4">
      <w:start w:val="1"/>
      <w:numFmt w:val="decimal"/>
      <w:lvlText w:val="%1)"/>
      <w:lvlJc w:val="left"/>
      <w:pPr>
        <w:tabs>
          <w:tab w:val="num" w:pos="1077"/>
        </w:tabs>
        <w:ind w:left="1440" w:hanging="360"/>
      </w:pPr>
      <w:rPr>
        <w:rFonts w:ascii="Times New Roman" w:eastAsia="Times New Roman" w:hAnsi="Times New Roman" w:cs="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nsid w:val="42905F64"/>
    <w:multiLevelType w:val="hybridMultilevel"/>
    <w:tmpl w:val="3348CEAA"/>
    <w:lvl w:ilvl="0" w:tplc="CD62DDCA">
      <w:start w:val="1"/>
      <w:numFmt w:val="decimal"/>
      <w:lvlText w:val="%1)"/>
      <w:lvlJc w:val="left"/>
      <w:pPr>
        <w:ind w:left="1429" w:hanging="360"/>
      </w:pPr>
      <w:rPr>
        <w:i w:val="0"/>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5">
    <w:nsid w:val="44F10279"/>
    <w:multiLevelType w:val="hybridMultilevel"/>
    <w:tmpl w:val="0FC8A710"/>
    <w:lvl w:ilvl="0" w:tplc="F6FE234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nsid w:val="48E11385"/>
    <w:multiLevelType w:val="hybridMultilevel"/>
    <w:tmpl w:val="4C7CB000"/>
    <w:lvl w:ilvl="0" w:tplc="04090011">
      <w:start w:val="1"/>
      <w:numFmt w:val="decimal"/>
      <w:lvlText w:val="%1)"/>
      <w:lvlJc w:val="left"/>
      <w:pPr>
        <w:tabs>
          <w:tab w:val="num" w:pos="720"/>
        </w:tabs>
        <w:ind w:left="720" w:hanging="360"/>
      </w:pPr>
    </w:lvl>
    <w:lvl w:ilvl="1" w:tplc="94AAAD70">
      <w:start w:val="1"/>
      <w:numFmt w:val="bullet"/>
      <w:lvlText w:val="-"/>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9D12186"/>
    <w:multiLevelType w:val="hybridMultilevel"/>
    <w:tmpl w:val="7B8E5878"/>
    <w:lvl w:ilvl="0" w:tplc="0409000F">
      <w:start w:val="1"/>
      <w:numFmt w:val="decimal"/>
      <w:lvlText w:val="%1."/>
      <w:lvlJc w:val="left"/>
      <w:pPr>
        <w:tabs>
          <w:tab w:val="num" w:pos="720"/>
        </w:tabs>
        <w:ind w:left="720" w:hanging="360"/>
      </w:pPr>
    </w:lvl>
    <w:lvl w:ilvl="1" w:tplc="931E7BC4">
      <w:start w:val="1"/>
      <w:numFmt w:val="decimal"/>
      <w:lvlText w:val="%2)"/>
      <w:lvlJc w:val="left"/>
      <w:pPr>
        <w:tabs>
          <w:tab w:val="num" w:pos="1077"/>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B2D0B58"/>
    <w:multiLevelType w:val="hybridMultilevel"/>
    <w:tmpl w:val="DA20BB88"/>
    <w:lvl w:ilvl="0" w:tplc="3B42C3D6">
      <w:start w:val="1"/>
      <w:numFmt w:val="decimal"/>
      <w:lvlText w:val="%1)"/>
      <w:lvlJc w:val="left"/>
      <w:pPr>
        <w:tabs>
          <w:tab w:val="num" w:pos="1134"/>
        </w:tabs>
        <w:ind w:left="0" w:firstLine="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EA870D4"/>
    <w:multiLevelType w:val="hybridMultilevel"/>
    <w:tmpl w:val="2C0ADCBA"/>
    <w:lvl w:ilvl="0" w:tplc="84ECE85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3C34EC0"/>
    <w:multiLevelType w:val="hybridMultilevel"/>
    <w:tmpl w:val="D674BB24"/>
    <w:lvl w:ilvl="0" w:tplc="0409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nsid w:val="786E56C2"/>
    <w:multiLevelType w:val="hybridMultilevel"/>
    <w:tmpl w:val="9C2839E6"/>
    <w:lvl w:ilvl="0" w:tplc="374842C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num w:numId="1">
    <w:abstractNumId w:val="6"/>
  </w:num>
  <w:num w:numId="2">
    <w:abstractNumId w:val="14"/>
  </w:num>
  <w:num w:numId="3">
    <w:abstractNumId w:val="15"/>
  </w:num>
  <w:num w:numId="4">
    <w:abstractNumId w:val="17"/>
  </w:num>
  <w:num w:numId="5">
    <w:abstractNumId w:val="11"/>
  </w:num>
  <w:num w:numId="6">
    <w:abstractNumId w:val="12"/>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8"/>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2"/>
    <w:lvlOverride w:ilvl="0">
      <w:startOverride w:val="1"/>
    </w:lvlOverride>
  </w:num>
  <w:num w:numId="13">
    <w:abstractNumId w:val="4"/>
  </w:num>
  <w:num w:numId="14">
    <w:abstractNumId w:val="18"/>
  </w:num>
  <w:num w:numId="15">
    <w:abstractNumId w:val="10"/>
  </w:num>
  <w:num w:numId="16">
    <w:abstractNumId w:val="20"/>
  </w:num>
  <w:num w:numId="17">
    <w:abstractNumId w:val="7"/>
  </w:num>
  <w:num w:numId="18">
    <w:abstractNumId w:val="5"/>
  </w:num>
  <w:num w:numId="19">
    <w:abstractNumId w:val="9"/>
  </w:num>
  <w:num w:numId="20">
    <w:abstractNumId w:val="16"/>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footnotePr>
    <w:footnote w:id="-1"/>
    <w:footnote w:id="0"/>
  </w:footnotePr>
  <w:endnotePr>
    <w:endnote w:id="-1"/>
    <w:endnote w:id="0"/>
  </w:endnotePr>
  <w:compat/>
  <w:rsids>
    <w:rsidRoot w:val="00A349C5"/>
    <w:rsid w:val="00000020"/>
    <w:rsid w:val="0002385C"/>
    <w:rsid w:val="000262F6"/>
    <w:rsid w:val="0002719C"/>
    <w:rsid w:val="00030A20"/>
    <w:rsid w:val="00034C30"/>
    <w:rsid w:val="0005408E"/>
    <w:rsid w:val="00054E2B"/>
    <w:rsid w:val="00062601"/>
    <w:rsid w:val="00070F66"/>
    <w:rsid w:val="00076A41"/>
    <w:rsid w:val="0008242A"/>
    <w:rsid w:val="00092171"/>
    <w:rsid w:val="000A0EAA"/>
    <w:rsid w:val="000A45BC"/>
    <w:rsid w:val="000B5785"/>
    <w:rsid w:val="000D7013"/>
    <w:rsid w:val="000F12D4"/>
    <w:rsid w:val="00104749"/>
    <w:rsid w:val="00106E29"/>
    <w:rsid w:val="0010776F"/>
    <w:rsid w:val="00133412"/>
    <w:rsid w:val="00136ADC"/>
    <w:rsid w:val="001401E9"/>
    <w:rsid w:val="001444A8"/>
    <w:rsid w:val="00145749"/>
    <w:rsid w:val="00145F4C"/>
    <w:rsid w:val="001473FC"/>
    <w:rsid w:val="00157F5E"/>
    <w:rsid w:val="001652C4"/>
    <w:rsid w:val="00171FE2"/>
    <w:rsid w:val="00172608"/>
    <w:rsid w:val="001730BC"/>
    <w:rsid w:val="00174AB3"/>
    <w:rsid w:val="001756E6"/>
    <w:rsid w:val="00183D33"/>
    <w:rsid w:val="00185D1B"/>
    <w:rsid w:val="00187669"/>
    <w:rsid w:val="001931AC"/>
    <w:rsid w:val="001953DB"/>
    <w:rsid w:val="001A25DF"/>
    <w:rsid w:val="001B1383"/>
    <w:rsid w:val="001B3384"/>
    <w:rsid w:val="001D3FCD"/>
    <w:rsid w:val="001D492C"/>
    <w:rsid w:val="001D75B7"/>
    <w:rsid w:val="001E4753"/>
    <w:rsid w:val="001F3735"/>
    <w:rsid w:val="001F4DC2"/>
    <w:rsid w:val="001F7DAF"/>
    <w:rsid w:val="00211449"/>
    <w:rsid w:val="00217111"/>
    <w:rsid w:val="00240807"/>
    <w:rsid w:val="00243C01"/>
    <w:rsid w:val="00246C3B"/>
    <w:rsid w:val="00250C48"/>
    <w:rsid w:val="00260FC7"/>
    <w:rsid w:val="00261F08"/>
    <w:rsid w:val="00261FA7"/>
    <w:rsid w:val="002718A4"/>
    <w:rsid w:val="00291C77"/>
    <w:rsid w:val="002A18F0"/>
    <w:rsid w:val="002A2122"/>
    <w:rsid w:val="002A61DC"/>
    <w:rsid w:val="002C40DA"/>
    <w:rsid w:val="002D2773"/>
    <w:rsid w:val="002D7144"/>
    <w:rsid w:val="002E7489"/>
    <w:rsid w:val="003252D3"/>
    <w:rsid w:val="003476AD"/>
    <w:rsid w:val="003631DA"/>
    <w:rsid w:val="003709F0"/>
    <w:rsid w:val="003712F9"/>
    <w:rsid w:val="00380B00"/>
    <w:rsid w:val="0038622A"/>
    <w:rsid w:val="0039038B"/>
    <w:rsid w:val="00390831"/>
    <w:rsid w:val="003909F5"/>
    <w:rsid w:val="003A2AC0"/>
    <w:rsid w:val="003B2A9F"/>
    <w:rsid w:val="003B3E24"/>
    <w:rsid w:val="003C526A"/>
    <w:rsid w:val="003C6032"/>
    <w:rsid w:val="003D258A"/>
    <w:rsid w:val="003D37FD"/>
    <w:rsid w:val="003E2DF7"/>
    <w:rsid w:val="003E5179"/>
    <w:rsid w:val="003E577E"/>
    <w:rsid w:val="003E67EF"/>
    <w:rsid w:val="004048D5"/>
    <w:rsid w:val="00413B39"/>
    <w:rsid w:val="00417D1C"/>
    <w:rsid w:val="00433E1D"/>
    <w:rsid w:val="0044121C"/>
    <w:rsid w:val="0044179F"/>
    <w:rsid w:val="00441ADC"/>
    <w:rsid w:val="004627EB"/>
    <w:rsid w:val="00463651"/>
    <w:rsid w:val="00464A59"/>
    <w:rsid w:val="00464AC2"/>
    <w:rsid w:val="004754DE"/>
    <w:rsid w:val="00482CC3"/>
    <w:rsid w:val="00492AE7"/>
    <w:rsid w:val="00497B19"/>
    <w:rsid w:val="004B022A"/>
    <w:rsid w:val="004D264E"/>
    <w:rsid w:val="004D3A0C"/>
    <w:rsid w:val="004E1187"/>
    <w:rsid w:val="004E31D3"/>
    <w:rsid w:val="004F569C"/>
    <w:rsid w:val="005019DB"/>
    <w:rsid w:val="0050702A"/>
    <w:rsid w:val="00536775"/>
    <w:rsid w:val="0054260B"/>
    <w:rsid w:val="00554FCB"/>
    <w:rsid w:val="00571B78"/>
    <w:rsid w:val="005754D6"/>
    <w:rsid w:val="00576B0B"/>
    <w:rsid w:val="00585468"/>
    <w:rsid w:val="005A16DB"/>
    <w:rsid w:val="005A1B38"/>
    <w:rsid w:val="005A621B"/>
    <w:rsid w:val="005B052E"/>
    <w:rsid w:val="005B6C4B"/>
    <w:rsid w:val="005D49DB"/>
    <w:rsid w:val="005E54CB"/>
    <w:rsid w:val="005F0DBB"/>
    <w:rsid w:val="005F3695"/>
    <w:rsid w:val="00617B4B"/>
    <w:rsid w:val="00617E16"/>
    <w:rsid w:val="006214B0"/>
    <w:rsid w:val="0062673E"/>
    <w:rsid w:val="0063388F"/>
    <w:rsid w:val="00634A48"/>
    <w:rsid w:val="00651DAE"/>
    <w:rsid w:val="00652FB7"/>
    <w:rsid w:val="0066195A"/>
    <w:rsid w:val="00683BBA"/>
    <w:rsid w:val="0068424C"/>
    <w:rsid w:val="006843DF"/>
    <w:rsid w:val="00697242"/>
    <w:rsid w:val="006A5236"/>
    <w:rsid w:val="006A60BF"/>
    <w:rsid w:val="006A6A9C"/>
    <w:rsid w:val="006A7C59"/>
    <w:rsid w:val="006B1A19"/>
    <w:rsid w:val="006B3740"/>
    <w:rsid w:val="006B4CFB"/>
    <w:rsid w:val="006C3AF0"/>
    <w:rsid w:val="006C599A"/>
    <w:rsid w:val="006C7644"/>
    <w:rsid w:val="006D0F48"/>
    <w:rsid w:val="006D5044"/>
    <w:rsid w:val="006D5E78"/>
    <w:rsid w:val="006D7705"/>
    <w:rsid w:val="006F0B66"/>
    <w:rsid w:val="00720387"/>
    <w:rsid w:val="00720E51"/>
    <w:rsid w:val="0072543D"/>
    <w:rsid w:val="00740A6A"/>
    <w:rsid w:val="007452AC"/>
    <w:rsid w:val="00750159"/>
    <w:rsid w:val="00754948"/>
    <w:rsid w:val="0075717B"/>
    <w:rsid w:val="00771A44"/>
    <w:rsid w:val="00772D1F"/>
    <w:rsid w:val="00783C9A"/>
    <w:rsid w:val="007A383C"/>
    <w:rsid w:val="007B32A0"/>
    <w:rsid w:val="007C11BF"/>
    <w:rsid w:val="007C37D3"/>
    <w:rsid w:val="007C7CC2"/>
    <w:rsid w:val="007D2659"/>
    <w:rsid w:val="007D3D12"/>
    <w:rsid w:val="007E134C"/>
    <w:rsid w:val="007E71FC"/>
    <w:rsid w:val="0080438A"/>
    <w:rsid w:val="00811BEC"/>
    <w:rsid w:val="00815126"/>
    <w:rsid w:val="00820367"/>
    <w:rsid w:val="00821C1D"/>
    <w:rsid w:val="00822A35"/>
    <w:rsid w:val="00822FA6"/>
    <w:rsid w:val="00826349"/>
    <w:rsid w:val="008269BD"/>
    <w:rsid w:val="00826A16"/>
    <w:rsid w:val="008328B2"/>
    <w:rsid w:val="00835F7E"/>
    <w:rsid w:val="00843849"/>
    <w:rsid w:val="00853873"/>
    <w:rsid w:val="00862BE6"/>
    <w:rsid w:val="00863720"/>
    <w:rsid w:val="00871783"/>
    <w:rsid w:val="008736A8"/>
    <w:rsid w:val="00876263"/>
    <w:rsid w:val="0088451E"/>
    <w:rsid w:val="00887B99"/>
    <w:rsid w:val="008921F1"/>
    <w:rsid w:val="00892F0C"/>
    <w:rsid w:val="008A0EE9"/>
    <w:rsid w:val="008B74DD"/>
    <w:rsid w:val="008C26E5"/>
    <w:rsid w:val="008C5A4E"/>
    <w:rsid w:val="008D5F34"/>
    <w:rsid w:val="008D6BF0"/>
    <w:rsid w:val="008F3C95"/>
    <w:rsid w:val="008F7D8E"/>
    <w:rsid w:val="0090090E"/>
    <w:rsid w:val="009059C4"/>
    <w:rsid w:val="009129C3"/>
    <w:rsid w:val="00913A51"/>
    <w:rsid w:val="009156FD"/>
    <w:rsid w:val="00915DFB"/>
    <w:rsid w:val="00930A70"/>
    <w:rsid w:val="00931021"/>
    <w:rsid w:val="00947BCB"/>
    <w:rsid w:val="0095553F"/>
    <w:rsid w:val="00956D14"/>
    <w:rsid w:val="00966BB2"/>
    <w:rsid w:val="009712A2"/>
    <w:rsid w:val="00975665"/>
    <w:rsid w:val="00980250"/>
    <w:rsid w:val="009806B3"/>
    <w:rsid w:val="00991896"/>
    <w:rsid w:val="009A31D3"/>
    <w:rsid w:val="009B28CA"/>
    <w:rsid w:val="009B5CA6"/>
    <w:rsid w:val="009B76E8"/>
    <w:rsid w:val="009D2AFA"/>
    <w:rsid w:val="009E0027"/>
    <w:rsid w:val="009E3DFE"/>
    <w:rsid w:val="009E5E33"/>
    <w:rsid w:val="009F1AA8"/>
    <w:rsid w:val="009F3D07"/>
    <w:rsid w:val="009F40E3"/>
    <w:rsid w:val="00A05BB3"/>
    <w:rsid w:val="00A17560"/>
    <w:rsid w:val="00A22F4A"/>
    <w:rsid w:val="00A33D84"/>
    <w:rsid w:val="00A349C5"/>
    <w:rsid w:val="00A3694A"/>
    <w:rsid w:val="00A47283"/>
    <w:rsid w:val="00A4781D"/>
    <w:rsid w:val="00A6066B"/>
    <w:rsid w:val="00A618AA"/>
    <w:rsid w:val="00A62744"/>
    <w:rsid w:val="00A71723"/>
    <w:rsid w:val="00A87504"/>
    <w:rsid w:val="00A87D95"/>
    <w:rsid w:val="00A87E79"/>
    <w:rsid w:val="00A92389"/>
    <w:rsid w:val="00A940F7"/>
    <w:rsid w:val="00A95382"/>
    <w:rsid w:val="00A97102"/>
    <w:rsid w:val="00AB01F7"/>
    <w:rsid w:val="00AB5F9B"/>
    <w:rsid w:val="00AB66C7"/>
    <w:rsid w:val="00AB7F18"/>
    <w:rsid w:val="00AC0164"/>
    <w:rsid w:val="00AC29A2"/>
    <w:rsid w:val="00AC39A2"/>
    <w:rsid w:val="00AC4598"/>
    <w:rsid w:val="00AC5A57"/>
    <w:rsid w:val="00AC6B85"/>
    <w:rsid w:val="00AD183B"/>
    <w:rsid w:val="00AD56C0"/>
    <w:rsid w:val="00AD6D47"/>
    <w:rsid w:val="00AE6D99"/>
    <w:rsid w:val="00AF6149"/>
    <w:rsid w:val="00B01EC7"/>
    <w:rsid w:val="00B14840"/>
    <w:rsid w:val="00B201FD"/>
    <w:rsid w:val="00B34041"/>
    <w:rsid w:val="00B37880"/>
    <w:rsid w:val="00B421CB"/>
    <w:rsid w:val="00B511F5"/>
    <w:rsid w:val="00B5693D"/>
    <w:rsid w:val="00B6310B"/>
    <w:rsid w:val="00B8109E"/>
    <w:rsid w:val="00B91346"/>
    <w:rsid w:val="00B94A00"/>
    <w:rsid w:val="00B94AAE"/>
    <w:rsid w:val="00B96D53"/>
    <w:rsid w:val="00BA708A"/>
    <w:rsid w:val="00BA7095"/>
    <w:rsid w:val="00BC0A38"/>
    <w:rsid w:val="00BC3282"/>
    <w:rsid w:val="00BC5723"/>
    <w:rsid w:val="00BC6AD0"/>
    <w:rsid w:val="00BE7D83"/>
    <w:rsid w:val="00BF1822"/>
    <w:rsid w:val="00BF4231"/>
    <w:rsid w:val="00BF7D3D"/>
    <w:rsid w:val="00C1285D"/>
    <w:rsid w:val="00C24A22"/>
    <w:rsid w:val="00C30162"/>
    <w:rsid w:val="00C31415"/>
    <w:rsid w:val="00C326C6"/>
    <w:rsid w:val="00C32B62"/>
    <w:rsid w:val="00C45519"/>
    <w:rsid w:val="00C4629E"/>
    <w:rsid w:val="00C509E4"/>
    <w:rsid w:val="00C5589C"/>
    <w:rsid w:val="00C613C8"/>
    <w:rsid w:val="00C76076"/>
    <w:rsid w:val="00C76D0D"/>
    <w:rsid w:val="00C8263F"/>
    <w:rsid w:val="00CA011C"/>
    <w:rsid w:val="00CB7B78"/>
    <w:rsid w:val="00CD620A"/>
    <w:rsid w:val="00CE0CFE"/>
    <w:rsid w:val="00CE1ACE"/>
    <w:rsid w:val="00CE1E0D"/>
    <w:rsid w:val="00CF4506"/>
    <w:rsid w:val="00D13339"/>
    <w:rsid w:val="00D134D7"/>
    <w:rsid w:val="00D160A0"/>
    <w:rsid w:val="00D322AF"/>
    <w:rsid w:val="00D378D1"/>
    <w:rsid w:val="00D5028E"/>
    <w:rsid w:val="00D50F64"/>
    <w:rsid w:val="00D5355D"/>
    <w:rsid w:val="00D62E71"/>
    <w:rsid w:val="00D6767F"/>
    <w:rsid w:val="00D73652"/>
    <w:rsid w:val="00D746BC"/>
    <w:rsid w:val="00D81D0C"/>
    <w:rsid w:val="00D8299F"/>
    <w:rsid w:val="00D85425"/>
    <w:rsid w:val="00D86EBD"/>
    <w:rsid w:val="00DA140E"/>
    <w:rsid w:val="00DA295F"/>
    <w:rsid w:val="00DA3CF4"/>
    <w:rsid w:val="00DB0BA5"/>
    <w:rsid w:val="00DC08E7"/>
    <w:rsid w:val="00DE3B17"/>
    <w:rsid w:val="00DF74E4"/>
    <w:rsid w:val="00DF7979"/>
    <w:rsid w:val="00E01968"/>
    <w:rsid w:val="00E02BC0"/>
    <w:rsid w:val="00E060D6"/>
    <w:rsid w:val="00E06CB0"/>
    <w:rsid w:val="00E073C5"/>
    <w:rsid w:val="00E07CB0"/>
    <w:rsid w:val="00E24FA9"/>
    <w:rsid w:val="00E269CB"/>
    <w:rsid w:val="00E31C39"/>
    <w:rsid w:val="00E320F9"/>
    <w:rsid w:val="00E418A4"/>
    <w:rsid w:val="00E42F4B"/>
    <w:rsid w:val="00E43D7F"/>
    <w:rsid w:val="00E50BA4"/>
    <w:rsid w:val="00E50EDC"/>
    <w:rsid w:val="00E55E68"/>
    <w:rsid w:val="00E55EE1"/>
    <w:rsid w:val="00E61A1B"/>
    <w:rsid w:val="00E65716"/>
    <w:rsid w:val="00E952CF"/>
    <w:rsid w:val="00E965DB"/>
    <w:rsid w:val="00EB37F1"/>
    <w:rsid w:val="00EC5743"/>
    <w:rsid w:val="00EC6615"/>
    <w:rsid w:val="00EE0039"/>
    <w:rsid w:val="00EF7C2C"/>
    <w:rsid w:val="00F258C8"/>
    <w:rsid w:val="00F27B7C"/>
    <w:rsid w:val="00F32AAA"/>
    <w:rsid w:val="00F3656B"/>
    <w:rsid w:val="00F378EC"/>
    <w:rsid w:val="00F63485"/>
    <w:rsid w:val="00F651AA"/>
    <w:rsid w:val="00F67CCC"/>
    <w:rsid w:val="00F71525"/>
    <w:rsid w:val="00F736BD"/>
    <w:rsid w:val="00F84364"/>
    <w:rsid w:val="00F9630D"/>
    <w:rsid w:val="00F96610"/>
    <w:rsid w:val="00FC07A2"/>
    <w:rsid w:val="00FC0858"/>
    <w:rsid w:val="00FC0A42"/>
    <w:rsid w:val="00FC63C5"/>
    <w:rsid w:val="00FD1B86"/>
    <w:rsid w:val="00FD2F7E"/>
    <w:rsid w:val="00FD5D91"/>
    <w:rsid w:val="00FE39CD"/>
    <w:rsid w:val="00FF74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List Continue"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9C5"/>
    <w:pPr>
      <w:spacing w:after="43" w:line="206" w:lineRule="atLeast"/>
      <w:ind w:firstLine="709"/>
      <w:jc w:val="both"/>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464A59"/>
    <w:pPr>
      <w:keepNext/>
      <w:spacing w:before="240" w:after="60"/>
      <w:outlineLvl w:val="0"/>
    </w:pPr>
    <w:rPr>
      <w:rFonts w:ascii="Arial" w:hAnsi="Arial"/>
      <w:b/>
      <w:bCs/>
      <w:kern w:val="32"/>
      <w:sz w:val="32"/>
      <w:szCs w:val="32"/>
    </w:rPr>
  </w:style>
  <w:style w:type="paragraph" w:styleId="Heading2">
    <w:name w:val="heading 2"/>
    <w:basedOn w:val="Normal"/>
    <w:next w:val="Normal"/>
    <w:link w:val="Heading2Char"/>
    <w:qFormat/>
    <w:rsid w:val="00464A59"/>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464A5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aliases w:val="члан"/>
    <w:basedOn w:val="ListContinue"/>
    <w:next w:val="ListContinue"/>
    <w:rsid w:val="00A349C5"/>
    <w:pPr>
      <w:ind w:left="0" w:firstLine="0"/>
      <w:jc w:val="center"/>
    </w:pPr>
  </w:style>
  <w:style w:type="paragraph" w:styleId="ListContinue">
    <w:name w:val="List Continue"/>
    <w:basedOn w:val="Normal"/>
    <w:unhideWhenUsed/>
    <w:rsid w:val="00A349C5"/>
    <w:pPr>
      <w:spacing w:after="120"/>
      <w:ind w:left="283"/>
      <w:contextualSpacing/>
    </w:pPr>
  </w:style>
  <w:style w:type="paragraph" w:styleId="ListParagraph">
    <w:name w:val="List Paragraph"/>
    <w:basedOn w:val="Normal"/>
    <w:uiPriority w:val="34"/>
    <w:qFormat/>
    <w:rsid w:val="00A349C5"/>
    <w:pPr>
      <w:ind w:left="720"/>
      <w:contextualSpacing/>
    </w:pPr>
  </w:style>
  <w:style w:type="paragraph" w:customStyle="1" w:styleId="T-98-2">
    <w:name w:val="T-9/8-2"/>
    <w:rsid w:val="00A349C5"/>
    <w:pPr>
      <w:widowControl w:val="0"/>
      <w:tabs>
        <w:tab w:val="left" w:pos="2153"/>
      </w:tabs>
      <w:autoSpaceDE w:val="0"/>
      <w:autoSpaceDN w:val="0"/>
      <w:adjustRightInd w:val="0"/>
      <w:spacing w:after="43" w:line="206" w:lineRule="atLeast"/>
      <w:ind w:firstLine="342"/>
      <w:jc w:val="both"/>
    </w:pPr>
    <w:rPr>
      <w:rFonts w:ascii="Times-NewRoman" w:eastAsia="Times New Roman" w:hAnsi="Times-NewRoman" w:cs="Times New Roman"/>
      <w:sz w:val="19"/>
      <w:szCs w:val="19"/>
    </w:rPr>
  </w:style>
  <w:style w:type="paragraph" w:customStyle="1" w:styleId="Default">
    <w:name w:val="Default"/>
    <w:uiPriority w:val="99"/>
    <w:rsid w:val="00A349C5"/>
    <w:pPr>
      <w:autoSpaceDE w:val="0"/>
      <w:autoSpaceDN w:val="0"/>
      <w:adjustRightInd w:val="0"/>
      <w:spacing w:after="43" w:line="206" w:lineRule="atLeast"/>
      <w:ind w:firstLine="709"/>
      <w:jc w:val="both"/>
    </w:pPr>
    <w:rPr>
      <w:rFonts w:ascii="Arial" w:eastAsia="Times New Roman" w:hAnsi="Arial" w:cs="Arial"/>
      <w:color w:val="000000"/>
      <w:sz w:val="24"/>
      <w:szCs w:val="24"/>
    </w:rPr>
  </w:style>
  <w:style w:type="character" w:customStyle="1" w:styleId="apple-converted-space">
    <w:name w:val="apple-converted-space"/>
    <w:basedOn w:val="DefaultParagraphFont"/>
    <w:rsid w:val="00B01EC7"/>
  </w:style>
  <w:style w:type="character" w:styleId="CommentReference">
    <w:name w:val="annotation reference"/>
    <w:basedOn w:val="DefaultParagraphFont"/>
    <w:uiPriority w:val="99"/>
    <w:unhideWhenUsed/>
    <w:rsid w:val="00497B19"/>
    <w:rPr>
      <w:sz w:val="16"/>
      <w:szCs w:val="16"/>
    </w:rPr>
  </w:style>
  <w:style w:type="paragraph" w:styleId="CommentText">
    <w:name w:val="annotation text"/>
    <w:basedOn w:val="Normal"/>
    <w:link w:val="CommentTextChar"/>
    <w:uiPriority w:val="99"/>
    <w:semiHidden/>
    <w:unhideWhenUsed/>
    <w:rsid w:val="00497B19"/>
    <w:pPr>
      <w:spacing w:line="240" w:lineRule="auto"/>
    </w:pPr>
    <w:rPr>
      <w:sz w:val="20"/>
      <w:szCs w:val="20"/>
    </w:rPr>
  </w:style>
  <w:style w:type="character" w:customStyle="1" w:styleId="CommentTextChar">
    <w:name w:val="Comment Text Char"/>
    <w:basedOn w:val="DefaultParagraphFont"/>
    <w:link w:val="CommentText"/>
    <w:uiPriority w:val="99"/>
    <w:semiHidden/>
    <w:rsid w:val="00497B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nhideWhenUsed/>
    <w:rsid w:val="00497B19"/>
    <w:rPr>
      <w:b/>
      <w:bCs/>
    </w:rPr>
  </w:style>
  <w:style w:type="character" w:customStyle="1" w:styleId="CommentSubjectChar">
    <w:name w:val="Comment Subject Char"/>
    <w:basedOn w:val="CommentTextChar"/>
    <w:link w:val="CommentSubject"/>
    <w:rsid w:val="00497B19"/>
    <w:rPr>
      <w:rFonts w:ascii="Times New Roman" w:eastAsia="Times New Roman" w:hAnsi="Times New Roman" w:cs="Times New Roman"/>
      <w:b/>
      <w:bCs/>
      <w:sz w:val="20"/>
      <w:szCs w:val="20"/>
    </w:rPr>
  </w:style>
  <w:style w:type="paragraph" w:styleId="BalloonText">
    <w:name w:val="Balloon Text"/>
    <w:basedOn w:val="Normal"/>
    <w:link w:val="BalloonTextChar"/>
    <w:unhideWhenUsed/>
    <w:rsid w:val="00497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rsid w:val="00497B19"/>
    <w:rPr>
      <w:rFonts w:ascii="Segoe UI" w:eastAsia="Times New Roman" w:hAnsi="Segoe UI" w:cs="Segoe UI"/>
      <w:sz w:val="18"/>
      <w:szCs w:val="18"/>
    </w:rPr>
  </w:style>
  <w:style w:type="paragraph" w:styleId="NoSpacing">
    <w:name w:val="No Spacing"/>
    <w:uiPriority w:val="1"/>
    <w:qFormat/>
    <w:rsid w:val="00E02BC0"/>
    <w:pPr>
      <w:spacing w:after="0" w:line="240" w:lineRule="auto"/>
    </w:pPr>
  </w:style>
  <w:style w:type="paragraph" w:customStyle="1" w:styleId="Normal2">
    <w:name w:val="Normal2"/>
    <w:basedOn w:val="Normal"/>
    <w:rsid w:val="00634A48"/>
    <w:pPr>
      <w:spacing w:before="100" w:beforeAutospacing="1" w:after="100" w:afterAutospacing="1" w:line="240" w:lineRule="auto"/>
      <w:ind w:firstLine="0"/>
      <w:jc w:val="left"/>
    </w:pPr>
  </w:style>
  <w:style w:type="paragraph" w:styleId="Revision">
    <w:name w:val="Revision"/>
    <w:hidden/>
    <w:uiPriority w:val="99"/>
    <w:semiHidden/>
    <w:rsid w:val="00EC6615"/>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C0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A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C0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A38"/>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464A59"/>
    <w:rPr>
      <w:rFonts w:ascii="Arial" w:eastAsia="Times New Roman" w:hAnsi="Arial" w:cs="Times New Roman"/>
      <w:b/>
      <w:bCs/>
      <w:kern w:val="32"/>
      <w:sz w:val="32"/>
      <w:szCs w:val="32"/>
    </w:rPr>
  </w:style>
  <w:style w:type="character" w:customStyle="1" w:styleId="Heading2Char">
    <w:name w:val="Heading 2 Char"/>
    <w:basedOn w:val="DefaultParagraphFont"/>
    <w:link w:val="Heading2"/>
    <w:rsid w:val="00464A59"/>
    <w:rPr>
      <w:rFonts w:ascii="Arial" w:eastAsia="Times New Roman" w:hAnsi="Arial" w:cs="Arial"/>
      <w:b/>
      <w:bCs/>
      <w:i/>
      <w:iCs/>
      <w:sz w:val="28"/>
      <w:szCs w:val="28"/>
    </w:rPr>
  </w:style>
  <w:style w:type="character" w:customStyle="1" w:styleId="Heading3Char">
    <w:name w:val="Heading 3 Char"/>
    <w:basedOn w:val="DefaultParagraphFont"/>
    <w:link w:val="Heading3"/>
    <w:rsid w:val="00464A59"/>
    <w:rPr>
      <w:rFonts w:ascii="Arial" w:eastAsia="Times New Roman" w:hAnsi="Arial" w:cs="Arial"/>
      <w:b/>
      <w:bCs/>
      <w:sz w:val="26"/>
      <w:szCs w:val="26"/>
    </w:rPr>
  </w:style>
  <w:style w:type="character" w:customStyle="1" w:styleId="CommentTextChar1">
    <w:name w:val="Comment Text Char1"/>
    <w:uiPriority w:val="99"/>
    <w:semiHidden/>
    <w:locked/>
    <w:rsid w:val="00464A59"/>
    <w:rPr>
      <w:rFonts w:ascii="Times New Roman" w:eastAsia="Times New Roman" w:hAnsi="Times New Roman" w:cs="Times New Roman"/>
      <w:sz w:val="20"/>
      <w:szCs w:val="20"/>
      <w:lang w:val="en-US" w:eastAsia="ar-SA"/>
    </w:rPr>
  </w:style>
  <w:style w:type="paragraph" w:styleId="BodyTextIndent2">
    <w:name w:val="Body Text Indent 2"/>
    <w:basedOn w:val="Normal"/>
    <w:link w:val="BodyTextIndent2Char"/>
    <w:unhideWhenUsed/>
    <w:rsid w:val="00464A59"/>
    <w:pPr>
      <w:suppressAutoHyphens/>
      <w:spacing w:after="240" w:line="480" w:lineRule="auto"/>
      <w:ind w:firstLine="720"/>
    </w:pPr>
    <w:rPr>
      <w:lang w:val="sr-Cyrl-CS" w:eastAsia="ar-SA"/>
    </w:rPr>
  </w:style>
  <w:style w:type="character" w:customStyle="1" w:styleId="BodyTextIndent2Char">
    <w:name w:val="Body Text Indent 2 Char"/>
    <w:basedOn w:val="DefaultParagraphFont"/>
    <w:link w:val="BodyTextIndent2"/>
    <w:rsid w:val="00464A59"/>
    <w:rPr>
      <w:rFonts w:ascii="Times New Roman" w:eastAsia="Times New Roman" w:hAnsi="Times New Roman" w:cs="Times New Roman"/>
      <w:sz w:val="24"/>
      <w:szCs w:val="24"/>
      <w:lang w:val="sr-Cyrl-CS" w:eastAsia="ar-SA"/>
    </w:rPr>
  </w:style>
  <w:style w:type="character" w:customStyle="1" w:styleId="fontstyle01">
    <w:name w:val="fontstyle01"/>
    <w:rsid w:val="00464A59"/>
    <w:rPr>
      <w:rFonts w:ascii="Arial-BoldMT" w:hAnsi="Arial-BoldMT" w:hint="default"/>
      <w:b/>
      <w:bCs/>
      <w:i w:val="0"/>
      <w:iCs w:val="0"/>
      <w:color w:val="000000"/>
      <w:sz w:val="16"/>
      <w:szCs w:val="16"/>
    </w:rPr>
  </w:style>
  <w:style w:type="character" w:customStyle="1" w:styleId="fontstyle21">
    <w:name w:val="fontstyle21"/>
    <w:rsid w:val="00464A59"/>
    <w:rPr>
      <w:rFonts w:ascii="ArialMT" w:hAnsi="ArialMT" w:hint="default"/>
      <w:b w:val="0"/>
      <w:bCs w:val="0"/>
      <w:i w:val="0"/>
      <w:iCs w:val="0"/>
      <w:color w:val="000000"/>
      <w:sz w:val="16"/>
      <w:szCs w:val="16"/>
    </w:rPr>
  </w:style>
  <w:style w:type="paragraph" w:styleId="BodyTextIndent">
    <w:name w:val="Body Text Indent"/>
    <w:basedOn w:val="Normal"/>
    <w:link w:val="BodyTextIndentChar"/>
    <w:rsid w:val="00464A59"/>
    <w:pPr>
      <w:spacing w:before="360" w:line="360" w:lineRule="auto"/>
    </w:pPr>
    <w:rPr>
      <w:rFonts w:ascii="Arial" w:hAnsi="Arial"/>
      <w:sz w:val="22"/>
      <w:lang w:val="sr-Cyrl-CS" w:eastAsia="sr-Latn-CS"/>
    </w:rPr>
  </w:style>
  <w:style w:type="character" w:customStyle="1" w:styleId="BodyTextIndentChar">
    <w:name w:val="Body Text Indent Char"/>
    <w:basedOn w:val="DefaultParagraphFont"/>
    <w:link w:val="BodyTextIndent"/>
    <w:rsid w:val="00464A59"/>
    <w:rPr>
      <w:rFonts w:ascii="Arial" w:eastAsia="Times New Roman" w:hAnsi="Arial" w:cs="Times New Roman"/>
      <w:szCs w:val="24"/>
      <w:lang w:val="sr-Cyrl-CS" w:eastAsia="sr-Latn-CS"/>
    </w:rPr>
  </w:style>
  <w:style w:type="paragraph" w:styleId="BodyText">
    <w:name w:val="Body Text"/>
    <w:basedOn w:val="Normal"/>
    <w:link w:val="BodyTextChar"/>
    <w:rsid w:val="00464A59"/>
    <w:rPr>
      <w:lang w:val="sr-Cyrl-CS"/>
    </w:rPr>
  </w:style>
  <w:style w:type="character" w:customStyle="1" w:styleId="BodyTextChar">
    <w:name w:val="Body Text Char"/>
    <w:basedOn w:val="DefaultParagraphFont"/>
    <w:link w:val="BodyText"/>
    <w:rsid w:val="00464A59"/>
    <w:rPr>
      <w:rFonts w:ascii="Times New Roman" w:eastAsia="Times New Roman" w:hAnsi="Times New Roman" w:cs="Times New Roman"/>
      <w:sz w:val="24"/>
      <w:szCs w:val="24"/>
      <w:lang w:val="sr-Cyrl-CS"/>
    </w:rPr>
  </w:style>
  <w:style w:type="paragraph" w:styleId="BodyTextIndent3">
    <w:name w:val="Body Text Indent 3"/>
    <w:basedOn w:val="Normal"/>
    <w:link w:val="BodyTextIndent3Char"/>
    <w:rsid w:val="00464A59"/>
    <w:pPr>
      <w:spacing w:after="120"/>
      <w:ind w:left="283"/>
    </w:pPr>
    <w:rPr>
      <w:sz w:val="16"/>
      <w:szCs w:val="16"/>
    </w:rPr>
  </w:style>
  <w:style w:type="character" w:customStyle="1" w:styleId="BodyTextIndent3Char">
    <w:name w:val="Body Text Indent 3 Char"/>
    <w:basedOn w:val="DefaultParagraphFont"/>
    <w:link w:val="BodyTextIndent3"/>
    <w:rsid w:val="00464A59"/>
    <w:rPr>
      <w:rFonts w:ascii="Times New Roman" w:eastAsia="Times New Roman" w:hAnsi="Times New Roman" w:cs="Times New Roman"/>
      <w:sz w:val="16"/>
      <w:szCs w:val="16"/>
    </w:rPr>
  </w:style>
  <w:style w:type="paragraph" w:styleId="BodyText3">
    <w:name w:val="Body Text 3"/>
    <w:basedOn w:val="Normal"/>
    <w:link w:val="BodyText3Char"/>
    <w:rsid w:val="00464A59"/>
    <w:pPr>
      <w:spacing w:after="120"/>
    </w:pPr>
    <w:rPr>
      <w:sz w:val="16"/>
      <w:szCs w:val="16"/>
    </w:rPr>
  </w:style>
  <w:style w:type="character" w:customStyle="1" w:styleId="BodyText3Char">
    <w:name w:val="Body Text 3 Char"/>
    <w:basedOn w:val="DefaultParagraphFont"/>
    <w:link w:val="BodyText3"/>
    <w:rsid w:val="00464A59"/>
    <w:rPr>
      <w:rFonts w:ascii="Times New Roman" w:eastAsia="Times New Roman" w:hAnsi="Times New Roman" w:cs="Times New Roman"/>
      <w:sz w:val="16"/>
      <w:szCs w:val="16"/>
    </w:rPr>
  </w:style>
  <w:style w:type="paragraph" w:styleId="NormalWeb">
    <w:name w:val="Normal (Web)"/>
    <w:basedOn w:val="Normal"/>
    <w:rsid w:val="00464A59"/>
    <w:pPr>
      <w:spacing w:before="100" w:beforeAutospacing="1" w:after="100" w:afterAutospacing="1"/>
    </w:p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464A59"/>
    <w:pPr>
      <w:tabs>
        <w:tab w:val="left" w:pos="709"/>
      </w:tabs>
      <w:ind w:firstLine="720"/>
    </w:pPr>
    <w:rPr>
      <w:rFonts w:ascii="Arial Narrow" w:hAnsi="Arial Narrow"/>
      <w:b/>
      <w:bCs/>
      <w:iCs/>
      <w:sz w:val="26"/>
      <w:lang w:val="pl-PL" w:eastAsia="pl-PL"/>
    </w:rPr>
  </w:style>
  <w:style w:type="character" w:styleId="PageNumber">
    <w:name w:val="page number"/>
    <w:basedOn w:val="DefaultParagraphFont"/>
    <w:rsid w:val="00464A59"/>
  </w:style>
  <w:style w:type="character" w:styleId="Emphasis">
    <w:name w:val="Emphasis"/>
    <w:qFormat/>
    <w:rsid w:val="00464A59"/>
    <w:rPr>
      <w:i/>
      <w:iCs/>
    </w:rPr>
  </w:style>
  <w:style w:type="paragraph" w:customStyle="1" w:styleId="CharCharCharChar">
    <w:name w:val="Char Char Char Char"/>
    <w:basedOn w:val="Normal"/>
    <w:rsid w:val="00464A59"/>
    <w:pPr>
      <w:tabs>
        <w:tab w:val="left" w:pos="709"/>
      </w:tabs>
      <w:ind w:firstLine="720"/>
    </w:pPr>
    <w:rPr>
      <w:rFonts w:ascii="Arial Narrow" w:hAnsi="Arial Narrow"/>
      <w:b/>
      <w:bCs/>
      <w:iCs/>
      <w:sz w:val="26"/>
      <w:lang w:val="pl-PL" w:eastAsia="pl-PL"/>
    </w:rPr>
  </w:style>
  <w:style w:type="paragraph" w:customStyle="1" w:styleId="clan">
    <w:name w:val="clan"/>
    <w:basedOn w:val="Normal"/>
    <w:rsid w:val="00464A59"/>
    <w:pPr>
      <w:spacing w:before="240" w:after="120"/>
      <w:jc w:val="center"/>
    </w:pPr>
    <w:rPr>
      <w:rFonts w:ascii="Arial" w:hAnsi="Arial" w:cs="Arial"/>
      <w:b/>
      <w:bCs/>
    </w:rPr>
  </w:style>
  <w:style w:type="paragraph" w:customStyle="1" w:styleId="Normal1">
    <w:name w:val="Normal1"/>
    <w:basedOn w:val="Normal"/>
    <w:uiPriority w:val="99"/>
    <w:rsid w:val="00464A59"/>
    <w:pPr>
      <w:spacing w:before="100" w:beforeAutospacing="1" w:after="100" w:afterAutospacing="1"/>
    </w:pPr>
    <w:rPr>
      <w:rFonts w:ascii="Arial" w:hAnsi="Arial" w:cs="Arial"/>
      <w:sz w:val="22"/>
      <w:szCs w:val="22"/>
    </w:rPr>
  </w:style>
  <w:style w:type="paragraph" w:customStyle="1" w:styleId="7podnas">
    <w:name w:val="7podnas"/>
    <w:basedOn w:val="Normal"/>
    <w:rsid w:val="00464A59"/>
    <w:pPr>
      <w:shd w:val="clear" w:color="auto" w:fill="FFFFFF"/>
      <w:spacing w:before="60" w:after="0" w:line="240" w:lineRule="auto"/>
      <w:ind w:firstLine="0"/>
      <w:jc w:val="center"/>
    </w:pPr>
    <w:rPr>
      <w:rFonts w:ascii="Arial" w:hAnsi="Arial" w:cs="Arial"/>
      <w:b/>
      <w:bCs/>
      <w:sz w:val="27"/>
      <w:szCs w:val="27"/>
    </w:rPr>
  </w:style>
  <w:style w:type="paragraph" w:customStyle="1" w:styleId="4clan">
    <w:name w:val="4clan"/>
    <w:basedOn w:val="Normal"/>
    <w:rsid w:val="00464A59"/>
    <w:pPr>
      <w:spacing w:before="30" w:after="30" w:line="240" w:lineRule="auto"/>
      <w:ind w:firstLine="0"/>
      <w:jc w:val="center"/>
    </w:pPr>
    <w:rPr>
      <w:rFonts w:ascii="Arial" w:hAnsi="Arial" w:cs="Arial"/>
      <w:b/>
      <w:bCs/>
      <w:sz w:val="20"/>
      <w:szCs w:val="20"/>
    </w:rPr>
  </w:style>
  <w:style w:type="paragraph" w:customStyle="1" w:styleId="1tekst">
    <w:name w:val="1tekst"/>
    <w:basedOn w:val="Normal"/>
    <w:rsid w:val="00464A59"/>
    <w:pPr>
      <w:spacing w:after="0" w:line="240" w:lineRule="auto"/>
      <w:ind w:left="375" w:right="375" w:firstLine="240"/>
    </w:pPr>
    <w:rPr>
      <w:rFonts w:ascii="Arial" w:hAnsi="Arial" w:cs="Arial"/>
      <w:sz w:val="20"/>
      <w:szCs w:val="20"/>
    </w:rPr>
  </w:style>
  <w:style w:type="paragraph" w:customStyle="1" w:styleId="8podpodnas">
    <w:name w:val="8podpodnas"/>
    <w:basedOn w:val="Normal"/>
    <w:rsid w:val="00464A59"/>
    <w:pPr>
      <w:shd w:val="clear" w:color="auto" w:fill="FFFFFF"/>
      <w:spacing w:before="240" w:after="240" w:line="240" w:lineRule="auto"/>
      <w:ind w:firstLine="0"/>
      <w:jc w:val="center"/>
    </w:pPr>
    <w:rPr>
      <w:i/>
      <w:iCs/>
      <w:sz w:val="28"/>
      <w:szCs w:val="28"/>
    </w:rPr>
  </w:style>
  <w:style w:type="paragraph" w:customStyle="1" w:styleId="wyq100---naslov-grupe-clanova-kurziv">
    <w:name w:val="wyq100---naslov-grupe-clanova-kurziv"/>
    <w:basedOn w:val="Normal"/>
    <w:rsid w:val="00464A59"/>
    <w:pPr>
      <w:spacing w:before="240" w:after="240" w:line="240" w:lineRule="auto"/>
      <w:ind w:firstLine="0"/>
      <w:jc w:val="center"/>
    </w:pPr>
    <w:rPr>
      <w:rFonts w:ascii="Arial" w:hAnsi="Arial" w:cs="Arial"/>
      <w:b/>
      <w:bCs/>
      <w:i/>
      <w:iCs/>
    </w:rPr>
  </w:style>
  <w:style w:type="paragraph" w:customStyle="1" w:styleId="Char">
    <w:name w:val="Char"/>
    <w:basedOn w:val="Normal"/>
    <w:rsid w:val="00464A59"/>
    <w:pPr>
      <w:tabs>
        <w:tab w:val="left" w:pos="709"/>
      </w:tabs>
      <w:spacing w:after="0" w:line="240" w:lineRule="auto"/>
      <w:ind w:firstLine="0"/>
      <w:jc w:val="left"/>
    </w:pPr>
    <w:rPr>
      <w:rFonts w:ascii="Arial Narrow" w:hAnsi="Arial Narrow"/>
      <w:b/>
      <w:sz w:val="26"/>
      <w:lang w:val="pl-PL" w:eastAsia="pl-PL"/>
    </w:rPr>
  </w:style>
  <w:style w:type="character" w:customStyle="1" w:styleId="lat">
    <w:name w:val="lat"/>
    <w:basedOn w:val="DefaultParagraphFont"/>
    <w:rsid w:val="00464A59"/>
  </w:style>
  <w:style w:type="paragraph" w:customStyle="1" w:styleId="StyleLeft07cmHanging14cm">
    <w:name w:val="Style Left:  07 cm Hanging:  14 cm"/>
    <w:basedOn w:val="Normal"/>
    <w:rsid w:val="00464A59"/>
    <w:pPr>
      <w:tabs>
        <w:tab w:val="left" w:pos="397"/>
        <w:tab w:val="left" w:pos="794"/>
        <w:tab w:val="left" w:pos="1191"/>
        <w:tab w:val="left" w:pos="1588"/>
      </w:tabs>
      <w:spacing w:before="120" w:after="0" w:line="240" w:lineRule="auto"/>
      <w:ind w:left="794" w:hanging="397"/>
    </w:pPr>
    <w:rPr>
      <w:rFonts w:ascii="Arial" w:hAnsi="Arial"/>
      <w:sz w:val="20"/>
      <w:szCs w:val="20"/>
      <w:lang w:val="sr-Latn-CS"/>
    </w:rPr>
  </w:style>
  <w:style w:type="paragraph" w:customStyle="1" w:styleId="WW-Default">
    <w:name w:val="WW-Default"/>
    <w:rsid w:val="00464A59"/>
    <w:pPr>
      <w:suppressAutoHyphens/>
      <w:autoSpaceDE w:val="0"/>
      <w:spacing w:after="0" w:line="240" w:lineRule="auto"/>
    </w:pPr>
    <w:rPr>
      <w:rFonts w:ascii="Arial" w:eastAsia="Arial" w:hAnsi="Arial" w:cs="Arial"/>
      <w:color w:val="000000"/>
      <w:sz w:val="24"/>
      <w:szCs w:val="24"/>
      <w:lang w:eastAsia="ar-SA"/>
    </w:rPr>
  </w:style>
  <w:style w:type="paragraph" w:styleId="HTMLPreformatted">
    <w:name w:val="HTML Preformatted"/>
    <w:basedOn w:val="Normal"/>
    <w:link w:val="HTMLPreformattedChar"/>
    <w:uiPriority w:val="99"/>
    <w:unhideWhenUsed/>
    <w:rsid w:val="00464A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0"/>
      <w:jc w:val="left"/>
    </w:pPr>
    <w:rPr>
      <w:rFonts w:ascii="Courier New" w:hAnsi="Courier New"/>
      <w:sz w:val="20"/>
      <w:szCs w:val="20"/>
    </w:rPr>
  </w:style>
  <w:style w:type="character" w:customStyle="1" w:styleId="HTMLPreformattedChar">
    <w:name w:val="HTML Preformatted Char"/>
    <w:basedOn w:val="DefaultParagraphFont"/>
    <w:link w:val="HTMLPreformatted"/>
    <w:uiPriority w:val="99"/>
    <w:rsid w:val="00464A59"/>
    <w:rPr>
      <w:rFonts w:ascii="Courier New" w:eastAsia="Times New Roman" w:hAnsi="Courier New" w:cs="Times New Roman"/>
      <w:sz w:val="20"/>
      <w:szCs w:val="20"/>
    </w:rPr>
  </w:style>
  <w:style w:type="paragraph" w:styleId="FootnoteText">
    <w:name w:val="footnote text"/>
    <w:basedOn w:val="Normal"/>
    <w:link w:val="FootnoteTextChar"/>
    <w:semiHidden/>
    <w:rsid w:val="00464A59"/>
    <w:pPr>
      <w:spacing w:after="0" w:line="240" w:lineRule="atLeast"/>
      <w:ind w:firstLine="0"/>
    </w:pPr>
    <w:rPr>
      <w:szCs w:val="20"/>
      <w:lang w:val="hu-HU" w:eastAsia="hr-HR"/>
    </w:rPr>
  </w:style>
  <w:style w:type="character" w:customStyle="1" w:styleId="FootnoteTextChar">
    <w:name w:val="Footnote Text Char"/>
    <w:basedOn w:val="DefaultParagraphFont"/>
    <w:link w:val="FootnoteText"/>
    <w:semiHidden/>
    <w:rsid w:val="00464A59"/>
    <w:rPr>
      <w:rFonts w:ascii="Times New Roman" w:eastAsia="Times New Roman" w:hAnsi="Times New Roman" w:cs="Times New Roman"/>
      <w:sz w:val="24"/>
      <w:szCs w:val="20"/>
      <w:lang w:val="hu-HU" w:eastAsia="hr-H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49C5"/>
    <w:pPr>
      <w:spacing w:after="43" w:line="206" w:lineRule="atLeast"/>
      <w:ind w:firstLine="709"/>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aliases w:val="члан"/>
    <w:basedOn w:val="ListContinue"/>
    <w:next w:val="ListContinue"/>
    <w:rsid w:val="00A349C5"/>
    <w:pPr>
      <w:ind w:left="0" w:firstLine="0"/>
      <w:jc w:val="center"/>
    </w:pPr>
  </w:style>
  <w:style w:type="paragraph" w:styleId="ListContinue">
    <w:name w:val="List Continue"/>
    <w:basedOn w:val="Normal"/>
    <w:uiPriority w:val="99"/>
    <w:semiHidden/>
    <w:unhideWhenUsed/>
    <w:rsid w:val="00A349C5"/>
    <w:pPr>
      <w:spacing w:after="120"/>
      <w:ind w:left="283"/>
      <w:contextualSpacing/>
    </w:pPr>
  </w:style>
  <w:style w:type="paragraph" w:styleId="ListParagraph">
    <w:name w:val="List Paragraph"/>
    <w:basedOn w:val="Normal"/>
    <w:uiPriority w:val="34"/>
    <w:qFormat/>
    <w:rsid w:val="00A349C5"/>
    <w:pPr>
      <w:ind w:left="720"/>
      <w:contextualSpacing/>
    </w:pPr>
  </w:style>
  <w:style w:type="paragraph" w:customStyle="1" w:styleId="T-98-2">
    <w:name w:val="T-9/8-2"/>
    <w:rsid w:val="00A349C5"/>
    <w:pPr>
      <w:widowControl w:val="0"/>
      <w:tabs>
        <w:tab w:val="left" w:pos="2153"/>
      </w:tabs>
      <w:autoSpaceDE w:val="0"/>
      <w:autoSpaceDN w:val="0"/>
      <w:adjustRightInd w:val="0"/>
      <w:spacing w:after="43" w:line="206" w:lineRule="atLeast"/>
      <w:ind w:firstLine="342"/>
      <w:jc w:val="both"/>
    </w:pPr>
    <w:rPr>
      <w:rFonts w:ascii="Times-NewRoman" w:eastAsia="Times New Roman" w:hAnsi="Times-NewRoman" w:cs="Times New Roman"/>
      <w:sz w:val="19"/>
      <w:szCs w:val="19"/>
    </w:rPr>
  </w:style>
  <w:style w:type="paragraph" w:customStyle="1" w:styleId="Default">
    <w:name w:val="Default"/>
    <w:uiPriority w:val="99"/>
    <w:rsid w:val="00A349C5"/>
    <w:pPr>
      <w:autoSpaceDE w:val="0"/>
      <w:autoSpaceDN w:val="0"/>
      <w:adjustRightInd w:val="0"/>
      <w:spacing w:after="43" w:line="206" w:lineRule="atLeast"/>
      <w:ind w:firstLine="709"/>
      <w:jc w:val="both"/>
    </w:pPr>
    <w:rPr>
      <w:rFonts w:ascii="Arial" w:eastAsia="Times New Roman" w:hAnsi="Arial" w:cs="Arial"/>
      <w:color w:val="000000"/>
      <w:sz w:val="24"/>
      <w:szCs w:val="24"/>
    </w:rPr>
  </w:style>
  <w:style w:type="character" w:customStyle="1" w:styleId="apple-converted-space">
    <w:name w:val="apple-converted-space"/>
    <w:basedOn w:val="DefaultParagraphFont"/>
    <w:rsid w:val="00B01EC7"/>
  </w:style>
  <w:style w:type="character" w:styleId="CommentReference">
    <w:name w:val="annotation reference"/>
    <w:basedOn w:val="DefaultParagraphFont"/>
    <w:uiPriority w:val="99"/>
    <w:semiHidden/>
    <w:unhideWhenUsed/>
    <w:rsid w:val="00497B19"/>
    <w:rPr>
      <w:sz w:val="16"/>
      <w:szCs w:val="16"/>
    </w:rPr>
  </w:style>
  <w:style w:type="paragraph" w:styleId="CommentText">
    <w:name w:val="annotation text"/>
    <w:basedOn w:val="Normal"/>
    <w:link w:val="CommentTextChar"/>
    <w:uiPriority w:val="99"/>
    <w:semiHidden/>
    <w:unhideWhenUsed/>
    <w:rsid w:val="00497B19"/>
    <w:pPr>
      <w:spacing w:line="240" w:lineRule="auto"/>
    </w:pPr>
    <w:rPr>
      <w:sz w:val="20"/>
      <w:szCs w:val="20"/>
    </w:rPr>
  </w:style>
  <w:style w:type="character" w:customStyle="1" w:styleId="CommentTextChar">
    <w:name w:val="Comment Text Char"/>
    <w:basedOn w:val="DefaultParagraphFont"/>
    <w:link w:val="CommentText"/>
    <w:uiPriority w:val="99"/>
    <w:semiHidden/>
    <w:rsid w:val="00497B1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97B19"/>
    <w:rPr>
      <w:b/>
      <w:bCs/>
    </w:rPr>
  </w:style>
  <w:style w:type="character" w:customStyle="1" w:styleId="CommentSubjectChar">
    <w:name w:val="Comment Subject Char"/>
    <w:basedOn w:val="CommentTextChar"/>
    <w:link w:val="CommentSubject"/>
    <w:uiPriority w:val="99"/>
    <w:semiHidden/>
    <w:rsid w:val="00497B1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97B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7B19"/>
    <w:rPr>
      <w:rFonts w:ascii="Segoe UI" w:eastAsia="Times New Roman" w:hAnsi="Segoe UI" w:cs="Segoe UI"/>
      <w:sz w:val="18"/>
      <w:szCs w:val="18"/>
    </w:rPr>
  </w:style>
  <w:style w:type="paragraph" w:styleId="NoSpacing">
    <w:name w:val="No Spacing"/>
    <w:uiPriority w:val="1"/>
    <w:qFormat/>
    <w:rsid w:val="00E02BC0"/>
    <w:pPr>
      <w:spacing w:after="0" w:line="240" w:lineRule="auto"/>
    </w:pPr>
  </w:style>
  <w:style w:type="paragraph" w:customStyle="1" w:styleId="Normal2">
    <w:name w:val="Normal2"/>
    <w:basedOn w:val="Normal"/>
    <w:rsid w:val="00634A48"/>
    <w:pPr>
      <w:spacing w:before="100" w:beforeAutospacing="1" w:after="100" w:afterAutospacing="1" w:line="240" w:lineRule="auto"/>
      <w:ind w:firstLine="0"/>
      <w:jc w:val="left"/>
    </w:pPr>
  </w:style>
  <w:style w:type="paragraph" w:styleId="Revision">
    <w:name w:val="Revision"/>
    <w:hidden/>
    <w:uiPriority w:val="99"/>
    <w:semiHidden/>
    <w:rsid w:val="00EC6615"/>
    <w:pPr>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C0A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0A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C0A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A3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6198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B13281-815C-4B52-AE86-814AC1D13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49</Pages>
  <Words>17472</Words>
  <Characters>99591</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Damir Ledencan</dc:creator>
  <cp:lastModifiedBy>jovan</cp:lastModifiedBy>
  <cp:revision>3</cp:revision>
  <cp:lastPrinted>2018-01-25T09:08:00Z</cp:lastPrinted>
  <dcterms:created xsi:type="dcterms:W3CDTF">2018-01-26T09:26:00Z</dcterms:created>
  <dcterms:modified xsi:type="dcterms:W3CDTF">2018-01-26T09:29:00Z</dcterms:modified>
</cp:coreProperties>
</file>