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BA2" w:rsidRPr="00EB7A4A" w:rsidRDefault="00527BA2" w:rsidP="00527BA2">
      <w:pPr>
        <w:shd w:val="clear" w:color="auto" w:fill="FFFFFF"/>
        <w:spacing w:before="274" w:line="274" w:lineRule="exact"/>
        <w:ind w:right="5"/>
        <w:rPr>
          <w:rFonts w:ascii="Times New Roman" w:hAnsi="Times New Roman"/>
          <w:color w:val="000000"/>
          <w:sz w:val="24"/>
          <w:u w:val="single"/>
          <w:lang w:val="ru-RU"/>
        </w:rPr>
      </w:pPr>
      <w:bookmarkStart w:id="0" w:name="_GoBack"/>
      <w:bookmarkEnd w:id="0"/>
    </w:p>
    <w:p w:rsidR="00527BA2" w:rsidRPr="00EB7A4A" w:rsidRDefault="00527BA2" w:rsidP="009279BC">
      <w:pPr>
        <w:ind w:left="-270" w:right="-270" w:firstLine="990"/>
        <w:rPr>
          <w:rFonts w:ascii="Times New Roman" w:hAnsi="Times New Roman"/>
          <w:sz w:val="24"/>
          <w:u w:val="single"/>
          <w:lang w:val="sr-Cyrl-CS"/>
        </w:rPr>
      </w:pPr>
    </w:p>
    <w:p w:rsidR="00D000C6" w:rsidRDefault="00E8349D" w:rsidP="009279BC">
      <w:pPr>
        <w:ind w:left="-270" w:right="-270" w:firstLine="990"/>
        <w:rPr>
          <w:rFonts w:ascii="Times New Roman" w:hAnsi="Times New Roman"/>
          <w:color w:val="000000"/>
          <w:sz w:val="24"/>
          <w:lang w:val="ru-RU"/>
        </w:rPr>
      </w:pPr>
      <w:r w:rsidRPr="009279BC">
        <w:rPr>
          <w:rFonts w:ascii="Times New Roman" w:hAnsi="Times New Roman"/>
          <w:sz w:val="24"/>
          <w:lang w:val="sr-Cyrl-CS"/>
        </w:rPr>
        <w:t xml:space="preserve">На основу члана 11. став 4. Закона о јавним предузећима </w:t>
      </w:r>
      <w:r w:rsidR="009279BC" w:rsidRPr="009279BC">
        <w:rPr>
          <w:rFonts w:ascii="Times New Roman" w:hAnsi="Times New Roman"/>
          <w:color w:val="000000"/>
          <w:sz w:val="24"/>
          <w:lang w:val="ru-RU"/>
        </w:rPr>
        <w:t>(</w:t>
      </w:r>
      <w:r w:rsidR="009279BC" w:rsidRPr="009279BC">
        <w:rPr>
          <w:rFonts w:ascii="Times New Roman" w:hAnsi="Times New Roman"/>
          <w:bCs/>
          <w:iCs/>
          <w:color w:val="000000"/>
          <w:sz w:val="24"/>
          <w:lang w:val="sr-Cyrl-CS"/>
        </w:rPr>
        <w:t>„</w:t>
      </w:r>
      <w:r w:rsidR="009279BC" w:rsidRPr="009279BC">
        <w:rPr>
          <w:rFonts w:ascii="Times New Roman" w:hAnsi="Times New Roman"/>
          <w:color w:val="000000"/>
          <w:sz w:val="24"/>
          <w:lang w:val="ru-RU"/>
        </w:rPr>
        <w:t xml:space="preserve">Службени гласник РС”, </w:t>
      </w:r>
      <w:r w:rsidRPr="009279BC">
        <w:rPr>
          <w:rFonts w:ascii="Times New Roman" w:hAnsi="Times New Roman"/>
          <w:color w:val="000000"/>
          <w:sz w:val="24"/>
          <w:lang w:val="ru-RU"/>
        </w:rPr>
        <w:t>бр</w:t>
      </w:r>
      <w:r w:rsidR="009279BC" w:rsidRPr="009279BC">
        <w:rPr>
          <w:rFonts w:ascii="Times New Roman" w:hAnsi="Times New Roman"/>
          <w:color w:val="000000"/>
          <w:sz w:val="24"/>
          <w:lang w:val="ru-RU"/>
        </w:rPr>
        <w:t>ој</w:t>
      </w:r>
      <w:r w:rsidRPr="009279BC">
        <w:rPr>
          <w:rFonts w:ascii="Times New Roman" w:hAnsi="Times New Roman"/>
          <w:color w:val="000000"/>
          <w:sz w:val="24"/>
          <w:lang w:val="ru-RU"/>
        </w:rPr>
        <w:t xml:space="preserve"> 119/12) </w:t>
      </w:r>
      <w:r w:rsidRPr="009279BC">
        <w:rPr>
          <w:rFonts w:ascii="Times New Roman" w:hAnsi="Times New Roman"/>
          <w:sz w:val="24"/>
          <w:lang w:val="sr-Cyrl-CS"/>
        </w:rPr>
        <w:t xml:space="preserve">и </w:t>
      </w:r>
      <w:r w:rsidRPr="009279BC">
        <w:rPr>
          <w:rFonts w:ascii="Times New Roman" w:hAnsi="Times New Roman"/>
          <w:color w:val="000000"/>
          <w:sz w:val="24"/>
          <w:lang w:val="ru-RU"/>
        </w:rPr>
        <w:t xml:space="preserve">члана 42. став 1. Закона о Влади </w:t>
      </w:r>
      <w:r w:rsidR="009279BC" w:rsidRPr="009279BC">
        <w:rPr>
          <w:rFonts w:ascii="Times New Roman" w:hAnsi="Times New Roman"/>
          <w:color w:val="000000"/>
          <w:sz w:val="24"/>
          <w:lang w:val="ru-RU"/>
        </w:rPr>
        <w:t>(</w:t>
      </w:r>
      <w:r w:rsidR="009279BC" w:rsidRPr="009279BC">
        <w:rPr>
          <w:rFonts w:ascii="Times New Roman" w:hAnsi="Times New Roman"/>
          <w:bCs/>
          <w:iCs/>
          <w:color w:val="000000"/>
          <w:sz w:val="24"/>
          <w:lang w:val="sr-Cyrl-CS"/>
        </w:rPr>
        <w:t>„</w:t>
      </w:r>
      <w:r w:rsidR="009279BC" w:rsidRPr="009279BC">
        <w:rPr>
          <w:rFonts w:ascii="Times New Roman" w:hAnsi="Times New Roman"/>
          <w:color w:val="000000"/>
          <w:sz w:val="24"/>
          <w:lang w:val="ru-RU"/>
        </w:rPr>
        <w:t xml:space="preserve">Службени гласник РС”, </w:t>
      </w:r>
      <w:r w:rsidRPr="009279BC">
        <w:rPr>
          <w:rFonts w:ascii="Times New Roman" w:hAnsi="Times New Roman"/>
          <w:color w:val="000000"/>
          <w:sz w:val="24"/>
          <w:lang w:val="ru-RU"/>
        </w:rPr>
        <w:t>бр. 55/05</w:t>
      </w:r>
      <w:r w:rsidRPr="009279BC">
        <w:rPr>
          <w:rFonts w:ascii="Times New Roman" w:hAnsi="Times New Roman"/>
          <w:color w:val="000000"/>
          <w:sz w:val="24"/>
          <w:lang w:val="sr-Cyrl-CS"/>
        </w:rPr>
        <w:t>,</w:t>
      </w:r>
      <w:r w:rsidR="009279BC" w:rsidRPr="009279BC">
        <w:rPr>
          <w:rFonts w:ascii="Times New Roman" w:hAnsi="Times New Roman"/>
          <w:color w:val="000000"/>
          <w:sz w:val="24"/>
          <w:lang w:val="sr-Cyrl-CS"/>
        </w:rPr>
        <w:t xml:space="preserve"> </w:t>
      </w:r>
      <w:r w:rsidRPr="009279BC">
        <w:rPr>
          <w:rFonts w:ascii="Times New Roman" w:hAnsi="Times New Roman"/>
          <w:color w:val="000000"/>
          <w:sz w:val="24"/>
          <w:lang w:val="ru-RU"/>
        </w:rPr>
        <w:t>71/05</w:t>
      </w:r>
      <w:r w:rsidR="00D000C6">
        <w:rPr>
          <w:rFonts w:ascii="Times New Roman" w:hAnsi="Times New Roman"/>
          <w:color w:val="000000"/>
          <w:sz w:val="24"/>
        </w:rPr>
        <w:t>-исправка</w:t>
      </w:r>
      <w:r w:rsidRPr="009279BC">
        <w:rPr>
          <w:rFonts w:ascii="Times New Roman" w:hAnsi="Times New Roman"/>
          <w:color w:val="000000"/>
          <w:sz w:val="24"/>
          <w:lang w:val="sr-Cyrl-CS"/>
        </w:rPr>
        <w:t>,</w:t>
      </w:r>
      <w:r w:rsidR="00D000C6">
        <w:rPr>
          <w:rFonts w:ascii="Times New Roman" w:hAnsi="Times New Roman"/>
          <w:color w:val="000000"/>
          <w:sz w:val="24"/>
          <w:lang w:val="sr-Cyrl-CS"/>
        </w:rPr>
        <w:t xml:space="preserve"> 101/07, 65/08, 16/11, 68/12-УС и 72/12</w:t>
      </w:r>
      <w:r w:rsidRPr="009279BC">
        <w:rPr>
          <w:rFonts w:ascii="Times New Roman" w:hAnsi="Times New Roman"/>
          <w:color w:val="000000"/>
          <w:sz w:val="24"/>
          <w:lang w:val="sr-Cyrl-CS"/>
        </w:rPr>
        <w:t>)</w:t>
      </w:r>
      <w:r w:rsidRPr="009279BC">
        <w:rPr>
          <w:rFonts w:ascii="Times New Roman" w:hAnsi="Times New Roman"/>
          <w:color w:val="000000"/>
          <w:sz w:val="24"/>
          <w:lang w:val="ru-RU"/>
        </w:rPr>
        <w:t xml:space="preserve">, </w:t>
      </w:r>
    </w:p>
    <w:p w:rsidR="00681F9D" w:rsidRPr="009279BC" w:rsidRDefault="00681F9D" w:rsidP="009279BC">
      <w:pPr>
        <w:ind w:left="-270" w:right="-270" w:firstLine="990"/>
        <w:rPr>
          <w:rFonts w:ascii="Times New Roman" w:hAnsi="Times New Roman"/>
          <w:color w:val="000000"/>
          <w:sz w:val="24"/>
          <w:lang w:val="ru-RU"/>
        </w:rPr>
      </w:pPr>
    </w:p>
    <w:p w:rsidR="00E8349D" w:rsidRDefault="00E8349D" w:rsidP="009279BC">
      <w:pPr>
        <w:ind w:left="-270" w:right="-270" w:firstLine="990"/>
        <w:outlineLvl w:val="0"/>
        <w:rPr>
          <w:rFonts w:ascii="Times New Roman" w:hAnsi="Times New Roman"/>
          <w:color w:val="000000"/>
          <w:sz w:val="24"/>
          <w:lang w:val="ru-RU"/>
        </w:rPr>
      </w:pPr>
      <w:r w:rsidRPr="009279BC">
        <w:rPr>
          <w:rFonts w:ascii="Times New Roman" w:hAnsi="Times New Roman"/>
          <w:color w:val="000000"/>
          <w:sz w:val="24"/>
          <w:lang w:val="ru-RU"/>
        </w:rPr>
        <w:t>Влада доноси</w:t>
      </w:r>
    </w:p>
    <w:p w:rsidR="00D000C6" w:rsidRPr="009279BC" w:rsidRDefault="00D000C6" w:rsidP="009279BC">
      <w:pPr>
        <w:ind w:left="-270" w:right="-270" w:firstLine="990"/>
        <w:outlineLvl w:val="0"/>
        <w:rPr>
          <w:rFonts w:ascii="Times New Roman" w:hAnsi="Times New Roman"/>
          <w:color w:val="000000"/>
          <w:sz w:val="24"/>
          <w:lang w:val="ru-RU"/>
        </w:rPr>
      </w:pPr>
    </w:p>
    <w:p w:rsidR="00E8349D" w:rsidRDefault="002A422C" w:rsidP="002A422C">
      <w:pPr>
        <w:ind w:left="-270" w:right="-270" w:firstLine="990"/>
        <w:outlineLvl w:val="0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</w:t>
      </w:r>
      <w:r w:rsidR="00E8349D" w:rsidRPr="00C643A6">
        <w:rPr>
          <w:rFonts w:ascii="Times New Roman" w:hAnsi="Times New Roman"/>
          <w:color w:val="000000"/>
          <w:sz w:val="24"/>
          <w:lang w:val="ru-RU"/>
        </w:rPr>
        <w:t>У</w:t>
      </w:r>
      <w:r w:rsidR="00D000C6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E8349D" w:rsidRPr="00C643A6">
        <w:rPr>
          <w:rFonts w:ascii="Times New Roman" w:hAnsi="Times New Roman"/>
          <w:color w:val="000000"/>
          <w:sz w:val="24"/>
          <w:lang w:val="ru-RU"/>
        </w:rPr>
        <w:t>Р</w:t>
      </w:r>
      <w:r w:rsidR="00D000C6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E8349D" w:rsidRPr="00C643A6">
        <w:rPr>
          <w:rFonts w:ascii="Times New Roman" w:hAnsi="Times New Roman"/>
          <w:color w:val="000000"/>
          <w:sz w:val="24"/>
          <w:lang w:val="ru-RU"/>
        </w:rPr>
        <w:t>Е</w:t>
      </w:r>
      <w:r w:rsidR="00D000C6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E8349D" w:rsidRPr="00C643A6">
        <w:rPr>
          <w:rFonts w:ascii="Times New Roman" w:hAnsi="Times New Roman"/>
          <w:color w:val="000000"/>
          <w:sz w:val="24"/>
          <w:lang w:val="ru-RU"/>
        </w:rPr>
        <w:t>Д</w:t>
      </w:r>
      <w:r w:rsidR="00D000C6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E8349D" w:rsidRPr="00C643A6">
        <w:rPr>
          <w:rFonts w:ascii="Times New Roman" w:hAnsi="Times New Roman"/>
          <w:color w:val="000000"/>
          <w:sz w:val="24"/>
          <w:lang w:val="ru-RU"/>
        </w:rPr>
        <w:t>Б</w:t>
      </w:r>
      <w:r w:rsidR="00D000C6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E8349D" w:rsidRPr="00C643A6">
        <w:rPr>
          <w:rFonts w:ascii="Times New Roman" w:hAnsi="Times New Roman"/>
          <w:color w:val="000000"/>
          <w:sz w:val="24"/>
          <w:lang w:val="ru-RU"/>
        </w:rPr>
        <w:t>У</w:t>
      </w:r>
    </w:p>
    <w:p w:rsidR="00D000C6" w:rsidRPr="00C643A6" w:rsidRDefault="00D000C6" w:rsidP="002A422C">
      <w:pPr>
        <w:ind w:left="-270" w:right="-270" w:firstLine="990"/>
        <w:outlineLvl w:val="0"/>
        <w:rPr>
          <w:rFonts w:ascii="Times New Roman" w:hAnsi="Times New Roman"/>
          <w:color w:val="000000"/>
          <w:sz w:val="24"/>
          <w:lang w:val="ru-RU"/>
        </w:rPr>
      </w:pPr>
    </w:p>
    <w:p w:rsidR="00E8349D" w:rsidRDefault="00E8349D" w:rsidP="00D000C6">
      <w:pPr>
        <w:jc w:val="center"/>
        <w:rPr>
          <w:rFonts w:ascii="Times New Roman" w:hAnsi="Times New Roman"/>
          <w:color w:val="000000"/>
          <w:sz w:val="24"/>
          <w:lang w:val="ru-RU"/>
        </w:rPr>
      </w:pPr>
      <w:r w:rsidRPr="00C643A6">
        <w:rPr>
          <w:rFonts w:ascii="Times New Roman" w:hAnsi="Times New Roman"/>
          <w:color w:val="000000"/>
          <w:sz w:val="24"/>
          <w:lang w:val="ru-RU"/>
        </w:rPr>
        <w:t xml:space="preserve">О </w:t>
      </w:r>
      <w:r w:rsidR="00D000C6">
        <w:rPr>
          <w:rFonts w:ascii="Times New Roman" w:hAnsi="Times New Roman"/>
          <w:color w:val="000000"/>
          <w:sz w:val="24"/>
          <w:lang w:val="ru-RU"/>
        </w:rPr>
        <w:t xml:space="preserve">МЕРИЛИМА И КРИТЕРИЈУМИМА ЗА </w:t>
      </w:r>
      <w:r w:rsidRPr="00C643A6">
        <w:rPr>
          <w:rFonts w:ascii="Times New Roman" w:hAnsi="Times New Roman"/>
          <w:color w:val="000000"/>
          <w:sz w:val="24"/>
          <w:lang w:val="ru-RU"/>
        </w:rPr>
        <w:t>РАЗВРСТАВАЊ</w:t>
      </w:r>
      <w:r w:rsidR="00D000C6">
        <w:rPr>
          <w:rFonts w:ascii="Times New Roman" w:hAnsi="Times New Roman"/>
          <w:color w:val="000000"/>
          <w:sz w:val="24"/>
          <w:lang w:val="ru-RU"/>
        </w:rPr>
        <w:t xml:space="preserve">Е </w:t>
      </w:r>
      <w:r w:rsidRPr="00C643A6">
        <w:rPr>
          <w:rFonts w:ascii="Times New Roman" w:hAnsi="Times New Roman"/>
          <w:color w:val="000000"/>
          <w:sz w:val="24"/>
          <w:lang w:val="ru-RU"/>
        </w:rPr>
        <w:t xml:space="preserve"> ЈАВНИХ</w:t>
      </w:r>
      <w:r w:rsidR="00D000C6">
        <w:rPr>
          <w:rFonts w:ascii="Times New Roman" w:hAnsi="Times New Roman"/>
          <w:color w:val="000000"/>
          <w:sz w:val="24"/>
          <w:lang w:val="ru-RU"/>
        </w:rPr>
        <w:t xml:space="preserve">  </w:t>
      </w:r>
      <w:r w:rsidRPr="00C643A6">
        <w:rPr>
          <w:rFonts w:ascii="Times New Roman" w:hAnsi="Times New Roman"/>
          <w:color w:val="000000"/>
          <w:sz w:val="24"/>
          <w:lang w:val="ru-RU"/>
        </w:rPr>
        <w:t>ПРЕДУЗЕЋА</w:t>
      </w:r>
    </w:p>
    <w:p w:rsidR="00D000C6" w:rsidRPr="00C643A6" w:rsidRDefault="00D000C6" w:rsidP="00D000C6">
      <w:pPr>
        <w:jc w:val="center"/>
        <w:rPr>
          <w:rFonts w:ascii="Times New Roman" w:hAnsi="Times New Roman"/>
          <w:color w:val="000000"/>
          <w:sz w:val="24"/>
          <w:lang w:val="ru-RU"/>
        </w:rPr>
      </w:pPr>
    </w:p>
    <w:p w:rsidR="00E8349D" w:rsidRPr="009279BC" w:rsidRDefault="00E8349D" w:rsidP="00D000C6">
      <w:pPr>
        <w:ind w:left="-270" w:right="-270" w:firstLine="990"/>
        <w:jc w:val="center"/>
        <w:rPr>
          <w:rFonts w:ascii="Times New Roman" w:hAnsi="Times New Roman"/>
          <w:color w:val="000000"/>
          <w:sz w:val="24"/>
          <w:lang w:val="ru-RU"/>
        </w:rPr>
      </w:pPr>
    </w:p>
    <w:p w:rsidR="00E8349D" w:rsidRPr="009279BC" w:rsidRDefault="002A422C" w:rsidP="002A422C">
      <w:pPr>
        <w:ind w:left="-270" w:right="-270" w:firstLine="990"/>
        <w:outlineLvl w:val="0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</w:t>
      </w:r>
      <w:r w:rsidR="00E8349D" w:rsidRPr="009279BC">
        <w:rPr>
          <w:rFonts w:ascii="Times New Roman" w:hAnsi="Times New Roman"/>
          <w:color w:val="000000"/>
          <w:sz w:val="24"/>
          <w:lang w:val="ru-RU"/>
        </w:rPr>
        <w:t>Члан 1.</w:t>
      </w:r>
    </w:p>
    <w:p w:rsidR="00D000C6" w:rsidRDefault="00E8349D" w:rsidP="009279BC">
      <w:pPr>
        <w:ind w:left="-270" w:right="-270" w:firstLine="990"/>
        <w:rPr>
          <w:rFonts w:ascii="Times New Roman" w:hAnsi="Times New Roman"/>
          <w:color w:val="000000"/>
          <w:sz w:val="24"/>
          <w:lang w:val="ru-RU"/>
        </w:rPr>
      </w:pPr>
      <w:r w:rsidRPr="009279BC">
        <w:rPr>
          <w:rFonts w:ascii="Times New Roman" w:hAnsi="Times New Roman"/>
          <w:color w:val="000000"/>
          <w:sz w:val="24"/>
          <w:lang w:val="ru-RU"/>
        </w:rPr>
        <w:t>Овом уредбом утврђују се мерила и критеријуми за разврставање јавних предузећа у јавна предузећа са једнодомним управљањем и јавна предузећа са дводомним управљањем</w:t>
      </w:r>
      <w:r w:rsidR="00D000C6">
        <w:rPr>
          <w:rFonts w:ascii="Times New Roman" w:hAnsi="Times New Roman"/>
          <w:color w:val="000000"/>
          <w:sz w:val="24"/>
          <w:lang w:val="ru-RU"/>
        </w:rPr>
        <w:t>.</w:t>
      </w:r>
    </w:p>
    <w:p w:rsidR="00E8349D" w:rsidRPr="009279BC" w:rsidRDefault="00D000C6" w:rsidP="009279BC">
      <w:pPr>
        <w:ind w:left="-270" w:right="-270" w:firstLine="990"/>
        <w:rPr>
          <w:rFonts w:ascii="Times New Roman" w:hAnsi="Times New Roman"/>
          <w:color w:val="000000"/>
          <w:sz w:val="24"/>
          <w:lang w:val="ru-RU"/>
        </w:rPr>
      </w:pPr>
      <w:r w:rsidRPr="009279B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E8349D" w:rsidRPr="009279BC" w:rsidRDefault="002A422C" w:rsidP="002A422C">
      <w:pPr>
        <w:ind w:left="-270" w:right="-270" w:firstLine="990"/>
        <w:outlineLvl w:val="0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</w:t>
      </w:r>
      <w:r w:rsidR="00E8349D" w:rsidRPr="009279BC">
        <w:rPr>
          <w:rFonts w:ascii="Times New Roman" w:hAnsi="Times New Roman"/>
          <w:color w:val="000000"/>
          <w:sz w:val="24"/>
          <w:lang w:val="ru-RU"/>
        </w:rPr>
        <w:t>Члан 2.</w:t>
      </w:r>
    </w:p>
    <w:p w:rsidR="00E8349D" w:rsidRPr="009279BC" w:rsidRDefault="00E8349D" w:rsidP="009279BC">
      <w:pPr>
        <w:ind w:left="-270" w:right="-270" w:firstLine="990"/>
        <w:rPr>
          <w:rFonts w:ascii="Times New Roman" w:hAnsi="Times New Roman"/>
          <w:color w:val="000000"/>
          <w:sz w:val="24"/>
          <w:lang w:val="ru-RU"/>
        </w:rPr>
      </w:pPr>
      <w:r w:rsidRPr="009279BC">
        <w:rPr>
          <w:rFonts w:ascii="Times New Roman" w:hAnsi="Times New Roman"/>
          <w:color w:val="000000"/>
          <w:sz w:val="24"/>
          <w:lang w:val="ru-RU"/>
        </w:rPr>
        <w:t>Јавно предузеће разврстава се у јавно предузеће са дводомним управљањем уколико на дан ступања на снагу ове уредбе кумулативно испуњава следећа мерила и критеријуме:</w:t>
      </w:r>
    </w:p>
    <w:p w:rsidR="00E8349D" w:rsidRPr="009279BC" w:rsidRDefault="00E8349D" w:rsidP="009279BC">
      <w:pPr>
        <w:numPr>
          <w:ins w:id="1" w:author="dpudja" w:date="2013-01-29T14:54:00Z"/>
        </w:numPr>
        <w:ind w:left="-270" w:right="-270" w:firstLine="990"/>
        <w:rPr>
          <w:rFonts w:ascii="Times New Roman" w:hAnsi="Times New Roman"/>
          <w:color w:val="000000"/>
          <w:sz w:val="24"/>
          <w:lang w:val="ru-RU"/>
        </w:rPr>
      </w:pPr>
    </w:p>
    <w:p w:rsidR="00E8349D" w:rsidRPr="009279BC" w:rsidRDefault="00291FE3" w:rsidP="00291FE3">
      <w:pPr>
        <w:pStyle w:val="ListParagraph"/>
        <w:ind w:right="-270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 xml:space="preserve">1) </w:t>
      </w:r>
      <w:r w:rsidR="00E8349D" w:rsidRPr="009279BC">
        <w:rPr>
          <w:rFonts w:ascii="Times New Roman" w:hAnsi="Times New Roman"/>
          <w:sz w:val="24"/>
          <w:lang w:val="sr-Cyrl-CS"/>
        </w:rPr>
        <w:t xml:space="preserve">има више од </w:t>
      </w:r>
      <w:r w:rsidR="00E8349D" w:rsidRPr="009279BC">
        <w:rPr>
          <w:rFonts w:ascii="Times New Roman" w:hAnsi="Times New Roman"/>
          <w:sz w:val="24"/>
        </w:rPr>
        <w:t>1</w:t>
      </w:r>
      <w:r w:rsidR="009279BC" w:rsidRPr="009279BC">
        <w:rPr>
          <w:rFonts w:ascii="Times New Roman" w:hAnsi="Times New Roman"/>
          <w:sz w:val="24"/>
          <w:lang w:val="sr-Cyrl-CS"/>
        </w:rPr>
        <w:t>.</w:t>
      </w:r>
      <w:r w:rsidR="00E8349D" w:rsidRPr="009279BC">
        <w:rPr>
          <w:rFonts w:ascii="Times New Roman" w:hAnsi="Times New Roman"/>
          <w:sz w:val="24"/>
          <w:lang w:val="sr-Cyrl-CS"/>
        </w:rPr>
        <w:t>000 запослених који су у ра</w:t>
      </w:r>
      <w:r>
        <w:rPr>
          <w:rFonts w:ascii="Times New Roman" w:hAnsi="Times New Roman"/>
          <w:sz w:val="24"/>
          <w:lang w:val="sr-Cyrl-CS"/>
        </w:rPr>
        <w:t>дном односу на неодређено време;</w:t>
      </w:r>
    </w:p>
    <w:p w:rsidR="00291FE3" w:rsidRDefault="00291FE3" w:rsidP="00291FE3">
      <w:pPr>
        <w:ind w:left="360" w:right="-270" w:firstLine="360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 xml:space="preserve">2) </w:t>
      </w:r>
      <w:r w:rsidR="00E8349D" w:rsidRPr="00291FE3">
        <w:rPr>
          <w:rFonts w:ascii="Times New Roman" w:hAnsi="Times New Roman"/>
          <w:sz w:val="24"/>
          <w:lang w:val="sr-Cyrl-CS"/>
        </w:rPr>
        <w:t>обавља делатност која је техничко-технолошк</w:t>
      </w:r>
      <w:r w:rsidR="00872929">
        <w:rPr>
          <w:rFonts w:ascii="Times New Roman" w:hAnsi="Times New Roman"/>
          <w:sz w:val="24"/>
          <w:lang w:val="sr-Cyrl-CS"/>
        </w:rPr>
        <w:t>и и организационо сложена</w:t>
      </w:r>
      <w:r>
        <w:rPr>
          <w:rFonts w:ascii="Times New Roman" w:hAnsi="Times New Roman"/>
          <w:sz w:val="24"/>
          <w:lang w:val="sr-Cyrl-CS"/>
        </w:rPr>
        <w:t xml:space="preserve"> или </w:t>
      </w:r>
    </w:p>
    <w:p w:rsidR="00E8349D" w:rsidRPr="00291FE3" w:rsidRDefault="00E8349D" w:rsidP="00291FE3">
      <w:pPr>
        <w:ind w:left="-284" w:right="-270"/>
        <w:rPr>
          <w:rFonts w:ascii="Times New Roman" w:hAnsi="Times New Roman"/>
          <w:sz w:val="24"/>
          <w:lang w:val="sr-Cyrl-CS"/>
        </w:rPr>
      </w:pPr>
      <w:r w:rsidRPr="00291FE3">
        <w:rPr>
          <w:rFonts w:ascii="Times New Roman" w:hAnsi="Times New Roman"/>
          <w:sz w:val="24"/>
          <w:lang w:val="sr-Cyrl-CS"/>
        </w:rPr>
        <w:t>обухвата вршење делатности преко пословних једини</w:t>
      </w:r>
      <w:r w:rsidR="00872929">
        <w:rPr>
          <w:rFonts w:ascii="Times New Roman" w:hAnsi="Times New Roman"/>
          <w:sz w:val="24"/>
          <w:lang w:val="sr-Cyrl-CS"/>
        </w:rPr>
        <w:t>ца ван седишта јавног предузећа</w:t>
      </w:r>
      <w:r w:rsidRPr="00291FE3">
        <w:rPr>
          <w:rFonts w:ascii="Times New Roman" w:hAnsi="Times New Roman"/>
          <w:sz w:val="24"/>
          <w:lang w:val="sr-Cyrl-CS"/>
        </w:rPr>
        <w:t xml:space="preserve"> или пружа услуге, односно врши промет робе и других добара </w:t>
      </w:r>
      <w:r w:rsidR="003E40F6" w:rsidRPr="00291FE3">
        <w:rPr>
          <w:rFonts w:ascii="Times New Roman" w:hAnsi="Times New Roman"/>
          <w:sz w:val="24"/>
          <w:lang w:val="sr-Cyrl-CS"/>
        </w:rPr>
        <w:t xml:space="preserve">са </w:t>
      </w:r>
      <w:r w:rsidRPr="00291FE3">
        <w:rPr>
          <w:rFonts w:ascii="Times New Roman" w:hAnsi="Times New Roman"/>
          <w:sz w:val="24"/>
          <w:lang w:val="sr-Cyrl-CS"/>
        </w:rPr>
        <w:t>преко 500.000 корисника</w:t>
      </w:r>
      <w:r w:rsidR="00291FE3">
        <w:rPr>
          <w:rFonts w:ascii="Times New Roman" w:hAnsi="Times New Roman"/>
          <w:sz w:val="24"/>
          <w:lang w:val="sr-Cyrl-CS"/>
        </w:rPr>
        <w:t>;</w:t>
      </w:r>
    </w:p>
    <w:p w:rsidR="00E8349D" w:rsidRPr="009279BC" w:rsidRDefault="00291FE3" w:rsidP="00291FE3">
      <w:pPr>
        <w:pStyle w:val="ListParagraph"/>
        <w:ind w:right="-270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 xml:space="preserve">3) </w:t>
      </w:r>
      <w:r w:rsidR="00E8349D" w:rsidRPr="009279BC">
        <w:rPr>
          <w:rFonts w:ascii="Times New Roman" w:hAnsi="Times New Roman"/>
          <w:sz w:val="24"/>
          <w:lang w:val="sr-Cyrl-CS"/>
        </w:rPr>
        <w:t xml:space="preserve">има </w:t>
      </w:r>
      <w:r w:rsidR="00E8349D" w:rsidRPr="009279BC">
        <w:rPr>
          <w:rFonts w:ascii="Times New Roman" w:hAnsi="Times New Roman"/>
          <w:sz w:val="24"/>
        </w:rPr>
        <w:t xml:space="preserve">годишњи приход </w:t>
      </w:r>
      <w:r w:rsidR="00E8349D" w:rsidRPr="009279BC">
        <w:rPr>
          <w:rFonts w:ascii="Times New Roman" w:hAnsi="Times New Roman"/>
          <w:sz w:val="24"/>
          <w:lang w:val="sr-Cyrl-CS"/>
        </w:rPr>
        <w:t>преко</w:t>
      </w:r>
      <w:r w:rsidR="00E8349D" w:rsidRPr="009279BC">
        <w:rPr>
          <w:rFonts w:ascii="Times New Roman" w:hAnsi="Times New Roman"/>
          <w:sz w:val="24"/>
        </w:rPr>
        <w:t xml:space="preserve"> 10.000.000 </w:t>
      </w:r>
      <w:r w:rsidR="003A67BB">
        <w:rPr>
          <w:rFonts w:ascii="Times New Roman" w:hAnsi="Times New Roman"/>
          <w:sz w:val="24"/>
        </w:rPr>
        <w:t>евра</w:t>
      </w:r>
      <w:r w:rsidR="00E8349D" w:rsidRPr="009279BC">
        <w:rPr>
          <w:rFonts w:ascii="Times New Roman" w:hAnsi="Times New Roman"/>
          <w:sz w:val="24"/>
        </w:rPr>
        <w:t xml:space="preserve"> у динарској противвредности</w:t>
      </w:r>
      <w:r w:rsidR="00E8349D" w:rsidRPr="009279BC">
        <w:rPr>
          <w:rFonts w:ascii="Times New Roman" w:hAnsi="Times New Roman"/>
          <w:sz w:val="24"/>
          <w:lang w:val="sr-Cyrl-CS"/>
        </w:rPr>
        <w:t>.</w:t>
      </w:r>
    </w:p>
    <w:p w:rsidR="00E8349D" w:rsidRPr="009279BC" w:rsidRDefault="00E8349D" w:rsidP="009279BC">
      <w:pPr>
        <w:ind w:left="-270" w:right="-270" w:firstLine="990"/>
        <w:jc w:val="center"/>
        <w:outlineLvl w:val="0"/>
        <w:rPr>
          <w:rFonts w:ascii="Times New Roman" w:hAnsi="Times New Roman"/>
          <w:sz w:val="24"/>
          <w:lang w:val="sr-Cyrl-CS"/>
        </w:rPr>
      </w:pPr>
    </w:p>
    <w:p w:rsidR="00E8349D" w:rsidRPr="009279BC" w:rsidRDefault="002A422C" w:rsidP="002A422C">
      <w:pPr>
        <w:ind w:left="-270" w:right="-270" w:firstLine="990"/>
        <w:outlineLvl w:val="0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</w:rPr>
        <w:t xml:space="preserve">                                                     </w:t>
      </w:r>
      <w:r w:rsidR="00E8349D" w:rsidRPr="009279BC">
        <w:rPr>
          <w:rFonts w:ascii="Times New Roman" w:hAnsi="Times New Roman"/>
          <w:sz w:val="24"/>
          <w:lang w:val="sr-Cyrl-CS"/>
        </w:rPr>
        <w:t>Члан 3.</w:t>
      </w:r>
    </w:p>
    <w:p w:rsidR="00E8349D" w:rsidRPr="009279BC" w:rsidRDefault="00E8349D" w:rsidP="009279BC">
      <w:pPr>
        <w:ind w:left="-270" w:right="-270" w:firstLine="990"/>
        <w:rPr>
          <w:rFonts w:ascii="Times New Roman" w:hAnsi="Times New Roman"/>
          <w:sz w:val="24"/>
          <w:lang w:val="sr-Cyrl-CS"/>
        </w:rPr>
      </w:pPr>
      <w:r w:rsidRPr="009279BC">
        <w:rPr>
          <w:rFonts w:ascii="Times New Roman" w:hAnsi="Times New Roman"/>
          <w:sz w:val="24"/>
          <w:lang w:val="sr-Cyrl-CS"/>
        </w:rPr>
        <w:t>Јавно предузеће које не испуњава мерила и критеријуме из члана 2. ове уредбе разврстава се у  јавно предузеће са једнодомним управљањем.</w:t>
      </w:r>
    </w:p>
    <w:p w:rsidR="00E8349D" w:rsidRPr="009279BC" w:rsidRDefault="00E8349D" w:rsidP="009279BC">
      <w:pPr>
        <w:ind w:left="-270" w:right="-270" w:firstLine="990"/>
        <w:rPr>
          <w:rFonts w:ascii="Times New Roman" w:hAnsi="Times New Roman"/>
          <w:sz w:val="24"/>
          <w:lang w:val="sr-Cyrl-CS"/>
        </w:rPr>
      </w:pPr>
    </w:p>
    <w:p w:rsidR="00E8349D" w:rsidRPr="009279BC" w:rsidRDefault="002A422C" w:rsidP="002A422C">
      <w:pPr>
        <w:ind w:left="-270" w:right="-270" w:firstLine="990"/>
        <w:outlineLvl w:val="0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</w:rPr>
        <w:t xml:space="preserve">                                                      </w:t>
      </w:r>
      <w:r w:rsidR="00E8349D" w:rsidRPr="009279BC">
        <w:rPr>
          <w:rFonts w:ascii="Times New Roman" w:hAnsi="Times New Roman"/>
          <w:sz w:val="24"/>
          <w:lang w:val="sr-Cyrl-CS"/>
        </w:rPr>
        <w:t>Члан 4.</w:t>
      </w:r>
    </w:p>
    <w:p w:rsidR="00E8349D" w:rsidRPr="009279BC" w:rsidRDefault="00E8349D" w:rsidP="009279BC">
      <w:pPr>
        <w:ind w:left="-270" w:right="-270" w:firstLine="990"/>
        <w:outlineLvl w:val="0"/>
        <w:rPr>
          <w:rFonts w:ascii="Times New Roman" w:hAnsi="Times New Roman"/>
          <w:sz w:val="24"/>
          <w:lang w:val="sr-Cyrl-CS"/>
        </w:rPr>
      </w:pPr>
      <w:r w:rsidRPr="009279BC">
        <w:rPr>
          <w:rFonts w:ascii="Times New Roman" w:hAnsi="Times New Roman"/>
          <w:sz w:val="24"/>
          <w:lang w:val="sr-Cyrl-CS"/>
        </w:rPr>
        <w:t xml:space="preserve">Уколико јавно предузеће које је разврстано у јавно предузеће са дводомним управљањем, престане да испуњава мерила и критеријуме из члана 2. </w:t>
      </w:r>
      <w:r w:rsidR="00291FE3">
        <w:rPr>
          <w:rFonts w:ascii="Times New Roman" w:hAnsi="Times New Roman"/>
          <w:sz w:val="24"/>
          <w:lang w:val="sr-Cyrl-CS"/>
        </w:rPr>
        <w:t xml:space="preserve">ове </w:t>
      </w:r>
      <w:r w:rsidRPr="009279BC">
        <w:rPr>
          <w:rFonts w:ascii="Times New Roman" w:hAnsi="Times New Roman"/>
          <w:sz w:val="24"/>
          <w:lang w:val="sr-Cyrl-CS"/>
        </w:rPr>
        <w:t>уредбе, разврстава</w:t>
      </w:r>
      <w:r w:rsidR="00291FE3">
        <w:rPr>
          <w:rFonts w:ascii="Times New Roman" w:hAnsi="Times New Roman"/>
          <w:sz w:val="24"/>
          <w:lang w:val="sr-Cyrl-CS"/>
        </w:rPr>
        <w:t xml:space="preserve"> се у јавно</w:t>
      </w:r>
      <w:r w:rsidRPr="009279BC">
        <w:rPr>
          <w:rFonts w:ascii="Times New Roman" w:hAnsi="Times New Roman"/>
          <w:sz w:val="24"/>
          <w:lang w:val="sr-Cyrl-CS"/>
        </w:rPr>
        <w:t xml:space="preserve"> предузећ</w:t>
      </w:r>
      <w:r w:rsidR="00291FE3">
        <w:rPr>
          <w:rFonts w:ascii="Times New Roman" w:hAnsi="Times New Roman"/>
          <w:sz w:val="24"/>
          <w:lang w:val="sr-Cyrl-CS"/>
        </w:rPr>
        <w:t>е</w:t>
      </w:r>
      <w:r w:rsidRPr="009279BC">
        <w:rPr>
          <w:rFonts w:ascii="Times New Roman" w:hAnsi="Times New Roman"/>
          <w:sz w:val="24"/>
          <w:lang w:val="sr-Cyrl-CS"/>
        </w:rPr>
        <w:t xml:space="preserve"> са једнодомним управљањем.</w:t>
      </w:r>
    </w:p>
    <w:p w:rsidR="00E8349D" w:rsidRPr="009279BC" w:rsidRDefault="00E8349D" w:rsidP="009279BC">
      <w:pPr>
        <w:ind w:left="-270" w:right="-270" w:firstLine="990"/>
        <w:outlineLvl w:val="0"/>
        <w:rPr>
          <w:rFonts w:ascii="Times New Roman" w:hAnsi="Times New Roman"/>
          <w:sz w:val="24"/>
          <w:lang w:val="sr-Cyrl-CS"/>
        </w:rPr>
      </w:pPr>
      <w:r w:rsidRPr="009279BC">
        <w:rPr>
          <w:rFonts w:ascii="Times New Roman" w:hAnsi="Times New Roman"/>
          <w:sz w:val="24"/>
          <w:lang w:val="sr-Cyrl-CS"/>
        </w:rPr>
        <w:t xml:space="preserve">Уколико јавно предузеће које је разврстано у јавно предузеће са једнодомним управљањем, кумулативно испуни мерила и критеријуме из члана 2. </w:t>
      </w:r>
      <w:r w:rsidR="003A67BB">
        <w:rPr>
          <w:rFonts w:ascii="Times New Roman" w:hAnsi="Times New Roman"/>
          <w:sz w:val="24"/>
          <w:lang w:val="sr-Cyrl-CS"/>
        </w:rPr>
        <w:t xml:space="preserve">ове </w:t>
      </w:r>
      <w:r w:rsidRPr="009279BC">
        <w:rPr>
          <w:rFonts w:ascii="Times New Roman" w:hAnsi="Times New Roman"/>
          <w:sz w:val="24"/>
          <w:lang w:val="sr-Cyrl-CS"/>
        </w:rPr>
        <w:t>уредбе, разврстава</w:t>
      </w:r>
      <w:r w:rsidR="003A67BB">
        <w:rPr>
          <w:rFonts w:ascii="Times New Roman" w:hAnsi="Times New Roman"/>
          <w:sz w:val="24"/>
          <w:lang w:val="sr-Cyrl-CS"/>
        </w:rPr>
        <w:t xml:space="preserve"> се у јавно</w:t>
      </w:r>
      <w:r w:rsidRPr="009279BC">
        <w:rPr>
          <w:rFonts w:ascii="Times New Roman" w:hAnsi="Times New Roman"/>
          <w:sz w:val="24"/>
          <w:lang w:val="sr-Cyrl-CS"/>
        </w:rPr>
        <w:t xml:space="preserve"> предузећ</w:t>
      </w:r>
      <w:r w:rsidR="003A67BB">
        <w:rPr>
          <w:rFonts w:ascii="Times New Roman" w:hAnsi="Times New Roman"/>
          <w:sz w:val="24"/>
          <w:lang w:val="sr-Cyrl-CS"/>
        </w:rPr>
        <w:t>е</w:t>
      </w:r>
      <w:r w:rsidRPr="009279BC">
        <w:rPr>
          <w:rFonts w:ascii="Times New Roman" w:hAnsi="Times New Roman"/>
          <w:sz w:val="24"/>
          <w:lang w:val="sr-Cyrl-CS"/>
        </w:rPr>
        <w:t xml:space="preserve"> са дводомним управљањем.</w:t>
      </w:r>
    </w:p>
    <w:p w:rsidR="00E8349D" w:rsidRPr="009279BC" w:rsidRDefault="00E8349D" w:rsidP="009279BC">
      <w:pPr>
        <w:ind w:left="-270" w:right="-270" w:firstLine="990"/>
        <w:jc w:val="center"/>
        <w:outlineLvl w:val="0"/>
        <w:rPr>
          <w:rFonts w:ascii="Times New Roman" w:hAnsi="Times New Roman"/>
          <w:sz w:val="24"/>
          <w:lang w:val="sr-Cyrl-CS"/>
        </w:rPr>
      </w:pPr>
    </w:p>
    <w:p w:rsidR="00E8349D" w:rsidRPr="009279BC" w:rsidRDefault="002A422C" w:rsidP="002A422C">
      <w:pPr>
        <w:ind w:left="-270" w:right="-270" w:firstLine="990"/>
        <w:outlineLvl w:val="0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</w:rPr>
        <w:t xml:space="preserve">                                                       </w:t>
      </w:r>
      <w:r w:rsidR="00E8349D" w:rsidRPr="009279BC">
        <w:rPr>
          <w:rFonts w:ascii="Times New Roman" w:hAnsi="Times New Roman"/>
          <w:sz w:val="24"/>
          <w:lang w:val="sr-Cyrl-CS"/>
        </w:rPr>
        <w:t>Члан 5.</w:t>
      </w:r>
    </w:p>
    <w:p w:rsidR="00E8349D" w:rsidRPr="009279BC" w:rsidRDefault="00E8349D" w:rsidP="009279BC">
      <w:pPr>
        <w:ind w:left="-270" w:right="-270" w:firstLine="990"/>
        <w:rPr>
          <w:rFonts w:ascii="Times New Roman" w:hAnsi="Times New Roman"/>
          <w:sz w:val="24"/>
          <w:lang w:val="sr-Cyrl-CS"/>
        </w:rPr>
      </w:pPr>
      <w:r w:rsidRPr="009279BC">
        <w:rPr>
          <w:rFonts w:ascii="Times New Roman" w:hAnsi="Times New Roman"/>
          <w:sz w:val="24"/>
          <w:lang w:val="sr-Cyrl-CS"/>
        </w:rPr>
        <w:t xml:space="preserve">Ова уредба ступа на снагу даном објављивања у </w:t>
      </w:r>
      <w:r w:rsidR="009279BC" w:rsidRPr="009279BC">
        <w:rPr>
          <w:rFonts w:ascii="Times New Roman" w:hAnsi="Times New Roman"/>
          <w:bCs/>
          <w:iCs/>
          <w:color w:val="000000"/>
          <w:sz w:val="24"/>
          <w:lang w:val="sr-Cyrl-CS"/>
        </w:rPr>
        <w:t>„</w:t>
      </w:r>
      <w:r w:rsidR="009279BC" w:rsidRPr="009279BC">
        <w:rPr>
          <w:rFonts w:ascii="Times New Roman" w:hAnsi="Times New Roman"/>
          <w:color w:val="000000"/>
          <w:sz w:val="24"/>
          <w:lang w:val="ru-RU"/>
        </w:rPr>
        <w:t>Службен</w:t>
      </w:r>
      <w:r w:rsidR="009279BC">
        <w:rPr>
          <w:rFonts w:ascii="Times New Roman" w:hAnsi="Times New Roman"/>
          <w:color w:val="000000"/>
          <w:sz w:val="24"/>
          <w:lang w:val="ru-RU"/>
        </w:rPr>
        <w:t>ом</w:t>
      </w:r>
      <w:r w:rsidR="009279BC" w:rsidRPr="009279BC">
        <w:rPr>
          <w:rFonts w:ascii="Times New Roman" w:hAnsi="Times New Roman"/>
          <w:color w:val="000000"/>
          <w:sz w:val="24"/>
          <w:lang w:val="ru-RU"/>
        </w:rPr>
        <w:t xml:space="preserve"> гласник</w:t>
      </w:r>
      <w:r w:rsidR="009279BC">
        <w:rPr>
          <w:rFonts w:ascii="Times New Roman" w:hAnsi="Times New Roman"/>
          <w:color w:val="000000"/>
          <w:sz w:val="24"/>
          <w:lang w:val="ru-RU"/>
        </w:rPr>
        <w:t xml:space="preserve">у </w:t>
      </w:r>
      <w:r w:rsidR="009279BC" w:rsidRPr="009279BC">
        <w:rPr>
          <w:rFonts w:ascii="Times New Roman" w:hAnsi="Times New Roman"/>
          <w:sz w:val="24"/>
          <w:lang w:val="sr-Cyrl-CS"/>
        </w:rPr>
        <w:t>Републике Србије</w:t>
      </w:r>
      <w:r w:rsidR="009279BC" w:rsidRPr="009279BC">
        <w:rPr>
          <w:rFonts w:ascii="Times New Roman" w:hAnsi="Times New Roman"/>
          <w:color w:val="000000"/>
          <w:sz w:val="24"/>
          <w:lang w:val="ru-RU"/>
        </w:rPr>
        <w:t>”</w:t>
      </w:r>
      <w:r w:rsidRPr="009279BC">
        <w:rPr>
          <w:rFonts w:ascii="Times New Roman" w:hAnsi="Times New Roman"/>
          <w:sz w:val="24"/>
          <w:lang w:val="sr-Cyrl-CS"/>
        </w:rPr>
        <w:t>.</w:t>
      </w:r>
    </w:p>
    <w:p w:rsidR="00C643A6" w:rsidRPr="009279BC" w:rsidRDefault="00C643A6" w:rsidP="009279BC">
      <w:pPr>
        <w:ind w:left="-270" w:right="-270" w:firstLine="990"/>
        <w:rPr>
          <w:rFonts w:ascii="Times New Roman" w:hAnsi="Times New Roman"/>
          <w:sz w:val="24"/>
          <w:lang w:val="sr-Cyrl-CS"/>
        </w:rPr>
      </w:pPr>
    </w:p>
    <w:p w:rsidR="00E8349D" w:rsidRPr="009279BC" w:rsidRDefault="00E8349D" w:rsidP="009279BC">
      <w:pPr>
        <w:ind w:left="-270" w:right="-270" w:firstLine="990"/>
        <w:outlineLvl w:val="0"/>
        <w:rPr>
          <w:rFonts w:ascii="Times New Roman" w:hAnsi="Times New Roman"/>
          <w:sz w:val="24"/>
          <w:lang w:val="sr-Cyrl-CS"/>
        </w:rPr>
      </w:pPr>
      <w:r w:rsidRPr="009279BC">
        <w:rPr>
          <w:rFonts w:ascii="Times New Roman" w:hAnsi="Times New Roman"/>
          <w:sz w:val="24"/>
          <w:lang w:val="sr-Cyrl-CS"/>
        </w:rPr>
        <w:t>05 Број</w:t>
      </w:r>
      <w:r w:rsidR="003A67BB">
        <w:rPr>
          <w:rFonts w:ascii="Times New Roman" w:hAnsi="Times New Roman"/>
          <w:sz w:val="24"/>
          <w:lang w:val="sr-Cyrl-CS"/>
        </w:rPr>
        <w:t xml:space="preserve">:                  </w:t>
      </w:r>
      <w:r w:rsidRPr="009279BC">
        <w:rPr>
          <w:rFonts w:ascii="Times New Roman" w:hAnsi="Times New Roman"/>
          <w:sz w:val="24"/>
          <w:lang w:val="sr-Cyrl-CS"/>
        </w:rPr>
        <w:t xml:space="preserve"> /2013</w:t>
      </w:r>
    </w:p>
    <w:p w:rsidR="00E8349D" w:rsidRPr="009279BC" w:rsidRDefault="003A67BB" w:rsidP="009279BC">
      <w:pPr>
        <w:ind w:left="-270" w:right="-270" w:firstLine="990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 xml:space="preserve">У Београду, 28. </w:t>
      </w:r>
      <w:r w:rsidR="00C643A6">
        <w:rPr>
          <w:rFonts w:ascii="Times New Roman" w:hAnsi="Times New Roman"/>
          <w:sz w:val="24"/>
          <w:lang w:val="sr-Cyrl-CS"/>
        </w:rPr>
        <w:t>фебруар</w:t>
      </w:r>
      <w:r>
        <w:rPr>
          <w:rFonts w:ascii="Times New Roman" w:hAnsi="Times New Roman"/>
          <w:sz w:val="24"/>
          <w:lang w:val="sr-Cyrl-CS"/>
        </w:rPr>
        <w:t>а</w:t>
      </w:r>
      <w:r w:rsidR="00E8349D" w:rsidRPr="009279BC">
        <w:rPr>
          <w:rFonts w:ascii="Times New Roman" w:hAnsi="Times New Roman"/>
          <w:sz w:val="24"/>
          <w:lang w:val="sr-Cyrl-CS"/>
        </w:rPr>
        <w:t xml:space="preserve"> 2013.</w:t>
      </w:r>
      <w:r w:rsidR="00872929">
        <w:rPr>
          <w:rFonts w:ascii="Times New Roman" w:hAnsi="Times New Roman"/>
          <w:sz w:val="24"/>
        </w:rPr>
        <w:t xml:space="preserve"> </w:t>
      </w:r>
      <w:r w:rsidR="00E8349D" w:rsidRPr="009279BC">
        <w:rPr>
          <w:rFonts w:ascii="Times New Roman" w:hAnsi="Times New Roman"/>
          <w:sz w:val="24"/>
          <w:lang w:val="sr-Cyrl-CS"/>
        </w:rPr>
        <w:t>године</w:t>
      </w:r>
    </w:p>
    <w:p w:rsidR="00E8349D" w:rsidRDefault="00E8349D" w:rsidP="009279BC">
      <w:pPr>
        <w:ind w:left="-270" w:right="-270" w:firstLine="990"/>
        <w:rPr>
          <w:rFonts w:ascii="Times New Roman" w:hAnsi="Times New Roman"/>
          <w:sz w:val="24"/>
          <w:lang w:val="sr-Cyrl-CS"/>
        </w:rPr>
      </w:pPr>
    </w:p>
    <w:p w:rsidR="003A67BB" w:rsidRPr="009279BC" w:rsidRDefault="003A67BB" w:rsidP="009279BC">
      <w:pPr>
        <w:ind w:left="-270" w:right="-270" w:firstLine="990"/>
        <w:rPr>
          <w:rFonts w:ascii="Times New Roman" w:hAnsi="Times New Roman"/>
          <w:sz w:val="24"/>
          <w:lang w:val="sr-Cyrl-CS"/>
        </w:rPr>
      </w:pPr>
    </w:p>
    <w:p w:rsidR="00E8349D" w:rsidRPr="00C643A6" w:rsidRDefault="00E8349D" w:rsidP="009279BC">
      <w:pPr>
        <w:ind w:left="-270" w:right="-270" w:firstLine="990"/>
        <w:jc w:val="center"/>
        <w:outlineLvl w:val="0"/>
        <w:rPr>
          <w:rFonts w:ascii="Times New Roman" w:hAnsi="Times New Roman"/>
          <w:sz w:val="24"/>
          <w:lang w:val="sr-Cyrl-CS"/>
        </w:rPr>
      </w:pPr>
      <w:r w:rsidRPr="00C643A6">
        <w:rPr>
          <w:rFonts w:ascii="Times New Roman" w:hAnsi="Times New Roman"/>
          <w:sz w:val="24"/>
          <w:lang w:val="sr-Cyrl-CS"/>
        </w:rPr>
        <w:t>В</w:t>
      </w:r>
      <w:r w:rsidR="003A67BB">
        <w:rPr>
          <w:rFonts w:ascii="Times New Roman" w:hAnsi="Times New Roman"/>
          <w:sz w:val="24"/>
          <w:lang w:val="sr-Cyrl-CS"/>
        </w:rPr>
        <w:t xml:space="preserve"> </w:t>
      </w:r>
      <w:r w:rsidRPr="00C643A6">
        <w:rPr>
          <w:rFonts w:ascii="Times New Roman" w:hAnsi="Times New Roman"/>
          <w:sz w:val="24"/>
          <w:lang w:val="sr-Cyrl-CS"/>
        </w:rPr>
        <w:t>Л</w:t>
      </w:r>
      <w:r w:rsidR="003A67BB">
        <w:rPr>
          <w:rFonts w:ascii="Times New Roman" w:hAnsi="Times New Roman"/>
          <w:sz w:val="24"/>
          <w:lang w:val="sr-Cyrl-CS"/>
        </w:rPr>
        <w:t xml:space="preserve"> </w:t>
      </w:r>
      <w:r w:rsidRPr="00C643A6">
        <w:rPr>
          <w:rFonts w:ascii="Times New Roman" w:hAnsi="Times New Roman"/>
          <w:sz w:val="24"/>
          <w:lang w:val="sr-Cyrl-CS"/>
        </w:rPr>
        <w:t>А</w:t>
      </w:r>
      <w:r w:rsidR="003A67BB">
        <w:rPr>
          <w:rFonts w:ascii="Times New Roman" w:hAnsi="Times New Roman"/>
          <w:sz w:val="24"/>
          <w:lang w:val="sr-Cyrl-CS"/>
        </w:rPr>
        <w:t xml:space="preserve"> </w:t>
      </w:r>
      <w:r w:rsidRPr="00C643A6">
        <w:rPr>
          <w:rFonts w:ascii="Times New Roman" w:hAnsi="Times New Roman"/>
          <w:sz w:val="24"/>
          <w:lang w:val="sr-Cyrl-CS"/>
        </w:rPr>
        <w:t>Д</w:t>
      </w:r>
      <w:r w:rsidR="003A67BB">
        <w:rPr>
          <w:rFonts w:ascii="Times New Roman" w:hAnsi="Times New Roman"/>
          <w:sz w:val="24"/>
          <w:lang w:val="sr-Cyrl-CS"/>
        </w:rPr>
        <w:t xml:space="preserve"> </w:t>
      </w:r>
      <w:r w:rsidRPr="00C643A6">
        <w:rPr>
          <w:rFonts w:ascii="Times New Roman" w:hAnsi="Times New Roman"/>
          <w:sz w:val="24"/>
          <w:lang w:val="sr-Cyrl-CS"/>
        </w:rPr>
        <w:t>А</w:t>
      </w:r>
    </w:p>
    <w:p w:rsidR="00E8349D" w:rsidRPr="009279BC" w:rsidRDefault="00E8349D" w:rsidP="009279BC">
      <w:pPr>
        <w:ind w:left="-270" w:right="-270" w:firstLine="990"/>
        <w:jc w:val="right"/>
        <w:rPr>
          <w:rFonts w:ascii="Times New Roman" w:hAnsi="Times New Roman"/>
          <w:sz w:val="24"/>
          <w:lang w:val="sr-Cyrl-CS"/>
        </w:rPr>
      </w:pPr>
    </w:p>
    <w:p w:rsidR="00E8349D" w:rsidRPr="009279BC" w:rsidRDefault="00E8349D" w:rsidP="009279BC">
      <w:pPr>
        <w:ind w:left="-270" w:right="-270" w:firstLine="990"/>
        <w:jc w:val="right"/>
        <w:outlineLvl w:val="0"/>
        <w:rPr>
          <w:rFonts w:ascii="Times New Roman" w:hAnsi="Times New Roman"/>
          <w:sz w:val="24"/>
          <w:lang w:val="sr-Cyrl-CS"/>
        </w:rPr>
      </w:pPr>
      <w:r w:rsidRPr="009279BC">
        <w:rPr>
          <w:rFonts w:ascii="Times New Roman" w:hAnsi="Times New Roman"/>
          <w:sz w:val="24"/>
          <w:lang w:val="sr-Cyrl-CS"/>
        </w:rPr>
        <w:t>ПРЕДСЕДНИК</w:t>
      </w:r>
    </w:p>
    <w:sectPr w:rsidR="00E8349D" w:rsidRPr="009279BC" w:rsidSect="009279BC">
      <w:pgSz w:w="12240" w:h="15840"/>
      <w:pgMar w:top="81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32803"/>
    <w:multiLevelType w:val="hybridMultilevel"/>
    <w:tmpl w:val="71A669CA"/>
    <w:lvl w:ilvl="0" w:tplc="98C8B370">
      <w:start w:val="1"/>
      <w:numFmt w:val="decimal"/>
      <w:lvlText w:val="%1."/>
      <w:lvlJc w:val="left"/>
      <w:pPr>
        <w:ind w:left="720" w:hanging="360"/>
      </w:pPr>
      <w:rPr>
        <w:rFonts w:cs="Arial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2105D10"/>
    <w:multiLevelType w:val="hybridMultilevel"/>
    <w:tmpl w:val="0C50DA7A"/>
    <w:lvl w:ilvl="0" w:tplc="3326880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20"/>
  <w:hyphenationZone w:val="425"/>
  <w:characterSpacingControl w:val="doNotCompress"/>
  <w:compat/>
  <w:rsids>
    <w:rsidRoot w:val="00E8349D"/>
    <w:rsid w:val="00013702"/>
    <w:rsid w:val="000F6D8A"/>
    <w:rsid w:val="00115A7B"/>
    <w:rsid w:val="00161CCC"/>
    <w:rsid w:val="00165E1E"/>
    <w:rsid w:val="00227A6D"/>
    <w:rsid w:val="00291FE3"/>
    <w:rsid w:val="002A422C"/>
    <w:rsid w:val="002C19C1"/>
    <w:rsid w:val="002E43B1"/>
    <w:rsid w:val="002F75FB"/>
    <w:rsid w:val="003A67BB"/>
    <w:rsid w:val="003E40F6"/>
    <w:rsid w:val="003F3DEF"/>
    <w:rsid w:val="00421F6E"/>
    <w:rsid w:val="00447F7C"/>
    <w:rsid w:val="00454037"/>
    <w:rsid w:val="00462174"/>
    <w:rsid w:val="004C3E72"/>
    <w:rsid w:val="004E0791"/>
    <w:rsid w:val="004F033E"/>
    <w:rsid w:val="004F4C09"/>
    <w:rsid w:val="00506751"/>
    <w:rsid w:val="00527BA2"/>
    <w:rsid w:val="00635F0F"/>
    <w:rsid w:val="00681F9D"/>
    <w:rsid w:val="00692043"/>
    <w:rsid w:val="006A7B79"/>
    <w:rsid w:val="00701478"/>
    <w:rsid w:val="00817347"/>
    <w:rsid w:val="00824A2B"/>
    <w:rsid w:val="00872929"/>
    <w:rsid w:val="008D3DAE"/>
    <w:rsid w:val="008D7B55"/>
    <w:rsid w:val="008E4CC1"/>
    <w:rsid w:val="00914607"/>
    <w:rsid w:val="009279BC"/>
    <w:rsid w:val="00930E13"/>
    <w:rsid w:val="00933A7C"/>
    <w:rsid w:val="00943240"/>
    <w:rsid w:val="009655B3"/>
    <w:rsid w:val="00980A6E"/>
    <w:rsid w:val="00987155"/>
    <w:rsid w:val="00993F7E"/>
    <w:rsid w:val="009C2A88"/>
    <w:rsid w:val="009D5E4F"/>
    <w:rsid w:val="00A16D13"/>
    <w:rsid w:val="00BA75FE"/>
    <w:rsid w:val="00C37B39"/>
    <w:rsid w:val="00C643A6"/>
    <w:rsid w:val="00CC1425"/>
    <w:rsid w:val="00D000C6"/>
    <w:rsid w:val="00D4246C"/>
    <w:rsid w:val="00D74928"/>
    <w:rsid w:val="00DF13A9"/>
    <w:rsid w:val="00E46918"/>
    <w:rsid w:val="00E8349D"/>
    <w:rsid w:val="00EB7A4A"/>
    <w:rsid w:val="00EC58AF"/>
    <w:rsid w:val="00F12F3E"/>
    <w:rsid w:val="00F22410"/>
    <w:rsid w:val="00F521D3"/>
    <w:rsid w:val="00F549BD"/>
    <w:rsid w:val="00FA1AF6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80" w:after="80"/>
        <w:ind w:left="-187" w:right="-3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49D"/>
    <w:pPr>
      <w:spacing w:before="0" w:after="0"/>
      <w:ind w:left="0" w:right="0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49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80" w:after="80"/>
        <w:ind w:left="-187" w:right="-3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49D"/>
    <w:pPr>
      <w:spacing w:before="0" w:after="0"/>
      <w:ind w:left="0" w:right="0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49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9E44A-B146-40B5-BB02-8B0BE2B6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</cp:lastModifiedBy>
  <cp:revision>2</cp:revision>
  <cp:lastPrinted>2013-02-28T14:06:00Z</cp:lastPrinted>
  <dcterms:created xsi:type="dcterms:W3CDTF">2013-03-01T13:22:00Z</dcterms:created>
  <dcterms:modified xsi:type="dcterms:W3CDTF">2013-03-01T13:22:00Z</dcterms:modified>
</cp:coreProperties>
</file>